
<file path=[Content_Types].xml><?xml version="1.0" encoding="utf-8"?>
<Types xmlns="http://schemas.openxmlformats.org/package/2006/content-types">
  <Default Extension="png" ContentType="image/png"/>
  <Default Extension="emf" ContentType="image/x-emf"/>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0B346B" w14:textId="77777777" w:rsidR="000F4A9C" w:rsidRDefault="000F4A9C" w:rsidP="00665B2E">
      <w:pPr>
        <w:tabs>
          <w:tab w:val="left" w:pos="8931"/>
        </w:tabs>
      </w:pPr>
    </w:p>
    <w:p w14:paraId="590B346C" w14:textId="77777777" w:rsidR="000F4A9C" w:rsidRDefault="000F4A9C"/>
    <w:p w14:paraId="590B346D" w14:textId="77777777" w:rsidR="000F4A9C" w:rsidRDefault="000F4A9C"/>
    <w:p w14:paraId="590B346E" w14:textId="77777777" w:rsidR="00532BF4" w:rsidRDefault="00532BF4"/>
    <w:p w14:paraId="590B346F" w14:textId="77777777" w:rsidR="00532BF4" w:rsidRDefault="00532BF4"/>
    <w:p w14:paraId="590B3470" w14:textId="77777777" w:rsidR="00532BF4" w:rsidRDefault="00532BF4"/>
    <w:p w14:paraId="590B3471" w14:textId="77777777" w:rsidR="000F4A9C" w:rsidRDefault="000F4A9C">
      <w:r>
        <w:t>___________________________________________________________________________</w:t>
      </w:r>
    </w:p>
    <w:p w14:paraId="590B3472" w14:textId="77777777" w:rsidR="000F4A9C" w:rsidRDefault="000F4A9C"/>
    <w:p w14:paraId="590B3473" w14:textId="77777777" w:rsidR="000F4A9C" w:rsidRDefault="00532BF4">
      <w:pPr>
        <w:ind w:right="567"/>
        <w:jc w:val="right"/>
        <w:rPr>
          <w:b/>
          <w:bCs/>
          <w:sz w:val="48"/>
          <w:szCs w:val="48"/>
        </w:rPr>
      </w:pPr>
      <w:proofErr w:type="spellStart"/>
      <w:r>
        <w:rPr>
          <w:b/>
          <w:bCs/>
          <w:sz w:val="48"/>
          <w:szCs w:val="48"/>
        </w:rPr>
        <w:t>KanTa</w:t>
      </w:r>
      <w:proofErr w:type="spellEnd"/>
      <w:r>
        <w:rPr>
          <w:b/>
          <w:bCs/>
          <w:sz w:val="48"/>
          <w:szCs w:val="48"/>
        </w:rPr>
        <w:t xml:space="preserve"> HL7 rajapintamäärittelyt</w:t>
      </w:r>
    </w:p>
    <w:p w14:paraId="590B3474" w14:textId="77777777" w:rsidR="000F4A9C" w:rsidRDefault="000F4A9C">
      <w:r>
        <w:t>____________________________________________________________________________</w:t>
      </w:r>
    </w:p>
    <w:p w14:paraId="590B3475" w14:textId="77777777" w:rsidR="000F4A9C" w:rsidRDefault="000F4A9C"/>
    <w:p w14:paraId="590B3476" w14:textId="77777777" w:rsidR="000F4A9C" w:rsidRDefault="000F4A9C"/>
    <w:p w14:paraId="590B3477" w14:textId="77777777" w:rsidR="000F4A9C" w:rsidRDefault="000F4A9C"/>
    <w:p w14:paraId="590B3478" w14:textId="77777777" w:rsidR="000F4A9C" w:rsidRDefault="000F4A9C"/>
    <w:p w14:paraId="590B3479" w14:textId="77777777" w:rsidR="000F4A9C" w:rsidRDefault="000F4A9C"/>
    <w:p w14:paraId="590B347A" w14:textId="77777777" w:rsidR="000F4A9C" w:rsidRDefault="000F4A9C"/>
    <w:p w14:paraId="590B347B" w14:textId="77777777" w:rsidR="000F4A9C" w:rsidRDefault="000F4A9C"/>
    <w:p w14:paraId="590B347C" w14:textId="77777777" w:rsidR="000F4A9C" w:rsidRDefault="00532BF4">
      <w:pPr>
        <w:pStyle w:val="Vakiosisennys"/>
        <w:jc w:val="center"/>
        <w:outlineLvl w:val="0"/>
        <w:rPr>
          <w:b/>
          <w:sz w:val="40"/>
        </w:rPr>
      </w:pPr>
      <w:bookmarkStart w:id="0" w:name="_Toc343863207"/>
      <w:proofErr w:type="spellStart"/>
      <w:r>
        <w:rPr>
          <w:b/>
          <w:bCs/>
          <w:sz w:val="40"/>
        </w:rPr>
        <w:t>KanTa</w:t>
      </w:r>
      <w:proofErr w:type="spellEnd"/>
      <w:r>
        <w:rPr>
          <w:b/>
          <w:bCs/>
          <w:sz w:val="40"/>
        </w:rPr>
        <w:t xml:space="preserve"> kuvantamisen </w:t>
      </w:r>
      <w:r w:rsidR="005F09EE">
        <w:rPr>
          <w:b/>
          <w:bCs/>
          <w:sz w:val="40"/>
        </w:rPr>
        <w:t>CDA R2 asiakirjarakenteet</w:t>
      </w:r>
      <w:bookmarkEnd w:id="0"/>
      <w:r w:rsidR="000F4A9C">
        <w:rPr>
          <w:b/>
          <w:sz w:val="40"/>
        </w:rPr>
        <w:br/>
      </w:r>
    </w:p>
    <w:p w14:paraId="590B347D" w14:textId="77777777" w:rsidR="000F4A9C" w:rsidRDefault="000F4A9C">
      <w:pPr>
        <w:pStyle w:val="Vakiosisennys"/>
        <w:jc w:val="center"/>
        <w:outlineLvl w:val="0"/>
        <w:rPr>
          <w:b/>
          <w:sz w:val="32"/>
        </w:rPr>
      </w:pPr>
    </w:p>
    <w:p w14:paraId="590B347E" w14:textId="77777777" w:rsidR="000F4A9C" w:rsidRDefault="000F4A9C"/>
    <w:p w14:paraId="590B347F" w14:textId="77777777" w:rsidR="000F4A9C" w:rsidRDefault="000F4A9C">
      <w:pPr>
        <w:rPr>
          <w:b/>
        </w:rPr>
      </w:pPr>
    </w:p>
    <w:p w14:paraId="590B3480" w14:textId="77777777" w:rsidR="000F4A9C" w:rsidRDefault="000F4A9C">
      <w:pPr>
        <w:rPr>
          <w:b/>
        </w:rPr>
      </w:pPr>
    </w:p>
    <w:p w14:paraId="590B3481" w14:textId="77777777" w:rsidR="000F4A9C" w:rsidRDefault="000F4A9C">
      <w:pPr>
        <w:rPr>
          <w:b/>
        </w:rPr>
      </w:pPr>
    </w:p>
    <w:p w14:paraId="590B3482" w14:textId="77777777" w:rsidR="000F4A9C" w:rsidRDefault="000F4A9C">
      <w:pPr>
        <w:rPr>
          <w:b/>
        </w:rPr>
      </w:pPr>
    </w:p>
    <w:p w14:paraId="590B3483" w14:textId="77777777" w:rsidR="000F4A9C" w:rsidRDefault="000F4A9C">
      <w:pPr>
        <w:rPr>
          <w:b/>
        </w:rPr>
      </w:pPr>
    </w:p>
    <w:p w14:paraId="590B3484" w14:textId="77777777" w:rsidR="000F4A9C" w:rsidRDefault="000F4A9C">
      <w:pPr>
        <w:rPr>
          <w:b/>
        </w:rPr>
      </w:pPr>
    </w:p>
    <w:p w14:paraId="590B3485" w14:textId="77777777" w:rsidR="000F4A9C" w:rsidRDefault="000F4A9C">
      <w:pPr>
        <w:rPr>
          <w:b/>
        </w:rPr>
      </w:pPr>
    </w:p>
    <w:p w14:paraId="590B3486" w14:textId="77777777" w:rsidR="000F4A9C" w:rsidRDefault="000F4A9C">
      <w:pPr>
        <w:rPr>
          <w:b/>
        </w:rPr>
      </w:pPr>
    </w:p>
    <w:p w14:paraId="590B3487" w14:textId="77777777" w:rsidR="000F4A9C" w:rsidRDefault="000F4A9C">
      <w:pPr>
        <w:rPr>
          <w:b/>
        </w:rPr>
      </w:pPr>
    </w:p>
    <w:p w14:paraId="590B3488" w14:textId="77777777" w:rsidR="000F4A9C" w:rsidRDefault="000F4A9C">
      <w:pPr>
        <w:rPr>
          <w:b/>
        </w:rPr>
      </w:pPr>
    </w:p>
    <w:p w14:paraId="590B3489" w14:textId="77777777" w:rsidR="000F4A9C" w:rsidRDefault="000F4A9C">
      <w:pPr>
        <w:rPr>
          <w:b/>
        </w:rPr>
      </w:pPr>
    </w:p>
    <w:p w14:paraId="590B348A" w14:textId="77777777" w:rsidR="000F4A9C" w:rsidRDefault="000F4A9C">
      <w:pPr>
        <w:rPr>
          <w:b/>
        </w:rPr>
      </w:pPr>
    </w:p>
    <w:p w14:paraId="590B348B" w14:textId="77777777" w:rsidR="000F4A9C" w:rsidRDefault="000F4A9C">
      <w:pPr>
        <w:rPr>
          <w:b/>
        </w:rPr>
      </w:pPr>
    </w:p>
    <w:p w14:paraId="590B348C" w14:textId="77777777" w:rsidR="000F4A9C" w:rsidRDefault="000F4A9C">
      <w:pPr>
        <w:rPr>
          <w:b/>
        </w:rPr>
      </w:pPr>
    </w:p>
    <w:p w14:paraId="590B348D" w14:textId="77777777" w:rsidR="000F4A9C" w:rsidRDefault="000F4A9C">
      <w:pPr>
        <w:rPr>
          <w:b/>
        </w:rPr>
      </w:pPr>
    </w:p>
    <w:p w14:paraId="590B348E" w14:textId="77777777" w:rsidR="000F4A9C" w:rsidRDefault="000F4A9C">
      <w:pPr>
        <w:rPr>
          <w:b/>
        </w:rPr>
      </w:pPr>
    </w:p>
    <w:p w14:paraId="590B348F" w14:textId="77777777" w:rsidR="000F4A9C" w:rsidRDefault="000F4A9C">
      <w:pPr>
        <w:rPr>
          <w:b/>
        </w:rPr>
      </w:pPr>
    </w:p>
    <w:p w14:paraId="590B3490" w14:textId="77777777" w:rsidR="000F4A9C" w:rsidRDefault="000F4A9C">
      <w:pPr>
        <w:rPr>
          <w:b/>
        </w:rPr>
      </w:pPr>
    </w:p>
    <w:p w14:paraId="590B3491" w14:textId="77777777" w:rsidR="000F4A9C" w:rsidRDefault="000F4A9C">
      <w:pPr>
        <w:rPr>
          <w:b/>
        </w:rPr>
      </w:pPr>
    </w:p>
    <w:p w14:paraId="590B3492" w14:textId="77777777" w:rsidR="000F4A9C" w:rsidRDefault="000F4A9C">
      <w:pPr>
        <w:rPr>
          <w:caps/>
        </w:rPr>
      </w:pPr>
    </w:p>
    <w:p w14:paraId="590B3493" w14:textId="6E63A8A6" w:rsidR="000F4A9C" w:rsidRDefault="000F4A9C">
      <w:pPr>
        <w:jc w:val="right"/>
        <w:rPr>
          <w:b/>
          <w:bCs/>
          <w:sz w:val="32"/>
        </w:rPr>
      </w:pPr>
      <w:r>
        <w:rPr>
          <w:b/>
          <w:bCs/>
          <w:sz w:val="32"/>
        </w:rPr>
        <w:t xml:space="preserve">Versio </w:t>
      </w:r>
      <w:r w:rsidR="00346CC1">
        <w:fldChar w:fldCharType="begin"/>
      </w:r>
      <w:r w:rsidR="00346CC1">
        <w:instrText xml:space="preserve"> DOCPROPERTY  Versio  \* MERGEFORMAT </w:instrText>
      </w:r>
      <w:r w:rsidR="00346CC1">
        <w:fldChar w:fldCharType="separate"/>
      </w:r>
      <w:r w:rsidR="009E2C3B" w:rsidRPr="009E2C3B">
        <w:rPr>
          <w:b/>
          <w:bCs/>
          <w:sz w:val="32"/>
        </w:rPr>
        <w:t>1.10</w:t>
      </w:r>
      <w:r w:rsidR="00346CC1">
        <w:rPr>
          <w:b/>
          <w:bCs/>
          <w:sz w:val="32"/>
        </w:rPr>
        <w:fldChar w:fldCharType="end"/>
      </w:r>
    </w:p>
    <w:p w14:paraId="590B3494" w14:textId="655A95D1" w:rsidR="000F4A9C" w:rsidRPr="000D5B1D" w:rsidRDefault="00346CC1">
      <w:pPr>
        <w:spacing w:line="360" w:lineRule="auto"/>
        <w:jc w:val="right"/>
        <w:rPr>
          <w:b/>
          <w:bCs/>
          <w:sz w:val="32"/>
        </w:rPr>
      </w:pPr>
      <w:r>
        <w:fldChar w:fldCharType="begin"/>
      </w:r>
      <w:r>
        <w:instrText xml:space="preserve"> DOCPROPERTY  VersioPäivä  \* MERGEFORMAT </w:instrText>
      </w:r>
      <w:r>
        <w:fldChar w:fldCharType="separate"/>
      </w:r>
      <w:r w:rsidR="005D49E5" w:rsidRPr="005D49E5">
        <w:rPr>
          <w:b/>
          <w:bCs/>
          <w:sz w:val="32"/>
        </w:rPr>
        <w:t>28.12.2012</w:t>
      </w:r>
      <w:r>
        <w:rPr>
          <w:b/>
          <w:bCs/>
          <w:sz w:val="32"/>
        </w:rPr>
        <w:fldChar w:fldCharType="end"/>
      </w:r>
      <w:r w:rsidR="000F4A9C">
        <w:rPr>
          <w:b/>
          <w:bCs/>
          <w:sz w:val="32"/>
        </w:rPr>
        <w:br/>
        <w:t>URN:OID:</w:t>
      </w:r>
      <w:r w:rsidR="002801F9" w:rsidRPr="002801F9">
        <w:t xml:space="preserve"> </w:t>
      </w:r>
      <w:r w:rsidR="009E2C3B">
        <w:rPr>
          <w:b/>
          <w:bCs/>
          <w:sz w:val="32"/>
        </w:rPr>
        <w:fldChar w:fldCharType="begin"/>
      </w:r>
      <w:r w:rsidR="009E2C3B">
        <w:rPr>
          <w:b/>
          <w:bCs/>
          <w:sz w:val="32"/>
        </w:rPr>
        <w:instrText xml:space="preserve"> DOCPROPERTY  OID  \* MERGEFORMAT </w:instrText>
      </w:r>
      <w:r w:rsidR="009E2C3B">
        <w:rPr>
          <w:b/>
          <w:bCs/>
          <w:sz w:val="32"/>
        </w:rPr>
        <w:fldChar w:fldCharType="separate"/>
      </w:r>
      <w:r w:rsidR="0099736C">
        <w:rPr>
          <w:b/>
          <w:bCs/>
          <w:sz w:val="32"/>
        </w:rPr>
        <w:t>1.2.246.777.11.2012.10</w:t>
      </w:r>
      <w:r w:rsidR="009E2C3B">
        <w:rPr>
          <w:b/>
          <w:bCs/>
          <w:sz w:val="32"/>
        </w:rPr>
        <w:fldChar w:fldCharType="end"/>
      </w:r>
    </w:p>
    <w:p w14:paraId="590B3495" w14:textId="77777777" w:rsidR="000F4A9C" w:rsidRDefault="000F4A9C">
      <w:pPr>
        <w:rPr>
          <w:sz w:val="32"/>
        </w:rPr>
        <w:sectPr w:rsidR="000F4A9C">
          <w:headerReference w:type="default" r:id="rId13"/>
          <w:headerReference w:type="first" r:id="rId14"/>
          <w:footnotePr>
            <w:numRestart w:val="eachSect"/>
          </w:footnotePr>
          <w:pgSz w:w="11907" w:h="16840" w:code="9"/>
          <w:pgMar w:top="567" w:right="1134" w:bottom="567" w:left="1134" w:header="567" w:footer="567" w:gutter="0"/>
          <w:cols w:space="708"/>
        </w:sectPr>
      </w:pPr>
    </w:p>
    <w:p w14:paraId="590B3496" w14:textId="77777777" w:rsidR="000F4A9C" w:rsidRDefault="00532BF4">
      <w:pPr>
        <w:pStyle w:val="Vakiosisennys"/>
        <w:outlineLvl w:val="0"/>
        <w:rPr>
          <w:b/>
        </w:rPr>
      </w:pPr>
      <w:bookmarkStart w:id="5" w:name="_Toc32384905"/>
      <w:bookmarkStart w:id="6" w:name="_Toc32974351"/>
      <w:bookmarkStart w:id="7" w:name="_Toc33328965"/>
      <w:r>
        <w:rPr>
          <w:b/>
        </w:rPr>
        <w:lastRenderedPageBreak/>
        <w:br w:type="page"/>
      </w:r>
      <w:bookmarkStart w:id="8" w:name="_Toc343863208"/>
      <w:r w:rsidR="000F4A9C">
        <w:rPr>
          <w:b/>
        </w:rPr>
        <w:lastRenderedPageBreak/>
        <w:t>Versiohistoria:</w:t>
      </w:r>
      <w:bookmarkEnd w:id="5"/>
      <w:bookmarkEnd w:id="6"/>
      <w:bookmarkEnd w:id="7"/>
      <w:bookmarkEnd w:id="8"/>
      <w:r w:rsidR="000F4A9C">
        <w:rPr>
          <w:b/>
        </w:rPr>
        <w:t xml:space="preserve"> </w:t>
      </w:r>
    </w:p>
    <w:p w14:paraId="590B3497" w14:textId="77777777" w:rsidR="000F4A9C" w:rsidRDefault="000F4A9C"/>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101"/>
        <w:gridCol w:w="1417"/>
        <w:gridCol w:w="1134"/>
        <w:gridCol w:w="5954"/>
      </w:tblGrid>
      <w:tr w:rsidR="000F4A9C" w14:paraId="590B349C" w14:textId="77777777" w:rsidTr="00BA2E96">
        <w:trPr>
          <w:cantSplit/>
        </w:trPr>
        <w:tc>
          <w:tcPr>
            <w:tcW w:w="1101" w:type="dxa"/>
            <w:shd w:val="pct12" w:color="auto" w:fill="auto"/>
          </w:tcPr>
          <w:p w14:paraId="590B3498" w14:textId="77777777" w:rsidR="000F4A9C" w:rsidRDefault="000F4A9C">
            <w:pPr>
              <w:pStyle w:val="Vakiosisennys"/>
              <w:rPr>
                <w:b/>
              </w:rPr>
            </w:pPr>
            <w:r>
              <w:rPr>
                <w:b/>
              </w:rPr>
              <w:t>Versio:</w:t>
            </w:r>
          </w:p>
        </w:tc>
        <w:tc>
          <w:tcPr>
            <w:tcW w:w="1417" w:type="dxa"/>
            <w:shd w:val="pct12" w:color="auto" w:fill="auto"/>
          </w:tcPr>
          <w:p w14:paraId="590B3499" w14:textId="77777777" w:rsidR="000F4A9C" w:rsidRDefault="000F4A9C">
            <w:pPr>
              <w:pStyle w:val="Vakiosisennys"/>
              <w:rPr>
                <w:b/>
              </w:rPr>
            </w:pPr>
            <w:r>
              <w:rPr>
                <w:b/>
              </w:rPr>
              <w:t>Pvm:</w:t>
            </w:r>
          </w:p>
        </w:tc>
        <w:tc>
          <w:tcPr>
            <w:tcW w:w="1134" w:type="dxa"/>
            <w:shd w:val="pct12" w:color="auto" w:fill="auto"/>
          </w:tcPr>
          <w:p w14:paraId="590B349A" w14:textId="77777777" w:rsidR="000F4A9C" w:rsidRDefault="000F4A9C">
            <w:pPr>
              <w:pStyle w:val="Vakiosisennys"/>
              <w:rPr>
                <w:b/>
              </w:rPr>
            </w:pPr>
            <w:r>
              <w:rPr>
                <w:b/>
              </w:rPr>
              <w:t>Laatijat:</w:t>
            </w:r>
          </w:p>
        </w:tc>
        <w:tc>
          <w:tcPr>
            <w:tcW w:w="5954" w:type="dxa"/>
            <w:shd w:val="pct12" w:color="auto" w:fill="auto"/>
          </w:tcPr>
          <w:p w14:paraId="590B349B" w14:textId="77777777" w:rsidR="000F4A9C" w:rsidRDefault="000F4A9C">
            <w:pPr>
              <w:pStyle w:val="Vakiosisennys"/>
              <w:rPr>
                <w:b/>
              </w:rPr>
            </w:pPr>
            <w:r>
              <w:rPr>
                <w:b/>
              </w:rPr>
              <w:t>Muutokset:</w:t>
            </w:r>
          </w:p>
        </w:tc>
      </w:tr>
      <w:tr w:rsidR="000F4A9C" w14:paraId="590B34A1" w14:textId="77777777" w:rsidTr="00BA2E96">
        <w:trPr>
          <w:cantSplit/>
        </w:trPr>
        <w:tc>
          <w:tcPr>
            <w:tcW w:w="1101" w:type="dxa"/>
          </w:tcPr>
          <w:p w14:paraId="590B349D" w14:textId="77777777" w:rsidR="000F4A9C" w:rsidRDefault="00CE475D" w:rsidP="00CE475D">
            <w:pPr>
              <w:pStyle w:val="Vakiosisennys"/>
            </w:pPr>
            <w:r>
              <w:t>0.00</w:t>
            </w:r>
          </w:p>
        </w:tc>
        <w:tc>
          <w:tcPr>
            <w:tcW w:w="1417" w:type="dxa"/>
          </w:tcPr>
          <w:p w14:paraId="590B349E" w14:textId="77777777" w:rsidR="000F4A9C" w:rsidRDefault="000F4A9C">
            <w:pPr>
              <w:pStyle w:val="Vakiosisennys"/>
            </w:pPr>
          </w:p>
        </w:tc>
        <w:tc>
          <w:tcPr>
            <w:tcW w:w="1134" w:type="dxa"/>
          </w:tcPr>
          <w:p w14:paraId="590B349F" w14:textId="77777777" w:rsidR="000F4A9C" w:rsidRDefault="000F4A9C">
            <w:pPr>
              <w:pStyle w:val="Vakiosisennys"/>
            </w:pPr>
          </w:p>
        </w:tc>
        <w:tc>
          <w:tcPr>
            <w:tcW w:w="5954" w:type="dxa"/>
          </w:tcPr>
          <w:p w14:paraId="590B34A0" w14:textId="77777777" w:rsidR="000F4A9C" w:rsidRDefault="00CA2A25">
            <w:pPr>
              <w:pStyle w:val="Vakiosisennys"/>
            </w:pPr>
            <w:r>
              <w:t xml:space="preserve">Määrittely pohjautuu HL7 </w:t>
            </w:r>
            <w:proofErr w:type="spellStart"/>
            <w:r>
              <w:t>OpenCDA</w:t>
            </w:r>
            <w:proofErr w:type="spellEnd"/>
            <w:r>
              <w:t xml:space="preserve"> 2007 Kuvantamisen viite ja lausunto OID:</w:t>
            </w:r>
            <w:r w:rsidRPr="00CA2A25">
              <w:t>1.2.246.777.11.2007.16</w:t>
            </w:r>
            <w:r>
              <w:t xml:space="preserve"> versio 1.2 </w:t>
            </w:r>
          </w:p>
        </w:tc>
      </w:tr>
      <w:tr w:rsidR="00CE475D" w14:paraId="590B34A6" w14:textId="77777777" w:rsidTr="00BA2E96">
        <w:trPr>
          <w:cantSplit/>
        </w:trPr>
        <w:tc>
          <w:tcPr>
            <w:tcW w:w="1101" w:type="dxa"/>
          </w:tcPr>
          <w:p w14:paraId="590B34A2" w14:textId="77777777" w:rsidR="00CE475D" w:rsidRDefault="00CE475D">
            <w:pPr>
              <w:pStyle w:val="Vakiosisennys"/>
            </w:pPr>
            <w:r>
              <w:t>0.10</w:t>
            </w:r>
          </w:p>
        </w:tc>
        <w:tc>
          <w:tcPr>
            <w:tcW w:w="1417" w:type="dxa"/>
          </w:tcPr>
          <w:p w14:paraId="590B34A3" w14:textId="77777777" w:rsidR="00CE475D" w:rsidRDefault="00CE475D">
            <w:pPr>
              <w:pStyle w:val="Vakiosisennys"/>
            </w:pPr>
            <w:r>
              <w:t>30.8.2009</w:t>
            </w:r>
          </w:p>
        </w:tc>
        <w:tc>
          <w:tcPr>
            <w:tcW w:w="1134" w:type="dxa"/>
          </w:tcPr>
          <w:p w14:paraId="590B34A4" w14:textId="77777777" w:rsidR="00CE475D" w:rsidRDefault="00E67BEA">
            <w:pPr>
              <w:pStyle w:val="Vakiosisennys"/>
            </w:pPr>
            <w:proofErr w:type="gramStart"/>
            <w:r>
              <w:t>TK,TS</w:t>
            </w:r>
            <w:proofErr w:type="gramEnd"/>
          </w:p>
        </w:tc>
        <w:tc>
          <w:tcPr>
            <w:tcW w:w="5954" w:type="dxa"/>
          </w:tcPr>
          <w:p w14:paraId="590B34A5" w14:textId="77777777" w:rsidR="00CE475D" w:rsidRDefault="00CE475D" w:rsidP="00E07A4C">
            <w:pPr>
              <w:pStyle w:val="Vakiosisennys"/>
            </w:pPr>
            <w:r>
              <w:t>Ensimmäinen työversio</w:t>
            </w:r>
          </w:p>
        </w:tc>
      </w:tr>
      <w:tr w:rsidR="00CE475D" w14:paraId="590B34AB" w14:textId="77777777" w:rsidTr="00BA2E96">
        <w:trPr>
          <w:cantSplit/>
        </w:trPr>
        <w:tc>
          <w:tcPr>
            <w:tcW w:w="1101" w:type="dxa"/>
          </w:tcPr>
          <w:p w14:paraId="590B34A7" w14:textId="77777777" w:rsidR="00CE475D" w:rsidRDefault="00CA40E0">
            <w:pPr>
              <w:pStyle w:val="Vakiosisennys"/>
            </w:pPr>
            <w:r>
              <w:t>0.11</w:t>
            </w:r>
          </w:p>
        </w:tc>
        <w:tc>
          <w:tcPr>
            <w:tcW w:w="1417" w:type="dxa"/>
          </w:tcPr>
          <w:p w14:paraId="590B34A8" w14:textId="77777777" w:rsidR="00CE475D" w:rsidRDefault="00CA40E0">
            <w:pPr>
              <w:pStyle w:val="Vakiosisennys"/>
            </w:pPr>
            <w:r>
              <w:t>1.9.2009</w:t>
            </w:r>
          </w:p>
        </w:tc>
        <w:tc>
          <w:tcPr>
            <w:tcW w:w="1134" w:type="dxa"/>
          </w:tcPr>
          <w:p w14:paraId="590B34A9" w14:textId="77777777" w:rsidR="00CE475D" w:rsidRDefault="00CE475D">
            <w:pPr>
              <w:pStyle w:val="Vakiosisennys"/>
            </w:pPr>
          </w:p>
        </w:tc>
        <w:tc>
          <w:tcPr>
            <w:tcW w:w="5954" w:type="dxa"/>
          </w:tcPr>
          <w:p w14:paraId="590B34AA" w14:textId="77777777" w:rsidR="00CE475D" w:rsidRDefault="00CA40E0" w:rsidP="00E07A4C">
            <w:pPr>
              <w:pStyle w:val="Vakiosisennys"/>
            </w:pPr>
            <w:r>
              <w:t>Projektiryhmän 1.9.2009 käsittelyn mukaiset muutokset</w:t>
            </w:r>
          </w:p>
        </w:tc>
      </w:tr>
      <w:tr w:rsidR="00CA40E0" w14:paraId="590B34B0" w14:textId="77777777" w:rsidTr="00BA2E96">
        <w:trPr>
          <w:cantSplit/>
        </w:trPr>
        <w:tc>
          <w:tcPr>
            <w:tcW w:w="1101" w:type="dxa"/>
          </w:tcPr>
          <w:p w14:paraId="590B34AC" w14:textId="77777777" w:rsidR="00CA40E0" w:rsidRDefault="00CA40E0">
            <w:pPr>
              <w:pStyle w:val="Vakiosisennys"/>
            </w:pPr>
            <w:r>
              <w:t>0.20</w:t>
            </w:r>
          </w:p>
        </w:tc>
        <w:tc>
          <w:tcPr>
            <w:tcW w:w="1417" w:type="dxa"/>
          </w:tcPr>
          <w:p w14:paraId="590B34AD" w14:textId="77777777" w:rsidR="00CA40E0" w:rsidRDefault="00CA40E0">
            <w:pPr>
              <w:pStyle w:val="Vakiosisennys"/>
            </w:pPr>
            <w:r>
              <w:t>15.9.2009</w:t>
            </w:r>
          </w:p>
        </w:tc>
        <w:tc>
          <w:tcPr>
            <w:tcW w:w="1134" w:type="dxa"/>
          </w:tcPr>
          <w:p w14:paraId="590B34AE" w14:textId="77777777" w:rsidR="00CA40E0" w:rsidRDefault="00CA40E0">
            <w:pPr>
              <w:pStyle w:val="Vakiosisennys"/>
            </w:pPr>
            <w:proofErr w:type="gramStart"/>
            <w:r>
              <w:t>TK,TS</w:t>
            </w:r>
            <w:proofErr w:type="gramEnd"/>
          </w:p>
        </w:tc>
        <w:tc>
          <w:tcPr>
            <w:tcW w:w="5954" w:type="dxa"/>
          </w:tcPr>
          <w:p w14:paraId="590B34AF" w14:textId="77777777" w:rsidR="00CA40E0" w:rsidRDefault="00CA40E0" w:rsidP="00E07A4C">
            <w:pPr>
              <w:pStyle w:val="Vakiosisennys"/>
            </w:pPr>
            <w:r>
              <w:t>Versio kommentointia varten</w:t>
            </w:r>
          </w:p>
        </w:tc>
      </w:tr>
      <w:tr w:rsidR="009E3F5E" w14:paraId="590B34B5" w14:textId="77777777" w:rsidTr="00BA2E96">
        <w:trPr>
          <w:cantSplit/>
        </w:trPr>
        <w:tc>
          <w:tcPr>
            <w:tcW w:w="1101" w:type="dxa"/>
          </w:tcPr>
          <w:p w14:paraId="590B34B1" w14:textId="77777777" w:rsidR="009E3F5E" w:rsidRDefault="009E3F5E">
            <w:pPr>
              <w:pStyle w:val="Vakiosisennys"/>
            </w:pPr>
            <w:r>
              <w:t>0.30</w:t>
            </w:r>
          </w:p>
        </w:tc>
        <w:tc>
          <w:tcPr>
            <w:tcW w:w="1417" w:type="dxa"/>
          </w:tcPr>
          <w:p w14:paraId="590B34B2" w14:textId="77777777" w:rsidR="009E3F5E" w:rsidRDefault="009E3F5E">
            <w:pPr>
              <w:pStyle w:val="Vakiosisennys"/>
            </w:pPr>
            <w:r>
              <w:t>21.9.2009</w:t>
            </w:r>
          </w:p>
        </w:tc>
        <w:tc>
          <w:tcPr>
            <w:tcW w:w="1134" w:type="dxa"/>
          </w:tcPr>
          <w:p w14:paraId="590B34B3" w14:textId="77777777" w:rsidR="009E3F5E" w:rsidRDefault="009E3F5E">
            <w:pPr>
              <w:pStyle w:val="Vakiosisennys"/>
            </w:pPr>
          </w:p>
        </w:tc>
        <w:tc>
          <w:tcPr>
            <w:tcW w:w="5954" w:type="dxa"/>
          </w:tcPr>
          <w:p w14:paraId="590B34B4" w14:textId="77777777" w:rsidR="009E3F5E" w:rsidRDefault="009E3F5E" w:rsidP="00E07A4C">
            <w:pPr>
              <w:pStyle w:val="Vakiosisennys"/>
            </w:pPr>
            <w:r>
              <w:t xml:space="preserve">21.9.2009 asiantuntijakokouksen käsittelyn mukainen versio. Osallistujat </w:t>
            </w:r>
            <w:proofErr w:type="spellStart"/>
            <w:r>
              <w:t>Kela+Salivirta</w:t>
            </w:r>
            <w:proofErr w:type="spellEnd"/>
            <w:r>
              <w:t xml:space="preserve"> lisäksi Pasi Leino (</w:t>
            </w:r>
            <w:proofErr w:type="spellStart"/>
            <w:r>
              <w:t>L-Force</w:t>
            </w:r>
            <w:proofErr w:type="spellEnd"/>
            <w:r>
              <w:t>), Lasse Jyrkinen (</w:t>
            </w:r>
            <w:proofErr w:type="spellStart"/>
            <w:r>
              <w:t>Neagen</w:t>
            </w:r>
            <w:proofErr w:type="spellEnd"/>
            <w:r>
              <w:t xml:space="preserve">), </w:t>
            </w:r>
            <w:r w:rsidR="009A0380">
              <w:t>Tom Larinen ja Matti Polojärvi (</w:t>
            </w:r>
            <w:proofErr w:type="spellStart"/>
            <w:r w:rsidR="009A0380">
              <w:t>Commit</w:t>
            </w:r>
            <w:proofErr w:type="spellEnd"/>
            <w:r w:rsidR="009A0380">
              <w:t>).</w:t>
            </w:r>
          </w:p>
        </w:tc>
      </w:tr>
      <w:tr w:rsidR="009A0380" w14:paraId="590B34BA" w14:textId="77777777" w:rsidTr="00BA2E96">
        <w:trPr>
          <w:cantSplit/>
        </w:trPr>
        <w:tc>
          <w:tcPr>
            <w:tcW w:w="1101" w:type="dxa"/>
          </w:tcPr>
          <w:p w14:paraId="590B34B6" w14:textId="77777777" w:rsidR="009A0380" w:rsidRDefault="009A0380">
            <w:pPr>
              <w:pStyle w:val="Vakiosisennys"/>
            </w:pPr>
            <w:r>
              <w:t>0.40</w:t>
            </w:r>
          </w:p>
        </w:tc>
        <w:tc>
          <w:tcPr>
            <w:tcW w:w="1417" w:type="dxa"/>
          </w:tcPr>
          <w:p w14:paraId="590B34B7" w14:textId="77777777" w:rsidR="009A0380" w:rsidRDefault="00C03A00">
            <w:pPr>
              <w:pStyle w:val="Vakiosisennys"/>
            </w:pPr>
            <w:r>
              <w:t>5</w:t>
            </w:r>
            <w:r w:rsidR="009A0380">
              <w:t>.10.2009</w:t>
            </w:r>
          </w:p>
        </w:tc>
        <w:tc>
          <w:tcPr>
            <w:tcW w:w="1134" w:type="dxa"/>
          </w:tcPr>
          <w:p w14:paraId="590B34B8" w14:textId="77777777" w:rsidR="009A0380" w:rsidRDefault="009A0380">
            <w:pPr>
              <w:pStyle w:val="Vakiosisennys"/>
            </w:pPr>
            <w:proofErr w:type="gramStart"/>
            <w:r>
              <w:t>TK,TS</w:t>
            </w:r>
            <w:proofErr w:type="gramEnd"/>
          </w:p>
        </w:tc>
        <w:tc>
          <w:tcPr>
            <w:tcW w:w="5954" w:type="dxa"/>
          </w:tcPr>
          <w:p w14:paraId="590B34B9" w14:textId="77777777" w:rsidR="009A0380" w:rsidRDefault="009A0380" w:rsidP="00E42EC4">
            <w:pPr>
              <w:pStyle w:val="Vakiosisennys"/>
            </w:pPr>
            <w:r>
              <w:t xml:space="preserve">Versio </w:t>
            </w:r>
            <w:r w:rsidR="00E42EC4">
              <w:t>Kelalle kommentoitavaksi</w:t>
            </w:r>
          </w:p>
        </w:tc>
      </w:tr>
      <w:tr w:rsidR="00DF27C7" w14:paraId="590B34C0" w14:textId="77777777" w:rsidTr="00BA2E96">
        <w:trPr>
          <w:cantSplit/>
        </w:trPr>
        <w:tc>
          <w:tcPr>
            <w:tcW w:w="1101" w:type="dxa"/>
          </w:tcPr>
          <w:p w14:paraId="590B34BB" w14:textId="77777777" w:rsidR="00DF27C7" w:rsidRDefault="00DF27C7">
            <w:pPr>
              <w:pStyle w:val="Vakiosisennys"/>
            </w:pPr>
            <w:r>
              <w:t>0.50</w:t>
            </w:r>
          </w:p>
        </w:tc>
        <w:tc>
          <w:tcPr>
            <w:tcW w:w="1417" w:type="dxa"/>
          </w:tcPr>
          <w:p w14:paraId="590B34BC" w14:textId="77777777" w:rsidR="00DF27C7" w:rsidRDefault="00DF27C7">
            <w:pPr>
              <w:pStyle w:val="Vakiosisennys"/>
            </w:pPr>
            <w:r>
              <w:t>22.10.2009</w:t>
            </w:r>
          </w:p>
        </w:tc>
        <w:tc>
          <w:tcPr>
            <w:tcW w:w="1134" w:type="dxa"/>
          </w:tcPr>
          <w:p w14:paraId="590B34BD" w14:textId="77777777" w:rsidR="00DF27C7" w:rsidRDefault="00DF27C7">
            <w:pPr>
              <w:pStyle w:val="Vakiosisennys"/>
            </w:pPr>
            <w:r>
              <w:t>TK</w:t>
            </w:r>
          </w:p>
        </w:tc>
        <w:tc>
          <w:tcPr>
            <w:tcW w:w="5954" w:type="dxa"/>
          </w:tcPr>
          <w:p w14:paraId="590B34BE" w14:textId="77777777" w:rsidR="00DF27C7" w:rsidRDefault="00DF27C7" w:rsidP="00E42EC4">
            <w:pPr>
              <w:pStyle w:val="Vakiosisennys"/>
            </w:pPr>
            <w:r>
              <w:t xml:space="preserve">22.10.2009 HL7 teknisen komitean käsittelyn pohjalta tarkennuksia </w:t>
            </w:r>
          </w:p>
          <w:p w14:paraId="590B34BF" w14:textId="77777777" w:rsidR="00DF27C7" w:rsidRPr="00DF27C7" w:rsidRDefault="00DF27C7" w:rsidP="00400960">
            <w:pPr>
              <w:numPr>
                <w:ilvl w:val="0"/>
                <w:numId w:val="31"/>
              </w:numPr>
            </w:pPr>
            <w:r>
              <w:t xml:space="preserve">Luku 4.1. Viittaus </w:t>
            </w:r>
            <w:proofErr w:type="spellStart"/>
            <w:r w:rsidRPr="00DF27C7">
              <w:t>KanTa-eArkisto</w:t>
            </w:r>
            <w:proofErr w:type="spellEnd"/>
            <w:r w:rsidRPr="00DF27C7">
              <w:t xml:space="preserve">: </w:t>
            </w:r>
            <w:proofErr w:type="spellStart"/>
            <w:r w:rsidRPr="00DF27C7">
              <w:t>perusjusjärjestelmä-käyttötapaukset</w:t>
            </w:r>
            <w:proofErr w:type="spellEnd"/>
            <w:r w:rsidRPr="00DF27C7">
              <w:t xml:space="preserve"> dokumen</w:t>
            </w:r>
            <w:r>
              <w:t>t</w:t>
            </w:r>
            <w:r w:rsidRPr="00DF27C7">
              <w:t>ti</w:t>
            </w:r>
            <w:r>
              <w:t>in</w:t>
            </w:r>
            <w:r w:rsidRPr="00DF27C7">
              <w:t xml:space="preserve"> luvussa </w:t>
            </w:r>
            <w:r>
              <w:t>’</w:t>
            </w:r>
            <w:r w:rsidRPr="00DF27C7">
              <w:t>5. Muodosta kertomusasiakirja</w:t>
            </w:r>
            <w:r>
              <w:t>’</w:t>
            </w:r>
            <w:r w:rsidRPr="00DF27C7">
              <w:t xml:space="preserve"> </w:t>
            </w:r>
            <w:r>
              <w:t>merkintöjen koostamisessa asiakirjoiksi</w:t>
            </w:r>
          </w:p>
        </w:tc>
      </w:tr>
      <w:tr w:rsidR="00DF27C7" w14:paraId="590B34C8" w14:textId="77777777" w:rsidTr="00BA2E96">
        <w:trPr>
          <w:cantSplit/>
        </w:trPr>
        <w:tc>
          <w:tcPr>
            <w:tcW w:w="1101" w:type="dxa"/>
          </w:tcPr>
          <w:p w14:paraId="590B34C1" w14:textId="77777777" w:rsidR="00DF27C7" w:rsidRDefault="00DF27C7" w:rsidP="00BA2E96">
            <w:pPr>
              <w:pStyle w:val="Vakiosisennys"/>
            </w:pPr>
            <w:r>
              <w:t>0.</w:t>
            </w:r>
            <w:r w:rsidR="00F916BE">
              <w:t>6</w:t>
            </w:r>
            <w:r w:rsidR="00AA2DDF">
              <w:t>0</w:t>
            </w:r>
          </w:p>
        </w:tc>
        <w:tc>
          <w:tcPr>
            <w:tcW w:w="1417" w:type="dxa"/>
          </w:tcPr>
          <w:p w14:paraId="590B34C2" w14:textId="77777777" w:rsidR="00DF27C7" w:rsidRDefault="00AA2DDF" w:rsidP="00F916BE">
            <w:pPr>
              <w:pStyle w:val="Vakiosisennys"/>
            </w:pPr>
            <w:r>
              <w:t>1</w:t>
            </w:r>
            <w:r w:rsidR="00F916BE">
              <w:t>2</w:t>
            </w:r>
            <w:r w:rsidR="00DF27C7">
              <w:t>.1</w:t>
            </w:r>
            <w:r w:rsidR="00F916BE">
              <w:t>1</w:t>
            </w:r>
            <w:r w:rsidR="00DF27C7">
              <w:t>.2009</w:t>
            </w:r>
          </w:p>
        </w:tc>
        <w:tc>
          <w:tcPr>
            <w:tcW w:w="1134" w:type="dxa"/>
          </w:tcPr>
          <w:p w14:paraId="590B34C3" w14:textId="77777777" w:rsidR="00DF27C7" w:rsidRDefault="00DF27C7">
            <w:pPr>
              <w:pStyle w:val="Vakiosisennys"/>
            </w:pPr>
            <w:r>
              <w:t>TK</w:t>
            </w:r>
          </w:p>
        </w:tc>
        <w:tc>
          <w:tcPr>
            <w:tcW w:w="5954" w:type="dxa"/>
          </w:tcPr>
          <w:p w14:paraId="590B34C4" w14:textId="77777777" w:rsidR="00DF27C7" w:rsidRDefault="00DF27C7" w:rsidP="00E42EC4">
            <w:pPr>
              <w:pStyle w:val="Vakiosisennys"/>
            </w:pPr>
            <w:r>
              <w:t>Versio HL7 lausuntokierrokselle</w:t>
            </w:r>
            <w:r w:rsidR="00400960">
              <w:t xml:space="preserve">. </w:t>
            </w:r>
            <w:proofErr w:type="gramStart"/>
            <w:r w:rsidR="00400960">
              <w:t>Tarkennettu seuraavia</w:t>
            </w:r>
            <w:r w:rsidR="00F916BE">
              <w:t xml:space="preserve"> kohtia</w:t>
            </w:r>
            <w:r w:rsidR="00400960">
              <w:t>:</w:t>
            </w:r>
            <w:proofErr w:type="gramEnd"/>
          </w:p>
          <w:p w14:paraId="590B34C5" w14:textId="77777777" w:rsidR="00F916BE" w:rsidRDefault="00400960" w:rsidP="00F916BE">
            <w:pPr>
              <w:numPr>
                <w:ilvl w:val="0"/>
                <w:numId w:val="31"/>
              </w:numPr>
            </w:pPr>
            <w:r>
              <w:t xml:space="preserve">SUID ja </w:t>
            </w:r>
            <w:proofErr w:type="spellStart"/>
            <w:r>
              <w:t>AC-nro</w:t>
            </w:r>
            <w:proofErr w:type="spellEnd"/>
            <w:r>
              <w:t xml:space="preserve"> </w:t>
            </w:r>
            <w:r w:rsidR="00710E97">
              <w:t>paikat esimerkissä</w:t>
            </w:r>
          </w:p>
          <w:p w14:paraId="590B34C6" w14:textId="77777777" w:rsidR="00F916BE" w:rsidRDefault="00F916BE" w:rsidP="00F916BE">
            <w:pPr>
              <w:numPr>
                <w:ilvl w:val="0"/>
                <w:numId w:val="31"/>
              </w:numPr>
            </w:pPr>
            <w:r>
              <w:t>kuvia ja esimerkkiä siistitty</w:t>
            </w:r>
          </w:p>
          <w:p w14:paraId="590B34C7" w14:textId="77777777" w:rsidR="00AA2DDF" w:rsidRPr="00400960" w:rsidRDefault="00AA2DDF" w:rsidP="00F916BE">
            <w:pPr>
              <w:numPr>
                <w:ilvl w:val="0"/>
                <w:numId w:val="31"/>
              </w:numPr>
            </w:pPr>
            <w:r>
              <w:t xml:space="preserve">esimerkissä ammattilaisen tittelit korjattu </w:t>
            </w:r>
            <w:proofErr w:type="spellStart"/>
            <w:r>
              <w:t>suffix-elementtiin</w:t>
            </w:r>
            <w:proofErr w:type="spellEnd"/>
            <w:r>
              <w:t xml:space="preserve"> (oli </w:t>
            </w:r>
            <w:proofErr w:type="spellStart"/>
            <w:r>
              <w:t>prefix</w:t>
            </w:r>
            <w:proofErr w:type="spellEnd"/>
            <w:r>
              <w:t>)</w:t>
            </w:r>
          </w:p>
        </w:tc>
      </w:tr>
      <w:tr w:rsidR="003F7159" w14:paraId="590B34F8" w14:textId="77777777" w:rsidTr="00BA2E96">
        <w:trPr>
          <w:cantSplit/>
        </w:trPr>
        <w:tc>
          <w:tcPr>
            <w:tcW w:w="1101" w:type="dxa"/>
          </w:tcPr>
          <w:p w14:paraId="590B34C9" w14:textId="77777777" w:rsidR="003F7159" w:rsidRDefault="003F7159" w:rsidP="00BA2E96">
            <w:pPr>
              <w:pStyle w:val="Vakiosisennys"/>
            </w:pPr>
            <w:r>
              <w:lastRenderedPageBreak/>
              <w:t>1.00</w:t>
            </w:r>
          </w:p>
          <w:p w14:paraId="590B34CA" w14:textId="77777777" w:rsidR="0091477B" w:rsidRDefault="0091477B" w:rsidP="0091477B"/>
          <w:p w14:paraId="590B34CB" w14:textId="77777777" w:rsidR="0091477B" w:rsidRDefault="0091477B" w:rsidP="0091477B"/>
          <w:p w14:paraId="590B34CC" w14:textId="77777777" w:rsidR="0091477B" w:rsidRDefault="0091477B" w:rsidP="0091477B"/>
          <w:p w14:paraId="590B34CD" w14:textId="77777777" w:rsidR="0091477B" w:rsidRDefault="0091477B" w:rsidP="0091477B"/>
          <w:p w14:paraId="590B34CE" w14:textId="77777777" w:rsidR="0091477B" w:rsidRDefault="0091477B" w:rsidP="0091477B"/>
          <w:p w14:paraId="590B34CF" w14:textId="77777777" w:rsidR="0091477B" w:rsidRDefault="0091477B" w:rsidP="0091477B"/>
          <w:p w14:paraId="590B34D0" w14:textId="77777777" w:rsidR="0091477B" w:rsidRDefault="0091477B" w:rsidP="0091477B"/>
          <w:p w14:paraId="590B34D1" w14:textId="77777777" w:rsidR="0091477B" w:rsidRDefault="0091477B" w:rsidP="0091477B"/>
          <w:p w14:paraId="590B34D2" w14:textId="77777777" w:rsidR="0091477B" w:rsidRDefault="0091477B" w:rsidP="0091477B">
            <w:r>
              <w:t>1.01</w:t>
            </w:r>
          </w:p>
          <w:p w14:paraId="590B34D3" w14:textId="77777777" w:rsidR="00C22D21" w:rsidRDefault="00C22D21" w:rsidP="0091477B"/>
          <w:p w14:paraId="590B34D4" w14:textId="77777777" w:rsidR="00C22D21" w:rsidRDefault="00C22D21" w:rsidP="0091477B"/>
          <w:p w14:paraId="590B34D5" w14:textId="4BAB54F0" w:rsidR="00C22D21" w:rsidRPr="0091477B" w:rsidRDefault="00C22D21" w:rsidP="009E2C3B">
            <w:r>
              <w:t>1.</w:t>
            </w:r>
            <w:r w:rsidR="009E2C3B">
              <w:t>10</w:t>
            </w:r>
          </w:p>
        </w:tc>
        <w:tc>
          <w:tcPr>
            <w:tcW w:w="1417" w:type="dxa"/>
          </w:tcPr>
          <w:p w14:paraId="590B34D6" w14:textId="77777777" w:rsidR="003F7159" w:rsidRDefault="003F7159" w:rsidP="00F916BE">
            <w:pPr>
              <w:pStyle w:val="Vakiosisennys"/>
            </w:pPr>
            <w:r>
              <w:t>31.12.2009</w:t>
            </w:r>
          </w:p>
          <w:p w14:paraId="590B34D7" w14:textId="77777777" w:rsidR="0091477B" w:rsidRDefault="0091477B" w:rsidP="0091477B"/>
          <w:p w14:paraId="590B34D8" w14:textId="77777777" w:rsidR="0091477B" w:rsidRDefault="0091477B" w:rsidP="0091477B"/>
          <w:p w14:paraId="590B34D9" w14:textId="77777777" w:rsidR="0091477B" w:rsidRDefault="0091477B" w:rsidP="0091477B"/>
          <w:p w14:paraId="590B34DA" w14:textId="77777777" w:rsidR="0091477B" w:rsidRDefault="0091477B" w:rsidP="0091477B"/>
          <w:p w14:paraId="590B34DB" w14:textId="77777777" w:rsidR="0091477B" w:rsidRDefault="0091477B" w:rsidP="0091477B"/>
          <w:p w14:paraId="590B34DC" w14:textId="77777777" w:rsidR="0091477B" w:rsidRDefault="0091477B" w:rsidP="0091477B"/>
          <w:p w14:paraId="590B34DD" w14:textId="77777777" w:rsidR="0091477B" w:rsidRDefault="0091477B" w:rsidP="0091477B"/>
          <w:p w14:paraId="590B34DE" w14:textId="77777777" w:rsidR="0091477B" w:rsidRDefault="0091477B" w:rsidP="0091477B"/>
          <w:p w14:paraId="590B34DF" w14:textId="77777777" w:rsidR="0091477B" w:rsidRDefault="0091477B" w:rsidP="0091477B">
            <w:r>
              <w:t>9.2.2011</w:t>
            </w:r>
          </w:p>
          <w:p w14:paraId="590B34E0" w14:textId="77777777" w:rsidR="00C22D21" w:rsidRDefault="00C22D21" w:rsidP="0091477B"/>
          <w:p w14:paraId="590B34E1" w14:textId="77777777" w:rsidR="00C22D21" w:rsidRDefault="00C22D21" w:rsidP="0091477B"/>
          <w:p w14:paraId="590B34E2" w14:textId="19F57612" w:rsidR="00C22D21" w:rsidRPr="0091477B" w:rsidRDefault="009E2C3B" w:rsidP="005D49E5">
            <w:r>
              <w:t>2</w:t>
            </w:r>
            <w:r w:rsidR="005D49E5">
              <w:t>8</w:t>
            </w:r>
            <w:r w:rsidR="00C22D21">
              <w:t>.12.2012</w:t>
            </w:r>
          </w:p>
        </w:tc>
        <w:tc>
          <w:tcPr>
            <w:tcW w:w="1134" w:type="dxa"/>
          </w:tcPr>
          <w:p w14:paraId="590B34E3" w14:textId="77777777" w:rsidR="003F7159" w:rsidRDefault="003F7159">
            <w:pPr>
              <w:pStyle w:val="Vakiosisennys"/>
            </w:pPr>
            <w:r>
              <w:t>TK</w:t>
            </w:r>
          </w:p>
          <w:p w14:paraId="590B34E4" w14:textId="77777777" w:rsidR="0091477B" w:rsidRDefault="0091477B" w:rsidP="0091477B"/>
          <w:p w14:paraId="590B34E5" w14:textId="77777777" w:rsidR="0091477B" w:rsidRDefault="0091477B" w:rsidP="0091477B"/>
          <w:p w14:paraId="590B34E6" w14:textId="77777777" w:rsidR="0091477B" w:rsidRDefault="0091477B" w:rsidP="0091477B"/>
          <w:p w14:paraId="590B34E7" w14:textId="77777777" w:rsidR="0091477B" w:rsidRDefault="0091477B" w:rsidP="0091477B"/>
          <w:p w14:paraId="590B34E8" w14:textId="77777777" w:rsidR="0091477B" w:rsidRDefault="0091477B" w:rsidP="0091477B"/>
          <w:p w14:paraId="590B34E9" w14:textId="77777777" w:rsidR="0091477B" w:rsidRDefault="0091477B" w:rsidP="0091477B"/>
          <w:p w14:paraId="590B34EA" w14:textId="77777777" w:rsidR="0091477B" w:rsidRDefault="0091477B" w:rsidP="0091477B"/>
          <w:p w14:paraId="590B34EB" w14:textId="77777777" w:rsidR="0091477B" w:rsidRDefault="0091477B" w:rsidP="0091477B"/>
          <w:p w14:paraId="590B34EC" w14:textId="77777777" w:rsidR="0091477B" w:rsidRDefault="0091477B" w:rsidP="0091477B">
            <w:r>
              <w:t>PR</w:t>
            </w:r>
          </w:p>
          <w:p w14:paraId="590B34ED" w14:textId="77777777" w:rsidR="00C22D21" w:rsidRDefault="00C22D21" w:rsidP="0091477B"/>
          <w:p w14:paraId="590B34EE" w14:textId="77777777" w:rsidR="00C22D21" w:rsidRDefault="00C22D21" w:rsidP="0091477B"/>
          <w:p w14:paraId="590B34EF" w14:textId="77777777" w:rsidR="00C22D21" w:rsidRPr="0091477B" w:rsidRDefault="00C22D21" w:rsidP="0091477B">
            <w:r>
              <w:t>JN, TK</w:t>
            </w:r>
          </w:p>
        </w:tc>
        <w:tc>
          <w:tcPr>
            <w:tcW w:w="5954" w:type="dxa"/>
          </w:tcPr>
          <w:p w14:paraId="590B34F0" w14:textId="77777777" w:rsidR="003F7159" w:rsidRDefault="003F7159" w:rsidP="00E42EC4">
            <w:pPr>
              <w:pStyle w:val="Vakiosisennys"/>
            </w:pPr>
            <w:r>
              <w:t xml:space="preserve">Teknisen komitean 18.12.2009 hyväksymiskäsittelyn </w:t>
            </w:r>
            <w:r w:rsidR="008E7C4A">
              <w:t xml:space="preserve">ja Arto </w:t>
            </w:r>
            <w:proofErr w:type="spellStart"/>
            <w:r w:rsidR="008E7C4A">
              <w:t>Huusko</w:t>
            </w:r>
            <w:proofErr w:type="spellEnd"/>
            <w:r w:rsidR="008E7C4A">
              <w:t xml:space="preserve"> (</w:t>
            </w:r>
            <w:proofErr w:type="spellStart"/>
            <w:r w:rsidR="008E7C4A">
              <w:t>Logica</w:t>
            </w:r>
            <w:proofErr w:type="spellEnd"/>
            <w:r w:rsidR="008E7C4A">
              <w:t xml:space="preserve">) kommenttien </w:t>
            </w:r>
            <w:r>
              <w:t>pohjalta tehty seuraavat</w:t>
            </w:r>
            <w:r w:rsidR="008E7C4A">
              <w:t>:</w:t>
            </w:r>
          </w:p>
          <w:p w14:paraId="590B34F1" w14:textId="77777777" w:rsidR="00F6763B" w:rsidRDefault="00F6763B" w:rsidP="003F7159">
            <w:pPr>
              <w:numPr>
                <w:ilvl w:val="0"/>
                <w:numId w:val="31"/>
              </w:numPr>
            </w:pPr>
            <w:r>
              <w:t xml:space="preserve">määrityksen </w:t>
            </w:r>
            <w:proofErr w:type="spellStart"/>
            <w:r>
              <w:t>oid</w:t>
            </w:r>
            <w:proofErr w:type="spellEnd"/>
            <w:r>
              <w:t xml:space="preserve"> on </w:t>
            </w:r>
            <w:r w:rsidR="000D5B1D" w:rsidRPr="000D5B1D">
              <w:t>1.2.246.777.11.2009.</w:t>
            </w:r>
            <w:r w:rsidR="000D5B1D">
              <w:t>32</w:t>
            </w:r>
          </w:p>
          <w:p w14:paraId="590B34F2" w14:textId="77777777" w:rsidR="003F7159" w:rsidRDefault="003877C0" w:rsidP="003F7159">
            <w:pPr>
              <w:numPr>
                <w:ilvl w:val="0"/>
                <w:numId w:val="31"/>
              </w:numPr>
            </w:pPr>
            <w:r>
              <w:t>tutkimuksen kuvat</w:t>
            </w:r>
            <w:r w:rsidR="003F7159">
              <w:t xml:space="preserve"> kohta</w:t>
            </w:r>
            <w:r>
              <w:t xml:space="preserve"> tarkennettu</w:t>
            </w:r>
            <w:r w:rsidR="00EA712A">
              <w:t xml:space="preserve"> </w:t>
            </w:r>
            <w:r w:rsidR="007A55A9">
              <w:t xml:space="preserve">arkiston </w:t>
            </w:r>
            <w:r w:rsidR="000D5B1D">
              <w:t xml:space="preserve">viittausrakenteen osalta </w:t>
            </w:r>
            <w:r w:rsidR="00EA712A">
              <w:t>luku</w:t>
            </w:r>
            <w:r w:rsidR="000D5B1D">
              <w:t>un</w:t>
            </w:r>
            <w:r w:rsidR="00EA712A">
              <w:t xml:space="preserve"> 6.3.6</w:t>
            </w:r>
          </w:p>
          <w:p w14:paraId="590B34F3" w14:textId="77777777" w:rsidR="003F7159" w:rsidRDefault="001C5665" w:rsidP="003F7159">
            <w:pPr>
              <w:numPr>
                <w:ilvl w:val="0"/>
                <w:numId w:val="31"/>
              </w:numPr>
            </w:pPr>
            <w:r>
              <w:t xml:space="preserve">lisätty tekstikommentteja </w:t>
            </w:r>
            <w:r w:rsidR="007849A8">
              <w:t>rakenteeseen jakamalla esimerkkipätkät pienempiin osiin</w:t>
            </w:r>
            <w:r w:rsidR="008E7C4A">
              <w:t xml:space="preserve"> luvussa 6</w:t>
            </w:r>
          </w:p>
          <w:p w14:paraId="590B34F4" w14:textId="77777777" w:rsidR="003F7159" w:rsidRDefault="003F7159" w:rsidP="0091477B"/>
          <w:p w14:paraId="590B34F5" w14:textId="77777777" w:rsidR="0091477B" w:rsidRDefault="0091477B" w:rsidP="003F7159">
            <w:proofErr w:type="gramStart"/>
            <w:r>
              <w:t xml:space="preserve">Muokattu lukuja </w:t>
            </w:r>
            <w:r w:rsidRPr="0091477B">
              <w:t>6.2.2, 6.2.4, 6.3, 6.3.1, 6.3.4 ja 6.4</w:t>
            </w:r>
            <w:r>
              <w:t xml:space="preserve"> </w:t>
            </w:r>
            <w:proofErr w:type="spellStart"/>
            <w:r>
              <w:t>Logicalta</w:t>
            </w:r>
            <w:proofErr w:type="spellEnd"/>
            <w:r>
              <w:t xml:space="preserve"> saatujen kommenttien perusteella.</w:t>
            </w:r>
            <w:proofErr w:type="gramEnd"/>
          </w:p>
          <w:p w14:paraId="590B34F6" w14:textId="77777777" w:rsidR="00C22D21" w:rsidRDefault="00C22D21" w:rsidP="003F7159"/>
          <w:p w14:paraId="2896CCB8" w14:textId="4D336F9F" w:rsidR="002317F8" w:rsidRDefault="002317F8" w:rsidP="009E2C3B">
            <w:proofErr w:type="gramStart"/>
            <w:r>
              <w:t>Muutettu/korjattu seuraavia:</w:t>
            </w:r>
            <w:proofErr w:type="gramEnd"/>
          </w:p>
          <w:p w14:paraId="7146E7E5" w14:textId="03833B9E" w:rsidR="009E2C3B" w:rsidRDefault="009E2C3B" w:rsidP="009E4B2F">
            <w:pPr>
              <w:pStyle w:val="Luettelokappale"/>
              <w:numPr>
                <w:ilvl w:val="0"/>
                <w:numId w:val="32"/>
              </w:numPr>
            </w:pPr>
            <w:r>
              <w:t xml:space="preserve">tutkimuksen </w:t>
            </w:r>
            <w:proofErr w:type="spellStart"/>
            <w:r>
              <w:t>templateId</w:t>
            </w:r>
            <w:proofErr w:type="spellEnd"/>
            <w:r>
              <w:t xml:space="preserve"> </w:t>
            </w:r>
            <w:proofErr w:type="gramStart"/>
            <w:r>
              <w:t>korjattu  kuvantamistutkimusten</w:t>
            </w:r>
            <w:proofErr w:type="gramEnd"/>
            <w:r>
              <w:t xml:space="preserve"> </w:t>
            </w:r>
            <w:proofErr w:type="spellStart"/>
            <w:r>
              <w:t>templateId:ksi</w:t>
            </w:r>
            <w:proofErr w:type="spellEnd"/>
            <w:r>
              <w:t xml:space="preserve"> (1.2.246.537.6.12.999.2003.22) </w:t>
            </w:r>
          </w:p>
          <w:p w14:paraId="221E90BC" w14:textId="05F5E4CB" w:rsidR="009E2C3B" w:rsidRDefault="009E2C3B" w:rsidP="009E4B2F">
            <w:pPr>
              <w:pStyle w:val="Luettelokappale"/>
              <w:numPr>
                <w:ilvl w:val="0"/>
                <w:numId w:val="32"/>
              </w:numPr>
            </w:pPr>
            <w:r>
              <w:t xml:space="preserve">lausunnoille vaaditaan </w:t>
            </w:r>
            <w:proofErr w:type="spellStart"/>
            <w:r>
              <w:t>entryyn</w:t>
            </w:r>
            <w:proofErr w:type="spellEnd"/>
            <w:r>
              <w:t xml:space="preserve"> oma </w:t>
            </w:r>
            <w:proofErr w:type="spellStart"/>
            <w:r>
              <w:t>templateId</w:t>
            </w:r>
            <w:proofErr w:type="spellEnd"/>
            <w:r>
              <w:t xml:space="preserve">, kuvantamislausunto 1.2.246.537.6.12.999.2003.24 </w:t>
            </w:r>
          </w:p>
          <w:p w14:paraId="304EA597" w14:textId="19695CF6" w:rsidR="00C22D21" w:rsidRDefault="009E2C3B" w:rsidP="009E4B2F">
            <w:pPr>
              <w:pStyle w:val="Luettelokappale"/>
              <w:numPr>
                <w:ilvl w:val="0"/>
                <w:numId w:val="32"/>
              </w:numPr>
            </w:pPr>
            <w:r>
              <w:t>lisät</w:t>
            </w:r>
            <w:r w:rsidR="007C618E">
              <w:t>ty</w:t>
            </w:r>
            <w:r>
              <w:t xml:space="preserve"> esimerkkikuva kuvantamismerkinnän rakenteesta, josta ilmenee kuinka samassa merkinnässä toistetaan useita kuvantamistutkimuksia</w:t>
            </w:r>
          </w:p>
          <w:p w14:paraId="087F5CE3" w14:textId="77777777" w:rsidR="002317F8" w:rsidRDefault="002317F8" w:rsidP="009E4B2F">
            <w:pPr>
              <w:pStyle w:val="Luettelokappale"/>
              <w:numPr>
                <w:ilvl w:val="0"/>
                <w:numId w:val="32"/>
              </w:numPr>
            </w:pPr>
            <w:r>
              <w:t xml:space="preserve">kuvien sijainnin/kuva-arkiston kertovan </w:t>
            </w:r>
            <w:proofErr w:type="spellStart"/>
            <w:r>
              <w:t>entryn</w:t>
            </w:r>
            <w:proofErr w:type="spellEnd"/>
            <w:r>
              <w:t xml:space="preserve"> rakennetta korjattu</w:t>
            </w:r>
          </w:p>
          <w:p w14:paraId="6854F0F0" w14:textId="77777777" w:rsidR="002317F8" w:rsidRDefault="002317F8" w:rsidP="009E4B2F">
            <w:pPr>
              <w:pStyle w:val="Luettelokappale"/>
              <w:numPr>
                <w:ilvl w:val="0"/>
                <w:numId w:val="32"/>
              </w:numPr>
            </w:pPr>
            <w:r>
              <w:t>lausunnon rakenne korjattu, lisätty tutkimuksen koodi jota lausutaan</w:t>
            </w:r>
          </w:p>
          <w:p w14:paraId="64C6D6C3" w14:textId="77777777" w:rsidR="002317F8" w:rsidRDefault="002317F8" w:rsidP="009E4B2F">
            <w:pPr>
              <w:pStyle w:val="Luettelokappale"/>
              <w:numPr>
                <w:ilvl w:val="0"/>
                <w:numId w:val="32"/>
              </w:numPr>
            </w:pPr>
            <w:r>
              <w:t xml:space="preserve">merkinnän tekijöiden tietoja päivitetty </w:t>
            </w:r>
            <w:proofErr w:type="spellStart"/>
            <w:r>
              <w:t>headerissa</w:t>
            </w:r>
            <w:proofErr w:type="spellEnd"/>
            <w:r>
              <w:t xml:space="preserve"> ja merkinnän tekijän tasolla nykyohjeistuksen mukaiseksi</w:t>
            </w:r>
          </w:p>
          <w:p w14:paraId="772A4D02" w14:textId="77777777" w:rsidR="002317F8" w:rsidRDefault="002317F8" w:rsidP="009E4B2F">
            <w:pPr>
              <w:pStyle w:val="Luettelokappale"/>
              <w:numPr>
                <w:ilvl w:val="0"/>
                <w:numId w:val="32"/>
              </w:numPr>
            </w:pPr>
            <w:r>
              <w:t>anatomisen alueen ja tutkimuksen puolisuuden tietojen esittäminen kommentoitu toistaiseksi pois – rakenne päivitetään tarvittaessa myöhemmin</w:t>
            </w:r>
          </w:p>
          <w:p w14:paraId="590B34F7" w14:textId="0FF20706" w:rsidR="002317F8" w:rsidRPr="003F7159" w:rsidRDefault="002317F8" w:rsidP="009E4B2F">
            <w:pPr>
              <w:pStyle w:val="Luettelokappale"/>
              <w:numPr>
                <w:ilvl w:val="0"/>
                <w:numId w:val="32"/>
              </w:numPr>
            </w:pPr>
            <w:r>
              <w:t>säteilyannoksen ilmoittamisen rakenteeseen</w:t>
            </w:r>
            <w:r w:rsidR="009E4B2F">
              <w:t xml:space="preserve"> korjaus</w:t>
            </w:r>
          </w:p>
        </w:tc>
      </w:tr>
    </w:tbl>
    <w:p w14:paraId="590B34F9" w14:textId="3B29EF2D" w:rsidR="000F4A9C" w:rsidRDefault="000F4A9C">
      <w:pPr>
        <w:pStyle w:val="Vakiosisennys"/>
        <w:outlineLvl w:val="0"/>
        <w:rPr>
          <w:rFonts w:ascii="ICL Classical Garamond" w:hAnsi="ICL Classical Garamond"/>
        </w:rPr>
      </w:pPr>
    </w:p>
    <w:p w14:paraId="590B34FA" w14:textId="7AA7AE98" w:rsidR="000F4A9C" w:rsidRDefault="000F4A9C">
      <w:r>
        <w:t>TK = Timo Kaskinen</w:t>
      </w:r>
      <w:r w:rsidR="00CE475D">
        <w:t>,</w:t>
      </w:r>
      <w:r>
        <w:t xml:space="preserve"> Salivirta </w:t>
      </w:r>
      <w:r w:rsidR="00C22D21">
        <w:t xml:space="preserve">&amp; </w:t>
      </w:r>
      <w:proofErr w:type="spellStart"/>
      <w:r w:rsidR="00C22D21">
        <w:t>Partners</w:t>
      </w:r>
      <w:proofErr w:type="spellEnd"/>
    </w:p>
    <w:p w14:paraId="590B34FB" w14:textId="0DE2090A" w:rsidR="000F4A9C" w:rsidRDefault="00CE475D">
      <w:r>
        <w:t xml:space="preserve">TS </w:t>
      </w:r>
      <w:r w:rsidR="000F4A9C">
        <w:t>=</w:t>
      </w:r>
      <w:r>
        <w:t xml:space="preserve"> Timo Siira</w:t>
      </w:r>
      <w:r w:rsidR="000F4A9C">
        <w:t xml:space="preserve">, </w:t>
      </w:r>
      <w:r>
        <w:t xml:space="preserve">Salivirta </w:t>
      </w:r>
      <w:r w:rsidR="00C22D21">
        <w:t xml:space="preserve">&amp; </w:t>
      </w:r>
      <w:proofErr w:type="spellStart"/>
      <w:r w:rsidR="00C22D21">
        <w:t>Partners</w:t>
      </w:r>
      <w:proofErr w:type="spellEnd"/>
    </w:p>
    <w:p w14:paraId="590B34FC" w14:textId="77777777" w:rsidR="0091477B" w:rsidRDefault="0091477B">
      <w:r>
        <w:t>PR = Pekka Rinne, Kela</w:t>
      </w:r>
    </w:p>
    <w:p w14:paraId="590B34FD" w14:textId="77777777" w:rsidR="00C22D21" w:rsidRDefault="00C22D21">
      <w:r>
        <w:t xml:space="preserve">JN = Jarkko Närvänen, Salivirta &amp; </w:t>
      </w:r>
      <w:proofErr w:type="spellStart"/>
      <w:r>
        <w:t>Partners</w:t>
      </w:r>
      <w:proofErr w:type="spellEnd"/>
    </w:p>
    <w:p w14:paraId="590B34FE" w14:textId="77777777" w:rsidR="000F4A9C" w:rsidRDefault="000F4A9C">
      <w:r>
        <w:br w:type="page"/>
      </w:r>
    </w:p>
    <w:p w14:paraId="590B34FF" w14:textId="77777777" w:rsidR="000F4A9C" w:rsidRDefault="000F4A9C">
      <w:pPr>
        <w:jc w:val="center"/>
        <w:outlineLvl w:val="0"/>
        <w:rPr>
          <w:b/>
          <w:sz w:val="32"/>
        </w:rPr>
      </w:pPr>
      <w:bookmarkStart w:id="9" w:name="_Toc32384907"/>
      <w:bookmarkStart w:id="10" w:name="_Toc33328968"/>
      <w:bookmarkStart w:id="11" w:name="_Toc343863209"/>
      <w:r>
        <w:rPr>
          <w:b/>
          <w:sz w:val="32"/>
        </w:rPr>
        <w:lastRenderedPageBreak/>
        <w:t>SISÄLLYSLUETTELO</w:t>
      </w:r>
      <w:bookmarkEnd w:id="9"/>
      <w:bookmarkEnd w:id="10"/>
      <w:bookmarkEnd w:id="11"/>
    </w:p>
    <w:p w14:paraId="590B3500" w14:textId="77777777" w:rsidR="007B6ABC" w:rsidRDefault="007B6ABC">
      <w:pPr>
        <w:jc w:val="center"/>
        <w:outlineLvl w:val="0"/>
      </w:pPr>
    </w:p>
    <w:p w14:paraId="062F7B31" w14:textId="77777777" w:rsidR="00C47736" w:rsidRDefault="00D252CD">
      <w:pPr>
        <w:pStyle w:val="Sisluet1"/>
        <w:tabs>
          <w:tab w:val="right" w:leader="dot" w:pos="9629"/>
        </w:tabs>
        <w:rPr>
          <w:rFonts w:asciiTheme="minorHAnsi" w:eastAsiaTheme="minorEastAsia" w:hAnsiTheme="minorHAnsi" w:cstheme="minorBidi"/>
          <w:b w:val="0"/>
          <w:caps w:val="0"/>
          <w:noProof/>
          <w:sz w:val="22"/>
          <w:szCs w:val="22"/>
          <w:lang w:eastAsia="fi-FI"/>
        </w:rPr>
      </w:pPr>
      <w:r>
        <w:rPr>
          <w:b w:val="0"/>
          <w:caps w:val="0"/>
        </w:rPr>
        <w:fldChar w:fldCharType="begin"/>
      </w:r>
      <w:r w:rsidR="000F4A9C">
        <w:rPr>
          <w:b w:val="0"/>
          <w:caps w:val="0"/>
        </w:rPr>
        <w:instrText xml:space="preserve"> TOC \o "1-3" \h \z \u </w:instrText>
      </w:r>
      <w:r>
        <w:rPr>
          <w:b w:val="0"/>
          <w:caps w:val="0"/>
        </w:rPr>
        <w:fldChar w:fldCharType="separate"/>
      </w:r>
      <w:hyperlink w:anchor="_Toc343863207" w:history="1">
        <w:r w:rsidR="00C47736" w:rsidRPr="00B51AB0">
          <w:rPr>
            <w:rStyle w:val="Hyperlinkki"/>
            <w:bCs/>
            <w:noProof/>
          </w:rPr>
          <w:t>KanTa kuvantamisen CDA R2 asiakirjarakenteet</w:t>
        </w:r>
        <w:r w:rsidR="00C47736">
          <w:rPr>
            <w:noProof/>
            <w:webHidden/>
          </w:rPr>
          <w:tab/>
        </w:r>
        <w:r w:rsidR="00C47736">
          <w:rPr>
            <w:noProof/>
            <w:webHidden/>
          </w:rPr>
          <w:fldChar w:fldCharType="begin"/>
        </w:r>
        <w:r w:rsidR="00C47736">
          <w:rPr>
            <w:noProof/>
            <w:webHidden/>
          </w:rPr>
          <w:instrText xml:space="preserve"> PAGEREF _Toc343863207 \h </w:instrText>
        </w:r>
        <w:r w:rsidR="00C47736">
          <w:rPr>
            <w:noProof/>
            <w:webHidden/>
          </w:rPr>
        </w:r>
        <w:r w:rsidR="00C47736">
          <w:rPr>
            <w:noProof/>
            <w:webHidden/>
          </w:rPr>
          <w:fldChar w:fldCharType="separate"/>
        </w:r>
        <w:r w:rsidR="00C47736">
          <w:rPr>
            <w:noProof/>
            <w:webHidden/>
          </w:rPr>
          <w:t>1</w:t>
        </w:r>
        <w:r w:rsidR="00C47736">
          <w:rPr>
            <w:noProof/>
            <w:webHidden/>
          </w:rPr>
          <w:fldChar w:fldCharType="end"/>
        </w:r>
      </w:hyperlink>
    </w:p>
    <w:p w14:paraId="6695BBEC" w14:textId="77777777" w:rsidR="00C47736" w:rsidRDefault="00346CC1">
      <w:pPr>
        <w:pStyle w:val="Sisluet1"/>
        <w:tabs>
          <w:tab w:val="right" w:leader="dot" w:pos="9629"/>
        </w:tabs>
        <w:rPr>
          <w:rFonts w:asciiTheme="minorHAnsi" w:eastAsiaTheme="minorEastAsia" w:hAnsiTheme="minorHAnsi" w:cstheme="minorBidi"/>
          <w:b w:val="0"/>
          <w:caps w:val="0"/>
          <w:noProof/>
          <w:sz w:val="22"/>
          <w:szCs w:val="22"/>
          <w:lang w:eastAsia="fi-FI"/>
        </w:rPr>
      </w:pPr>
      <w:hyperlink w:anchor="_Toc343863208" w:history="1">
        <w:r w:rsidR="00C47736" w:rsidRPr="00B51AB0">
          <w:rPr>
            <w:rStyle w:val="Hyperlinkki"/>
            <w:noProof/>
          </w:rPr>
          <w:t>Versiohistoria:</w:t>
        </w:r>
        <w:r w:rsidR="00C47736">
          <w:rPr>
            <w:noProof/>
            <w:webHidden/>
          </w:rPr>
          <w:tab/>
        </w:r>
        <w:r w:rsidR="00C47736">
          <w:rPr>
            <w:noProof/>
            <w:webHidden/>
          </w:rPr>
          <w:fldChar w:fldCharType="begin"/>
        </w:r>
        <w:r w:rsidR="00C47736">
          <w:rPr>
            <w:noProof/>
            <w:webHidden/>
          </w:rPr>
          <w:instrText xml:space="preserve"> PAGEREF _Toc343863208 \h </w:instrText>
        </w:r>
        <w:r w:rsidR="00C47736">
          <w:rPr>
            <w:noProof/>
            <w:webHidden/>
          </w:rPr>
        </w:r>
        <w:r w:rsidR="00C47736">
          <w:rPr>
            <w:noProof/>
            <w:webHidden/>
          </w:rPr>
          <w:fldChar w:fldCharType="separate"/>
        </w:r>
        <w:r w:rsidR="00C47736">
          <w:rPr>
            <w:noProof/>
            <w:webHidden/>
          </w:rPr>
          <w:t>2</w:t>
        </w:r>
        <w:r w:rsidR="00C47736">
          <w:rPr>
            <w:noProof/>
            <w:webHidden/>
          </w:rPr>
          <w:fldChar w:fldCharType="end"/>
        </w:r>
      </w:hyperlink>
    </w:p>
    <w:p w14:paraId="1957449F" w14:textId="77777777" w:rsidR="00C47736" w:rsidRDefault="00346CC1">
      <w:pPr>
        <w:pStyle w:val="Sisluet1"/>
        <w:tabs>
          <w:tab w:val="right" w:leader="dot" w:pos="9629"/>
        </w:tabs>
        <w:rPr>
          <w:rFonts w:asciiTheme="minorHAnsi" w:eastAsiaTheme="minorEastAsia" w:hAnsiTheme="minorHAnsi" w:cstheme="minorBidi"/>
          <w:b w:val="0"/>
          <w:caps w:val="0"/>
          <w:noProof/>
          <w:sz w:val="22"/>
          <w:szCs w:val="22"/>
          <w:lang w:eastAsia="fi-FI"/>
        </w:rPr>
      </w:pPr>
      <w:hyperlink w:anchor="_Toc343863209" w:history="1">
        <w:r w:rsidR="00C47736" w:rsidRPr="00B51AB0">
          <w:rPr>
            <w:rStyle w:val="Hyperlinkki"/>
            <w:noProof/>
          </w:rPr>
          <w:t>SISÄLLYSLUETTELO</w:t>
        </w:r>
        <w:r w:rsidR="00C47736">
          <w:rPr>
            <w:noProof/>
            <w:webHidden/>
          </w:rPr>
          <w:tab/>
        </w:r>
        <w:r w:rsidR="00C47736">
          <w:rPr>
            <w:noProof/>
            <w:webHidden/>
          </w:rPr>
          <w:fldChar w:fldCharType="begin"/>
        </w:r>
        <w:r w:rsidR="00C47736">
          <w:rPr>
            <w:noProof/>
            <w:webHidden/>
          </w:rPr>
          <w:instrText xml:space="preserve"> PAGEREF _Toc343863209 \h </w:instrText>
        </w:r>
        <w:r w:rsidR="00C47736">
          <w:rPr>
            <w:noProof/>
            <w:webHidden/>
          </w:rPr>
        </w:r>
        <w:r w:rsidR="00C47736">
          <w:rPr>
            <w:noProof/>
            <w:webHidden/>
          </w:rPr>
          <w:fldChar w:fldCharType="separate"/>
        </w:r>
        <w:r w:rsidR="00C47736">
          <w:rPr>
            <w:noProof/>
            <w:webHidden/>
          </w:rPr>
          <w:t>4</w:t>
        </w:r>
        <w:r w:rsidR="00C47736">
          <w:rPr>
            <w:noProof/>
            <w:webHidden/>
          </w:rPr>
          <w:fldChar w:fldCharType="end"/>
        </w:r>
      </w:hyperlink>
    </w:p>
    <w:p w14:paraId="43F05337" w14:textId="77777777" w:rsidR="00C47736" w:rsidRDefault="00346CC1">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343863210" w:history="1">
        <w:r w:rsidR="00C47736" w:rsidRPr="00B51AB0">
          <w:rPr>
            <w:rStyle w:val="Hyperlinkki"/>
            <w:noProof/>
          </w:rPr>
          <w:t>1.</w:t>
        </w:r>
        <w:r w:rsidR="00C47736">
          <w:rPr>
            <w:rFonts w:asciiTheme="minorHAnsi" w:eastAsiaTheme="minorEastAsia" w:hAnsiTheme="minorHAnsi" w:cstheme="minorBidi"/>
            <w:b w:val="0"/>
            <w:caps w:val="0"/>
            <w:noProof/>
            <w:sz w:val="22"/>
            <w:szCs w:val="22"/>
            <w:lang w:eastAsia="fi-FI"/>
          </w:rPr>
          <w:tab/>
        </w:r>
        <w:r w:rsidR="00C47736" w:rsidRPr="00B51AB0">
          <w:rPr>
            <w:rStyle w:val="Hyperlinkki"/>
            <w:noProof/>
          </w:rPr>
          <w:t>Johdanto</w:t>
        </w:r>
        <w:r w:rsidR="00C47736">
          <w:rPr>
            <w:noProof/>
            <w:webHidden/>
          </w:rPr>
          <w:tab/>
        </w:r>
        <w:r w:rsidR="00C47736">
          <w:rPr>
            <w:noProof/>
            <w:webHidden/>
          </w:rPr>
          <w:fldChar w:fldCharType="begin"/>
        </w:r>
        <w:r w:rsidR="00C47736">
          <w:rPr>
            <w:noProof/>
            <w:webHidden/>
          </w:rPr>
          <w:instrText xml:space="preserve"> PAGEREF _Toc343863210 \h </w:instrText>
        </w:r>
        <w:r w:rsidR="00C47736">
          <w:rPr>
            <w:noProof/>
            <w:webHidden/>
          </w:rPr>
        </w:r>
        <w:r w:rsidR="00C47736">
          <w:rPr>
            <w:noProof/>
            <w:webHidden/>
          </w:rPr>
          <w:fldChar w:fldCharType="separate"/>
        </w:r>
        <w:r w:rsidR="00C47736">
          <w:rPr>
            <w:noProof/>
            <w:webHidden/>
          </w:rPr>
          <w:t>6</w:t>
        </w:r>
        <w:r w:rsidR="00C47736">
          <w:rPr>
            <w:noProof/>
            <w:webHidden/>
          </w:rPr>
          <w:fldChar w:fldCharType="end"/>
        </w:r>
      </w:hyperlink>
    </w:p>
    <w:p w14:paraId="75B53B72" w14:textId="77777777" w:rsidR="00C47736" w:rsidRDefault="00346CC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43863211" w:history="1">
        <w:r w:rsidR="00C47736" w:rsidRPr="00B51AB0">
          <w:rPr>
            <w:rStyle w:val="Hyperlinkki"/>
            <w:noProof/>
          </w:rPr>
          <w:t>1.1</w:t>
        </w:r>
        <w:r w:rsidR="00C47736">
          <w:rPr>
            <w:rFonts w:asciiTheme="minorHAnsi" w:eastAsiaTheme="minorEastAsia" w:hAnsiTheme="minorHAnsi" w:cstheme="minorBidi"/>
            <w:smallCaps w:val="0"/>
            <w:noProof/>
            <w:sz w:val="22"/>
            <w:szCs w:val="22"/>
            <w:lang w:eastAsia="fi-FI"/>
          </w:rPr>
          <w:tab/>
        </w:r>
        <w:r w:rsidR="00C47736" w:rsidRPr="00B51AB0">
          <w:rPr>
            <w:rStyle w:val="Hyperlinkki"/>
            <w:noProof/>
          </w:rPr>
          <w:t>Työn tausta</w:t>
        </w:r>
        <w:r w:rsidR="00C47736">
          <w:rPr>
            <w:noProof/>
            <w:webHidden/>
          </w:rPr>
          <w:tab/>
        </w:r>
        <w:r w:rsidR="00C47736">
          <w:rPr>
            <w:noProof/>
            <w:webHidden/>
          </w:rPr>
          <w:fldChar w:fldCharType="begin"/>
        </w:r>
        <w:r w:rsidR="00C47736">
          <w:rPr>
            <w:noProof/>
            <w:webHidden/>
          </w:rPr>
          <w:instrText xml:space="preserve"> PAGEREF _Toc343863211 \h </w:instrText>
        </w:r>
        <w:r w:rsidR="00C47736">
          <w:rPr>
            <w:noProof/>
            <w:webHidden/>
          </w:rPr>
        </w:r>
        <w:r w:rsidR="00C47736">
          <w:rPr>
            <w:noProof/>
            <w:webHidden/>
          </w:rPr>
          <w:fldChar w:fldCharType="separate"/>
        </w:r>
        <w:r w:rsidR="00C47736">
          <w:rPr>
            <w:noProof/>
            <w:webHidden/>
          </w:rPr>
          <w:t>6</w:t>
        </w:r>
        <w:r w:rsidR="00C47736">
          <w:rPr>
            <w:noProof/>
            <w:webHidden/>
          </w:rPr>
          <w:fldChar w:fldCharType="end"/>
        </w:r>
      </w:hyperlink>
    </w:p>
    <w:p w14:paraId="44B675C8" w14:textId="77777777" w:rsidR="00C47736" w:rsidRDefault="00346CC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43863212" w:history="1">
        <w:r w:rsidR="00C47736" w:rsidRPr="00B51AB0">
          <w:rPr>
            <w:rStyle w:val="Hyperlinkki"/>
            <w:noProof/>
          </w:rPr>
          <w:t>1.2</w:t>
        </w:r>
        <w:r w:rsidR="00C47736">
          <w:rPr>
            <w:rFonts w:asciiTheme="minorHAnsi" w:eastAsiaTheme="minorEastAsia" w:hAnsiTheme="minorHAnsi" w:cstheme="minorBidi"/>
            <w:smallCaps w:val="0"/>
            <w:noProof/>
            <w:sz w:val="22"/>
            <w:szCs w:val="22"/>
            <w:lang w:eastAsia="fi-FI"/>
          </w:rPr>
          <w:tab/>
        </w:r>
        <w:r w:rsidR="00C47736" w:rsidRPr="00B51AB0">
          <w:rPr>
            <w:rStyle w:val="Hyperlinkki"/>
            <w:noProof/>
          </w:rPr>
          <w:t>Määrittelyn tavoite</w:t>
        </w:r>
        <w:r w:rsidR="00C47736">
          <w:rPr>
            <w:noProof/>
            <w:webHidden/>
          </w:rPr>
          <w:tab/>
        </w:r>
        <w:r w:rsidR="00C47736">
          <w:rPr>
            <w:noProof/>
            <w:webHidden/>
          </w:rPr>
          <w:fldChar w:fldCharType="begin"/>
        </w:r>
        <w:r w:rsidR="00C47736">
          <w:rPr>
            <w:noProof/>
            <w:webHidden/>
          </w:rPr>
          <w:instrText xml:space="preserve"> PAGEREF _Toc343863212 \h </w:instrText>
        </w:r>
        <w:r w:rsidR="00C47736">
          <w:rPr>
            <w:noProof/>
            <w:webHidden/>
          </w:rPr>
        </w:r>
        <w:r w:rsidR="00C47736">
          <w:rPr>
            <w:noProof/>
            <w:webHidden/>
          </w:rPr>
          <w:fldChar w:fldCharType="separate"/>
        </w:r>
        <w:r w:rsidR="00C47736">
          <w:rPr>
            <w:noProof/>
            <w:webHidden/>
          </w:rPr>
          <w:t>6</w:t>
        </w:r>
        <w:r w:rsidR="00C47736">
          <w:rPr>
            <w:noProof/>
            <w:webHidden/>
          </w:rPr>
          <w:fldChar w:fldCharType="end"/>
        </w:r>
      </w:hyperlink>
    </w:p>
    <w:p w14:paraId="26D14CC1" w14:textId="77777777" w:rsidR="00C47736" w:rsidRDefault="00346CC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43863213" w:history="1">
        <w:r w:rsidR="00C47736" w:rsidRPr="00B51AB0">
          <w:rPr>
            <w:rStyle w:val="Hyperlinkki"/>
            <w:noProof/>
          </w:rPr>
          <w:t>1.3</w:t>
        </w:r>
        <w:r w:rsidR="00C47736">
          <w:rPr>
            <w:rFonts w:asciiTheme="minorHAnsi" w:eastAsiaTheme="minorEastAsia" w:hAnsiTheme="minorHAnsi" w:cstheme="minorBidi"/>
            <w:smallCaps w:val="0"/>
            <w:noProof/>
            <w:sz w:val="22"/>
            <w:szCs w:val="22"/>
            <w:lang w:eastAsia="fi-FI"/>
          </w:rPr>
          <w:tab/>
        </w:r>
        <w:r w:rsidR="00C47736" w:rsidRPr="00B51AB0">
          <w:rPr>
            <w:rStyle w:val="Hyperlinkki"/>
            <w:noProof/>
          </w:rPr>
          <w:t>Rajaukset</w:t>
        </w:r>
        <w:r w:rsidR="00C47736">
          <w:rPr>
            <w:noProof/>
            <w:webHidden/>
          </w:rPr>
          <w:tab/>
        </w:r>
        <w:r w:rsidR="00C47736">
          <w:rPr>
            <w:noProof/>
            <w:webHidden/>
          </w:rPr>
          <w:fldChar w:fldCharType="begin"/>
        </w:r>
        <w:r w:rsidR="00C47736">
          <w:rPr>
            <w:noProof/>
            <w:webHidden/>
          </w:rPr>
          <w:instrText xml:space="preserve"> PAGEREF _Toc343863213 \h </w:instrText>
        </w:r>
        <w:r w:rsidR="00C47736">
          <w:rPr>
            <w:noProof/>
            <w:webHidden/>
          </w:rPr>
        </w:r>
        <w:r w:rsidR="00C47736">
          <w:rPr>
            <w:noProof/>
            <w:webHidden/>
          </w:rPr>
          <w:fldChar w:fldCharType="separate"/>
        </w:r>
        <w:r w:rsidR="00C47736">
          <w:rPr>
            <w:noProof/>
            <w:webHidden/>
          </w:rPr>
          <w:t>6</w:t>
        </w:r>
        <w:r w:rsidR="00C47736">
          <w:rPr>
            <w:noProof/>
            <w:webHidden/>
          </w:rPr>
          <w:fldChar w:fldCharType="end"/>
        </w:r>
      </w:hyperlink>
    </w:p>
    <w:p w14:paraId="467A4C73" w14:textId="77777777" w:rsidR="00C47736" w:rsidRDefault="00346CC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43863214" w:history="1">
        <w:r w:rsidR="00C47736" w:rsidRPr="00B51AB0">
          <w:rPr>
            <w:rStyle w:val="Hyperlinkki"/>
            <w:noProof/>
          </w:rPr>
          <w:t>1.4</w:t>
        </w:r>
        <w:r w:rsidR="00C47736">
          <w:rPr>
            <w:rFonts w:asciiTheme="minorHAnsi" w:eastAsiaTheme="minorEastAsia" w:hAnsiTheme="minorHAnsi" w:cstheme="minorBidi"/>
            <w:smallCaps w:val="0"/>
            <w:noProof/>
            <w:sz w:val="22"/>
            <w:szCs w:val="22"/>
            <w:lang w:eastAsia="fi-FI"/>
          </w:rPr>
          <w:tab/>
        </w:r>
        <w:r w:rsidR="00C47736" w:rsidRPr="00B51AB0">
          <w:rPr>
            <w:rStyle w:val="Hyperlinkki"/>
            <w:noProof/>
          </w:rPr>
          <w:t>Viitatut määrittelyt</w:t>
        </w:r>
        <w:r w:rsidR="00C47736">
          <w:rPr>
            <w:noProof/>
            <w:webHidden/>
          </w:rPr>
          <w:tab/>
        </w:r>
        <w:r w:rsidR="00C47736">
          <w:rPr>
            <w:noProof/>
            <w:webHidden/>
          </w:rPr>
          <w:fldChar w:fldCharType="begin"/>
        </w:r>
        <w:r w:rsidR="00C47736">
          <w:rPr>
            <w:noProof/>
            <w:webHidden/>
          </w:rPr>
          <w:instrText xml:space="preserve"> PAGEREF _Toc343863214 \h </w:instrText>
        </w:r>
        <w:r w:rsidR="00C47736">
          <w:rPr>
            <w:noProof/>
            <w:webHidden/>
          </w:rPr>
        </w:r>
        <w:r w:rsidR="00C47736">
          <w:rPr>
            <w:noProof/>
            <w:webHidden/>
          </w:rPr>
          <w:fldChar w:fldCharType="separate"/>
        </w:r>
        <w:r w:rsidR="00C47736">
          <w:rPr>
            <w:noProof/>
            <w:webHidden/>
          </w:rPr>
          <w:t>7</w:t>
        </w:r>
        <w:r w:rsidR="00C47736">
          <w:rPr>
            <w:noProof/>
            <w:webHidden/>
          </w:rPr>
          <w:fldChar w:fldCharType="end"/>
        </w:r>
      </w:hyperlink>
    </w:p>
    <w:p w14:paraId="5CD3A46D" w14:textId="77777777" w:rsidR="00C47736" w:rsidRDefault="00346CC1">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343863215" w:history="1">
        <w:r w:rsidR="00C47736" w:rsidRPr="00B51AB0">
          <w:rPr>
            <w:rStyle w:val="Hyperlinkki"/>
            <w:noProof/>
          </w:rPr>
          <w:t>2.</w:t>
        </w:r>
        <w:r w:rsidR="00C47736">
          <w:rPr>
            <w:rFonts w:asciiTheme="minorHAnsi" w:eastAsiaTheme="minorEastAsia" w:hAnsiTheme="minorHAnsi" w:cstheme="minorBidi"/>
            <w:b w:val="0"/>
            <w:caps w:val="0"/>
            <w:noProof/>
            <w:sz w:val="22"/>
            <w:szCs w:val="22"/>
            <w:lang w:eastAsia="fi-FI"/>
          </w:rPr>
          <w:tab/>
        </w:r>
        <w:r w:rsidR="00C47736" w:rsidRPr="00B51AB0">
          <w:rPr>
            <w:rStyle w:val="Hyperlinkki"/>
            <w:noProof/>
          </w:rPr>
          <w:t>Kuvantamisen käsitteitä</w:t>
        </w:r>
        <w:r w:rsidR="00C47736">
          <w:rPr>
            <w:noProof/>
            <w:webHidden/>
          </w:rPr>
          <w:tab/>
        </w:r>
        <w:r w:rsidR="00C47736">
          <w:rPr>
            <w:noProof/>
            <w:webHidden/>
          </w:rPr>
          <w:fldChar w:fldCharType="begin"/>
        </w:r>
        <w:r w:rsidR="00C47736">
          <w:rPr>
            <w:noProof/>
            <w:webHidden/>
          </w:rPr>
          <w:instrText xml:space="preserve"> PAGEREF _Toc343863215 \h </w:instrText>
        </w:r>
        <w:r w:rsidR="00C47736">
          <w:rPr>
            <w:noProof/>
            <w:webHidden/>
          </w:rPr>
        </w:r>
        <w:r w:rsidR="00C47736">
          <w:rPr>
            <w:noProof/>
            <w:webHidden/>
          </w:rPr>
          <w:fldChar w:fldCharType="separate"/>
        </w:r>
        <w:r w:rsidR="00C47736">
          <w:rPr>
            <w:noProof/>
            <w:webHidden/>
          </w:rPr>
          <w:t>8</w:t>
        </w:r>
        <w:r w:rsidR="00C47736">
          <w:rPr>
            <w:noProof/>
            <w:webHidden/>
          </w:rPr>
          <w:fldChar w:fldCharType="end"/>
        </w:r>
      </w:hyperlink>
    </w:p>
    <w:p w14:paraId="3E57E2D5" w14:textId="77777777" w:rsidR="00C47736" w:rsidRDefault="00346CC1">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343863216" w:history="1">
        <w:r w:rsidR="00C47736" w:rsidRPr="00B51AB0">
          <w:rPr>
            <w:rStyle w:val="Hyperlinkki"/>
            <w:noProof/>
          </w:rPr>
          <w:t>3.</w:t>
        </w:r>
        <w:r w:rsidR="00C47736">
          <w:rPr>
            <w:rFonts w:asciiTheme="minorHAnsi" w:eastAsiaTheme="minorEastAsia" w:hAnsiTheme="minorHAnsi" w:cstheme="minorBidi"/>
            <w:b w:val="0"/>
            <w:caps w:val="0"/>
            <w:noProof/>
            <w:sz w:val="22"/>
            <w:szCs w:val="22"/>
            <w:lang w:eastAsia="fi-FI"/>
          </w:rPr>
          <w:tab/>
        </w:r>
        <w:r w:rsidR="00C47736" w:rsidRPr="00B51AB0">
          <w:rPr>
            <w:rStyle w:val="Hyperlinkki"/>
            <w:noProof/>
          </w:rPr>
          <w:t>Kuvantamisen tietomalli</w:t>
        </w:r>
        <w:r w:rsidR="00C47736">
          <w:rPr>
            <w:noProof/>
            <w:webHidden/>
          </w:rPr>
          <w:tab/>
        </w:r>
        <w:r w:rsidR="00C47736">
          <w:rPr>
            <w:noProof/>
            <w:webHidden/>
          </w:rPr>
          <w:fldChar w:fldCharType="begin"/>
        </w:r>
        <w:r w:rsidR="00C47736">
          <w:rPr>
            <w:noProof/>
            <w:webHidden/>
          </w:rPr>
          <w:instrText xml:space="preserve"> PAGEREF _Toc343863216 \h </w:instrText>
        </w:r>
        <w:r w:rsidR="00C47736">
          <w:rPr>
            <w:noProof/>
            <w:webHidden/>
          </w:rPr>
        </w:r>
        <w:r w:rsidR="00C47736">
          <w:rPr>
            <w:noProof/>
            <w:webHidden/>
          </w:rPr>
          <w:fldChar w:fldCharType="separate"/>
        </w:r>
        <w:r w:rsidR="00C47736">
          <w:rPr>
            <w:noProof/>
            <w:webHidden/>
          </w:rPr>
          <w:t>9</w:t>
        </w:r>
        <w:r w:rsidR="00C47736">
          <w:rPr>
            <w:noProof/>
            <w:webHidden/>
          </w:rPr>
          <w:fldChar w:fldCharType="end"/>
        </w:r>
      </w:hyperlink>
    </w:p>
    <w:p w14:paraId="4CA5DB2C" w14:textId="77777777" w:rsidR="00C47736" w:rsidRDefault="00346CC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43863217" w:history="1">
        <w:r w:rsidR="00C47736" w:rsidRPr="00B51AB0">
          <w:rPr>
            <w:rStyle w:val="Hyperlinkki"/>
            <w:noProof/>
          </w:rPr>
          <w:t>3.1</w:t>
        </w:r>
        <w:r w:rsidR="00C47736">
          <w:rPr>
            <w:rFonts w:asciiTheme="minorHAnsi" w:eastAsiaTheme="minorEastAsia" w:hAnsiTheme="minorHAnsi" w:cstheme="minorBidi"/>
            <w:smallCaps w:val="0"/>
            <w:noProof/>
            <w:sz w:val="22"/>
            <w:szCs w:val="22"/>
            <w:lang w:eastAsia="fi-FI"/>
          </w:rPr>
          <w:tab/>
        </w:r>
        <w:r w:rsidR="00C47736" w:rsidRPr="00B51AB0">
          <w:rPr>
            <w:rStyle w:val="Hyperlinkki"/>
            <w:noProof/>
          </w:rPr>
          <w:t>Tietomalli</w:t>
        </w:r>
        <w:r w:rsidR="00C47736">
          <w:rPr>
            <w:noProof/>
            <w:webHidden/>
          </w:rPr>
          <w:tab/>
        </w:r>
        <w:r w:rsidR="00C47736">
          <w:rPr>
            <w:noProof/>
            <w:webHidden/>
          </w:rPr>
          <w:fldChar w:fldCharType="begin"/>
        </w:r>
        <w:r w:rsidR="00C47736">
          <w:rPr>
            <w:noProof/>
            <w:webHidden/>
          </w:rPr>
          <w:instrText xml:space="preserve"> PAGEREF _Toc343863217 \h </w:instrText>
        </w:r>
        <w:r w:rsidR="00C47736">
          <w:rPr>
            <w:noProof/>
            <w:webHidden/>
          </w:rPr>
        </w:r>
        <w:r w:rsidR="00C47736">
          <w:rPr>
            <w:noProof/>
            <w:webHidden/>
          </w:rPr>
          <w:fldChar w:fldCharType="separate"/>
        </w:r>
        <w:r w:rsidR="00C47736">
          <w:rPr>
            <w:noProof/>
            <w:webHidden/>
          </w:rPr>
          <w:t>10</w:t>
        </w:r>
        <w:r w:rsidR="00C47736">
          <w:rPr>
            <w:noProof/>
            <w:webHidden/>
          </w:rPr>
          <w:fldChar w:fldCharType="end"/>
        </w:r>
      </w:hyperlink>
    </w:p>
    <w:p w14:paraId="11D60001" w14:textId="77777777" w:rsidR="00C47736" w:rsidRDefault="00346CC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43863218" w:history="1">
        <w:r w:rsidR="00C47736" w:rsidRPr="00B51AB0">
          <w:rPr>
            <w:rStyle w:val="Hyperlinkki"/>
            <w:noProof/>
          </w:rPr>
          <w:t>3.2</w:t>
        </w:r>
        <w:r w:rsidR="00C47736">
          <w:rPr>
            <w:rFonts w:asciiTheme="minorHAnsi" w:eastAsiaTheme="minorEastAsia" w:hAnsiTheme="minorHAnsi" w:cstheme="minorBidi"/>
            <w:smallCaps w:val="0"/>
            <w:noProof/>
            <w:sz w:val="22"/>
            <w:szCs w:val="22"/>
            <w:lang w:eastAsia="fi-FI"/>
          </w:rPr>
          <w:tab/>
        </w:r>
        <w:r w:rsidR="00C47736" w:rsidRPr="00B51AB0">
          <w:rPr>
            <w:rStyle w:val="Hyperlinkki"/>
            <w:noProof/>
          </w:rPr>
          <w:t>Kuvantamistutkimuksen yksikäsitteinen tunnistaminen</w:t>
        </w:r>
        <w:r w:rsidR="00C47736">
          <w:rPr>
            <w:noProof/>
            <w:webHidden/>
          </w:rPr>
          <w:tab/>
        </w:r>
        <w:r w:rsidR="00C47736">
          <w:rPr>
            <w:noProof/>
            <w:webHidden/>
          </w:rPr>
          <w:fldChar w:fldCharType="begin"/>
        </w:r>
        <w:r w:rsidR="00C47736">
          <w:rPr>
            <w:noProof/>
            <w:webHidden/>
          </w:rPr>
          <w:instrText xml:space="preserve"> PAGEREF _Toc343863218 \h </w:instrText>
        </w:r>
        <w:r w:rsidR="00C47736">
          <w:rPr>
            <w:noProof/>
            <w:webHidden/>
          </w:rPr>
        </w:r>
        <w:r w:rsidR="00C47736">
          <w:rPr>
            <w:noProof/>
            <w:webHidden/>
          </w:rPr>
          <w:fldChar w:fldCharType="separate"/>
        </w:r>
        <w:r w:rsidR="00C47736">
          <w:rPr>
            <w:noProof/>
            <w:webHidden/>
          </w:rPr>
          <w:t>10</w:t>
        </w:r>
        <w:r w:rsidR="00C47736">
          <w:rPr>
            <w:noProof/>
            <w:webHidden/>
          </w:rPr>
          <w:fldChar w:fldCharType="end"/>
        </w:r>
      </w:hyperlink>
    </w:p>
    <w:p w14:paraId="59CAD1BF" w14:textId="77777777" w:rsidR="00C47736" w:rsidRDefault="00346CC1">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343863219" w:history="1">
        <w:r w:rsidR="00C47736" w:rsidRPr="00B51AB0">
          <w:rPr>
            <w:rStyle w:val="Hyperlinkki"/>
            <w:noProof/>
          </w:rPr>
          <w:t>4.</w:t>
        </w:r>
        <w:r w:rsidR="00C47736">
          <w:rPr>
            <w:rFonts w:asciiTheme="minorHAnsi" w:eastAsiaTheme="minorEastAsia" w:hAnsiTheme="minorHAnsi" w:cstheme="minorBidi"/>
            <w:b w:val="0"/>
            <w:caps w:val="0"/>
            <w:noProof/>
            <w:sz w:val="22"/>
            <w:szCs w:val="22"/>
            <w:lang w:eastAsia="fi-FI"/>
          </w:rPr>
          <w:tab/>
        </w:r>
        <w:r w:rsidR="00C47736" w:rsidRPr="00B51AB0">
          <w:rPr>
            <w:rStyle w:val="Hyperlinkki"/>
            <w:noProof/>
          </w:rPr>
          <w:t>Header / kuvailutiedot</w:t>
        </w:r>
        <w:r w:rsidR="00C47736">
          <w:rPr>
            <w:noProof/>
            <w:webHidden/>
          </w:rPr>
          <w:tab/>
        </w:r>
        <w:r w:rsidR="00C47736">
          <w:rPr>
            <w:noProof/>
            <w:webHidden/>
          </w:rPr>
          <w:fldChar w:fldCharType="begin"/>
        </w:r>
        <w:r w:rsidR="00C47736">
          <w:rPr>
            <w:noProof/>
            <w:webHidden/>
          </w:rPr>
          <w:instrText xml:space="preserve"> PAGEREF _Toc343863219 \h </w:instrText>
        </w:r>
        <w:r w:rsidR="00C47736">
          <w:rPr>
            <w:noProof/>
            <w:webHidden/>
          </w:rPr>
        </w:r>
        <w:r w:rsidR="00C47736">
          <w:rPr>
            <w:noProof/>
            <w:webHidden/>
          </w:rPr>
          <w:fldChar w:fldCharType="separate"/>
        </w:r>
        <w:r w:rsidR="00C47736">
          <w:rPr>
            <w:noProof/>
            <w:webHidden/>
          </w:rPr>
          <w:t>11</w:t>
        </w:r>
        <w:r w:rsidR="00C47736">
          <w:rPr>
            <w:noProof/>
            <w:webHidden/>
          </w:rPr>
          <w:fldChar w:fldCharType="end"/>
        </w:r>
      </w:hyperlink>
    </w:p>
    <w:p w14:paraId="54DD6CBE" w14:textId="77777777" w:rsidR="00C47736" w:rsidRDefault="00346CC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43863220" w:history="1">
        <w:r w:rsidR="00C47736" w:rsidRPr="00B51AB0">
          <w:rPr>
            <w:rStyle w:val="Hyperlinkki"/>
            <w:noProof/>
            <w:highlight w:val="white"/>
            <w:lang w:eastAsia="fi-FI"/>
          </w:rPr>
          <w:t>4.1</w:t>
        </w:r>
        <w:r w:rsidR="00C47736">
          <w:rPr>
            <w:rFonts w:asciiTheme="minorHAnsi" w:eastAsiaTheme="minorEastAsia" w:hAnsiTheme="minorHAnsi" w:cstheme="minorBidi"/>
            <w:smallCaps w:val="0"/>
            <w:noProof/>
            <w:sz w:val="22"/>
            <w:szCs w:val="22"/>
            <w:lang w:eastAsia="fi-FI"/>
          </w:rPr>
          <w:tab/>
        </w:r>
        <w:r w:rsidR="00C47736" w:rsidRPr="00B51AB0">
          <w:rPr>
            <w:rStyle w:val="Hyperlinkki"/>
            <w:noProof/>
            <w:highlight w:val="white"/>
            <w:lang w:eastAsia="fi-FI"/>
          </w:rPr>
          <w:t>Merkintä ja asiakirjat</w:t>
        </w:r>
        <w:r w:rsidR="00C47736">
          <w:rPr>
            <w:noProof/>
            <w:webHidden/>
          </w:rPr>
          <w:tab/>
        </w:r>
        <w:r w:rsidR="00C47736">
          <w:rPr>
            <w:noProof/>
            <w:webHidden/>
          </w:rPr>
          <w:fldChar w:fldCharType="begin"/>
        </w:r>
        <w:r w:rsidR="00C47736">
          <w:rPr>
            <w:noProof/>
            <w:webHidden/>
          </w:rPr>
          <w:instrText xml:space="preserve"> PAGEREF _Toc343863220 \h </w:instrText>
        </w:r>
        <w:r w:rsidR="00C47736">
          <w:rPr>
            <w:noProof/>
            <w:webHidden/>
          </w:rPr>
        </w:r>
        <w:r w:rsidR="00C47736">
          <w:rPr>
            <w:noProof/>
            <w:webHidden/>
          </w:rPr>
          <w:fldChar w:fldCharType="separate"/>
        </w:r>
        <w:r w:rsidR="00C47736">
          <w:rPr>
            <w:noProof/>
            <w:webHidden/>
          </w:rPr>
          <w:t>11</w:t>
        </w:r>
        <w:r w:rsidR="00C47736">
          <w:rPr>
            <w:noProof/>
            <w:webHidden/>
          </w:rPr>
          <w:fldChar w:fldCharType="end"/>
        </w:r>
      </w:hyperlink>
    </w:p>
    <w:p w14:paraId="4DA1A57E" w14:textId="77777777" w:rsidR="00C47736" w:rsidRDefault="00346CC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43863221" w:history="1">
        <w:r w:rsidR="00C47736" w:rsidRPr="00B51AB0">
          <w:rPr>
            <w:rStyle w:val="Hyperlinkki"/>
            <w:noProof/>
            <w:highlight w:val="white"/>
            <w:lang w:eastAsia="fi-FI"/>
          </w:rPr>
          <w:t>4.2</w:t>
        </w:r>
        <w:r w:rsidR="00C47736">
          <w:rPr>
            <w:rFonts w:asciiTheme="minorHAnsi" w:eastAsiaTheme="minorEastAsia" w:hAnsiTheme="minorHAnsi" w:cstheme="minorBidi"/>
            <w:smallCaps w:val="0"/>
            <w:noProof/>
            <w:sz w:val="22"/>
            <w:szCs w:val="22"/>
            <w:lang w:eastAsia="fi-FI"/>
          </w:rPr>
          <w:tab/>
        </w:r>
        <w:r w:rsidR="00C47736" w:rsidRPr="00B51AB0">
          <w:rPr>
            <w:rStyle w:val="Hyperlinkki"/>
            <w:noProof/>
            <w:highlight w:val="white"/>
            <w:lang w:eastAsia="fi-FI"/>
          </w:rPr>
          <w:t>Ammattilaisen tunniste</w:t>
        </w:r>
        <w:r w:rsidR="00C47736">
          <w:rPr>
            <w:noProof/>
            <w:webHidden/>
          </w:rPr>
          <w:tab/>
        </w:r>
        <w:r w:rsidR="00C47736">
          <w:rPr>
            <w:noProof/>
            <w:webHidden/>
          </w:rPr>
          <w:fldChar w:fldCharType="begin"/>
        </w:r>
        <w:r w:rsidR="00C47736">
          <w:rPr>
            <w:noProof/>
            <w:webHidden/>
          </w:rPr>
          <w:instrText xml:space="preserve"> PAGEREF _Toc343863221 \h </w:instrText>
        </w:r>
        <w:r w:rsidR="00C47736">
          <w:rPr>
            <w:noProof/>
            <w:webHidden/>
          </w:rPr>
        </w:r>
        <w:r w:rsidR="00C47736">
          <w:rPr>
            <w:noProof/>
            <w:webHidden/>
          </w:rPr>
          <w:fldChar w:fldCharType="separate"/>
        </w:r>
        <w:r w:rsidR="00C47736">
          <w:rPr>
            <w:noProof/>
            <w:webHidden/>
          </w:rPr>
          <w:t>12</w:t>
        </w:r>
        <w:r w:rsidR="00C47736">
          <w:rPr>
            <w:noProof/>
            <w:webHidden/>
          </w:rPr>
          <w:fldChar w:fldCharType="end"/>
        </w:r>
      </w:hyperlink>
    </w:p>
    <w:p w14:paraId="4D569EE6" w14:textId="77777777" w:rsidR="00C47736" w:rsidRDefault="00346CC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43863222" w:history="1">
        <w:r w:rsidR="00C47736" w:rsidRPr="00B51AB0">
          <w:rPr>
            <w:rStyle w:val="Hyperlinkki"/>
            <w:noProof/>
            <w:lang w:eastAsia="fi-FI"/>
          </w:rPr>
          <w:t>4.3</w:t>
        </w:r>
        <w:r w:rsidR="00C47736">
          <w:rPr>
            <w:rFonts w:asciiTheme="minorHAnsi" w:eastAsiaTheme="minorEastAsia" w:hAnsiTheme="minorHAnsi" w:cstheme="minorBidi"/>
            <w:smallCaps w:val="0"/>
            <w:noProof/>
            <w:sz w:val="22"/>
            <w:szCs w:val="22"/>
            <w:lang w:eastAsia="fi-FI"/>
          </w:rPr>
          <w:tab/>
        </w:r>
        <w:r w:rsidR="00C47736" w:rsidRPr="00B51AB0">
          <w:rPr>
            <w:rStyle w:val="Hyperlinkki"/>
            <w:noProof/>
            <w:lang w:eastAsia="fi-FI"/>
          </w:rPr>
          <w:t>Asiakirjan viivästys</w:t>
        </w:r>
        <w:r w:rsidR="00C47736">
          <w:rPr>
            <w:noProof/>
            <w:webHidden/>
          </w:rPr>
          <w:tab/>
        </w:r>
        <w:r w:rsidR="00C47736">
          <w:rPr>
            <w:noProof/>
            <w:webHidden/>
          </w:rPr>
          <w:fldChar w:fldCharType="begin"/>
        </w:r>
        <w:r w:rsidR="00C47736">
          <w:rPr>
            <w:noProof/>
            <w:webHidden/>
          </w:rPr>
          <w:instrText xml:space="preserve"> PAGEREF _Toc343863222 \h </w:instrText>
        </w:r>
        <w:r w:rsidR="00C47736">
          <w:rPr>
            <w:noProof/>
            <w:webHidden/>
          </w:rPr>
        </w:r>
        <w:r w:rsidR="00C47736">
          <w:rPr>
            <w:noProof/>
            <w:webHidden/>
          </w:rPr>
          <w:fldChar w:fldCharType="separate"/>
        </w:r>
        <w:r w:rsidR="00C47736">
          <w:rPr>
            <w:noProof/>
            <w:webHidden/>
          </w:rPr>
          <w:t>12</w:t>
        </w:r>
        <w:r w:rsidR="00C47736">
          <w:rPr>
            <w:noProof/>
            <w:webHidden/>
          </w:rPr>
          <w:fldChar w:fldCharType="end"/>
        </w:r>
      </w:hyperlink>
    </w:p>
    <w:p w14:paraId="0F1ACC60" w14:textId="77777777" w:rsidR="00C47736" w:rsidRDefault="00346CC1">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343863223" w:history="1">
        <w:r w:rsidR="00C47736" w:rsidRPr="00B51AB0">
          <w:rPr>
            <w:rStyle w:val="Hyperlinkki"/>
            <w:noProof/>
          </w:rPr>
          <w:t>5.</w:t>
        </w:r>
        <w:r w:rsidR="00C47736">
          <w:rPr>
            <w:rFonts w:asciiTheme="minorHAnsi" w:eastAsiaTheme="minorEastAsia" w:hAnsiTheme="minorHAnsi" w:cstheme="minorBidi"/>
            <w:b w:val="0"/>
            <w:caps w:val="0"/>
            <w:noProof/>
            <w:sz w:val="22"/>
            <w:szCs w:val="22"/>
            <w:lang w:eastAsia="fi-FI"/>
          </w:rPr>
          <w:tab/>
        </w:r>
        <w:r w:rsidR="00C47736" w:rsidRPr="00B51AB0">
          <w:rPr>
            <w:rStyle w:val="Hyperlinkki"/>
            <w:noProof/>
          </w:rPr>
          <w:t>Kuvantamisen tutkimusasiakirjan perusrakenne</w:t>
        </w:r>
        <w:r w:rsidR="00C47736">
          <w:rPr>
            <w:noProof/>
            <w:webHidden/>
          </w:rPr>
          <w:tab/>
        </w:r>
        <w:r w:rsidR="00C47736">
          <w:rPr>
            <w:noProof/>
            <w:webHidden/>
          </w:rPr>
          <w:fldChar w:fldCharType="begin"/>
        </w:r>
        <w:r w:rsidR="00C47736">
          <w:rPr>
            <w:noProof/>
            <w:webHidden/>
          </w:rPr>
          <w:instrText xml:space="preserve"> PAGEREF _Toc343863223 \h </w:instrText>
        </w:r>
        <w:r w:rsidR="00C47736">
          <w:rPr>
            <w:noProof/>
            <w:webHidden/>
          </w:rPr>
        </w:r>
        <w:r w:rsidR="00C47736">
          <w:rPr>
            <w:noProof/>
            <w:webHidden/>
          </w:rPr>
          <w:fldChar w:fldCharType="separate"/>
        </w:r>
        <w:r w:rsidR="00C47736">
          <w:rPr>
            <w:noProof/>
            <w:webHidden/>
          </w:rPr>
          <w:t>13</w:t>
        </w:r>
        <w:r w:rsidR="00C47736">
          <w:rPr>
            <w:noProof/>
            <w:webHidden/>
          </w:rPr>
          <w:fldChar w:fldCharType="end"/>
        </w:r>
      </w:hyperlink>
    </w:p>
    <w:p w14:paraId="121F4B28" w14:textId="77777777" w:rsidR="00C47736" w:rsidRDefault="00346CC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43863224" w:history="1">
        <w:r w:rsidR="00C47736" w:rsidRPr="00B51AB0">
          <w:rPr>
            <w:rStyle w:val="Hyperlinkki"/>
            <w:noProof/>
          </w:rPr>
          <w:t>5.1</w:t>
        </w:r>
        <w:r w:rsidR="00C47736">
          <w:rPr>
            <w:rFonts w:asciiTheme="minorHAnsi" w:eastAsiaTheme="minorEastAsia" w:hAnsiTheme="minorHAnsi" w:cstheme="minorBidi"/>
            <w:smallCaps w:val="0"/>
            <w:noProof/>
            <w:sz w:val="22"/>
            <w:szCs w:val="22"/>
            <w:lang w:eastAsia="fi-FI"/>
          </w:rPr>
          <w:tab/>
        </w:r>
        <w:r w:rsidR="00C47736" w:rsidRPr="00B51AB0">
          <w:rPr>
            <w:rStyle w:val="Hyperlinkki"/>
            <w:noProof/>
          </w:rPr>
          <w:t>Perusrakenne ja viittaukset</w:t>
        </w:r>
        <w:r w:rsidR="00C47736">
          <w:rPr>
            <w:noProof/>
            <w:webHidden/>
          </w:rPr>
          <w:tab/>
        </w:r>
        <w:r w:rsidR="00C47736">
          <w:rPr>
            <w:noProof/>
            <w:webHidden/>
          </w:rPr>
          <w:fldChar w:fldCharType="begin"/>
        </w:r>
        <w:r w:rsidR="00C47736">
          <w:rPr>
            <w:noProof/>
            <w:webHidden/>
          </w:rPr>
          <w:instrText xml:space="preserve"> PAGEREF _Toc343863224 \h </w:instrText>
        </w:r>
        <w:r w:rsidR="00C47736">
          <w:rPr>
            <w:noProof/>
            <w:webHidden/>
          </w:rPr>
        </w:r>
        <w:r w:rsidR="00C47736">
          <w:rPr>
            <w:noProof/>
            <w:webHidden/>
          </w:rPr>
          <w:fldChar w:fldCharType="separate"/>
        </w:r>
        <w:r w:rsidR="00C47736">
          <w:rPr>
            <w:noProof/>
            <w:webHidden/>
          </w:rPr>
          <w:t>13</w:t>
        </w:r>
        <w:r w:rsidR="00C47736">
          <w:rPr>
            <w:noProof/>
            <w:webHidden/>
          </w:rPr>
          <w:fldChar w:fldCharType="end"/>
        </w:r>
      </w:hyperlink>
    </w:p>
    <w:p w14:paraId="5592ED8F" w14:textId="77777777" w:rsidR="00C47736" w:rsidRDefault="00346CC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43863225" w:history="1">
        <w:r w:rsidR="00C47736" w:rsidRPr="00B51AB0">
          <w:rPr>
            <w:rStyle w:val="Hyperlinkki"/>
            <w:noProof/>
          </w:rPr>
          <w:t>5.2</w:t>
        </w:r>
        <w:r w:rsidR="00C47736">
          <w:rPr>
            <w:rFonts w:asciiTheme="minorHAnsi" w:eastAsiaTheme="minorEastAsia" w:hAnsiTheme="minorHAnsi" w:cstheme="minorBidi"/>
            <w:smallCaps w:val="0"/>
            <w:noProof/>
            <w:sz w:val="22"/>
            <w:szCs w:val="22"/>
            <w:lang w:eastAsia="fi-FI"/>
          </w:rPr>
          <w:tab/>
        </w:r>
        <w:r w:rsidR="00C47736" w:rsidRPr="00B51AB0">
          <w:rPr>
            <w:rStyle w:val="Hyperlinkki"/>
            <w:noProof/>
          </w:rPr>
          <w:t>Näyttömuoto</w:t>
        </w:r>
        <w:r w:rsidR="00C47736">
          <w:rPr>
            <w:noProof/>
            <w:webHidden/>
          </w:rPr>
          <w:tab/>
        </w:r>
        <w:r w:rsidR="00C47736">
          <w:rPr>
            <w:noProof/>
            <w:webHidden/>
          </w:rPr>
          <w:fldChar w:fldCharType="begin"/>
        </w:r>
        <w:r w:rsidR="00C47736">
          <w:rPr>
            <w:noProof/>
            <w:webHidden/>
          </w:rPr>
          <w:instrText xml:space="preserve"> PAGEREF _Toc343863225 \h </w:instrText>
        </w:r>
        <w:r w:rsidR="00C47736">
          <w:rPr>
            <w:noProof/>
            <w:webHidden/>
          </w:rPr>
        </w:r>
        <w:r w:rsidR="00C47736">
          <w:rPr>
            <w:noProof/>
            <w:webHidden/>
          </w:rPr>
          <w:fldChar w:fldCharType="separate"/>
        </w:r>
        <w:r w:rsidR="00C47736">
          <w:rPr>
            <w:noProof/>
            <w:webHidden/>
          </w:rPr>
          <w:t>14</w:t>
        </w:r>
        <w:r w:rsidR="00C47736">
          <w:rPr>
            <w:noProof/>
            <w:webHidden/>
          </w:rPr>
          <w:fldChar w:fldCharType="end"/>
        </w:r>
      </w:hyperlink>
    </w:p>
    <w:p w14:paraId="19BFE1B4" w14:textId="77777777" w:rsidR="00C47736" w:rsidRDefault="00346CC1">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343863238" w:history="1">
        <w:r w:rsidR="00C47736" w:rsidRPr="00B51AB0">
          <w:rPr>
            <w:rStyle w:val="Hyperlinkki"/>
            <w:noProof/>
          </w:rPr>
          <w:t>6.</w:t>
        </w:r>
        <w:r w:rsidR="00C47736">
          <w:rPr>
            <w:rFonts w:asciiTheme="minorHAnsi" w:eastAsiaTheme="minorEastAsia" w:hAnsiTheme="minorHAnsi" w:cstheme="minorBidi"/>
            <w:b w:val="0"/>
            <w:caps w:val="0"/>
            <w:noProof/>
            <w:sz w:val="22"/>
            <w:szCs w:val="22"/>
            <w:lang w:eastAsia="fi-FI"/>
          </w:rPr>
          <w:tab/>
        </w:r>
        <w:r w:rsidR="00C47736" w:rsidRPr="00B51AB0">
          <w:rPr>
            <w:rStyle w:val="Hyperlinkki"/>
            <w:noProof/>
          </w:rPr>
          <w:t>Rakenne kokonaisuuksittain</w:t>
        </w:r>
        <w:r w:rsidR="00C47736">
          <w:rPr>
            <w:noProof/>
            <w:webHidden/>
          </w:rPr>
          <w:tab/>
        </w:r>
        <w:r w:rsidR="00C47736">
          <w:rPr>
            <w:noProof/>
            <w:webHidden/>
          </w:rPr>
          <w:fldChar w:fldCharType="begin"/>
        </w:r>
        <w:r w:rsidR="00C47736">
          <w:rPr>
            <w:noProof/>
            <w:webHidden/>
          </w:rPr>
          <w:instrText xml:space="preserve"> PAGEREF _Toc343863238 \h </w:instrText>
        </w:r>
        <w:r w:rsidR="00C47736">
          <w:rPr>
            <w:noProof/>
            <w:webHidden/>
          </w:rPr>
        </w:r>
        <w:r w:rsidR="00C47736">
          <w:rPr>
            <w:noProof/>
            <w:webHidden/>
          </w:rPr>
          <w:fldChar w:fldCharType="separate"/>
        </w:r>
        <w:r w:rsidR="00C47736">
          <w:rPr>
            <w:noProof/>
            <w:webHidden/>
          </w:rPr>
          <w:t>17</w:t>
        </w:r>
        <w:r w:rsidR="00C47736">
          <w:rPr>
            <w:noProof/>
            <w:webHidden/>
          </w:rPr>
          <w:fldChar w:fldCharType="end"/>
        </w:r>
      </w:hyperlink>
    </w:p>
    <w:p w14:paraId="7142642B" w14:textId="77777777" w:rsidR="00C47736" w:rsidRDefault="00346CC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43863239" w:history="1">
        <w:r w:rsidR="00C47736" w:rsidRPr="00B51AB0">
          <w:rPr>
            <w:rStyle w:val="Hyperlinkki"/>
            <w:noProof/>
            <w:highlight w:val="white"/>
            <w:lang w:eastAsia="fi-FI"/>
          </w:rPr>
          <w:t>6.1</w:t>
        </w:r>
        <w:r w:rsidR="00C47736">
          <w:rPr>
            <w:rFonts w:asciiTheme="minorHAnsi" w:eastAsiaTheme="minorEastAsia" w:hAnsiTheme="minorHAnsi" w:cstheme="minorBidi"/>
            <w:smallCaps w:val="0"/>
            <w:noProof/>
            <w:sz w:val="22"/>
            <w:szCs w:val="22"/>
            <w:lang w:eastAsia="fi-FI"/>
          </w:rPr>
          <w:tab/>
        </w:r>
        <w:r w:rsidR="00C47736" w:rsidRPr="00B51AB0">
          <w:rPr>
            <w:rStyle w:val="Hyperlinkki"/>
            <w:noProof/>
            <w:highlight w:val="white"/>
            <w:lang w:eastAsia="fi-FI"/>
          </w:rPr>
          <w:t>Lomaketunnukset ja otsikot</w:t>
        </w:r>
        <w:r w:rsidR="00C47736">
          <w:rPr>
            <w:noProof/>
            <w:webHidden/>
          </w:rPr>
          <w:tab/>
        </w:r>
        <w:r w:rsidR="00C47736">
          <w:rPr>
            <w:noProof/>
            <w:webHidden/>
          </w:rPr>
          <w:fldChar w:fldCharType="begin"/>
        </w:r>
        <w:r w:rsidR="00C47736">
          <w:rPr>
            <w:noProof/>
            <w:webHidden/>
          </w:rPr>
          <w:instrText xml:space="preserve"> PAGEREF _Toc343863239 \h </w:instrText>
        </w:r>
        <w:r w:rsidR="00C47736">
          <w:rPr>
            <w:noProof/>
            <w:webHidden/>
          </w:rPr>
        </w:r>
        <w:r w:rsidR="00C47736">
          <w:rPr>
            <w:noProof/>
            <w:webHidden/>
          </w:rPr>
          <w:fldChar w:fldCharType="separate"/>
        </w:r>
        <w:r w:rsidR="00C47736">
          <w:rPr>
            <w:noProof/>
            <w:webHidden/>
          </w:rPr>
          <w:t>17</w:t>
        </w:r>
        <w:r w:rsidR="00C47736">
          <w:rPr>
            <w:noProof/>
            <w:webHidden/>
          </w:rPr>
          <w:fldChar w:fldCharType="end"/>
        </w:r>
      </w:hyperlink>
    </w:p>
    <w:p w14:paraId="1B09C527" w14:textId="77777777" w:rsidR="00C47736" w:rsidRDefault="00346CC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43863240" w:history="1">
        <w:r w:rsidR="00C47736" w:rsidRPr="00B51AB0">
          <w:rPr>
            <w:rStyle w:val="Hyperlinkki"/>
            <w:noProof/>
            <w:highlight w:val="white"/>
            <w:lang w:eastAsia="fi-FI"/>
          </w:rPr>
          <w:t>6.2</w:t>
        </w:r>
        <w:r w:rsidR="00C47736">
          <w:rPr>
            <w:rFonts w:asciiTheme="minorHAnsi" w:eastAsiaTheme="minorEastAsia" w:hAnsiTheme="minorHAnsi" w:cstheme="minorBidi"/>
            <w:smallCaps w:val="0"/>
            <w:noProof/>
            <w:sz w:val="22"/>
            <w:szCs w:val="22"/>
            <w:lang w:eastAsia="fi-FI"/>
          </w:rPr>
          <w:tab/>
        </w:r>
        <w:r w:rsidR="00C47736" w:rsidRPr="00B51AB0">
          <w:rPr>
            <w:rStyle w:val="Hyperlinkki"/>
            <w:noProof/>
            <w:highlight w:val="white"/>
            <w:lang w:eastAsia="fi-FI"/>
          </w:rPr>
          <w:t>Pyyntö</w:t>
        </w:r>
        <w:r w:rsidR="00C47736">
          <w:rPr>
            <w:noProof/>
            <w:webHidden/>
          </w:rPr>
          <w:tab/>
        </w:r>
        <w:r w:rsidR="00C47736">
          <w:rPr>
            <w:noProof/>
            <w:webHidden/>
          </w:rPr>
          <w:fldChar w:fldCharType="begin"/>
        </w:r>
        <w:r w:rsidR="00C47736">
          <w:rPr>
            <w:noProof/>
            <w:webHidden/>
          </w:rPr>
          <w:instrText xml:space="preserve"> PAGEREF _Toc343863240 \h </w:instrText>
        </w:r>
        <w:r w:rsidR="00C47736">
          <w:rPr>
            <w:noProof/>
            <w:webHidden/>
          </w:rPr>
        </w:r>
        <w:r w:rsidR="00C47736">
          <w:rPr>
            <w:noProof/>
            <w:webHidden/>
          </w:rPr>
          <w:fldChar w:fldCharType="separate"/>
        </w:r>
        <w:r w:rsidR="00C47736">
          <w:rPr>
            <w:noProof/>
            <w:webHidden/>
          </w:rPr>
          <w:t>17</w:t>
        </w:r>
        <w:r w:rsidR="00C47736">
          <w:rPr>
            <w:noProof/>
            <w:webHidden/>
          </w:rPr>
          <w:fldChar w:fldCharType="end"/>
        </w:r>
      </w:hyperlink>
    </w:p>
    <w:p w14:paraId="60DD22A3" w14:textId="77777777" w:rsidR="00C47736" w:rsidRDefault="00346CC1">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43863241" w:history="1">
        <w:r w:rsidR="00C47736" w:rsidRPr="00B51AB0">
          <w:rPr>
            <w:rStyle w:val="Hyperlinkki"/>
            <w:noProof/>
            <w:highlight w:val="white"/>
            <w:lang w:eastAsia="fi-FI"/>
          </w:rPr>
          <w:t>6.2.1</w:t>
        </w:r>
        <w:r w:rsidR="00C47736">
          <w:rPr>
            <w:rFonts w:asciiTheme="minorHAnsi" w:eastAsiaTheme="minorEastAsia" w:hAnsiTheme="minorHAnsi" w:cstheme="minorBidi"/>
            <w:i w:val="0"/>
            <w:noProof/>
            <w:sz w:val="22"/>
            <w:szCs w:val="22"/>
            <w:lang w:eastAsia="fi-FI"/>
          </w:rPr>
          <w:tab/>
        </w:r>
        <w:r w:rsidR="00C47736" w:rsidRPr="00B51AB0">
          <w:rPr>
            <w:rStyle w:val="Hyperlinkki"/>
            <w:noProof/>
            <w:highlight w:val="white"/>
            <w:lang w:eastAsia="fi-FI"/>
          </w:rPr>
          <w:t>Potilaan ja pyynnön tekijän tiedot</w:t>
        </w:r>
        <w:r w:rsidR="00C47736">
          <w:rPr>
            <w:noProof/>
            <w:webHidden/>
          </w:rPr>
          <w:tab/>
        </w:r>
        <w:r w:rsidR="00C47736">
          <w:rPr>
            <w:noProof/>
            <w:webHidden/>
          </w:rPr>
          <w:fldChar w:fldCharType="begin"/>
        </w:r>
        <w:r w:rsidR="00C47736">
          <w:rPr>
            <w:noProof/>
            <w:webHidden/>
          </w:rPr>
          <w:instrText xml:space="preserve"> PAGEREF _Toc343863241 \h </w:instrText>
        </w:r>
        <w:r w:rsidR="00C47736">
          <w:rPr>
            <w:noProof/>
            <w:webHidden/>
          </w:rPr>
        </w:r>
        <w:r w:rsidR="00C47736">
          <w:rPr>
            <w:noProof/>
            <w:webHidden/>
          </w:rPr>
          <w:fldChar w:fldCharType="separate"/>
        </w:r>
        <w:r w:rsidR="00C47736">
          <w:rPr>
            <w:noProof/>
            <w:webHidden/>
          </w:rPr>
          <w:t>17</w:t>
        </w:r>
        <w:r w:rsidR="00C47736">
          <w:rPr>
            <w:noProof/>
            <w:webHidden/>
          </w:rPr>
          <w:fldChar w:fldCharType="end"/>
        </w:r>
      </w:hyperlink>
    </w:p>
    <w:p w14:paraId="1E86AD45" w14:textId="77777777" w:rsidR="00C47736" w:rsidRDefault="00346CC1">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43863242" w:history="1">
        <w:r w:rsidR="00C47736" w:rsidRPr="00B51AB0">
          <w:rPr>
            <w:rStyle w:val="Hyperlinkki"/>
            <w:noProof/>
            <w:highlight w:val="white"/>
            <w:lang w:eastAsia="fi-FI"/>
          </w:rPr>
          <w:t>6.2.2</w:t>
        </w:r>
        <w:r w:rsidR="00C47736">
          <w:rPr>
            <w:rFonts w:asciiTheme="minorHAnsi" w:eastAsiaTheme="minorEastAsia" w:hAnsiTheme="minorHAnsi" w:cstheme="minorBidi"/>
            <w:i w:val="0"/>
            <w:noProof/>
            <w:sz w:val="22"/>
            <w:szCs w:val="22"/>
            <w:lang w:eastAsia="fi-FI"/>
          </w:rPr>
          <w:tab/>
        </w:r>
        <w:r w:rsidR="00C47736" w:rsidRPr="00B51AB0">
          <w:rPr>
            <w:rStyle w:val="Hyperlinkki"/>
            <w:noProof/>
            <w:highlight w:val="white"/>
            <w:lang w:eastAsia="fi-FI"/>
          </w:rPr>
          <w:t>Hoitoprosessin vaihe ja otsikko</w:t>
        </w:r>
        <w:r w:rsidR="00C47736">
          <w:rPr>
            <w:noProof/>
            <w:webHidden/>
          </w:rPr>
          <w:tab/>
        </w:r>
        <w:r w:rsidR="00C47736">
          <w:rPr>
            <w:noProof/>
            <w:webHidden/>
          </w:rPr>
          <w:fldChar w:fldCharType="begin"/>
        </w:r>
        <w:r w:rsidR="00C47736">
          <w:rPr>
            <w:noProof/>
            <w:webHidden/>
          </w:rPr>
          <w:instrText xml:space="preserve"> PAGEREF _Toc343863242 \h </w:instrText>
        </w:r>
        <w:r w:rsidR="00C47736">
          <w:rPr>
            <w:noProof/>
            <w:webHidden/>
          </w:rPr>
        </w:r>
        <w:r w:rsidR="00C47736">
          <w:rPr>
            <w:noProof/>
            <w:webHidden/>
          </w:rPr>
          <w:fldChar w:fldCharType="separate"/>
        </w:r>
        <w:r w:rsidR="00C47736">
          <w:rPr>
            <w:noProof/>
            <w:webHidden/>
          </w:rPr>
          <w:t>18</w:t>
        </w:r>
        <w:r w:rsidR="00C47736">
          <w:rPr>
            <w:noProof/>
            <w:webHidden/>
          </w:rPr>
          <w:fldChar w:fldCharType="end"/>
        </w:r>
      </w:hyperlink>
    </w:p>
    <w:p w14:paraId="2FB1F2AE" w14:textId="77777777" w:rsidR="00C47736" w:rsidRDefault="00346CC1">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43863243" w:history="1">
        <w:r w:rsidR="00C47736" w:rsidRPr="00B51AB0">
          <w:rPr>
            <w:rStyle w:val="Hyperlinkki"/>
            <w:noProof/>
            <w:highlight w:val="white"/>
            <w:lang w:eastAsia="fi-FI"/>
          </w:rPr>
          <w:t>6.2.3</w:t>
        </w:r>
        <w:r w:rsidR="00C47736">
          <w:rPr>
            <w:rFonts w:asciiTheme="minorHAnsi" w:eastAsiaTheme="minorEastAsia" w:hAnsiTheme="minorHAnsi" w:cstheme="minorBidi"/>
            <w:i w:val="0"/>
            <w:noProof/>
            <w:sz w:val="22"/>
            <w:szCs w:val="22"/>
            <w:lang w:eastAsia="fi-FI"/>
          </w:rPr>
          <w:tab/>
        </w:r>
        <w:r w:rsidR="00C47736" w:rsidRPr="00B51AB0">
          <w:rPr>
            <w:rStyle w:val="Hyperlinkki"/>
            <w:noProof/>
            <w:highlight w:val="white"/>
            <w:lang w:eastAsia="fi-FI"/>
          </w:rPr>
          <w:t>Pyyntö näyttömuodossa</w:t>
        </w:r>
        <w:r w:rsidR="00C47736">
          <w:rPr>
            <w:noProof/>
            <w:webHidden/>
          </w:rPr>
          <w:tab/>
        </w:r>
        <w:r w:rsidR="00C47736">
          <w:rPr>
            <w:noProof/>
            <w:webHidden/>
          </w:rPr>
          <w:fldChar w:fldCharType="begin"/>
        </w:r>
        <w:r w:rsidR="00C47736">
          <w:rPr>
            <w:noProof/>
            <w:webHidden/>
          </w:rPr>
          <w:instrText xml:space="preserve"> PAGEREF _Toc343863243 \h </w:instrText>
        </w:r>
        <w:r w:rsidR="00C47736">
          <w:rPr>
            <w:noProof/>
            <w:webHidden/>
          </w:rPr>
        </w:r>
        <w:r w:rsidR="00C47736">
          <w:rPr>
            <w:noProof/>
            <w:webHidden/>
          </w:rPr>
          <w:fldChar w:fldCharType="separate"/>
        </w:r>
        <w:r w:rsidR="00C47736">
          <w:rPr>
            <w:noProof/>
            <w:webHidden/>
          </w:rPr>
          <w:t>19</w:t>
        </w:r>
        <w:r w:rsidR="00C47736">
          <w:rPr>
            <w:noProof/>
            <w:webHidden/>
          </w:rPr>
          <w:fldChar w:fldCharType="end"/>
        </w:r>
      </w:hyperlink>
    </w:p>
    <w:p w14:paraId="58B7C30B" w14:textId="77777777" w:rsidR="00C47736" w:rsidRDefault="00346CC1">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43863244" w:history="1">
        <w:r w:rsidR="00C47736" w:rsidRPr="00B51AB0">
          <w:rPr>
            <w:rStyle w:val="Hyperlinkki"/>
            <w:noProof/>
            <w:highlight w:val="white"/>
            <w:lang w:eastAsia="fi-FI"/>
          </w:rPr>
          <w:t>6.2.4</w:t>
        </w:r>
        <w:r w:rsidR="00C47736">
          <w:rPr>
            <w:rFonts w:asciiTheme="minorHAnsi" w:eastAsiaTheme="minorEastAsia" w:hAnsiTheme="minorHAnsi" w:cstheme="minorBidi"/>
            <w:i w:val="0"/>
            <w:noProof/>
            <w:sz w:val="22"/>
            <w:szCs w:val="22"/>
            <w:lang w:eastAsia="fi-FI"/>
          </w:rPr>
          <w:tab/>
        </w:r>
        <w:r w:rsidR="00C47736" w:rsidRPr="00B51AB0">
          <w:rPr>
            <w:rStyle w:val="Hyperlinkki"/>
            <w:noProof/>
            <w:highlight w:val="white"/>
            <w:lang w:eastAsia="fi-FI"/>
          </w:rPr>
          <w:t>Pyyntö rakenteisessa muodossa ja/tai viittaus ulkoiseen läheteasiakirjaan</w:t>
        </w:r>
        <w:r w:rsidR="00C47736">
          <w:rPr>
            <w:noProof/>
            <w:webHidden/>
          </w:rPr>
          <w:tab/>
        </w:r>
        <w:r w:rsidR="00C47736">
          <w:rPr>
            <w:noProof/>
            <w:webHidden/>
          </w:rPr>
          <w:fldChar w:fldCharType="begin"/>
        </w:r>
        <w:r w:rsidR="00C47736">
          <w:rPr>
            <w:noProof/>
            <w:webHidden/>
          </w:rPr>
          <w:instrText xml:space="preserve"> PAGEREF _Toc343863244 \h </w:instrText>
        </w:r>
        <w:r w:rsidR="00C47736">
          <w:rPr>
            <w:noProof/>
            <w:webHidden/>
          </w:rPr>
        </w:r>
        <w:r w:rsidR="00C47736">
          <w:rPr>
            <w:noProof/>
            <w:webHidden/>
          </w:rPr>
          <w:fldChar w:fldCharType="separate"/>
        </w:r>
        <w:r w:rsidR="00C47736">
          <w:rPr>
            <w:noProof/>
            <w:webHidden/>
          </w:rPr>
          <w:t>19</w:t>
        </w:r>
        <w:r w:rsidR="00C47736">
          <w:rPr>
            <w:noProof/>
            <w:webHidden/>
          </w:rPr>
          <w:fldChar w:fldCharType="end"/>
        </w:r>
      </w:hyperlink>
    </w:p>
    <w:p w14:paraId="1CC261ED" w14:textId="77777777" w:rsidR="00C47736" w:rsidRDefault="00346CC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43863245" w:history="1">
        <w:r w:rsidR="00C47736" w:rsidRPr="00B51AB0">
          <w:rPr>
            <w:rStyle w:val="Hyperlinkki"/>
            <w:noProof/>
            <w:highlight w:val="white"/>
            <w:lang w:eastAsia="fi-FI"/>
          </w:rPr>
          <w:t>6.3</w:t>
        </w:r>
        <w:r w:rsidR="00C47736">
          <w:rPr>
            <w:rFonts w:asciiTheme="minorHAnsi" w:eastAsiaTheme="minorEastAsia" w:hAnsiTheme="minorHAnsi" w:cstheme="minorBidi"/>
            <w:smallCaps w:val="0"/>
            <w:noProof/>
            <w:sz w:val="22"/>
            <w:szCs w:val="22"/>
            <w:lang w:eastAsia="fi-FI"/>
          </w:rPr>
          <w:tab/>
        </w:r>
        <w:r w:rsidR="00C47736" w:rsidRPr="00B51AB0">
          <w:rPr>
            <w:rStyle w:val="Hyperlinkki"/>
            <w:noProof/>
            <w:highlight w:val="white"/>
            <w:lang w:eastAsia="fi-FI"/>
          </w:rPr>
          <w:t>Tutkimukset</w:t>
        </w:r>
        <w:r w:rsidR="00C47736">
          <w:rPr>
            <w:noProof/>
            <w:webHidden/>
          </w:rPr>
          <w:tab/>
        </w:r>
        <w:r w:rsidR="00C47736">
          <w:rPr>
            <w:noProof/>
            <w:webHidden/>
          </w:rPr>
          <w:fldChar w:fldCharType="begin"/>
        </w:r>
        <w:r w:rsidR="00C47736">
          <w:rPr>
            <w:noProof/>
            <w:webHidden/>
          </w:rPr>
          <w:instrText xml:space="preserve"> PAGEREF _Toc343863245 \h </w:instrText>
        </w:r>
        <w:r w:rsidR="00C47736">
          <w:rPr>
            <w:noProof/>
            <w:webHidden/>
          </w:rPr>
        </w:r>
        <w:r w:rsidR="00C47736">
          <w:rPr>
            <w:noProof/>
            <w:webHidden/>
          </w:rPr>
          <w:fldChar w:fldCharType="separate"/>
        </w:r>
        <w:r w:rsidR="00C47736">
          <w:rPr>
            <w:noProof/>
            <w:webHidden/>
          </w:rPr>
          <w:t>20</w:t>
        </w:r>
        <w:r w:rsidR="00C47736">
          <w:rPr>
            <w:noProof/>
            <w:webHidden/>
          </w:rPr>
          <w:fldChar w:fldCharType="end"/>
        </w:r>
      </w:hyperlink>
    </w:p>
    <w:p w14:paraId="68338E46" w14:textId="77777777" w:rsidR="00C47736" w:rsidRDefault="00346CC1">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43863246" w:history="1">
        <w:r w:rsidR="00C47736" w:rsidRPr="00B51AB0">
          <w:rPr>
            <w:rStyle w:val="Hyperlinkki"/>
            <w:noProof/>
            <w:highlight w:val="white"/>
            <w:lang w:eastAsia="fi-FI"/>
          </w:rPr>
          <w:t>6.3.1</w:t>
        </w:r>
        <w:r w:rsidR="00C47736">
          <w:rPr>
            <w:rFonts w:asciiTheme="minorHAnsi" w:eastAsiaTheme="minorEastAsia" w:hAnsiTheme="minorHAnsi" w:cstheme="minorBidi"/>
            <w:i w:val="0"/>
            <w:noProof/>
            <w:sz w:val="22"/>
            <w:szCs w:val="22"/>
            <w:lang w:eastAsia="fi-FI"/>
          </w:rPr>
          <w:tab/>
        </w:r>
        <w:r w:rsidR="00C47736" w:rsidRPr="00B51AB0">
          <w:rPr>
            <w:rStyle w:val="Hyperlinkki"/>
            <w:noProof/>
            <w:highlight w:val="white"/>
            <w:lang w:eastAsia="fi-FI"/>
          </w:rPr>
          <w:t>Tutkimuksen tekijän tiedot</w:t>
        </w:r>
        <w:r w:rsidR="00C47736">
          <w:rPr>
            <w:noProof/>
            <w:webHidden/>
          </w:rPr>
          <w:tab/>
        </w:r>
        <w:r w:rsidR="00C47736">
          <w:rPr>
            <w:noProof/>
            <w:webHidden/>
          </w:rPr>
          <w:fldChar w:fldCharType="begin"/>
        </w:r>
        <w:r w:rsidR="00C47736">
          <w:rPr>
            <w:noProof/>
            <w:webHidden/>
          </w:rPr>
          <w:instrText xml:space="preserve"> PAGEREF _Toc343863246 \h </w:instrText>
        </w:r>
        <w:r w:rsidR="00C47736">
          <w:rPr>
            <w:noProof/>
            <w:webHidden/>
          </w:rPr>
        </w:r>
        <w:r w:rsidR="00C47736">
          <w:rPr>
            <w:noProof/>
            <w:webHidden/>
          </w:rPr>
          <w:fldChar w:fldCharType="separate"/>
        </w:r>
        <w:r w:rsidR="00C47736">
          <w:rPr>
            <w:noProof/>
            <w:webHidden/>
          </w:rPr>
          <w:t>20</w:t>
        </w:r>
        <w:r w:rsidR="00C47736">
          <w:rPr>
            <w:noProof/>
            <w:webHidden/>
          </w:rPr>
          <w:fldChar w:fldCharType="end"/>
        </w:r>
      </w:hyperlink>
    </w:p>
    <w:p w14:paraId="1CE5F0B8" w14:textId="77777777" w:rsidR="00C47736" w:rsidRDefault="00346CC1">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43863247" w:history="1">
        <w:r w:rsidR="00C47736" w:rsidRPr="00B51AB0">
          <w:rPr>
            <w:rStyle w:val="Hyperlinkki"/>
            <w:noProof/>
            <w:lang w:eastAsia="fi-FI"/>
          </w:rPr>
          <w:t>6.3.2</w:t>
        </w:r>
        <w:r w:rsidR="00C47736">
          <w:rPr>
            <w:rFonts w:asciiTheme="minorHAnsi" w:eastAsiaTheme="minorEastAsia" w:hAnsiTheme="minorHAnsi" w:cstheme="minorBidi"/>
            <w:i w:val="0"/>
            <w:noProof/>
            <w:sz w:val="22"/>
            <w:szCs w:val="22"/>
            <w:lang w:eastAsia="fi-FI"/>
          </w:rPr>
          <w:tab/>
        </w:r>
        <w:r w:rsidR="00C47736" w:rsidRPr="00B51AB0">
          <w:rPr>
            <w:rStyle w:val="Hyperlinkki"/>
            <w:noProof/>
            <w:lang w:eastAsia="fi-FI"/>
          </w:rPr>
          <w:t>Hoitoprosessin vaihe ja otsikko</w:t>
        </w:r>
        <w:r w:rsidR="00C47736">
          <w:rPr>
            <w:noProof/>
            <w:webHidden/>
          </w:rPr>
          <w:tab/>
        </w:r>
        <w:r w:rsidR="00C47736">
          <w:rPr>
            <w:noProof/>
            <w:webHidden/>
          </w:rPr>
          <w:fldChar w:fldCharType="begin"/>
        </w:r>
        <w:r w:rsidR="00C47736">
          <w:rPr>
            <w:noProof/>
            <w:webHidden/>
          </w:rPr>
          <w:instrText xml:space="preserve"> PAGEREF _Toc343863247 \h </w:instrText>
        </w:r>
        <w:r w:rsidR="00C47736">
          <w:rPr>
            <w:noProof/>
            <w:webHidden/>
          </w:rPr>
        </w:r>
        <w:r w:rsidR="00C47736">
          <w:rPr>
            <w:noProof/>
            <w:webHidden/>
          </w:rPr>
          <w:fldChar w:fldCharType="separate"/>
        </w:r>
        <w:r w:rsidR="00C47736">
          <w:rPr>
            <w:noProof/>
            <w:webHidden/>
          </w:rPr>
          <w:t>21</w:t>
        </w:r>
        <w:r w:rsidR="00C47736">
          <w:rPr>
            <w:noProof/>
            <w:webHidden/>
          </w:rPr>
          <w:fldChar w:fldCharType="end"/>
        </w:r>
      </w:hyperlink>
    </w:p>
    <w:p w14:paraId="3C507BCA" w14:textId="77777777" w:rsidR="00C47736" w:rsidRDefault="00346CC1">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43863248" w:history="1">
        <w:r w:rsidR="00C47736" w:rsidRPr="00B51AB0">
          <w:rPr>
            <w:rStyle w:val="Hyperlinkki"/>
            <w:noProof/>
            <w:highlight w:val="white"/>
            <w:lang w:eastAsia="fi-FI"/>
          </w:rPr>
          <w:t>6.3.3</w:t>
        </w:r>
        <w:r w:rsidR="00C47736">
          <w:rPr>
            <w:rFonts w:asciiTheme="minorHAnsi" w:eastAsiaTheme="minorEastAsia" w:hAnsiTheme="minorHAnsi" w:cstheme="minorBidi"/>
            <w:i w:val="0"/>
            <w:noProof/>
            <w:sz w:val="22"/>
            <w:szCs w:val="22"/>
            <w:lang w:eastAsia="fi-FI"/>
          </w:rPr>
          <w:tab/>
        </w:r>
        <w:r w:rsidR="00C47736" w:rsidRPr="00B51AB0">
          <w:rPr>
            <w:rStyle w:val="Hyperlinkki"/>
            <w:noProof/>
            <w:highlight w:val="white"/>
            <w:lang w:eastAsia="fi-FI"/>
          </w:rPr>
          <w:t>Tutkimuksen tiedot näyttömuodossa</w:t>
        </w:r>
        <w:r w:rsidR="00C47736">
          <w:rPr>
            <w:noProof/>
            <w:webHidden/>
          </w:rPr>
          <w:tab/>
        </w:r>
        <w:r w:rsidR="00C47736">
          <w:rPr>
            <w:noProof/>
            <w:webHidden/>
          </w:rPr>
          <w:fldChar w:fldCharType="begin"/>
        </w:r>
        <w:r w:rsidR="00C47736">
          <w:rPr>
            <w:noProof/>
            <w:webHidden/>
          </w:rPr>
          <w:instrText xml:space="preserve"> PAGEREF _Toc343863248 \h </w:instrText>
        </w:r>
        <w:r w:rsidR="00C47736">
          <w:rPr>
            <w:noProof/>
            <w:webHidden/>
          </w:rPr>
        </w:r>
        <w:r w:rsidR="00C47736">
          <w:rPr>
            <w:noProof/>
            <w:webHidden/>
          </w:rPr>
          <w:fldChar w:fldCharType="separate"/>
        </w:r>
        <w:r w:rsidR="00C47736">
          <w:rPr>
            <w:noProof/>
            <w:webHidden/>
          </w:rPr>
          <w:t>21</w:t>
        </w:r>
        <w:r w:rsidR="00C47736">
          <w:rPr>
            <w:noProof/>
            <w:webHidden/>
          </w:rPr>
          <w:fldChar w:fldCharType="end"/>
        </w:r>
      </w:hyperlink>
    </w:p>
    <w:p w14:paraId="76A9D004" w14:textId="77777777" w:rsidR="00C47736" w:rsidRDefault="00346CC1">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43863249" w:history="1">
        <w:r w:rsidR="00C47736" w:rsidRPr="00B51AB0">
          <w:rPr>
            <w:rStyle w:val="Hyperlinkki"/>
            <w:noProof/>
            <w:highlight w:val="white"/>
            <w:lang w:eastAsia="fi-FI"/>
          </w:rPr>
          <w:t>6.3.4</w:t>
        </w:r>
        <w:r w:rsidR="00C47736">
          <w:rPr>
            <w:rFonts w:asciiTheme="minorHAnsi" w:eastAsiaTheme="minorEastAsia" w:hAnsiTheme="minorHAnsi" w:cstheme="minorBidi"/>
            <w:i w:val="0"/>
            <w:noProof/>
            <w:sz w:val="22"/>
            <w:szCs w:val="22"/>
            <w:lang w:eastAsia="fi-FI"/>
          </w:rPr>
          <w:tab/>
        </w:r>
        <w:r w:rsidR="00C47736" w:rsidRPr="00B51AB0">
          <w:rPr>
            <w:rStyle w:val="Hyperlinkki"/>
            <w:noProof/>
            <w:highlight w:val="white"/>
            <w:lang w:eastAsia="fi-FI"/>
          </w:rPr>
          <w:t>Tutkimuksen tiedot rakenteisessa muodossa</w:t>
        </w:r>
        <w:r w:rsidR="00C47736">
          <w:rPr>
            <w:noProof/>
            <w:webHidden/>
          </w:rPr>
          <w:tab/>
        </w:r>
        <w:r w:rsidR="00C47736">
          <w:rPr>
            <w:noProof/>
            <w:webHidden/>
          </w:rPr>
          <w:fldChar w:fldCharType="begin"/>
        </w:r>
        <w:r w:rsidR="00C47736">
          <w:rPr>
            <w:noProof/>
            <w:webHidden/>
          </w:rPr>
          <w:instrText xml:space="preserve"> PAGEREF _Toc343863249 \h </w:instrText>
        </w:r>
        <w:r w:rsidR="00C47736">
          <w:rPr>
            <w:noProof/>
            <w:webHidden/>
          </w:rPr>
        </w:r>
        <w:r w:rsidR="00C47736">
          <w:rPr>
            <w:noProof/>
            <w:webHidden/>
          </w:rPr>
          <w:fldChar w:fldCharType="separate"/>
        </w:r>
        <w:r w:rsidR="00C47736">
          <w:rPr>
            <w:noProof/>
            <w:webHidden/>
          </w:rPr>
          <w:t>22</w:t>
        </w:r>
        <w:r w:rsidR="00C47736">
          <w:rPr>
            <w:noProof/>
            <w:webHidden/>
          </w:rPr>
          <w:fldChar w:fldCharType="end"/>
        </w:r>
      </w:hyperlink>
    </w:p>
    <w:p w14:paraId="6B9E2F46" w14:textId="77777777" w:rsidR="00C47736" w:rsidRDefault="00346CC1">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43863250" w:history="1">
        <w:r w:rsidR="00C47736" w:rsidRPr="00B51AB0">
          <w:rPr>
            <w:rStyle w:val="Hyperlinkki"/>
            <w:noProof/>
            <w:lang w:eastAsia="fi-FI"/>
          </w:rPr>
          <w:t>6.3.5</w:t>
        </w:r>
        <w:r w:rsidR="00C47736">
          <w:rPr>
            <w:rFonts w:asciiTheme="minorHAnsi" w:eastAsiaTheme="minorEastAsia" w:hAnsiTheme="minorHAnsi" w:cstheme="minorBidi"/>
            <w:i w:val="0"/>
            <w:noProof/>
            <w:sz w:val="22"/>
            <w:szCs w:val="22"/>
            <w:lang w:eastAsia="fi-FI"/>
          </w:rPr>
          <w:tab/>
        </w:r>
        <w:r w:rsidR="00C47736" w:rsidRPr="00B51AB0">
          <w:rPr>
            <w:rStyle w:val="Hyperlinkki"/>
            <w:noProof/>
            <w:lang w:eastAsia="fi-FI"/>
          </w:rPr>
          <w:t>Säteilyannos</w:t>
        </w:r>
        <w:r w:rsidR="00C47736">
          <w:rPr>
            <w:noProof/>
            <w:webHidden/>
          </w:rPr>
          <w:tab/>
        </w:r>
        <w:r w:rsidR="00C47736">
          <w:rPr>
            <w:noProof/>
            <w:webHidden/>
          </w:rPr>
          <w:fldChar w:fldCharType="begin"/>
        </w:r>
        <w:r w:rsidR="00C47736">
          <w:rPr>
            <w:noProof/>
            <w:webHidden/>
          </w:rPr>
          <w:instrText xml:space="preserve"> PAGEREF _Toc343863250 \h </w:instrText>
        </w:r>
        <w:r w:rsidR="00C47736">
          <w:rPr>
            <w:noProof/>
            <w:webHidden/>
          </w:rPr>
        </w:r>
        <w:r w:rsidR="00C47736">
          <w:rPr>
            <w:noProof/>
            <w:webHidden/>
          </w:rPr>
          <w:fldChar w:fldCharType="separate"/>
        </w:r>
        <w:r w:rsidR="00C47736">
          <w:rPr>
            <w:noProof/>
            <w:webHidden/>
          </w:rPr>
          <w:t>23</w:t>
        </w:r>
        <w:r w:rsidR="00C47736">
          <w:rPr>
            <w:noProof/>
            <w:webHidden/>
          </w:rPr>
          <w:fldChar w:fldCharType="end"/>
        </w:r>
      </w:hyperlink>
    </w:p>
    <w:p w14:paraId="2E887A28" w14:textId="77777777" w:rsidR="00C47736" w:rsidRDefault="00346CC1">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43863251" w:history="1">
        <w:r w:rsidR="00C47736" w:rsidRPr="00B51AB0">
          <w:rPr>
            <w:rStyle w:val="Hyperlinkki"/>
            <w:noProof/>
            <w:highlight w:val="white"/>
            <w:lang w:eastAsia="fi-FI"/>
          </w:rPr>
          <w:t>6.3.6</w:t>
        </w:r>
        <w:r w:rsidR="00C47736">
          <w:rPr>
            <w:rFonts w:asciiTheme="minorHAnsi" w:eastAsiaTheme="minorEastAsia" w:hAnsiTheme="minorHAnsi" w:cstheme="minorBidi"/>
            <w:i w:val="0"/>
            <w:noProof/>
            <w:sz w:val="22"/>
            <w:szCs w:val="22"/>
            <w:lang w:eastAsia="fi-FI"/>
          </w:rPr>
          <w:tab/>
        </w:r>
        <w:r w:rsidR="00C47736" w:rsidRPr="00B51AB0">
          <w:rPr>
            <w:rStyle w:val="Hyperlinkki"/>
            <w:noProof/>
            <w:highlight w:val="white"/>
            <w:lang w:eastAsia="fi-FI"/>
          </w:rPr>
          <w:t>Tutkimuksen kuvat</w:t>
        </w:r>
        <w:r w:rsidR="00C47736">
          <w:rPr>
            <w:noProof/>
            <w:webHidden/>
          </w:rPr>
          <w:tab/>
        </w:r>
        <w:r w:rsidR="00C47736">
          <w:rPr>
            <w:noProof/>
            <w:webHidden/>
          </w:rPr>
          <w:fldChar w:fldCharType="begin"/>
        </w:r>
        <w:r w:rsidR="00C47736">
          <w:rPr>
            <w:noProof/>
            <w:webHidden/>
          </w:rPr>
          <w:instrText xml:space="preserve"> PAGEREF _Toc343863251 \h </w:instrText>
        </w:r>
        <w:r w:rsidR="00C47736">
          <w:rPr>
            <w:noProof/>
            <w:webHidden/>
          </w:rPr>
        </w:r>
        <w:r w:rsidR="00C47736">
          <w:rPr>
            <w:noProof/>
            <w:webHidden/>
          </w:rPr>
          <w:fldChar w:fldCharType="separate"/>
        </w:r>
        <w:r w:rsidR="00C47736">
          <w:rPr>
            <w:noProof/>
            <w:webHidden/>
          </w:rPr>
          <w:t>24</w:t>
        </w:r>
        <w:r w:rsidR="00C47736">
          <w:rPr>
            <w:noProof/>
            <w:webHidden/>
          </w:rPr>
          <w:fldChar w:fldCharType="end"/>
        </w:r>
      </w:hyperlink>
    </w:p>
    <w:p w14:paraId="44C30F65" w14:textId="77777777" w:rsidR="00C47736" w:rsidRDefault="00346CC1">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43863252" w:history="1">
        <w:r w:rsidR="00C47736" w:rsidRPr="00B51AB0">
          <w:rPr>
            <w:rStyle w:val="Hyperlinkki"/>
            <w:noProof/>
            <w:lang w:eastAsia="fi-FI"/>
          </w:rPr>
          <w:t>6.3.7</w:t>
        </w:r>
        <w:r w:rsidR="00C47736">
          <w:rPr>
            <w:rFonts w:asciiTheme="minorHAnsi" w:eastAsiaTheme="minorEastAsia" w:hAnsiTheme="minorHAnsi" w:cstheme="minorBidi"/>
            <w:i w:val="0"/>
            <w:noProof/>
            <w:sz w:val="22"/>
            <w:szCs w:val="22"/>
            <w:lang w:eastAsia="fi-FI"/>
          </w:rPr>
          <w:tab/>
        </w:r>
        <w:r w:rsidR="00C47736" w:rsidRPr="00B51AB0">
          <w:rPr>
            <w:rStyle w:val="Hyperlinkki"/>
            <w:noProof/>
            <w:lang w:eastAsia="fi-FI"/>
          </w:rPr>
          <w:t>Tehdyt tutkimukset CMET A_DicomSequence minimal rakenteena (Study Instance UID)</w:t>
        </w:r>
        <w:r w:rsidR="00C47736">
          <w:rPr>
            <w:noProof/>
            <w:webHidden/>
          </w:rPr>
          <w:tab/>
        </w:r>
        <w:r w:rsidR="00C47736">
          <w:rPr>
            <w:noProof/>
            <w:webHidden/>
          </w:rPr>
          <w:fldChar w:fldCharType="begin"/>
        </w:r>
        <w:r w:rsidR="00C47736">
          <w:rPr>
            <w:noProof/>
            <w:webHidden/>
          </w:rPr>
          <w:instrText xml:space="preserve"> PAGEREF _Toc343863252 \h </w:instrText>
        </w:r>
        <w:r w:rsidR="00C47736">
          <w:rPr>
            <w:noProof/>
            <w:webHidden/>
          </w:rPr>
        </w:r>
        <w:r w:rsidR="00C47736">
          <w:rPr>
            <w:noProof/>
            <w:webHidden/>
          </w:rPr>
          <w:fldChar w:fldCharType="separate"/>
        </w:r>
        <w:r w:rsidR="00C47736">
          <w:rPr>
            <w:noProof/>
            <w:webHidden/>
          </w:rPr>
          <w:t>25</w:t>
        </w:r>
        <w:r w:rsidR="00C47736">
          <w:rPr>
            <w:noProof/>
            <w:webHidden/>
          </w:rPr>
          <w:fldChar w:fldCharType="end"/>
        </w:r>
      </w:hyperlink>
    </w:p>
    <w:p w14:paraId="0A327EBF" w14:textId="77777777" w:rsidR="00C47736" w:rsidRDefault="00346CC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43863253" w:history="1">
        <w:r w:rsidR="00C47736" w:rsidRPr="00B51AB0">
          <w:rPr>
            <w:rStyle w:val="Hyperlinkki"/>
            <w:noProof/>
            <w:highlight w:val="white"/>
            <w:lang w:eastAsia="fi-FI"/>
          </w:rPr>
          <w:t>6.4</w:t>
        </w:r>
        <w:r w:rsidR="00C47736">
          <w:rPr>
            <w:rFonts w:asciiTheme="minorHAnsi" w:eastAsiaTheme="minorEastAsia" w:hAnsiTheme="minorHAnsi" w:cstheme="minorBidi"/>
            <w:smallCaps w:val="0"/>
            <w:noProof/>
            <w:sz w:val="22"/>
            <w:szCs w:val="22"/>
            <w:lang w:eastAsia="fi-FI"/>
          </w:rPr>
          <w:tab/>
        </w:r>
        <w:r w:rsidR="00C47736" w:rsidRPr="00B51AB0">
          <w:rPr>
            <w:rStyle w:val="Hyperlinkki"/>
            <w:noProof/>
            <w:highlight w:val="white"/>
            <w:lang w:eastAsia="fi-FI"/>
          </w:rPr>
          <w:t>Lausunto</w:t>
        </w:r>
        <w:r w:rsidR="00C47736">
          <w:rPr>
            <w:noProof/>
            <w:webHidden/>
          </w:rPr>
          <w:tab/>
        </w:r>
        <w:r w:rsidR="00C47736">
          <w:rPr>
            <w:noProof/>
            <w:webHidden/>
          </w:rPr>
          <w:fldChar w:fldCharType="begin"/>
        </w:r>
        <w:r w:rsidR="00C47736">
          <w:rPr>
            <w:noProof/>
            <w:webHidden/>
          </w:rPr>
          <w:instrText xml:space="preserve"> PAGEREF _Toc343863253 \h </w:instrText>
        </w:r>
        <w:r w:rsidR="00C47736">
          <w:rPr>
            <w:noProof/>
            <w:webHidden/>
          </w:rPr>
        </w:r>
        <w:r w:rsidR="00C47736">
          <w:rPr>
            <w:noProof/>
            <w:webHidden/>
          </w:rPr>
          <w:fldChar w:fldCharType="separate"/>
        </w:r>
        <w:r w:rsidR="00C47736">
          <w:rPr>
            <w:noProof/>
            <w:webHidden/>
          </w:rPr>
          <w:t>25</w:t>
        </w:r>
        <w:r w:rsidR="00C47736">
          <w:rPr>
            <w:noProof/>
            <w:webHidden/>
          </w:rPr>
          <w:fldChar w:fldCharType="end"/>
        </w:r>
      </w:hyperlink>
    </w:p>
    <w:p w14:paraId="4E350BD3" w14:textId="77777777" w:rsidR="00C47736" w:rsidRDefault="00346CC1">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43863254" w:history="1">
        <w:r w:rsidR="00C47736" w:rsidRPr="00B51AB0">
          <w:rPr>
            <w:rStyle w:val="Hyperlinkki"/>
            <w:noProof/>
            <w:lang w:eastAsia="fi-FI"/>
          </w:rPr>
          <w:t>6.4.1</w:t>
        </w:r>
        <w:r w:rsidR="00C47736">
          <w:rPr>
            <w:rFonts w:asciiTheme="minorHAnsi" w:eastAsiaTheme="minorEastAsia" w:hAnsiTheme="minorHAnsi" w:cstheme="minorBidi"/>
            <w:i w:val="0"/>
            <w:noProof/>
            <w:sz w:val="22"/>
            <w:szCs w:val="22"/>
            <w:lang w:eastAsia="fi-FI"/>
          </w:rPr>
          <w:tab/>
        </w:r>
        <w:r w:rsidR="00C47736" w:rsidRPr="00B51AB0">
          <w:rPr>
            <w:rStyle w:val="Hyperlinkki"/>
            <w:noProof/>
            <w:lang w:eastAsia="fi-FI"/>
          </w:rPr>
          <w:t>Lausunnon antaja</w:t>
        </w:r>
        <w:r w:rsidR="00C47736">
          <w:rPr>
            <w:noProof/>
            <w:webHidden/>
          </w:rPr>
          <w:tab/>
        </w:r>
        <w:r w:rsidR="00C47736">
          <w:rPr>
            <w:noProof/>
            <w:webHidden/>
          </w:rPr>
          <w:fldChar w:fldCharType="begin"/>
        </w:r>
        <w:r w:rsidR="00C47736">
          <w:rPr>
            <w:noProof/>
            <w:webHidden/>
          </w:rPr>
          <w:instrText xml:space="preserve"> PAGEREF _Toc343863254 \h </w:instrText>
        </w:r>
        <w:r w:rsidR="00C47736">
          <w:rPr>
            <w:noProof/>
            <w:webHidden/>
          </w:rPr>
        </w:r>
        <w:r w:rsidR="00C47736">
          <w:rPr>
            <w:noProof/>
            <w:webHidden/>
          </w:rPr>
          <w:fldChar w:fldCharType="separate"/>
        </w:r>
        <w:r w:rsidR="00C47736">
          <w:rPr>
            <w:noProof/>
            <w:webHidden/>
          </w:rPr>
          <w:t>26</w:t>
        </w:r>
        <w:r w:rsidR="00C47736">
          <w:rPr>
            <w:noProof/>
            <w:webHidden/>
          </w:rPr>
          <w:fldChar w:fldCharType="end"/>
        </w:r>
      </w:hyperlink>
    </w:p>
    <w:p w14:paraId="64137E75" w14:textId="77777777" w:rsidR="00C47736" w:rsidRDefault="00346CC1">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43863255" w:history="1">
        <w:r w:rsidR="00C47736" w:rsidRPr="00B51AB0">
          <w:rPr>
            <w:rStyle w:val="Hyperlinkki"/>
            <w:noProof/>
            <w:lang w:eastAsia="fi-FI"/>
          </w:rPr>
          <w:t>6.4.2</w:t>
        </w:r>
        <w:r w:rsidR="00C47736">
          <w:rPr>
            <w:rFonts w:asciiTheme="minorHAnsi" w:eastAsiaTheme="minorEastAsia" w:hAnsiTheme="minorHAnsi" w:cstheme="minorBidi"/>
            <w:i w:val="0"/>
            <w:noProof/>
            <w:sz w:val="22"/>
            <w:szCs w:val="22"/>
            <w:lang w:eastAsia="fi-FI"/>
          </w:rPr>
          <w:tab/>
        </w:r>
        <w:r w:rsidR="00C47736" w:rsidRPr="00B51AB0">
          <w:rPr>
            <w:rStyle w:val="Hyperlinkki"/>
            <w:noProof/>
            <w:lang w:eastAsia="fi-FI"/>
          </w:rPr>
          <w:t>Hoitoprosessin vaihe ja otsikko</w:t>
        </w:r>
        <w:r w:rsidR="00C47736">
          <w:rPr>
            <w:noProof/>
            <w:webHidden/>
          </w:rPr>
          <w:tab/>
        </w:r>
        <w:r w:rsidR="00C47736">
          <w:rPr>
            <w:noProof/>
            <w:webHidden/>
          </w:rPr>
          <w:fldChar w:fldCharType="begin"/>
        </w:r>
        <w:r w:rsidR="00C47736">
          <w:rPr>
            <w:noProof/>
            <w:webHidden/>
          </w:rPr>
          <w:instrText xml:space="preserve"> PAGEREF _Toc343863255 \h </w:instrText>
        </w:r>
        <w:r w:rsidR="00C47736">
          <w:rPr>
            <w:noProof/>
            <w:webHidden/>
          </w:rPr>
        </w:r>
        <w:r w:rsidR="00C47736">
          <w:rPr>
            <w:noProof/>
            <w:webHidden/>
          </w:rPr>
          <w:fldChar w:fldCharType="separate"/>
        </w:r>
        <w:r w:rsidR="00C47736">
          <w:rPr>
            <w:noProof/>
            <w:webHidden/>
          </w:rPr>
          <w:t>26</w:t>
        </w:r>
        <w:r w:rsidR="00C47736">
          <w:rPr>
            <w:noProof/>
            <w:webHidden/>
          </w:rPr>
          <w:fldChar w:fldCharType="end"/>
        </w:r>
      </w:hyperlink>
    </w:p>
    <w:p w14:paraId="5AE7426B" w14:textId="77777777" w:rsidR="00C47736" w:rsidRDefault="00346CC1">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43863256" w:history="1">
        <w:r w:rsidR="00C47736" w:rsidRPr="00B51AB0">
          <w:rPr>
            <w:rStyle w:val="Hyperlinkki"/>
            <w:noProof/>
            <w:lang w:eastAsia="fi-FI"/>
          </w:rPr>
          <w:t>6.4.3</w:t>
        </w:r>
        <w:r w:rsidR="00C47736">
          <w:rPr>
            <w:rFonts w:asciiTheme="minorHAnsi" w:eastAsiaTheme="minorEastAsia" w:hAnsiTheme="minorHAnsi" w:cstheme="minorBidi"/>
            <w:i w:val="0"/>
            <w:noProof/>
            <w:sz w:val="22"/>
            <w:szCs w:val="22"/>
            <w:lang w:eastAsia="fi-FI"/>
          </w:rPr>
          <w:tab/>
        </w:r>
        <w:r w:rsidR="00C47736" w:rsidRPr="00B51AB0">
          <w:rPr>
            <w:rStyle w:val="Hyperlinkki"/>
            <w:noProof/>
            <w:lang w:eastAsia="fi-FI"/>
          </w:rPr>
          <w:t>Lausuntoteksti</w:t>
        </w:r>
        <w:r w:rsidR="00C47736">
          <w:rPr>
            <w:noProof/>
            <w:webHidden/>
          </w:rPr>
          <w:tab/>
        </w:r>
        <w:r w:rsidR="00C47736">
          <w:rPr>
            <w:noProof/>
            <w:webHidden/>
          </w:rPr>
          <w:fldChar w:fldCharType="begin"/>
        </w:r>
        <w:r w:rsidR="00C47736">
          <w:rPr>
            <w:noProof/>
            <w:webHidden/>
          </w:rPr>
          <w:instrText xml:space="preserve"> PAGEREF _Toc343863256 \h </w:instrText>
        </w:r>
        <w:r w:rsidR="00C47736">
          <w:rPr>
            <w:noProof/>
            <w:webHidden/>
          </w:rPr>
        </w:r>
        <w:r w:rsidR="00C47736">
          <w:rPr>
            <w:noProof/>
            <w:webHidden/>
          </w:rPr>
          <w:fldChar w:fldCharType="separate"/>
        </w:r>
        <w:r w:rsidR="00C47736">
          <w:rPr>
            <w:noProof/>
            <w:webHidden/>
          </w:rPr>
          <w:t>26</w:t>
        </w:r>
        <w:r w:rsidR="00C47736">
          <w:rPr>
            <w:noProof/>
            <w:webHidden/>
          </w:rPr>
          <w:fldChar w:fldCharType="end"/>
        </w:r>
      </w:hyperlink>
    </w:p>
    <w:p w14:paraId="74EBDCA2" w14:textId="77777777" w:rsidR="00C47736" w:rsidRDefault="00346CC1">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43863257" w:history="1">
        <w:r w:rsidR="00C47736" w:rsidRPr="00B51AB0">
          <w:rPr>
            <w:rStyle w:val="Hyperlinkki"/>
            <w:noProof/>
            <w:lang w:eastAsia="fi-FI"/>
          </w:rPr>
          <w:t>6.4.4</w:t>
        </w:r>
        <w:r w:rsidR="00C47736">
          <w:rPr>
            <w:rFonts w:asciiTheme="minorHAnsi" w:eastAsiaTheme="minorEastAsia" w:hAnsiTheme="minorHAnsi" w:cstheme="minorBidi"/>
            <w:i w:val="0"/>
            <w:noProof/>
            <w:sz w:val="22"/>
            <w:szCs w:val="22"/>
            <w:lang w:eastAsia="fi-FI"/>
          </w:rPr>
          <w:tab/>
        </w:r>
        <w:r w:rsidR="00C47736" w:rsidRPr="00B51AB0">
          <w:rPr>
            <w:rStyle w:val="Hyperlinkki"/>
            <w:noProof/>
            <w:lang w:eastAsia="fi-FI"/>
          </w:rPr>
          <w:t>Lausunto rakenteisena ja viittaus lausuttuihin tutkimuksiin</w:t>
        </w:r>
        <w:r w:rsidR="00C47736">
          <w:rPr>
            <w:noProof/>
            <w:webHidden/>
          </w:rPr>
          <w:tab/>
        </w:r>
        <w:r w:rsidR="00C47736">
          <w:rPr>
            <w:noProof/>
            <w:webHidden/>
          </w:rPr>
          <w:fldChar w:fldCharType="begin"/>
        </w:r>
        <w:r w:rsidR="00C47736">
          <w:rPr>
            <w:noProof/>
            <w:webHidden/>
          </w:rPr>
          <w:instrText xml:space="preserve"> PAGEREF _Toc343863257 \h </w:instrText>
        </w:r>
        <w:r w:rsidR="00C47736">
          <w:rPr>
            <w:noProof/>
            <w:webHidden/>
          </w:rPr>
        </w:r>
        <w:r w:rsidR="00C47736">
          <w:rPr>
            <w:noProof/>
            <w:webHidden/>
          </w:rPr>
          <w:fldChar w:fldCharType="separate"/>
        </w:r>
        <w:r w:rsidR="00C47736">
          <w:rPr>
            <w:noProof/>
            <w:webHidden/>
          </w:rPr>
          <w:t>26</w:t>
        </w:r>
        <w:r w:rsidR="00C47736">
          <w:rPr>
            <w:noProof/>
            <w:webHidden/>
          </w:rPr>
          <w:fldChar w:fldCharType="end"/>
        </w:r>
      </w:hyperlink>
    </w:p>
    <w:p w14:paraId="177C23EC" w14:textId="77777777" w:rsidR="00C47736" w:rsidRDefault="00346CC1">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43863258" w:history="1">
        <w:r w:rsidR="00C47736" w:rsidRPr="00B51AB0">
          <w:rPr>
            <w:rStyle w:val="Hyperlinkki"/>
            <w:noProof/>
            <w:highlight w:val="white"/>
            <w:lang w:eastAsia="fi-FI"/>
          </w:rPr>
          <w:t>6.4.5</w:t>
        </w:r>
        <w:r w:rsidR="00C47736">
          <w:rPr>
            <w:rFonts w:asciiTheme="minorHAnsi" w:eastAsiaTheme="minorEastAsia" w:hAnsiTheme="minorHAnsi" w:cstheme="minorBidi"/>
            <w:i w:val="0"/>
            <w:noProof/>
            <w:sz w:val="22"/>
            <w:szCs w:val="22"/>
            <w:lang w:eastAsia="fi-FI"/>
          </w:rPr>
          <w:tab/>
        </w:r>
        <w:r w:rsidR="00C47736" w:rsidRPr="00B51AB0">
          <w:rPr>
            <w:rStyle w:val="Hyperlinkki"/>
            <w:noProof/>
            <w:highlight w:val="white"/>
            <w:lang w:eastAsia="fi-FI"/>
          </w:rPr>
          <w:t>Lisälausunto</w:t>
        </w:r>
        <w:r w:rsidR="00C47736">
          <w:rPr>
            <w:noProof/>
            <w:webHidden/>
          </w:rPr>
          <w:tab/>
        </w:r>
        <w:r w:rsidR="00C47736">
          <w:rPr>
            <w:noProof/>
            <w:webHidden/>
          </w:rPr>
          <w:fldChar w:fldCharType="begin"/>
        </w:r>
        <w:r w:rsidR="00C47736">
          <w:rPr>
            <w:noProof/>
            <w:webHidden/>
          </w:rPr>
          <w:instrText xml:space="preserve"> PAGEREF _Toc343863258 \h </w:instrText>
        </w:r>
        <w:r w:rsidR="00C47736">
          <w:rPr>
            <w:noProof/>
            <w:webHidden/>
          </w:rPr>
        </w:r>
        <w:r w:rsidR="00C47736">
          <w:rPr>
            <w:noProof/>
            <w:webHidden/>
          </w:rPr>
          <w:fldChar w:fldCharType="separate"/>
        </w:r>
        <w:r w:rsidR="00C47736">
          <w:rPr>
            <w:noProof/>
            <w:webHidden/>
          </w:rPr>
          <w:t>27</w:t>
        </w:r>
        <w:r w:rsidR="00C47736">
          <w:rPr>
            <w:noProof/>
            <w:webHidden/>
          </w:rPr>
          <w:fldChar w:fldCharType="end"/>
        </w:r>
      </w:hyperlink>
    </w:p>
    <w:p w14:paraId="107ACBF6" w14:textId="77777777" w:rsidR="00C47736" w:rsidRDefault="00346CC1">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343863259" w:history="1">
        <w:r w:rsidR="00C47736" w:rsidRPr="00B51AB0">
          <w:rPr>
            <w:rStyle w:val="Hyperlinkki"/>
            <w:noProof/>
          </w:rPr>
          <w:t>7.</w:t>
        </w:r>
        <w:r w:rsidR="00C47736">
          <w:rPr>
            <w:rFonts w:asciiTheme="minorHAnsi" w:eastAsiaTheme="minorEastAsia" w:hAnsiTheme="minorHAnsi" w:cstheme="minorBidi"/>
            <w:b w:val="0"/>
            <w:caps w:val="0"/>
            <w:noProof/>
            <w:sz w:val="22"/>
            <w:szCs w:val="22"/>
            <w:lang w:eastAsia="fi-FI"/>
          </w:rPr>
          <w:tab/>
        </w:r>
        <w:r w:rsidR="00C47736" w:rsidRPr="00B51AB0">
          <w:rPr>
            <w:rStyle w:val="Hyperlinkki"/>
            <w:noProof/>
          </w:rPr>
          <w:t>Koodistot</w:t>
        </w:r>
        <w:r w:rsidR="00C47736">
          <w:rPr>
            <w:noProof/>
            <w:webHidden/>
          </w:rPr>
          <w:tab/>
        </w:r>
        <w:r w:rsidR="00C47736">
          <w:rPr>
            <w:noProof/>
            <w:webHidden/>
          </w:rPr>
          <w:fldChar w:fldCharType="begin"/>
        </w:r>
        <w:r w:rsidR="00C47736">
          <w:rPr>
            <w:noProof/>
            <w:webHidden/>
          </w:rPr>
          <w:instrText xml:space="preserve"> PAGEREF _Toc343863259 \h </w:instrText>
        </w:r>
        <w:r w:rsidR="00C47736">
          <w:rPr>
            <w:noProof/>
            <w:webHidden/>
          </w:rPr>
        </w:r>
        <w:r w:rsidR="00C47736">
          <w:rPr>
            <w:noProof/>
            <w:webHidden/>
          </w:rPr>
          <w:fldChar w:fldCharType="separate"/>
        </w:r>
        <w:r w:rsidR="00C47736">
          <w:rPr>
            <w:noProof/>
            <w:webHidden/>
          </w:rPr>
          <w:t>27</w:t>
        </w:r>
        <w:r w:rsidR="00C47736">
          <w:rPr>
            <w:noProof/>
            <w:webHidden/>
          </w:rPr>
          <w:fldChar w:fldCharType="end"/>
        </w:r>
      </w:hyperlink>
    </w:p>
    <w:p w14:paraId="51EF4AD2" w14:textId="77777777" w:rsidR="00C47736" w:rsidRDefault="00346CC1">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343863260" w:history="1">
        <w:r w:rsidR="00C47736" w:rsidRPr="00B51AB0">
          <w:rPr>
            <w:rStyle w:val="Hyperlinkki"/>
            <w:noProof/>
          </w:rPr>
          <w:t>8.</w:t>
        </w:r>
        <w:r w:rsidR="00C47736">
          <w:rPr>
            <w:rFonts w:asciiTheme="minorHAnsi" w:eastAsiaTheme="minorEastAsia" w:hAnsiTheme="minorHAnsi" w:cstheme="minorBidi"/>
            <w:b w:val="0"/>
            <w:caps w:val="0"/>
            <w:noProof/>
            <w:sz w:val="22"/>
            <w:szCs w:val="22"/>
            <w:lang w:eastAsia="fi-FI"/>
          </w:rPr>
          <w:tab/>
        </w:r>
        <w:r w:rsidR="00C47736" w:rsidRPr="00B51AB0">
          <w:rPr>
            <w:rStyle w:val="Hyperlinkki"/>
            <w:noProof/>
          </w:rPr>
          <w:t>Liitteet</w:t>
        </w:r>
        <w:r w:rsidR="00C47736">
          <w:rPr>
            <w:noProof/>
            <w:webHidden/>
          </w:rPr>
          <w:tab/>
        </w:r>
        <w:r w:rsidR="00C47736">
          <w:rPr>
            <w:noProof/>
            <w:webHidden/>
          </w:rPr>
          <w:fldChar w:fldCharType="begin"/>
        </w:r>
        <w:r w:rsidR="00C47736">
          <w:rPr>
            <w:noProof/>
            <w:webHidden/>
          </w:rPr>
          <w:instrText xml:space="preserve"> PAGEREF _Toc343863260 \h </w:instrText>
        </w:r>
        <w:r w:rsidR="00C47736">
          <w:rPr>
            <w:noProof/>
            <w:webHidden/>
          </w:rPr>
        </w:r>
        <w:r w:rsidR="00C47736">
          <w:rPr>
            <w:noProof/>
            <w:webHidden/>
          </w:rPr>
          <w:fldChar w:fldCharType="separate"/>
        </w:r>
        <w:r w:rsidR="00C47736">
          <w:rPr>
            <w:noProof/>
            <w:webHidden/>
          </w:rPr>
          <w:t>28</w:t>
        </w:r>
        <w:r w:rsidR="00C47736">
          <w:rPr>
            <w:noProof/>
            <w:webHidden/>
          </w:rPr>
          <w:fldChar w:fldCharType="end"/>
        </w:r>
      </w:hyperlink>
    </w:p>
    <w:p w14:paraId="590B352B" w14:textId="77777777" w:rsidR="000F4A9C" w:rsidRDefault="00D252CD">
      <w:r>
        <w:rPr>
          <w:b/>
          <w:caps/>
          <w:sz w:val="20"/>
        </w:rPr>
        <w:fldChar w:fldCharType="end"/>
      </w:r>
      <w:r w:rsidR="000F4A9C">
        <w:tab/>
        <w:t xml:space="preserve"> </w:t>
      </w:r>
    </w:p>
    <w:p w14:paraId="590B352C" w14:textId="77777777" w:rsidR="000F4A9C" w:rsidRDefault="000F4A9C">
      <w:pPr>
        <w:pStyle w:val="Yltunniste"/>
        <w:rPr>
          <w:noProof w:val="0"/>
        </w:rPr>
      </w:pPr>
      <w:r>
        <w:rPr>
          <w:noProof w:val="0"/>
          <w:u w:val="single"/>
        </w:rPr>
        <w:br w:type="page"/>
      </w:r>
      <w:bookmarkStart w:id="12" w:name="_Toc450648959"/>
      <w:bookmarkStart w:id="13" w:name="_Toc450704290"/>
      <w:bookmarkEnd w:id="12"/>
      <w:bookmarkEnd w:id="13"/>
    </w:p>
    <w:p w14:paraId="590B352D" w14:textId="77777777" w:rsidR="000F4A9C" w:rsidRDefault="000F4A9C">
      <w:pPr>
        <w:pStyle w:val="Otsikko1"/>
      </w:pPr>
      <w:bookmarkStart w:id="14" w:name="_Toc343863210"/>
      <w:r>
        <w:lastRenderedPageBreak/>
        <w:t>Johdanto</w:t>
      </w:r>
      <w:bookmarkEnd w:id="14"/>
    </w:p>
    <w:p w14:paraId="590B352E" w14:textId="77777777" w:rsidR="00B43FCD" w:rsidRDefault="00B43FCD" w:rsidP="00B43FCD">
      <w:pPr>
        <w:pStyle w:val="Otsikko2"/>
      </w:pPr>
      <w:bookmarkStart w:id="15" w:name="_Toc343863211"/>
      <w:bookmarkStart w:id="16" w:name="OLE_LINK3"/>
      <w:bookmarkStart w:id="17" w:name="OLE_LINK4"/>
      <w:proofErr w:type="spellStart"/>
      <w:r>
        <w:t>Työn</w:t>
      </w:r>
      <w:proofErr w:type="spellEnd"/>
      <w:r w:rsidRPr="00B51087">
        <w:rPr>
          <w:lang w:val="fi-FI"/>
        </w:rPr>
        <w:t xml:space="preserve"> tausta</w:t>
      </w:r>
      <w:bookmarkEnd w:id="15"/>
    </w:p>
    <w:p w14:paraId="590B352F" w14:textId="77777777" w:rsidR="00CA2A25" w:rsidRDefault="00CA2A25" w:rsidP="00CA2A25">
      <w:r>
        <w:t xml:space="preserve">Tämä työ pohjautuu vuosina </w:t>
      </w:r>
      <w:proofErr w:type="gramStart"/>
      <w:r>
        <w:t>2006-2007</w:t>
      </w:r>
      <w:proofErr w:type="gramEnd"/>
      <w:r>
        <w:t xml:space="preserve"> tehtyyn kuvantamisen viite ja lausunto CDA R2 määrittelyyn [1]. Kyseinen määrittely tehtiin Satakunnan, Varsinais-Suomen ja </w:t>
      </w:r>
      <w:proofErr w:type="spellStart"/>
      <w:r>
        <w:t>HUS:n</w:t>
      </w:r>
      <w:proofErr w:type="spellEnd"/>
      <w:r>
        <w:t xml:space="preserve"> sairaanhoitopiirien tarpeisiin jakaa alueellisesti kuvantamisen tietoja aluetietojärjestelmien kautta. Kuvantamisen tutkimusasiakirjoihin sisältyvät yleensä kuvantamistutkimuksen lähete tai </w:t>
      </w:r>
      <w:proofErr w:type="gramStart"/>
      <w:r>
        <w:t>pyyntö,  tehty</w:t>
      </w:r>
      <w:proofErr w:type="gramEnd"/>
      <w:r>
        <w:t xml:space="preserve"> tutkimus, tutkimukseen liittyvä lausunto, sekä tieto syntyneiden tutkimustulosten (kuvien) tunnisteista.</w:t>
      </w:r>
    </w:p>
    <w:p w14:paraId="590B3530" w14:textId="77777777" w:rsidR="00CA2A25" w:rsidRDefault="00CA2A25" w:rsidP="00B43FCD"/>
    <w:p w14:paraId="590B3531" w14:textId="6819C513" w:rsidR="00B43FCD" w:rsidRDefault="00716633" w:rsidP="00B43FCD">
      <w:r>
        <w:t>Kuvantamisen lausunto</w:t>
      </w:r>
      <w:r w:rsidR="00840068">
        <w:t xml:space="preserve"> </w:t>
      </w:r>
      <w:r>
        <w:t xml:space="preserve">-määrittely on tarpeen päivittää palvelemaan suunniteltua kuvantamisen tietojen hyödyntämistä </w:t>
      </w:r>
      <w:proofErr w:type="spellStart"/>
      <w:r>
        <w:t>KanTa-palveluiden</w:t>
      </w:r>
      <w:proofErr w:type="spellEnd"/>
      <w:r>
        <w:t xml:space="preserve"> </w:t>
      </w:r>
      <w:proofErr w:type="spellStart"/>
      <w:r>
        <w:t>eArkiston</w:t>
      </w:r>
      <w:proofErr w:type="spellEnd"/>
      <w:r>
        <w:t xml:space="preserve"> kautta. </w:t>
      </w:r>
      <w:r w:rsidR="00CA2A25">
        <w:t>Määrittelyn perusratkaisut ovat hyviä</w:t>
      </w:r>
      <w:r>
        <w:t xml:space="preserve"> ja niitä pystytään pitkälti hyödyntämään. T</w:t>
      </w:r>
      <w:r w:rsidR="00CA2A25">
        <w:t>ekohetken jälkeen ovat päivittyneet arkistoitavan asiakirjan metatietomäärittelyt (</w:t>
      </w:r>
      <w:proofErr w:type="spellStart"/>
      <w:r w:rsidR="00CA2A25">
        <w:t>Header</w:t>
      </w:r>
      <w:proofErr w:type="spellEnd"/>
      <w:r w:rsidR="00CA2A25">
        <w:t>) [</w:t>
      </w:r>
      <w:r>
        <w:t xml:space="preserve">3] ja Kertomus ja </w:t>
      </w:r>
      <w:proofErr w:type="spellStart"/>
      <w:r>
        <w:t>lomakkeet-opas</w:t>
      </w:r>
      <w:proofErr w:type="spellEnd"/>
      <w:r>
        <w:t xml:space="preserve"> [2]</w:t>
      </w:r>
      <w:r w:rsidR="00CA2A25">
        <w:t xml:space="preserve"> </w:t>
      </w:r>
      <w:r>
        <w:t xml:space="preserve">sekä </w:t>
      </w:r>
      <w:proofErr w:type="spellStart"/>
      <w:r>
        <w:t>eArkiston</w:t>
      </w:r>
      <w:proofErr w:type="spellEnd"/>
      <w:r>
        <w:t xml:space="preserve"> </w:t>
      </w:r>
      <w:proofErr w:type="spellStart"/>
      <w:r>
        <w:t>Medical</w:t>
      </w:r>
      <w:proofErr w:type="spellEnd"/>
      <w:r>
        <w:t xml:space="preserve"> </w:t>
      </w:r>
      <w:proofErr w:type="spellStart"/>
      <w:r>
        <w:t>Records</w:t>
      </w:r>
      <w:proofErr w:type="spellEnd"/>
      <w:r>
        <w:t xml:space="preserve"> sanomat [4]. Lisäksi lähtötiedoista on hyödynnetty </w:t>
      </w:r>
      <w:r w:rsidR="00B43FCD">
        <w:t xml:space="preserve">STM kuvantamisen </w:t>
      </w:r>
      <w:r w:rsidR="00CA2A25">
        <w:t xml:space="preserve">tietojen </w:t>
      </w:r>
      <w:proofErr w:type="spellStart"/>
      <w:r w:rsidR="00CA2A25">
        <w:t>KanTa</w:t>
      </w:r>
      <w:proofErr w:type="spellEnd"/>
      <w:r w:rsidR="00CA2A25">
        <w:t xml:space="preserve"> arkistointia </w:t>
      </w:r>
      <w:r>
        <w:t>koskevia kysymyksiä ratkomaan</w:t>
      </w:r>
      <w:r w:rsidR="00CA2A25">
        <w:t xml:space="preserve"> peruste</w:t>
      </w:r>
      <w:r>
        <w:t xml:space="preserve">tun </w:t>
      </w:r>
      <w:r w:rsidR="00CA2A25">
        <w:t>työryhmä</w:t>
      </w:r>
      <w:r>
        <w:t>n</w:t>
      </w:r>
      <w:r w:rsidR="00CA2A25">
        <w:t xml:space="preserve"> 2007 – 2008</w:t>
      </w:r>
      <w:r>
        <w:t xml:space="preserve"> linjauksia </w:t>
      </w:r>
      <w:r w:rsidR="00CA2A25">
        <w:t>[7]. Samoin Kelan te</w:t>
      </w:r>
      <w:r w:rsidR="0061474C">
        <w:t>ettämiä</w:t>
      </w:r>
      <w:r w:rsidR="00CA2A25">
        <w:t xml:space="preserve"> määrittelyitä kuvantamisen </w:t>
      </w:r>
      <w:r w:rsidR="0061474C">
        <w:t>käyttötapauksista ja teknisistä ratkaisuista on hyödynnetty [8,9].</w:t>
      </w:r>
    </w:p>
    <w:p w14:paraId="590B3532" w14:textId="77777777" w:rsidR="00B43FCD" w:rsidRDefault="00B43FCD" w:rsidP="00B43FCD"/>
    <w:p w14:paraId="590B3533" w14:textId="0414E942" w:rsidR="00B43FCD" w:rsidRDefault="00B43FCD" w:rsidP="00B43FCD">
      <w:r>
        <w:t xml:space="preserve">Kesällä 2009 Kela kilpailutti </w:t>
      </w:r>
      <w:proofErr w:type="spellStart"/>
      <w:r>
        <w:t>KanTa-järjestelmän</w:t>
      </w:r>
      <w:proofErr w:type="spellEnd"/>
      <w:r>
        <w:t xml:space="preserve"> </w:t>
      </w:r>
      <w:proofErr w:type="spellStart"/>
      <w:r>
        <w:t>eArkisto-</w:t>
      </w:r>
      <w:proofErr w:type="spellEnd"/>
      <w:r>
        <w:t xml:space="preserve"> ja </w:t>
      </w:r>
      <w:proofErr w:type="spellStart"/>
      <w:r>
        <w:t>eReseptipalveluissa</w:t>
      </w:r>
      <w:proofErr w:type="spellEnd"/>
      <w:r>
        <w:t xml:space="preserve"> </w:t>
      </w:r>
      <w:r w:rsidR="00B51087">
        <w:t>puuttuvat rajapintamäärittelyt</w:t>
      </w:r>
      <w:r>
        <w:t xml:space="preserve"> työkokonaisuuksittain. Kuvantamisen lausunto on yksi työkokonaisuuksista ja tämä määrittelydokumentti on työpaketin tulos. </w:t>
      </w:r>
    </w:p>
    <w:p w14:paraId="590B3534" w14:textId="77777777" w:rsidR="009A0380" w:rsidRDefault="009A0380" w:rsidP="00B43FCD"/>
    <w:p w14:paraId="590B3535" w14:textId="77777777" w:rsidR="009A0380" w:rsidRDefault="009A0380" w:rsidP="00B43FCD">
      <w:r>
        <w:t xml:space="preserve">Kelalta työtä ohjasivat ja osallistuivat määrittelyn tekemiseen Ari </w:t>
      </w:r>
      <w:proofErr w:type="spellStart"/>
      <w:r>
        <w:t>Vähä-Erkkilä</w:t>
      </w:r>
      <w:proofErr w:type="spellEnd"/>
      <w:r>
        <w:t>, Marjo Jalonen ja Kari Toivola.</w:t>
      </w:r>
    </w:p>
    <w:p w14:paraId="590B3536" w14:textId="77777777" w:rsidR="000F4A9C" w:rsidRDefault="000F4A9C"/>
    <w:p w14:paraId="590B3537" w14:textId="77777777" w:rsidR="000F4A9C" w:rsidRDefault="00B43FCD" w:rsidP="001C6910">
      <w:pPr>
        <w:pStyle w:val="Otsikko2"/>
      </w:pPr>
      <w:bookmarkStart w:id="18" w:name="_Toc343863212"/>
      <w:proofErr w:type="spellStart"/>
      <w:r>
        <w:t>Määrittelyn</w:t>
      </w:r>
      <w:proofErr w:type="spellEnd"/>
      <w:r w:rsidRPr="00B51087">
        <w:rPr>
          <w:lang w:val="fi-FI"/>
        </w:rPr>
        <w:t xml:space="preserve"> tavoite</w:t>
      </w:r>
      <w:bookmarkEnd w:id="18"/>
    </w:p>
    <w:p w14:paraId="590B3538" w14:textId="77777777" w:rsidR="000F4A9C" w:rsidRDefault="000F4A9C">
      <w:r>
        <w:t>T</w:t>
      </w:r>
      <w:r w:rsidR="0061474C">
        <w:t xml:space="preserve">yön tavoitteena on päivittää kuvantamisen lausunnon </w:t>
      </w:r>
      <w:r w:rsidR="00E35BA8">
        <w:t>määrittelypaketti liitteineen</w:t>
      </w:r>
      <w:r>
        <w:t>.</w:t>
      </w:r>
      <w:r w:rsidR="00E35BA8">
        <w:t xml:space="preserve"> </w:t>
      </w:r>
    </w:p>
    <w:p w14:paraId="590B3539" w14:textId="77777777" w:rsidR="000F4A9C" w:rsidRPr="00B51087" w:rsidRDefault="000F4A9C"/>
    <w:p w14:paraId="590B353A" w14:textId="77777777" w:rsidR="00B43FCD" w:rsidRDefault="00B43FCD" w:rsidP="00B43FCD">
      <w:pPr>
        <w:pStyle w:val="Otsikko2"/>
      </w:pPr>
      <w:bookmarkStart w:id="19" w:name="_Toc343863213"/>
      <w:r w:rsidRPr="00B51087">
        <w:rPr>
          <w:lang w:val="fi-FI"/>
        </w:rPr>
        <w:t>Rajaukset</w:t>
      </w:r>
      <w:bookmarkEnd w:id="19"/>
    </w:p>
    <w:p w14:paraId="590B353B" w14:textId="77777777" w:rsidR="00E35BA8" w:rsidRDefault="00E35BA8" w:rsidP="00B43FCD">
      <w:r>
        <w:t xml:space="preserve">Työssä on huomioitu seuraavat rajaukset. </w:t>
      </w:r>
    </w:p>
    <w:p w14:paraId="590B353C" w14:textId="77777777" w:rsidR="00E35BA8" w:rsidRDefault="00E35BA8" w:rsidP="00B43FCD"/>
    <w:p w14:paraId="590B353D" w14:textId="77777777" w:rsidR="00B43FCD" w:rsidRDefault="00E35BA8" w:rsidP="00B43FCD">
      <w:r>
        <w:t>K</w:t>
      </w:r>
      <w:r w:rsidR="00B43FCD">
        <w:t xml:space="preserve">uvien arkistointi </w:t>
      </w:r>
      <w:r>
        <w:t xml:space="preserve">on kokonaisuudessaan vielä avoin asia, mutta tässä työssä on pyritty tekemään ratkaisuja, jotka </w:t>
      </w:r>
      <w:r w:rsidR="00A13866">
        <w:t>eivät poissulje vaihtoehtoja kuvien arkistoinnissa</w:t>
      </w:r>
      <w:r>
        <w:t>. Keskeisistä periaatteista tutkimusten yksikäsitteisestä tunnistamisesta</w:t>
      </w:r>
      <w:r w:rsidR="00A13866">
        <w:t xml:space="preserve"> on kuitenkin jo sovittu</w:t>
      </w:r>
      <w:r>
        <w:t>.</w:t>
      </w:r>
    </w:p>
    <w:p w14:paraId="590B353E" w14:textId="77777777" w:rsidR="00E35BA8" w:rsidRDefault="00E35BA8" w:rsidP="00B43FCD"/>
    <w:p w14:paraId="590B353F" w14:textId="77777777" w:rsidR="00716633" w:rsidRDefault="00E35BA8" w:rsidP="00B43FCD">
      <w:r>
        <w:t xml:space="preserve">Aikaisemman määrittelydokumentin viitteitä käsittelevää osuutta ei tässä määrittelyssä huomioida, koska käyttötarkoitus on </w:t>
      </w:r>
      <w:proofErr w:type="spellStart"/>
      <w:r>
        <w:t>eArkiston</w:t>
      </w:r>
      <w:proofErr w:type="spellEnd"/>
      <w:r>
        <w:t xml:space="preserve"> osalta eri. Mikäli viiteosuuteen tulee jatkokehittämis- ja päivittämistarpeita, ne on hyvä eriyttää omaan määrittelydokumenttiinsa. Edellisen määrittelyjen mukaisia viitepohjaisien toteutusten osalta voimassa oleva versio on </w:t>
      </w:r>
      <w:proofErr w:type="spellStart"/>
      <w:r w:rsidRPr="00E35BA8">
        <w:t>OpenCDA</w:t>
      </w:r>
      <w:proofErr w:type="spellEnd"/>
      <w:r w:rsidRPr="00E35BA8">
        <w:t xml:space="preserve"> 2007 Kuvantamisen viite ja lausunto OID: 1.2.246.777.11.2007.16 versio 1.2</w:t>
      </w:r>
      <w:r>
        <w:t>.</w:t>
      </w:r>
    </w:p>
    <w:p w14:paraId="590B3540" w14:textId="77777777" w:rsidR="00E35BA8" w:rsidRDefault="00E35BA8" w:rsidP="00B43FCD"/>
    <w:p w14:paraId="590B3541" w14:textId="77777777" w:rsidR="00E35BA8" w:rsidRDefault="00A13866" w:rsidP="00E35BA8">
      <w:r>
        <w:t xml:space="preserve">Tämä määrittely ottaa kantaa vain kuvantamisen </w:t>
      </w:r>
      <w:r w:rsidR="003B3681">
        <w:t xml:space="preserve">merkintöjen ja </w:t>
      </w:r>
      <w:r>
        <w:t xml:space="preserve">tutkimusasiakirjan sisältöön. </w:t>
      </w:r>
      <w:r w:rsidR="00CE66C2">
        <w:t xml:space="preserve">Erillisjärjestelmien liittämisen ja ostopalvelujen määrittelyt kiinnittävät tietojen toimitustavan </w:t>
      </w:r>
      <w:proofErr w:type="spellStart"/>
      <w:r w:rsidR="00B51087">
        <w:t>KanTa-palveluihin</w:t>
      </w:r>
      <w:proofErr w:type="spellEnd"/>
      <w:r w:rsidR="00EB7BAE">
        <w:t xml:space="preserve"> esimerkiksi konsultaationa lausuttujen kuvien osalta</w:t>
      </w:r>
      <w:r w:rsidR="00CE66C2">
        <w:t>.</w:t>
      </w:r>
    </w:p>
    <w:p w14:paraId="590B3542" w14:textId="77777777" w:rsidR="00B43FCD" w:rsidRDefault="00B43FCD" w:rsidP="00B43FCD"/>
    <w:p w14:paraId="590B3543" w14:textId="77777777" w:rsidR="000F4A9C" w:rsidRDefault="000F4A9C" w:rsidP="001C6910">
      <w:pPr>
        <w:pStyle w:val="Otsikko2"/>
      </w:pPr>
      <w:bookmarkStart w:id="20" w:name="_Toc343863214"/>
      <w:proofErr w:type="spellStart"/>
      <w:r>
        <w:t>Viitatut</w:t>
      </w:r>
      <w:proofErr w:type="spellEnd"/>
      <w:r w:rsidRPr="00B51087">
        <w:rPr>
          <w:lang w:val="fi-FI"/>
        </w:rPr>
        <w:t xml:space="preserve"> määrittelyt</w:t>
      </w:r>
      <w:bookmarkEnd w:id="20"/>
    </w:p>
    <w:tbl>
      <w:tblPr>
        <w:tblW w:w="0" w:type="auto"/>
        <w:tblLook w:val="01E0" w:firstRow="1" w:lastRow="1" w:firstColumn="1" w:lastColumn="1" w:noHBand="0" w:noVBand="0"/>
      </w:tblPr>
      <w:tblGrid>
        <w:gridCol w:w="616"/>
        <w:gridCol w:w="1274"/>
        <w:gridCol w:w="7965"/>
      </w:tblGrid>
      <w:tr w:rsidR="00B43FCD" w14:paraId="590B3547" w14:textId="77777777" w:rsidTr="009017A3">
        <w:tc>
          <w:tcPr>
            <w:tcW w:w="534" w:type="dxa"/>
          </w:tcPr>
          <w:p w14:paraId="590B3544" w14:textId="77777777" w:rsidR="00B43FCD" w:rsidRDefault="00B43FCD" w:rsidP="009017A3">
            <w:pPr>
              <w:rPr>
                <w:szCs w:val="24"/>
              </w:rPr>
            </w:pPr>
            <w:r>
              <w:rPr>
                <w:szCs w:val="24"/>
              </w:rPr>
              <w:t>[1]</w:t>
            </w:r>
          </w:p>
        </w:tc>
        <w:tc>
          <w:tcPr>
            <w:tcW w:w="1275" w:type="dxa"/>
          </w:tcPr>
          <w:p w14:paraId="590B3545" w14:textId="77777777" w:rsidR="00B43FCD" w:rsidRDefault="00B43FCD" w:rsidP="009017A3">
            <w:pPr>
              <w:rPr>
                <w:szCs w:val="24"/>
              </w:rPr>
            </w:pPr>
            <w:r>
              <w:rPr>
                <w:szCs w:val="24"/>
              </w:rPr>
              <w:t>HL7 Finland</w:t>
            </w:r>
          </w:p>
        </w:tc>
        <w:tc>
          <w:tcPr>
            <w:tcW w:w="8046" w:type="dxa"/>
          </w:tcPr>
          <w:p w14:paraId="590B3546" w14:textId="77777777" w:rsidR="00B43FCD" w:rsidRDefault="00B43FCD" w:rsidP="009017A3">
            <w:pPr>
              <w:rPr>
                <w:szCs w:val="24"/>
              </w:rPr>
            </w:pPr>
            <w:proofErr w:type="spellStart"/>
            <w:r>
              <w:rPr>
                <w:szCs w:val="24"/>
              </w:rPr>
              <w:t>OpenCDA</w:t>
            </w:r>
            <w:proofErr w:type="spellEnd"/>
            <w:r>
              <w:rPr>
                <w:szCs w:val="24"/>
              </w:rPr>
              <w:t xml:space="preserve"> 2007 Kuvantamisen viite ja lausunto OID:</w:t>
            </w:r>
            <w:r>
              <w:t xml:space="preserve"> </w:t>
            </w:r>
            <w:r w:rsidRPr="007B54DB">
              <w:rPr>
                <w:szCs w:val="24"/>
              </w:rPr>
              <w:t>1.2.246.777.11.2007.16</w:t>
            </w:r>
            <w:r>
              <w:rPr>
                <w:szCs w:val="24"/>
              </w:rPr>
              <w:t xml:space="preserve"> versio 1.2 </w:t>
            </w:r>
          </w:p>
        </w:tc>
      </w:tr>
      <w:tr w:rsidR="00B43FCD" w:rsidRPr="0046665C" w14:paraId="590B354B" w14:textId="77777777" w:rsidTr="009017A3">
        <w:tc>
          <w:tcPr>
            <w:tcW w:w="534" w:type="dxa"/>
          </w:tcPr>
          <w:p w14:paraId="590B3548" w14:textId="77777777" w:rsidR="00B43FCD" w:rsidRDefault="00B43FCD" w:rsidP="009017A3">
            <w:pPr>
              <w:rPr>
                <w:szCs w:val="24"/>
                <w:lang w:val="en-US"/>
              </w:rPr>
            </w:pPr>
            <w:r>
              <w:rPr>
                <w:szCs w:val="24"/>
                <w:lang w:val="en-US"/>
              </w:rPr>
              <w:t>[2]</w:t>
            </w:r>
          </w:p>
        </w:tc>
        <w:tc>
          <w:tcPr>
            <w:tcW w:w="1275" w:type="dxa"/>
          </w:tcPr>
          <w:p w14:paraId="590B3549" w14:textId="77777777" w:rsidR="00B43FCD" w:rsidRDefault="00B43FCD" w:rsidP="009017A3">
            <w:pPr>
              <w:rPr>
                <w:szCs w:val="24"/>
                <w:lang w:val="en-US"/>
              </w:rPr>
            </w:pPr>
            <w:r>
              <w:rPr>
                <w:szCs w:val="24"/>
              </w:rPr>
              <w:t>HL7 Finland</w:t>
            </w:r>
          </w:p>
        </w:tc>
        <w:tc>
          <w:tcPr>
            <w:tcW w:w="8046" w:type="dxa"/>
          </w:tcPr>
          <w:p w14:paraId="590B354A" w14:textId="78C4FEFD" w:rsidR="00B43FCD" w:rsidRPr="0046665C" w:rsidRDefault="00BD1213" w:rsidP="005D49E5">
            <w:pPr>
              <w:rPr>
                <w:szCs w:val="24"/>
              </w:rPr>
            </w:pPr>
            <w:proofErr w:type="spellStart"/>
            <w:r>
              <w:rPr>
                <w:szCs w:val="24"/>
              </w:rPr>
              <w:t>KanTa</w:t>
            </w:r>
            <w:proofErr w:type="spellEnd"/>
            <w:r w:rsidR="00B43FCD" w:rsidRPr="0046665C">
              <w:rPr>
                <w:szCs w:val="24"/>
              </w:rPr>
              <w:t xml:space="preserve"> </w:t>
            </w:r>
            <w:r w:rsidR="00B43FCD">
              <w:rPr>
                <w:szCs w:val="24"/>
              </w:rPr>
              <w:t xml:space="preserve">Kertomus ja lomakkeet </w:t>
            </w:r>
            <w:r w:rsidR="00B43FCD" w:rsidRPr="0046665C">
              <w:rPr>
                <w:szCs w:val="24"/>
              </w:rPr>
              <w:t>OID:1.2.246.777.11.</w:t>
            </w:r>
            <w:r w:rsidRPr="0046665C">
              <w:rPr>
                <w:szCs w:val="24"/>
              </w:rPr>
              <w:t>20</w:t>
            </w:r>
            <w:r>
              <w:rPr>
                <w:szCs w:val="24"/>
              </w:rPr>
              <w:t>12</w:t>
            </w:r>
            <w:r w:rsidR="00B43FCD" w:rsidRPr="0046665C">
              <w:rPr>
                <w:szCs w:val="24"/>
              </w:rPr>
              <w:t>.</w:t>
            </w:r>
            <w:r w:rsidR="005D49E5">
              <w:rPr>
                <w:szCs w:val="24"/>
              </w:rPr>
              <w:t>9</w:t>
            </w:r>
            <w:r>
              <w:rPr>
                <w:szCs w:val="24"/>
              </w:rPr>
              <w:t xml:space="preserve"> </w:t>
            </w:r>
            <w:r w:rsidR="00B43FCD">
              <w:rPr>
                <w:szCs w:val="24"/>
              </w:rPr>
              <w:t>versio 4.</w:t>
            </w:r>
            <w:r>
              <w:rPr>
                <w:szCs w:val="24"/>
              </w:rPr>
              <w:t>61</w:t>
            </w:r>
          </w:p>
        </w:tc>
      </w:tr>
      <w:tr w:rsidR="00B43FCD" w:rsidRPr="00B41F57" w14:paraId="590B354F" w14:textId="77777777" w:rsidTr="009017A3">
        <w:tc>
          <w:tcPr>
            <w:tcW w:w="534" w:type="dxa"/>
          </w:tcPr>
          <w:p w14:paraId="590B354C" w14:textId="77777777" w:rsidR="00B43FCD" w:rsidRDefault="00B43FCD" w:rsidP="009017A3">
            <w:pPr>
              <w:rPr>
                <w:szCs w:val="24"/>
                <w:lang w:val="en-US"/>
              </w:rPr>
            </w:pPr>
            <w:r>
              <w:rPr>
                <w:szCs w:val="24"/>
                <w:lang w:val="en-US"/>
              </w:rPr>
              <w:t>[3]</w:t>
            </w:r>
          </w:p>
        </w:tc>
        <w:tc>
          <w:tcPr>
            <w:tcW w:w="1275" w:type="dxa"/>
          </w:tcPr>
          <w:p w14:paraId="590B354D" w14:textId="77777777" w:rsidR="00B43FCD" w:rsidRDefault="00B43FCD" w:rsidP="009017A3">
            <w:pPr>
              <w:rPr>
                <w:szCs w:val="24"/>
                <w:lang w:val="en-US"/>
              </w:rPr>
            </w:pPr>
            <w:r>
              <w:rPr>
                <w:szCs w:val="24"/>
              </w:rPr>
              <w:t>HL7 Finland</w:t>
            </w:r>
          </w:p>
        </w:tc>
        <w:tc>
          <w:tcPr>
            <w:tcW w:w="8046" w:type="dxa"/>
          </w:tcPr>
          <w:p w14:paraId="590B354E" w14:textId="02108DBE" w:rsidR="00B43FCD" w:rsidRDefault="00BD1213">
            <w:pPr>
              <w:rPr>
                <w:szCs w:val="24"/>
                <w:lang w:val="en-US"/>
              </w:rPr>
            </w:pPr>
            <w:proofErr w:type="spellStart"/>
            <w:r w:rsidRPr="00BD1213">
              <w:rPr>
                <w:szCs w:val="24"/>
                <w:lang w:val="en-US"/>
              </w:rPr>
              <w:t>KanTa</w:t>
            </w:r>
            <w:proofErr w:type="spellEnd"/>
            <w:r w:rsidRPr="00BD1213">
              <w:rPr>
                <w:szCs w:val="24"/>
                <w:lang w:val="en-US"/>
              </w:rPr>
              <w:t xml:space="preserve"> – </w:t>
            </w:r>
            <w:proofErr w:type="spellStart"/>
            <w:r w:rsidRPr="00BD1213">
              <w:rPr>
                <w:szCs w:val="24"/>
                <w:lang w:val="en-US"/>
              </w:rPr>
              <w:t>eArkiston</w:t>
            </w:r>
            <w:proofErr w:type="spellEnd"/>
            <w:r w:rsidRPr="00BD1213">
              <w:rPr>
                <w:szCs w:val="24"/>
                <w:lang w:val="en-US"/>
              </w:rPr>
              <w:t xml:space="preserve"> CDA R2 Header V4.53</w:t>
            </w:r>
            <w:r>
              <w:rPr>
                <w:szCs w:val="24"/>
                <w:lang w:val="en-US"/>
              </w:rPr>
              <w:t xml:space="preserve"> </w:t>
            </w:r>
            <w:r w:rsidRPr="00BD1213">
              <w:rPr>
                <w:szCs w:val="24"/>
                <w:lang w:val="en-US"/>
              </w:rPr>
              <w:t>OID: 1.2.246.777.11.2011.</w:t>
            </w:r>
            <w:r>
              <w:rPr>
                <w:szCs w:val="24"/>
                <w:lang w:val="en-US"/>
              </w:rPr>
              <w:t>4</w:t>
            </w:r>
            <w:r w:rsidR="00B43FCD" w:rsidRPr="0046665C">
              <w:rPr>
                <w:szCs w:val="24"/>
                <w:lang w:val="en-US"/>
              </w:rPr>
              <w:t xml:space="preserve"> </w:t>
            </w:r>
            <w:proofErr w:type="spellStart"/>
            <w:r w:rsidR="00B43FCD" w:rsidRPr="0046665C">
              <w:rPr>
                <w:szCs w:val="24"/>
                <w:lang w:val="en-US"/>
              </w:rPr>
              <w:t>v</w:t>
            </w:r>
            <w:r w:rsidR="00B43FCD">
              <w:rPr>
                <w:szCs w:val="24"/>
                <w:lang w:val="en-US"/>
              </w:rPr>
              <w:t>ersio</w:t>
            </w:r>
            <w:proofErr w:type="spellEnd"/>
            <w:r w:rsidR="00B43FCD">
              <w:rPr>
                <w:szCs w:val="24"/>
                <w:lang w:val="en-US"/>
              </w:rPr>
              <w:t xml:space="preserve"> </w:t>
            </w:r>
            <w:r w:rsidR="00B43FCD" w:rsidRPr="0046665C">
              <w:rPr>
                <w:szCs w:val="24"/>
                <w:lang w:val="en-US"/>
              </w:rPr>
              <w:t>4.</w:t>
            </w:r>
            <w:r>
              <w:rPr>
                <w:szCs w:val="24"/>
                <w:lang w:val="en-US"/>
              </w:rPr>
              <w:t>53</w:t>
            </w:r>
          </w:p>
        </w:tc>
      </w:tr>
      <w:tr w:rsidR="00B43FCD" w14:paraId="590B3553" w14:textId="77777777" w:rsidTr="009017A3">
        <w:tc>
          <w:tcPr>
            <w:tcW w:w="534" w:type="dxa"/>
          </w:tcPr>
          <w:p w14:paraId="590B3550" w14:textId="77777777" w:rsidR="00B43FCD" w:rsidRDefault="00B43FCD" w:rsidP="009017A3">
            <w:pPr>
              <w:rPr>
                <w:szCs w:val="24"/>
              </w:rPr>
            </w:pPr>
            <w:r>
              <w:rPr>
                <w:szCs w:val="24"/>
              </w:rPr>
              <w:t>[4]</w:t>
            </w:r>
          </w:p>
        </w:tc>
        <w:tc>
          <w:tcPr>
            <w:tcW w:w="1275" w:type="dxa"/>
          </w:tcPr>
          <w:p w14:paraId="590B3551" w14:textId="77777777" w:rsidR="00B43FCD" w:rsidRDefault="00B43FCD" w:rsidP="009017A3">
            <w:pPr>
              <w:rPr>
                <w:szCs w:val="24"/>
              </w:rPr>
            </w:pPr>
            <w:r>
              <w:rPr>
                <w:szCs w:val="24"/>
              </w:rPr>
              <w:t>HL7 Finland</w:t>
            </w:r>
          </w:p>
        </w:tc>
        <w:tc>
          <w:tcPr>
            <w:tcW w:w="8046" w:type="dxa"/>
          </w:tcPr>
          <w:p w14:paraId="590B3552" w14:textId="501A6EF1" w:rsidR="00B43FCD" w:rsidRDefault="00B43FCD" w:rsidP="000F4F48">
            <w:pPr>
              <w:rPr>
                <w:szCs w:val="24"/>
              </w:rPr>
            </w:pPr>
            <w:proofErr w:type="spellStart"/>
            <w:r>
              <w:rPr>
                <w:szCs w:val="24"/>
              </w:rPr>
              <w:t>OpenCDA</w:t>
            </w:r>
            <w:proofErr w:type="spellEnd"/>
            <w:r>
              <w:rPr>
                <w:szCs w:val="24"/>
              </w:rPr>
              <w:t xml:space="preserve"> 2008 </w:t>
            </w:r>
            <w:r w:rsidRPr="00240BA2">
              <w:rPr>
                <w:szCs w:val="24"/>
              </w:rPr>
              <w:t xml:space="preserve">KANTA Potilaskertomusarkiston </w:t>
            </w:r>
            <w:proofErr w:type="spellStart"/>
            <w:r w:rsidRPr="00240BA2">
              <w:rPr>
                <w:szCs w:val="24"/>
              </w:rPr>
              <w:t>Medical</w:t>
            </w:r>
            <w:proofErr w:type="spellEnd"/>
            <w:r w:rsidRPr="00240BA2">
              <w:rPr>
                <w:szCs w:val="24"/>
              </w:rPr>
              <w:t xml:space="preserve"> </w:t>
            </w:r>
            <w:proofErr w:type="spellStart"/>
            <w:proofErr w:type="gramStart"/>
            <w:r w:rsidRPr="00240BA2">
              <w:rPr>
                <w:szCs w:val="24"/>
              </w:rPr>
              <w:t>Records</w:t>
            </w:r>
            <w:proofErr w:type="spellEnd"/>
            <w:r w:rsidRPr="00240BA2">
              <w:rPr>
                <w:szCs w:val="24"/>
              </w:rPr>
              <w:t xml:space="preserve">  -sanomat</w:t>
            </w:r>
            <w:proofErr w:type="gramEnd"/>
            <w:r>
              <w:rPr>
                <w:szCs w:val="24"/>
              </w:rPr>
              <w:t xml:space="preserve"> OID:</w:t>
            </w:r>
            <w:r w:rsidRPr="00240BA2">
              <w:rPr>
                <w:szCs w:val="24"/>
              </w:rPr>
              <w:t>1.2.246.777.11.2009.6</w:t>
            </w:r>
            <w:r>
              <w:rPr>
                <w:szCs w:val="24"/>
              </w:rPr>
              <w:t xml:space="preserve"> versio 1.71</w:t>
            </w:r>
          </w:p>
        </w:tc>
      </w:tr>
      <w:tr w:rsidR="00B43FCD" w14:paraId="590B3557" w14:textId="77777777" w:rsidTr="009017A3">
        <w:tc>
          <w:tcPr>
            <w:tcW w:w="534" w:type="dxa"/>
          </w:tcPr>
          <w:p w14:paraId="590B3554" w14:textId="77777777" w:rsidR="00B43FCD" w:rsidRDefault="00B43FCD" w:rsidP="009017A3">
            <w:pPr>
              <w:rPr>
                <w:szCs w:val="24"/>
              </w:rPr>
            </w:pPr>
            <w:r>
              <w:rPr>
                <w:szCs w:val="24"/>
              </w:rPr>
              <w:t>[5]</w:t>
            </w:r>
          </w:p>
        </w:tc>
        <w:tc>
          <w:tcPr>
            <w:tcW w:w="1275" w:type="dxa"/>
          </w:tcPr>
          <w:p w14:paraId="590B3555" w14:textId="77777777" w:rsidR="00B43FCD" w:rsidRDefault="00B43FCD" w:rsidP="009017A3">
            <w:pPr>
              <w:rPr>
                <w:szCs w:val="24"/>
              </w:rPr>
            </w:pPr>
            <w:r>
              <w:rPr>
                <w:szCs w:val="24"/>
              </w:rPr>
              <w:t>STM</w:t>
            </w:r>
          </w:p>
        </w:tc>
        <w:tc>
          <w:tcPr>
            <w:tcW w:w="8046" w:type="dxa"/>
          </w:tcPr>
          <w:p w14:paraId="590B3556" w14:textId="77777777" w:rsidR="00B43FCD" w:rsidRDefault="00B43FCD" w:rsidP="009017A3">
            <w:pPr>
              <w:rPr>
                <w:szCs w:val="24"/>
              </w:rPr>
            </w:pPr>
            <w:r w:rsidRPr="00224BE6">
              <w:rPr>
                <w:szCs w:val="24"/>
              </w:rPr>
              <w:t>Opas sähköisen potilaskertomuksen rakenteesta</w:t>
            </w:r>
          </w:p>
        </w:tc>
      </w:tr>
      <w:tr w:rsidR="00B43FCD" w:rsidRPr="00224BE6" w14:paraId="590B355B" w14:textId="77777777" w:rsidTr="009017A3">
        <w:tc>
          <w:tcPr>
            <w:tcW w:w="534" w:type="dxa"/>
          </w:tcPr>
          <w:p w14:paraId="590B3558" w14:textId="77777777" w:rsidR="00B43FCD" w:rsidRDefault="00B43FCD" w:rsidP="009017A3">
            <w:pPr>
              <w:rPr>
                <w:szCs w:val="24"/>
                <w:lang w:val="en-US"/>
              </w:rPr>
            </w:pPr>
            <w:r>
              <w:rPr>
                <w:szCs w:val="24"/>
                <w:lang w:val="en-US"/>
              </w:rPr>
              <w:t>[6]</w:t>
            </w:r>
          </w:p>
        </w:tc>
        <w:tc>
          <w:tcPr>
            <w:tcW w:w="1275" w:type="dxa"/>
          </w:tcPr>
          <w:p w14:paraId="590B3559" w14:textId="77777777" w:rsidR="00B43FCD" w:rsidRDefault="00B43FCD" w:rsidP="009017A3">
            <w:pPr>
              <w:rPr>
                <w:szCs w:val="24"/>
                <w:lang w:val="en-US"/>
              </w:rPr>
            </w:pPr>
            <w:proofErr w:type="spellStart"/>
            <w:r>
              <w:rPr>
                <w:szCs w:val="24"/>
                <w:lang w:val="en-US"/>
              </w:rPr>
              <w:t>Kuntaliitto</w:t>
            </w:r>
            <w:proofErr w:type="spellEnd"/>
          </w:p>
        </w:tc>
        <w:tc>
          <w:tcPr>
            <w:tcW w:w="8046" w:type="dxa"/>
          </w:tcPr>
          <w:p w14:paraId="590B355A" w14:textId="77777777" w:rsidR="00B43FCD" w:rsidRPr="00224BE6" w:rsidRDefault="00B43FCD" w:rsidP="009017A3">
            <w:pPr>
              <w:rPr>
                <w:szCs w:val="24"/>
              </w:rPr>
            </w:pPr>
            <w:r w:rsidRPr="00224BE6">
              <w:rPr>
                <w:szCs w:val="24"/>
              </w:rPr>
              <w:t>Ydintietojen, otsikoiden ja näkymien toteuttaminen sähk</w:t>
            </w:r>
            <w:r>
              <w:rPr>
                <w:szCs w:val="24"/>
              </w:rPr>
              <w:t>öisessä potilaskertomuksessa, V2.2</w:t>
            </w:r>
            <w:r w:rsidRPr="00224BE6">
              <w:rPr>
                <w:szCs w:val="24"/>
              </w:rPr>
              <w:t xml:space="preserve">, </w:t>
            </w:r>
            <w:r>
              <w:rPr>
                <w:szCs w:val="24"/>
              </w:rPr>
              <w:t>31.1</w:t>
            </w:r>
            <w:r w:rsidRPr="00224BE6">
              <w:rPr>
                <w:szCs w:val="24"/>
              </w:rPr>
              <w:t>.200</w:t>
            </w:r>
            <w:r>
              <w:rPr>
                <w:szCs w:val="24"/>
              </w:rPr>
              <w:t>7</w:t>
            </w:r>
          </w:p>
        </w:tc>
      </w:tr>
      <w:tr w:rsidR="00B43FCD" w14:paraId="590B355F" w14:textId="77777777" w:rsidTr="009017A3">
        <w:tc>
          <w:tcPr>
            <w:tcW w:w="534" w:type="dxa"/>
          </w:tcPr>
          <w:p w14:paraId="590B355C" w14:textId="77777777" w:rsidR="00B43FCD" w:rsidRDefault="00B43FCD" w:rsidP="009017A3">
            <w:pPr>
              <w:rPr>
                <w:szCs w:val="24"/>
              </w:rPr>
            </w:pPr>
            <w:r>
              <w:rPr>
                <w:szCs w:val="24"/>
              </w:rPr>
              <w:t>[7]</w:t>
            </w:r>
          </w:p>
        </w:tc>
        <w:tc>
          <w:tcPr>
            <w:tcW w:w="1275" w:type="dxa"/>
          </w:tcPr>
          <w:p w14:paraId="590B355D" w14:textId="77777777" w:rsidR="00B43FCD" w:rsidRDefault="00B43FCD" w:rsidP="009017A3">
            <w:pPr>
              <w:rPr>
                <w:szCs w:val="24"/>
              </w:rPr>
            </w:pPr>
            <w:r>
              <w:rPr>
                <w:szCs w:val="24"/>
              </w:rPr>
              <w:t>STM</w:t>
            </w:r>
          </w:p>
        </w:tc>
        <w:tc>
          <w:tcPr>
            <w:tcW w:w="8046" w:type="dxa"/>
          </w:tcPr>
          <w:p w14:paraId="590B355E" w14:textId="77777777" w:rsidR="00B43FCD" w:rsidRDefault="00B43FCD" w:rsidP="009017A3">
            <w:pPr>
              <w:rPr>
                <w:color w:val="000000"/>
                <w:szCs w:val="24"/>
              </w:rPr>
            </w:pPr>
            <w:r>
              <w:rPr>
                <w:color w:val="000000"/>
                <w:szCs w:val="24"/>
              </w:rPr>
              <w:t>Kuvantamistutkimusten arkistoinnin määrittely. 8.2.2008</w:t>
            </w:r>
          </w:p>
        </w:tc>
      </w:tr>
      <w:tr w:rsidR="00B43FCD" w14:paraId="590B3563" w14:textId="77777777" w:rsidTr="009017A3">
        <w:tc>
          <w:tcPr>
            <w:tcW w:w="534" w:type="dxa"/>
          </w:tcPr>
          <w:p w14:paraId="590B3560" w14:textId="77777777" w:rsidR="00B43FCD" w:rsidRDefault="00B43FCD" w:rsidP="009017A3">
            <w:pPr>
              <w:rPr>
                <w:szCs w:val="24"/>
              </w:rPr>
            </w:pPr>
            <w:r>
              <w:rPr>
                <w:szCs w:val="24"/>
              </w:rPr>
              <w:t>[8]</w:t>
            </w:r>
          </w:p>
        </w:tc>
        <w:tc>
          <w:tcPr>
            <w:tcW w:w="1275" w:type="dxa"/>
          </w:tcPr>
          <w:p w14:paraId="590B3561" w14:textId="77777777" w:rsidR="00B43FCD" w:rsidRDefault="00B43FCD" w:rsidP="009017A3">
            <w:pPr>
              <w:rPr>
                <w:szCs w:val="24"/>
              </w:rPr>
            </w:pPr>
            <w:r>
              <w:rPr>
                <w:szCs w:val="24"/>
              </w:rPr>
              <w:t>Kela</w:t>
            </w:r>
          </w:p>
        </w:tc>
        <w:tc>
          <w:tcPr>
            <w:tcW w:w="8046" w:type="dxa"/>
          </w:tcPr>
          <w:p w14:paraId="590B3562" w14:textId="77777777" w:rsidR="00B43FCD" w:rsidRDefault="00B43FCD" w:rsidP="009017A3">
            <w:pPr>
              <w:rPr>
                <w:color w:val="000000"/>
                <w:szCs w:val="24"/>
              </w:rPr>
            </w:pPr>
            <w:r>
              <w:rPr>
                <w:color w:val="000000"/>
                <w:szCs w:val="24"/>
              </w:rPr>
              <w:t>KANTO: kuvantamisen käyttötapaukset (</w:t>
            </w:r>
            <w:proofErr w:type="spellStart"/>
            <w:r>
              <w:rPr>
                <w:color w:val="000000"/>
                <w:szCs w:val="24"/>
              </w:rPr>
              <w:t>Neagen</w:t>
            </w:r>
            <w:proofErr w:type="spellEnd"/>
            <w:r>
              <w:rPr>
                <w:color w:val="000000"/>
                <w:szCs w:val="24"/>
              </w:rPr>
              <w:t xml:space="preserve"> Oy). 15.1.2008</w:t>
            </w:r>
          </w:p>
        </w:tc>
      </w:tr>
      <w:tr w:rsidR="00B43FCD" w14:paraId="590B3567" w14:textId="77777777" w:rsidTr="009017A3">
        <w:tc>
          <w:tcPr>
            <w:tcW w:w="534" w:type="dxa"/>
          </w:tcPr>
          <w:p w14:paraId="590B3564" w14:textId="77777777" w:rsidR="00B43FCD" w:rsidRDefault="00B43FCD" w:rsidP="009017A3">
            <w:pPr>
              <w:rPr>
                <w:szCs w:val="24"/>
              </w:rPr>
            </w:pPr>
            <w:r>
              <w:rPr>
                <w:szCs w:val="24"/>
              </w:rPr>
              <w:t>[9]</w:t>
            </w:r>
          </w:p>
        </w:tc>
        <w:tc>
          <w:tcPr>
            <w:tcW w:w="1275" w:type="dxa"/>
          </w:tcPr>
          <w:p w14:paraId="590B3565" w14:textId="77777777" w:rsidR="00B43FCD" w:rsidRDefault="00B43FCD" w:rsidP="009017A3">
            <w:pPr>
              <w:rPr>
                <w:szCs w:val="24"/>
              </w:rPr>
            </w:pPr>
            <w:r>
              <w:rPr>
                <w:szCs w:val="24"/>
              </w:rPr>
              <w:t>Kela</w:t>
            </w:r>
          </w:p>
        </w:tc>
        <w:tc>
          <w:tcPr>
            <w:tcW w:w="8046" w:type="dxa"/>
          </w:tcPr>
          <w:p w14:paraId="590B3566" w14:textId="77777777" w:rsidR="00B43FCD" w:rsidRDefault="00B43FCD" w:rsidP="009017A3">
            <w:pPr>
              <w:rPr>
                <w:color w:val="000000"/>
                <w:szCs w:val="24"/>
              </w:rPr>
            </w:pPr>
            <w:r>
              <w:rPr>
                <w:color w:val="000000"/>
                <w:szCs w:val="24"/>
              </w:rPr>
              <w:t>KANTO: kuva-arkiston tekniset käyttötapaukset (</w:t>
            </w:r>
            <w:proofErr w:type="spellStart"/>
            <w:r>
              <w:rPr>
                <w:color w:val="000000"/>
                <w:szCs w:val="24"/>
              </w:rPr>
              <w:t>Neagen</w:t>
            </w:r>
            <w:proofErr w:type="spellEnd"/>
            <w:r>
              <w:rPr>
                <w:color w:val="000000"/>
                <w:szCs w:val="24"/>
              </w:rPr>
              <w:t xml:space="preserve"> Oy). 15.1.2008</w:t>
            </w:r>
          </w:p>
        </w:tc>
      </w:tr>
      <w:tr w:rsidR="007803CF" w14:paraId="590B356B" w14:textId="77777777" w:rsidTr="009017A3">
        <w:tc>
          <w:tcPr>
            <w:tcW w:w="534" w:type="dxa"/>
          </w:tcPr>
          <w:p w14:paraId="590B3568" w14:textId="77777777" w:rsidR="007803CF" w:rsidRDefault="007803CF" w:rsidP="009017A3">
            <w:pPr>
              <w:rPr>
                <w:szCs w:val="24"/>
              </w:rPr>
            </w:pPr>
            <w:r>
              <w:rPr>
                <w:szCs w:val="24"/>
              </w:rPr>
              <w:t>[10]</w:t>
            </w:r>
          </w:p>
        </w:tc>
        <w:tc>
          <w:tcPr>
            <w:tcW w:w="1275" w:type="dxa"/>
          </w:tcPr>
          <w:p w14:paraId="590B3569" w14:textId="77777777" w:rsidR="007803CF" w:rsidRDefault="007803CF" w:rsidP="009017A3">
            <w:pPr>
              <w:rPr>
                <w:szCs w:val="24"/>
              </w:rPr>
            </w:pPr>
            <w:r>
              <w:rPr>
                <w:szCs w:val="24"/>
              </w:rPr>
              <w:t>STUK</w:t>
            </w:r>
          </w:p>
        </w:tc>
        <w:tc>
          <w:tcPr>
            <w:tcW w:w="8046" w:type="dxa"/>
          </w:tcPr>
          <w:p w14:paraId="590B356A" w14:textId="77777777" w:rsidR="007803CF" w:rsidRDefault="007803CF" w:rsidP="009017A3">
            <w:pPr>
              <w:rPr>
                <w:color w:val="000000"/>
                <w:szCs w:val="24"/>
              </w:rPr>
            </w:pPr>
            <w:proofErr w:type="gramStart"/>
            <w:r>
              <w:rPr>
                <w:color w:val="000000"/>
                <w:szCs w:val="24"/>
              </w:rPr>
              <w:t>R</w:t>
            </w:r>
            <w:r w:rsidRPr="007803CF">
              <w:rPr>
                <w:color w:val="000000"/>
                <w:szCs w:val="24"/>
              </w:rPr>
              <w:t>öntgentutkimuksesta potilaalle aiheutuva</w:t>
            </w:r>
            <w:r>
              <w:rPr>
                <w:color w:val="000000"/>
                <w:szCs w:val="24"/>
              </w:rPr>
              <w:t>n säteilyaltistuksen määrittämin</w:t>
            </w:r>
            <w:r w:rsidRPr="007803CF">
              <w:rPr>
                <w:color w:val="000000"/>
                <w:szCs w:val="24"/>
              </w:rPr>
              <w:t>en</w:t>
            </w:r>
            <w:r>
              <w:rPr>
                <w:color w:val="000000"/>
                <w:szCs w:val="24"/>
              </w:rPr>
              <w:t>.</w:t>
            </w:r>
            <w:proofErr w:type="gramEnd"/>
            <w:r>
              <w:rPr>
                <w:color w:val="000000"/>
                <w:szCs w:val="24"/>
              </w:rPr>
              <w:t xml:space="preserve"> </w:t>
            </w:r>
            <w:hyperlink r:id="rId15" w:history="1">
              <w:r>
                <w:rPr>
                  <w:rStyle w:val="Hyperlinkki"/>
                </w:rPr>
                <w:t>http://www.stuk.fi/julkaisut/katsaukset/pdf/rontgensateily.pdf</w:t>
              </w:r>
            </w:hyperlink>
            <w:r>
              <w:rPr>
                <w:color w:val="000000"/>
                <w:szCs w:val="24"/>
              </w:rPr>
              <w:t xml:space="preserve"> </w:t>
            </w:r>
          </w:p>
        </w:tc>
      </w:tr>
      <w:tr w:rsidR="00400960" w14:paraId="590B356F" w14:textId="77777777" w:rsidTr="009017A3">
        <w:tc>
          <w:tcPr>
            <w:tcW w:w="534" w:type="dxa"/>
          </w:tcPr>
          <w:p w14:paraId="590B356C" w14:textId="77777777" w:rsidR="00400960" w:rsidRDefault="00400960" w:rsidP="009017A3">
            <w:pPr>
              <w:rPr>
                <w:szCs w:val="24"/>
              </w:rPr>
            </w:pPr>
            <w:r>
              <w:rPr>
                <w:szCs w:val="24"/>
              </w:rPr>
              <w:t>[11]</w:t>
            </w:r>
          </w:p>
        </w:tc>
        <w:tc>
          <w:tcPr>
            <w:tcW w:w="1275" w:type="dxa"/>
          </w:tcPr>
          <w:p w14:paraId="590B356D" w14:textId="211EE0E2" w:rsidR="00400960" w:rsidRDefault="00840068" w:rsidP="009017A3">
            <w:pPr>
              <w:rPr>
                <w:szCs w:val="24"/>
              </w:rPr>
            </w:pPr>
            <w:r>
              <w:rPr>
                <w:szCs w:val="24"/>
              </w:rPr>
              <w:t>Kela</w:t>
            </w:r>
          </w:p>
        </w:tc>
        <w:tc>
          <w:tcPr>
            <w:tcW w:w="8046" w:type="dxa"/>
          </w:tcPr>
          <w:p w14:paraId="590B356E" w14:textId="13156F87" w:rsidR="00400960" w:rsidRDefault="00840068" w:rsidP="00840068">
            <w:pPr>
              <w:rPr>
                <w:color w:val="000000"/>
                <w:szCs w:val="24"/>
              </w:rPr>
            </w:pPr>
            <w:proofErr w:type="spellStart"/>
            <w:r>
              <w:rPr>
                <w:color w:val="000000"/>
                <w:szCs w:val="24"/>
              </w:rPr>
              <w:t>eArkisto</w:t>
            </w:r>
            <w:proofErr w:type="spellEnd"/>
            <w:r>
              <w:rPr>
                <w:color w:val="000000"/>
                <w:szCs w:val="24"/>
              </w:rPr>
              <w:t xml:space="preserve"> – Potilastietojärjestelmien käyttötapaukset. 27.9.2012 Versio</w:t>
            </w:r>
            <w:r w:rsidRPr="00400960">
              <w:rPr>
                <w:color w:val="000000"/>
                <w:szCs w:val="24"/>
              </w:rPr>
              <w:t xml:space="preserve"> </w:t>
            </w:r>
            <w:r>
              <w:rPr>
                <w:color w:val="000000"/>
                <w:szCs w:val="24"/>
              </w:rPr>
              <w:t xml:space="preserve">2.2 </w:t>
            </w:r>
          </w:p>
        </w:tc>
      </w:tr>
    </w:tbl>
    <w:p w14:paraId="590B3570" w14:textId="77777777" w:rsidR="00B43FCD" w:rsidRDefault="00B43FCD" w:rsidP="00CE475D"/>
    <w:p w14:paraId="590B3571" w14:textId="77777777" w:rsidR="000F4A9C" w:rsidRDefault="000F4A9C" w:rsidP="00CE475D">
      <w:r>
        <w:br w:type="page"/>
      </w:r>
      <w:bookmarkEnd w:id="16"/>
      <w:bookmarkEnd w:id="17"/>
    </w:p>
    <w:p w14:paraId="590B3572" w14:textId="77777777" w:rsidR="003A70BB" w:rsidRDefault="003A70BB" w:rsidP="00CE475D"/>
    <w:p w14:paraId="590B3573" w14:textId="77777777" w:rsidR="003A70BB" w:rsidRDefault="003A70BB" w:rsidP="003A70BB">
      <w:pPr>
        <w:pStyle w:val="Otsikko1"/>
      </w:pPr>
      <w:bookmarkStart w:id="21" w:name="_Toc343863215"/>
      <w:r>
        <w:t>Kuvantamisen käsitteitä</w:t>
      </w:r>
      <w:bookmarkEnd w:id="21"/>
    </w:p>
    <w:p w14:paraId="590B3574" w14:textId="77777777" w:rsidR="003A70BB" w:rsidRDefault="003A70BB" w:rsidP="00CE475D"/>
    <w:p w14:paraId="590B3575" w14:textId="77777777" w:rsidR="00446B28" w:rsidRDefault="00446B28" w:rsidP="00446B28">
      <w:r w:rsidRPr="00446B28">
        <w:rPr>
          <w:b/>
        </w:rPr>
        <w:t>Lähete</w:t>
      </w:r>
      <w:r w:rsidRPr="00446B28">
        <w:t>, joka sisältää pyynnön potilaalle suoritettavasta tutkimuksesta, sekä siihen liittyvää taustatietoa. Yhdellä lähetteellä voi olla yksi tai useampi tutkimuspyyntö.</w:t>
      </w:r>
    </w:p>
    <w:p w14:paraId="590B3576" w14:textId="77777777" w:rsidR="00446B28" w:rsidRPr="00446B28" w:rsidRDefault="00446B28" w:rsidP="00446B28"/>
    <w:p w14:paraId="590B3577" w14:textId="77777777" w:rsidR="00446B28" w:rsidRPr="00446B28" w:rsidRDefault="00446B28" w:rsidP="00446B28">
      <w:r w:rsidRPr="00446B28">
        <w:rPr>
          <w:b/>
        </w:rPr>
        <w:t>Pyydetty tutkimus</w:t>
      </w:r>
      <w:r w:rsidRPr="00446B28">
        <w:t xml:space="preserve">, joka potilaalle pyydetään tehtäväksi. Suomessa on käytössä kuntaliiton koodisto, jossa kullekin tutkimustyypille on yksiselitteinen koodi. Pyyntö tai pyydetty tutkimus esiintyy asiakirjassa hoitoprosessin vaiheena </w:t>
      </w:r>
      <w:r w:rsidRPr="00446B28">
        <w:rPr>
          <w:i/>
        </w:rPr>
        <w:t>Hoidon suunnittelu</w:t>
      </w:r>
      <w:r w:rsidRPr="00446B28">
        <w:t>.</w:t>
      </w:r>
    </w:p>
    <w:p w14:paraId="590B3578" w14:textId="77777777" w:rsidR="00446B28" w:rsidRDefault="00446B28" w:rsidP="00446B28">
      <w:pPr>
        <w:rPr>
          <w:b/>
        </w:rPr>
      </w:pPr>
    </w:p>
    <w:p w14:paraId="590B3579" w14:textId="77777777" w:rsidR="00446B28" w:rsidRPr="00446B28" w:rsidRDefault="00446B28" w:rsidP="00446B28">
      <w:r w:rsidRPr="00446B28">
        <w:rPr>
          <w:b/>
        </w:rPr>
        <w:t>Tehty tutkimus tai tehdyt tutkimukset</w:t>
      </w:r>
      <w:r w:rsidRPr="00446B28">
        <w:t xml:space="preserve"> kirjataan siinä vaiheessa kun tutkimus on suoritettu ja kuvat on lähetetty kuva-arkistoon.</w:t>
      </w:r>
      <w:r w:rsidRPr="00446B28">
        <w:rPr>
          <w:b/>
        </w:rPr>
        <w:t xml:space="preserve"> </w:t>
      </w:r>
      <w:r w:rsidRPr="00446B28">
        <w:t xml:space="preserve">Tutkimuksen identifioi </w:t>
      </w:r>
      <w:proofErr w:type="spellStart"/>
      <w:r w:rsidRPr="00446B28">
        <w:t>Study</w:t>
      </w:r>
      <w:proofErr w:type="spellEnd"/>
      <w:r w:rsidRPr="00446B28">
        <w:t xml:space="preserve"> </w:t>
      </w:r>
      <w:proofErr w:type="spellStart"/>
      <w:r w:rsidRPr="00446B28">
        <w:t>Instance</w:t>
      </w:r>
      <w:proofErr w:type="spellEnd"/>
      <w:r w:rsidRPr="00446B28">
        <w:t xml:space="preserve"> UID. Tehty tutkimus ilmaistaan myös kuntaliiton koodistolla. Tehty tutkimus ei välttämättä ole sama kuin pyydetty tutkimus. Tehtyjä tutkimuksia voi olla eri määrä kuin on pyydetty. Tehty tutkimus tai </w:t>
      </w:r>
      <w:r w:rsidRPr="00446B28">
        <w:rPr>
          <w:i/>
        </w:rPr>
        <w:t>tutkimus</w:t>
      </w:r>
      <w:r w:rsidRPr="00446B28">
        <w:t xml:space="preserve"> esiintyy asiakirjassa hoitoprosessin vaiheena </w:t>
      </w:r>
      <w:r w:rsidRPr="00446B28">
        <w:rPr>
          <w:i/>
        </w:rPr>
        <w:t>Hoidon toteutus</w:t>
      </w:r>
      <w:r w:rsidRPr="00446B28">
        <w:t>.</w:t>
      </w:r>
    </w:p>
    <w:p w14:paraId="590B357A" w14:textId="77777777" w:rsidR="00446B28" w:rsidRDefault="00446B28" w:rsidP="00446B28">
      <w:pPr>
        <w:rPr>
          <w:b/>
        </w:rPr>
      </w:pPr>
    </w:p>
    <w:p w14:paraId="590B357B" w14:textId="77777777" w:rsidR="00446B28" w:rsidRPr="00446B28" w:rsidRDefault="00446B28" w:rsidP="00446B28">
      <w:r w:rsidRPr="00446B28">
        <w:rPr>
          <w:b/>
        </w:rPr>
        <w:t>Kuva tai kuvat</w:t>
      </w:r>
      <w:r w:rsidRPr="00446B28">
        <w:t>, joka otetaan tutkimuksen yhteydessä. Yhdestä tutkimuksesta tulee tutkimustyypistä riippuen muutamasta kuvasta aina satoihin kuviin. Röntgenkuvien osalta esim. keuhko- ja polvikuvia otetaan kaksi (yksi edestä, yksi sivulta), mutta ongelmatilanteissa saatetaan ottaa lisäksi viistokuvia, jolloin kuvien kokonaismäärä nousee viiteen. Toisaalta, esim. magneettikuvauksessa kuvia otetaan jopa satoja yhtä tutkimusta kohden.</w:t>
      </w:r>
    </w:p>
    <w:p w14:paraId="590B357C" w14:textId="77777777" w:rsidR="00446B28" w:rsidRDefault="00446B28" w:rsidP="00446B28">
      <w:pPr>
        <w:rPr>
          <w:b/>
        </w:rPr>
      </w:pPr>
    </w:p>
    <w:p w14:paraId="590B357D" w14:textId="77777777" w:rsidR="00446B28" w:rsidRPr="00446B28" w:rsidRDefault="00446B28" w:rsidP="00446B28">
      <w:r w:rsidRPr="00446B28">
        <w:rPr>
          <w:b/>
        </w:rPr>
        <w:t>Lausunto tai lausunnot tai vastaus</w:t>
      </w:r>
      <w:r w:rsidRPr="00446B28">
        <w:t>, jotka annetaan tehdystä tutkimuksesta. Yhdestä tutkimuksesta annetaan useimmiten yksi primäärilausunto, mutta mikäli sen lausujana on ollut erikoistuva lääkäri, tämä vahvistetaan erikseen tai korjataan lisälausunnolla. Lausunto saattaa koskea yhtä tai useaa tehtyä tutkimusta. Lausuntorakenteessa on viite tehtyyn tutkimukseen jota lausunto koskee. Kaikki ionisoivalla säteilyllä tehdyt tutkimukset lausutaan.</w:t>
      </w:r>
    </w:p>
    <w:p w14:paraId="590B357E" w14:textId="77777777" w:rsidR="00446B28" w:rsidRDefault="00446B28" w:rsidP="00446B28">
      <w:pPr>
        <w:rPr>
          <w:b/>
        </w:rPr>
      </w:pPr>
    </w:p>
    <w:p w14:paraId="590B357F" w14:textId="77777777" w:rsidR="00446B28" w:rsidRPr="00446B28" w:rsidRDefault="00446B28" w:rsidP="00446B28">
      <w:r w:rsidRPr="00446B28">
        <w:rPr>
          <w:b/>
        </w:rPr>
        <w:t>Tutkimusasiakirja</w:t>
      </w:r>
      <w:r w:rsidRPr="00446B28">
        <w:t>, joka sisältää tiedot yhdestä tutkimuksesta, sen lähetteen, lausunnot ja kuvat. Kaikista lähetteen aiheuttamista tehdyistä tutkimuksista tulee merkintä tutkimusasiakirjaan ja niissä voidaan viitata pyydettyyn tutkimukseen.</w:t>
      </w:r>
    </w:p>
    <w:p w14:paraId="590B3580" w14:textId="77777777" w:rsidR="00446B28" w:rsidRDefault="00446B28" w:rsidP="00446B28">
      <w:pPr>
        <w:rPr>
          <w:b/>
        </w:rPr>
      </w:pPr>
    </w:p>
    <w:p w14:paraId="590B3581" w14:textId="77777777" w:rsidR="00446B28" w:rsidRPr="00446B28" w:rsidRDefault="00446B28" w:rsidP="00446B28">
      <w:r w:rsidRPr="00446B28">
        <w:rPr>
          <w:b/>
        </w:rPr>
        <w:t>Tutkimuskoodi</w:t>
      </w:r>
      <w:r w:rsidRPr="00446B28">
        <w:t xml:space="preserve">, kuntaliiton 5-numeroinen tutkimuskoodi, jonka rakenne on: 2 ensimmäistä kirjainta kertoo anatomisen alueen, keskimmäinen numero laajuuden ja loput kirjaimet </w:t>
      </w:r>
      <w:proofErr w:type="spellStart"/>
      <w:r w:rsidRPr="00446B28">
        <w:t>modaliteetin</w:t>
      </w:r>
      <w:proofErr w:type="spellEnd"/>
      <w:r w:rsidRPr="00446B28">
        <w:t>, eli tutkimustavan. Tästä rakenteesta on myös poikkeuksia.</w:t>
      </w:r>
    </w:p>
    <w:p w14:paraId="590B3582" w14:textId="77777777" w:rsidR="00446B28" w:rsidRDefault="00446B28" w:rsidP="00446B28">
      <w:pPr>
        <w:rPr>
          <w:b/>
        </w:rPr>
      </w:pPr>
    </w:p>
    <w:p w14:paraId="590B3583" w14:textId="77777777" w:rsidR="00446B28" w:rsidRPr="00446B28" w:rsidRDefault="00446B28" w:rsidP="00446B28">
      <w:r w:rsidRPr="00446B28">
        <w:rPr>
          <w:b/>
        </w:rPr>
        <w:t>Tilaava yksikkö</w:t>
      </w:r>
      <w:r w:rsidRPr="00446B28">
        <w:t>, joka on tehnyt lähetteen, eli tilannut tutkimuksen. Tilaajasta käytetään niitä tietoja, jotka on määritetty ydintietomäärityksessä kohdassa ”tilaajan tunnistetiedot”.</w:t>
      </w:r>
    </w:p>
    <w:p w14:paraId="590B3584" w14:textId="77777777" w:rsidR="00446B28" w:rsidRDefault="00446B28" w:rsidP="00446B28">
      <w:pPr>
        <w:rPr>
          <w:b/>
        </w:rPr>
      </w:pPr>
    </w:p>
    <w:p w14:paraId="590B3585" w14:textId="77777777" w:rsidR="00446B28" w:rsidRPr="00446B28" w:rsidRDefault="00446B28" w:rsidP="00446B28">
      <w:r w:rsidRPr="00446B28">
        <w:rPr>
          <w:b/>
        </w:rPr>
        <w:t>Tutkimuksen tuottaja</w:t>
      </w:r>
      <w:r w:rsidRPr="00446B28">
        <w:t xml:space="preserve"> on organisaatio, joka on tehnyt tutkimuksen.</w:t>
      </w:r>
    </w:p>
    <w:p w14:paraId="590B3586" w14:textId="77777777" w:rsidR="00446B28" w:rsidRDefault="00446B28" w:rsidP="00446B28">
      <w:pPr>
        <w:rPr>
          <w:b/>
        </w:rPr>
      </w:pPr>
    </w:p>
    <w:p w14:paraId="590B3587" w14:textId="77777777" w:rsidR="00446B28" w:rsidRPr="00446B28" w:rsidRDefault="00446B28" w:rsidP="00446B28">
      <w:r w:rsidRPr="00446B28">
        <w:rPr>
          <w:b/>
        </w:rPr>
        <w:t>Lausunnon tuottaja</w:t>
      </w:r>
      <w:r w:rsidRPr="00446B28">
        <w:t xml:space="preserve"> on organisaatio, jolta tilaaja on tilannut lausunnon. Tutkimuksen tilaaja määrää kuka lausunnon tuottaa: itse, tutkimuksen tuottaja, kolmas (konsultti).</w:t>
      </w:r>
    </w:p>
    <w:p w14:paraId="590B3588" w14:textId="77777777" w:rsidR="00446B28" w:rsidRDefault="00446B28" w:rsidP="00446B28">
      <w:pPr>
        <w:rPr>
          <w:b/>
        </w:rPr>
      </w:pPr>
    </w:p>
    <w:p w14:paraId="590B3589" w14:textId="77777777" w:rsidR="00446B28" w:rsidRPr="00446B28" w:rsidRDefault="00446B28" w:rsidP="00446B28">
      <w:r w:rsidRPr="00446B28">
        <w:rPr>
          <w:b/>
        </w:rPr>
        <w:t>Lausuja</w:t>
      </w:r>
      <w:r w:rsidRPr="00446B28">
        <w:t xml:space="preserve"> on ammattilainen, joka itse asiassa on antanut lausunnon. Lausujan tiedot käyvät ilmi tutkimusasiakirjasta. Lausujasta tunnetaan nimi.</w:t>
      </w:r>
    </w:p>
    <w:p w14:paraId="590B358A" w14:textId="77777777" w:rsidR="00446B28" w:rsidRDefault="00446B28" w:rsidP="00446B28">
      <w:pPr>
        <w:rPr>
          <w:b/>
        </w:rPr>
      </w:pPr>
    </w:p>
    <w:p w14:paraId="590B358B" w14:textId="77777777" w:rsidR="00446B28" w:rsidRPr="00446B28" w:rsidRDefault="00446B28" w:rsidP="00446B28">
      <w:proofErr w:type="spellStart"/>
      <w:r w:rsidRPr="00446B28">
        <w:rPr>
          <w:b/>
        </w:rPr>
        <w:lastRenderedPageBreak/>
        <w:t>Modaliteetti</w:t>
      </w:r>
      <w:proofErr w:type="spellEnd"/>
      <w:r w:rsidRPr="00446B28">
        <w:t>, on laitetyyppi jolla tutkimus on tehty.</w:t>
      </w:r>
    </w:p>
    <w:p w14:paraId="590B358C" w14:textId="77777777" w:rsidR="00446B28" w:rsidRDefault="00446B28" w:rsidP="00446B28">
      <w:pPr>
        <w:rPr>
          <w:b/>
        </w:rPr>
      </w:pPr>
    </w:p>
    <w:p w14:paraId="590B358D" w14:textId="77777777" w:rsidR="00446B28" w:rsidRPr="00446B28" w:rsidRDefault="00446B28" w:rsidP="00446B28">
      <w:r w:rsidRPr="00446B28">
        <w:rPr>
          <w:b/>
        </w:rPr>
        <w:t>Avainkuva</w:t>
      </w:r>
      <w:r w:rsidRPr="00446B28">
        <w:t>, on kuva jonka joku on katsonut merkittäväksi lausunnon kannalta.</w:t>
      </w:r>
    </w:p>
    <w:p w14:paraId="590B358E" w14:textId="77777777" w:rsidR="00446B28" w:rsidRDefault="00446B28" w:rsidP="00446B28">
      <w:pPr>
        <w:rPr>
          <w:b/>
        </w:rPr>
      </w:pPr>
    </w:p>
    <w:p w14:paraId="590B358F" w14:textId="77777777" w:rsidR="00446B28" w:rsidRPr="00446B28" w:rsidRDefault="00446B28" w:rsidP="00446B28">
      <w:r w:rsidRPr="00446B28">
        <w:rPr>
          <w:b/>
        </w:rPr>
        <w:t>Radiologin työasema</w:t>
      </w:r>
      <w:r w:rsidRPr="00446B28">
        <w:t xml:space="preserve">, on erikoistyöasema, jossa on riittävän laadukas ja tehokas laitteisto radiologisten kuvien käsittelyyn, sekä yhteys PACS ja </w:t>
      </w:r>
      <w:proofErr w:type="spellStart"/>
      <w:r w:rsidRPr="00446B28">
        <w:t>RISiin</w:t>
      </w:r>
      <w:proofErr w:type="spellEnd"/>
      <w:r w:rsidRPr="00446B28">
        <w:t xml:space="preserve">. </w:t>
      </w:r>
    </w:p>
    <w:p w14:paraId="590B3590" w14:textId="77777777" w:rsidR="00446B28" w:rsidRDefault="00446B28" w:rsidP="00446B28">
      <w:pPr>
        <w:rPr>
          <w:b/>
        </w:rPr>
      </w:pPr>
    </w:p>
    <w:p w14:paraId="590B3591" w14:textId="77777777" w:rsidR="00446B28" w:rsidRPr="00446B28" w:rsidRDefault="00446B28" w:rsidP="00446B28">
      <w:r w:rsidRPr="00446B28">
        <w:rPr>
          <w:b/>
        </w:rPr>
        <w:t>Loki</w:t>
      </w:r>
      <w:r w:rsidRPr="00446B28">
        <w:t>, tietokanta, jossa on tietojärjestelmän käyttöön liittyvää tietoa.</w:t>
      </w:r>
    </w:p>
    <w:p w14:paraId="590B3592" w14:textId="77777777" w:rsidR="00446B28" w:rsidRDefault="00446B28" w:rsidP="00446B28">
      <w:pPr>
        <w:rPr>
          <w:b/>
        </w:rPr>
      </w:pPr>
    </w:p>
    <w:p w14:paraId="590B3593" w14:textId="77777777" w:rsidR="00446B28" w:rsidRPr="00446B28" w:rsidRDefault="00446B28" w:rsidP="00446B28">
      <w:r w:rsidRPr="00446B28">
        <w:rPr>
          <w:b/>
        </w:rPr>
        <w:t>Jäljitettävyys</w:t>
      </w:r>
      <w:r w:rsidRPr="00446B28">
        <w:t xml:space="preserve"> on sitä, että tiedetään kuka teki ja mitä teki.</w:t>
      </w:r>
    </w:p>
    <w:p w14:paraId="590B3594" w14:textId="77777777" w:rsidR="00446B28" w:rsidRDefault="00446B28" w:rsidP="00446B28">
      <w:pPr>
        <w:rPr>
          <w:b/>
        </w:rPr>
      </w:pPr>
    </w:p>
    <w:p w14:paraId="590B3595" w14:textId="77777777" w:rsidR="00446B28" w:rsidRPr="00446B28" w:rsidRDefault="00446B28" w:rsidP="00446B28">
      <w:r w:rsidRPr="00446B28">
        <w:rPr>
          <w:b/>
        </w:rPr>
        <w:t>CMET</w:t>
      </w:r>
      <w:r w:rsidRPr="00446B28">
        <w:t xml:space="preserve"> Common Message </w:t>
      </w:r>
      <w:proofErr w:type="spellStart"/>
      <w:r w:rsidRPr="00446B28">
        <w:t>Element</w:t>
      </w:r>
      <w:proofErr w:type="spellEnd"/>
      <w:r w:rsidRPr="00446B28">
        <w:t xml:space="preserve"> </w:t>
      </w:r>
      <w:proofErr w:type="spellStart"/>
      <w:r w:rsidRPr="00446B28">
        <w:t>Type</w:t>
      </w:r>
      <w:proofErr w:type="spellEnd"/>
      <w:r w:rsidRPr="00446B28">
        <w:t xml:space="preserve"> on HL7 nimitys uusikäytettävälle sanomarakenteelle jonkin tietyn asian kuvaamiseen. </w:t>
      </w:r>
      <w:proofErr w:type="spellStart"/>
      <w:r w:rsidRPr="00446B28">
        <w:t>CMET:it</w:t>
      </w:r>
      <w:proofErr w:type="spellEnd"/>
      <w:r w:rsidRPr="00446B28">
        <w:t xml:space="preserve"> siis ovat HL7 V3 </w:t>
      </w:r>
      <w:proofErr w:type="gramStart"/>
      <w:r w:rsidRPr="00446B28">
        <w:t>–sanomien</w:t>
      </w:r>
      <w:proofErr w:type="gramEnd"/>
      <w:r w:rsidRPr="00446B28">
        <w:t xml:space="preserve"> rakennuspalikoita.</w:t>
      </w:r>
    </w:p>
    <w:p w14:paraId="590B3596" w14:textId="77777777" w:rsidR="003A70BB" w:rsidRDefault="003A70BB" w:rsidP="00CE475D"/>
    <w:p w14:paraId="590B3597" w14:textId="77777777" w:rsidR="003A70BB" w:rsidRDefault="003A70BB" w:rsidP="00CE475D"/>
    <w:p w14:paraId="590B3598" w14:textId="77777777" w:rsidR="003A70BB" w:rsidRDefault="003A70BB" w:rsidP="003A70BB">
      <w:pPr>
        <w:pStyle w:val="Otsikko1"/>
      </w:pPr>
      <w:bookmarkStart w:id="22" w:name="_Toc343863216"/>
      <w:r>
        <w:t>Kuvantamisen tietomalli</w:t>
      </w:r>
      <w:bookmarkEnd w:id="22"/>
    </w:p>
    <w:p w14:paraId="590B3599" w14:textId="77777777" w:rsidR="00446B28" w:rsidRPr="00EB203E" w:rsidRDefault="00446B28" w:rsidP="00446B28">
      <w:pPr>
        <w:spacing w:after="200" w:line="276" w:lineRule="auto"/>
      </w:pPr>
      <w:r w:rsidRPr="00EB203E">
        <w:t>Kuvantamisen tutkimusasiakirjaan voi sisältyä mm.</w:t>
      </w:r>
    </w:p>
    <w:p w14:paraId="590B359A" w14:textId="77777777" w:rsidR="00446B28" w:rsidRPr="00EB203E" w:rsidRDefault="00446B28" w:rsidP="00446B28">
      <w:pPr>
        <w:numPr>
          <w:ilvl w:val="0"/>
          <w:numId w:val="26"/>
        </w:numPr>
        <w:spacing w:after="200" w:line="276" w:lineRule="auto"/>
      </w:pPr>
      <w:r w:rsidRPr="00EB203E">
        <w:t>Kuvantamistutkimuksen lähete, jolla tilataan yksi tai useampia kuvantamisen tutkimuksia</w:t>
      </w:r>
    </w:p>
    <w:p w14:paraId="590B359B" w14:textId="77777777" w:rsidR="00446B28" w:rsidRPr="00EB203E" w:rsidRDefault="00446B28" w:rsidP="00446B28">
      <w:pPr>
        <w:numPr>
          <w:ilvl w:val="0"/>
          <w:numId w:val="26"/>
        </w:numPr>
        <w:spacing w:after="200" w:line="276" w:lineRule="auto"/>
      </w:pPr>
      <w:proofErr w:type="gramStart"/>
      <w:r w:rsidRPr="00EB203E">
        <w:t>Luettelo tehdyistä tutkimuksista ja niihin mahdollisesti liittyvistä kuvista ja niiden yksilöintitunnisteista</w:t>
      </w:r>
      <w:proofErr w:type="gramEnd"/>
    </w:p>
    <w:p w14:paraId="590B359C" w14:textId="77777777" w:rsidR="00446B28" w:rsidRPr="00EB203E" w:rsidRDefault="00446B28" w:rsidP="00446B28">
      <w:pPr>
        <w:numPr>
          <w:ilvl w:val="0"/>
          <w:numId w:val="26"/>
        </w:numPr>
        <w:spacing w:after="200" w:line="276" w:lineRule="auto"/>
      </w:pPr>
      <w:r w:rsidRPr="00EB203E">
        <w:t>Tutkimukseen tai tutkimuksiin liittyvä lausunto</w:t>
      </w:r>
    </w:p>
    <w:p w14:paraId="590B359D" w14:textId="77777777" w:rsidR="00446B28" w:rsidRPr="00EB203E" w:rsidRDefault="00446B28" w:rsidP="00446B28">
      <w:pPr>
        <w:numPr>
          <w:ilvl w:val="0"/>
          <w:numId w:val="26"/>
        </w:numPr>
        <w:spacing w:after="200" w:line="276" w:lineRule="auto"/>
      </w:pPr>
      <w:r w:rsidRPr="00EB203E">
        <w:t>Lausuntoon mahdollisesti liittyvä lisälausunto</w:t>
      </w:r>
    </w:p>
    <w:p w14:paraId="590B359E" w14:textId="77777777" w:rsidR="003A70BB" w:rsidRDefault="003A70BB" w:rsidP="00CE475D">
      <w:pPr>
        <w:rPr>
          <w:highlight w:val="white"/>
          <w:lang w:eastAsia="fi-FI"/>
        </w:rPr>
      </w:pPr>
    </w:p>
    <w:p w14:paraId="590B359F" w14:textId="77777777" w:rsidR="003A70BB" w:rsidRDefault="003A70BB" w:rsidP="003A70BB">
      <w:pPr>
        <w:pStyle w:val="Otsikko2"/>
      </w:pPr>
      <w:bookmarkStart w:id="23" w:name="_Toc343863217"/>
      <w:proofErr w:type="spellStart"/>
      <w:r>
        <w:lastRenderedPageBreak/>
        <w:t>Tietomalli</w:t>
      </w:r>
      <w:bookmarkEnd w:id="23"/>
      <w:proofErr w:type="spellEnd"/>
    </w:p>
    <w:p w14:paraId="590B35A0" w14:textId="77777777" w:rsidR="00446B28" w:rsidRDefault="000F034E" w:rsidP="00CE475D">
      <w:pPr>
        <w:rPr>
          <w:highlight w:val="white"/>
          <w:lang w:eastAsia="fi-FI"/>
        </w:rPr>
      </w:pPr>
      <w:r>
        <w:rPr>
          <w:noProof/>
          <w:lang w:eastAsia="fi-FI"/>
        </w:rPr>
        <w:drawing>
          <wp:inline distT="0" distB="0" distL="0" distR="0" wp14:anchorId="590B3845" wp14:editId="590B3846">
            <wp:extent cx="6114415" cy="5693410"/>
            <wp:effectExtent l="19050" t="19050" r="19685" b="2159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6114415" cy="5693410"/>
                    </a:xfrm>
                    <a:prstGeom prst="rect">
                      <a:avLst/>
                    </a:prstGeom>
                    <a:noFill/>
                    <a:ln w="6350" cmpd="sng">
                      <a:solidFill>
                        <a:srgbClr val="000000"/>
                      </a:solidFill>
                      <a:miter lim="800000"/>
                      <a:headEnd/>
                      <a:tailEnd/>
                    </a:ln>
                    <a:effectLst/>
                  </pic:spPr>
                </pic:pic>
              </a:graphicData>
            </a:graphic>
          </wp:inline>
        </w:drawing>
      </w:r>
    </w:p>
    <w:p w14:paraId="590B35A1" w14:textId="77777777" w:rsidR="00446B28" w:rsidRDefault="00446B28" w:rsidP="00CE475D">
      <w:pPr>
        <w:rPr>
          <w:highlight w:val="white"/>
          <w:lang w:eastAsia="fi-FI"/>
        </w:rPr>
      </w:pPr>
    </w:p>
    <w:p w14:paraId="590B35A2" w14:textId="77777777" w:rsidR="003A70BB" w:rsidRDefault="003A70BB" w:rsidP="003A70BB">
      <w:pPr>
        <w:pStyle w:val="Otsikko2"/>
      </w:pPr>
      <w:bookmarkStart w:id="24" w:name="_Toc343863218"/>
      <w:proofErr w:type="spellStart"/>
      <w:r>
        <w:t>Kuvantamistutkimuksen</w:t>
      </w:r>
      <w:proofErr w:type="spellEnd"/>
      <w:r>
        <w:t xml:space="preserve"> </w:t>
      </w:r>
      <w:proofErr w:type="spellStart"/>
      <w:r>
        <w:t>yksikäsitteinen</w:t>
      </w:r>
      <w:proofErr w:type="spellEnd"/>
      <w:r>
        <w:t xml:space="preserve"> </w:t>
      </w:r>
      <w:proofErr w:type="spellStart"/>
      <w:r>
        <w:t>tunnistaminen</w:t>
      </w:r>
      <w:bookmarkEnd w:id="24"/>
      <w:proofErr w:type="spellEnd"/>
    </w:p>
    <w:p w14:paraId="590B35A3" w14:textId="3EC8EA82" w:rsidR="007C1FBE" w:rsidRDefault="007C1FBE" w:rsidP="007C1FBE">
      <w:proofErr w:type="spellStart"/>
      <w:r w:rsidRPr="007C1FBE">
        <w:t>DICOM-standardin</w:t>
      </w:r>
      <w:proofErr w:type="spellEnd"/>
      <w:r w:rsidRPr="007C1FBE">
        <w:t xml:space="preserve"> mukaan </w:t>
      </w:r>
      <w:proofErr w:type="spellStart"/>
      <w:r w:rsidRPr="007C1FBE">
        <w:t>RIS-järjestelmän</w:t>
      </w:r>
      <w:proofErr w:type="spellEnd"/>
      <w:r w:rsidRPr="007C1FBE">
        <w:t xml:space="preserve"> tul</w:t>
      </w:r>
      <w:r>
        <w:t>ee</w:t>
      </w:r>
      <w:r w:rsidRPr="007C1FBE">
        <w:t xml:space="preserve"> luoda jokaiselle tutkimustapahtumalle oma tunniste (</w:t>
      </w:r>
      <w:proofErr w:type="spellStart"/>
      <w:r w:rsidRPr="007C1FBE">
        <w:t>Study</w:t>
      </w:r>
      <w:proofErr w:type="spellEnd"/>
      <w:r w:rsidRPr="007C1FBE">
        <w:t xml:space="preserve"> </w:t>
      </w:r>
      <w:proofErr w:type="spellStart"/>
      <w:r w:rsidRPr="007C1FBE">
        <w:t>Instance</w:t>
      </w:r>
      <w:proofErr w:type="spellEnd"/>
      <w:r w:rsidRPr="007C1FBE">
        <w:t xml:space="preserve"> UID</w:t>
      </w:r>
      <w:r w:rsidR="00413BDE">
        <w:t>, SUID</w:t>
      </w:r>
      <w:r w:rsidRPr="007C1FBE">
        <w:t xml:space="preserve">), joka pitää toimittaa </w:t>
      </w:r>
      <w:proofErr w:type="spellStart"/>
      <w:r w:rsidRPr="007C1FBE">
        <w:t>modaliteetille</w:t>
      </w:r>
      <w:proofErr w:type="spellEnd"/>
      <w:r w:rsidRPr="007C1FBE">
        <w:t xml:space="preserve"> liitettäväksi </w:t>
      </w:r>
      <w:proofErr w:type="spellStart"/>
      <w:r w:rsidRPr="007C1FBE">
        <w:t>DICOM-muotoisiin</w:t>
      </w:r>
      <w:proofErr w:type="spellEnd"/>
      <w:r w:rsidRPr="007C1FBE">
        <w:t xml:space="preserve"> tutkimustuloksiin eli esimerkiksi kuviin. Tällöin </w:t>
      </w:r>
      <w:proofErr w:type="spellStart"/>
      <w:r w:rsidRPr="007C1FBE">
        <w:t>study</w:t>
      </w:r>
      <w:proofErr w:type="spellEnd"/>
      <w:r w:rsidRPr="007C1FBE">
        <w:t xml:space="preserve"> </w:t>
      </w:r>
      <w:proofErr w:type="spellStart"/>
      <w:r w:rsidRPr="007C1FBE">
        <w:t>in</w:t>
      </w:r>
      <w:r>
        <w:t>stance</w:t>
      </w:r>
      <w:proofErr w:type="spellEnd"/>
      <w:r>
        <w:t xml:space="preserve"> UID on sekä </w:t>
      </w:r>
      <w:proofErr w:type="spellStart"/>
      <w:r>
        <w:t>RISin</w:t>
      </w:r>
      <w:proofErr w:type="spellEnd"/>
      <w:r>
        <w:t xml:space="preserve"> </w:t>
      </w:r>
      <w:r w:rsidR="005532A4">
        <w:t xml:space="preserve">että kuva-arkiston </w:t>
      </w:r>
      <w:r>
        <w:t>tie</w:t>
      </w:r>
      <w:r w:rsidRPr="007C1FBE">
        <w:t xml:space="preserve">dossa ja yksittäisen tutkimustapahtuman tulokset voidaan </w:t>
      </w:r>
      <w:r w:rsidR="005532A4">
        <w:t xml:space="preserve">tällä </w:t>
      </w:r>
      <w:r w:rsidRPr="007C1FBE">
        <w:t>yksilöidä.</w:t>
      </w:r>
      <w:r w:rsidR="002B0A51">
        <w:t xml:space="preserve"> </w:t>
      </w:r>
      <w:proofErr w:type="spellStart"/>
      <w:r w:rsidR="002B0A51">
        <w:t>AC-nro</w:t>
      </w:r>
      <w:proofErr w:type="spellEnd"/>
      <w:r w:rsidR="002B0A51">
        <w:t xml:space="preserve"> yksilöi tutkimuksen lähetteen, joten myös </w:t>
      </w:r>
      <w:proofErr w:type="spellStart"/>
      <w:r w:rsidR="002B0A51">
        <w:t>AC-nro</w:t>
      </w:r>
      <w:proofErr w:type="spellEnd"/>
      <w:r w:rsidR="002B0A51">
        <w:t xml:space="preserve"> tieto tulee liittää CDA R2 </w:t>
      </w:r>
      <w:r w:rsidR="000F4F48">
        <w:t>-</w:t>
      </w:r>
      <w:r w:rsidR="002B0A51">
        <w:t>asiakirjaan.</w:t>
      </w:r>
    </w:p>
    <w:p w14:paraId="590B35A4" w14:textId="77777777" w:rsidR="007C1FBE" w:rsidRDefault="007C1FBE" w:rsidP="007C1FBE"/>
    <w:p w14:paraId="590B35A5" w14:textId="77777777" w:rsidR="002B0A51" w:rsidRDefault="007C1FBE" w:rsidP="007C1FBE">
      <w:proofErr w:type="spellStart"/>
      <w:r>
        <w:t>eArkiston</w:t>
      </w:r>
      <w:proofErr w:type="spellEnd"/>
      <w:r>
        <w:t xml:space="preserve"> osalta on päädytty linjaukseen, että </w:t>
      </w:r>
      <w:proofErr w:type="spellStart"/>
      <w:r w:rsidRPr="007C1FBE">
        <w:t>Study</w:t>
      </w:r>
      <w:proofErr w:type="spellEnd"/>
      <w:r w:rsidRPr="007C1FBE">
        <w:t xml:space="preserve"> </w:t>
      </w:r>
      <w:proofErr w:type="spellStart"/>
      <w:r w:rsidRPr="007C1FBE">
        <w:t>Instance</w:t>
      </w:r>
      <w:proofErr w:type="spellEnd"/>
      <w:r w:rsidRPr="007C1FBE">
        <w:t xml:space="preserve"> UID</w:t>
      </w:r>
      <w:r>
        <w:t xml:space="preserve"> on kuvantamisen tutkimusasiakirjoille pakollinen tieto ja sitä käytetään avaimena tutkimukseen liittyvien kuvien </w:t>
      </w:r>
      <w:proofErr w:type="spellStart"/>
      <w:r>
        <w:t>hakemisesssa</w:t>
      </w:r>
      <w:proofErr w:type="spellEnd"/>
      <w:r>
        <w:t xml:space="preserve">. </w:t>
      </w:r>
      <w:r w:rsidR="00EB7BAE">
        <w:t xml:space="preserve">Tällöin </w:t>
      </w:r>
      <w:r w:rsidR="008D4007">
        <w:t>tunniste</w:t>
      </w:r>
      <w:r w:rsidR="00EB7BAE">
        <w:t xml:space="preserve">ketju kuva -&gt; tutkimus - &gt; lähete -&gt; palvelutapahtuma on aukoton. </w:t>
      </w:r>
      <w:r>
        <w:t xml:space="preserve">Tämän määrittelyn kirjoitushetkellä </w:t>
      </w:r>
      <w:proofErr w:type="spellStart"/>
      <w:r w:rsidRPr="007C1FBE">
        <w:t>Study</w:t>
      </w:r>
      <w:proofErr w:type="spellEnd"/>
      <w:r w:rsidRPr="007C1FBE">
        <w:t xml:space="preserve"> </w:t>
      </w:r>
      <w:proofErr w:type="spellStart"/>
      <w:r w:rsidRPr="007C1FBE">
        <w:t>Instance</w:t>
      </w:r>
      <w:proofErr w:type="spellEnd"/>
      <w:r w:rsidRPr="007C1FBE">
        <w:t xml:space="preserve"> UID </w:t>
      </w:r>
      <w:r w:rsidR="008D4007">
        <w:t xml:space="preserve">ei ole kuitenkaan tuettu kaikissa </w:t>
      </w:r>
      <w:proofErr w:type="spellStart"/>
      <w:r>
        <w:t>RIS-järjestelmissä</w:t>
      </w:r>
      <w:proofErr w:type="spellEnd"/>
      <w:r>
        <w:t xml:space="preserve"> ja kuvanta</w:t>
      </w:r>
      <w:r w:rsidRPr="007C1FBE">
        <w:t xml:space="preserve">mislaitteissa, joten </w:t>
      </w:r>
      <w:r>
        <w:t xml:space="preserve">näihin vaaditaan </w:t>
      </w:r>
      <w:r w:rsidR="002B0A51">
        <w:t>kehittämistä tältä osin</w:t>
      </w:r>
      <w:r w:rsidRPr="007C1FBE">
        <w:t xml:space="preserve">. </w:t>
      </w:r>
    </w:p>
    <w:p w14:paraId="590B35A6" w14:textId="77777777" w:rsidR="00413BDE" w:rsidRDefault="00413BDE" w:rsidP="007C1FBE">
      <w:r>
        <w:lastRenderedPageBreak/>
        <w:t xml:space="preserve">SUID on soveltuva tunnus myös mahdollisesti jatkossa </w:t>
      </w:r>
      <w:proofErr w:type="spellStart"/>
      <w:r>
        <w:t>PACS:n</w:t>
      </w:r>
      <w:proofErr w:type="spellEnd"/>
      <w:r>
        <w:t xml:space="preserve"> kautta kuva-arkistoon vietäville </w:t>
      </w:r>
      <w:proofErr w:type="spellStart"/>
      <w:r>
        <w:t>pdf</w:t>
      </w:r>
      <w:proofErr w:type="spellEnd"/>
      <w:r>
        <w:t xml:space="preserve"> ja </w:t>
      </w:r>
      <w:proofErr w:type="spellStart"/>
      <w:r>
        <w:t>jpeg-kuville</w:t>
      </w:r>
      <w:proofErr w:type="spellEnd"/>
      <w:r>
        <w:t xml:space="preserve">, joilla ei ole </w:t>
      </w:r>
      <w:proofErr w:type="spellStart"/>
      <w:r>
        <w:t>AC-nroa</w:t>
      </w:r>
      <w:proofErr w:type="spellEnd"/>
      <w:r>
        <w:t xml:space="preserve"> käytettävissä. </w:t>
      </w:r>
    </w:p>
    <w:p w14:paraId="590B35A7" w14:textId="77777777" w:rsidR="003A70BB" w:rsidRDefault="003A70BB" w:rsidP="007C1FBE"/>
    <w:p w14:paraId="590B35A8" w14:textId="0E116DA9" w:rsidR="008D4007" w:rsidRDefault="008D4007" w:rsidP="007C1FBE">
      <w:proofErr w:type="spellStart"/>
      <w:r>
        <w:t>DICOM</w:t>
      </w:r>
      <w:r w:rsidR="000F4F48">
        <w:t>-</w:t>
      </w:r>
      <w:r>
        <w:t>standardissa</w:t>
      </w:r>
      <w:proofErr w:type="spellEnd"/>
      <w:r>
        <w:t xml:space="preserve"> on varattu tieto </w:t>
      </w:r>
      <w:proofErr w:type="spellStart"/>
      <w:r>
        <w:t>Admission</w:t>
      </w:r>
      <w:proofErr w:type="spellEnd"/>
      <w:r>
        <w:t xml:space="preserve"> ID palvelutapahtuman (käynnin) tunnisteeksi. Alustavan selvityksen pohjalta </w:t>
      </w:r>
      <w:proofErr w:type="spellStart"/>
      <w:r>
        <w:t>Admissio</w:t>
      </w:r>
      <w:r w:rsidR="00B22E0A">
        <w:t>n</w:t>
      </w:r>
      <w:proofErr w:type="spellEnd"/>
      <w:r w:rsidR="00B22E0A">
        <w:t xml:space="preserve"> ID on </w:t>
      </w:r>
      <w:r w:rsidRPr="008D4007">
        <w:t>tuettu nykyaikaisissa P</w:t>
      </w:r>
      <w:r w:rsidR="000F4F48">
        <w:t>ACS-</w:t>
      </w:r>
      <w:r w:rsidRPr="008D4007">
        <w:t xml:space="preserve"> ja </w:t>
      </w:r>
      <w:proofErr w:type="spellStart"/>
      <w:r w:rsidRPr="008D4007">
        <w:t>RIS</w:t>
      </w:r>
      <w:r w:rsidR="000F4F48">
        <w:t>-</w:t>
      </w:r>
      <w:r w:rsidRPr="008D4007">
        <w:t>ohjelmistoissa</w:t>
      </w:r>
      <w:proofErr w:type="spellEnd"/>
      <w:r w:rsidRPr="008D4007">
        <w:t xml:space="preserve"> sekä useassa uudessa </w:t>
      </w:r>
      <w:proofErr w:type="spellStart"/>
      <w:r w:rsidRPr="008D4007">
        <w:t>rtg-kuvauslaitteessakin</w:t>
      </w:r>
      <w:proofErr w:type="spellEnd"/>
      <w:r w:rsidRPr="008D4007">
        <w:t xml:space="preserve">. </w:t>
      </w:r>
      <w:r>
        <w:t>Kuvien arkistointia määritellessä on mahdollinen toimintamalli, että palveluta</w:t>
      </w:r>
      <w:r w:rsidR="000F4F48">
        <w:t>pa</w:t>
      </w:r>
      <w:r>
        <w:t>htuman tunnus menisi läpi ketjun kuville asti. Tämä mahdollistaisi palvelutapahtuman tunnuksella suoran kuvien haun, mikäli tämä on tarpeen.</w:t>
      </w:r>
      <w:r w:rsidR="00413BDE">
        <w:t xml:space="preserve"> Huomioitava on tällöin, että </w:t>
      </w:r>
      <w:r w:rsidR="00413BDE" w:rsidRPr="00413BDE">
        <w:t xml:space="preserve">palvelutapahtuman </w:t>
      </w:r>
      <w:proofErr w:type="spellStart"/>
      <w:r w:rsidR="00413BDE" w:rsidRPr="00413BDE">
        <w:t>oid-tunnus</w:t>
      </w:r>
      <w:proofErr w:type="spellEnd"/>
      <w:r w:rsidR="00413BDE" w:rsidRPr="00413BDE">
        <w:t xml:space="preserve"> pitää </w:t>
      </w:r>
      <w:r w:rsidR="00413BDE">
        <w:t xml:space="preserve">kokonaisuudessaan </w:t>
      </w:r>
      <w:r w:rsidR="00413BDE" w:rsidRPr="00413BDE">
        <w:t>mahtua 64 merkkiin (DICOM rajoite</w:t>
      </w:r>
      <w:r w:rsidR="00413BDE">
        <w:t>)</w:t>
      </w:r>
      <w:r w:rsidR="00F9562E">
        <w:t xml:space="preserve">, </w:t>
      </w:r>
      <w:proofErr w:type="spellStart"/>
      <w:r w:rsidR="00413BDE" w:rsidRPr="00413BDE">
        <w:t>KanTa</w:t>
      </w:r>
      <w:r w:rsidR="000F4F48">
        <w:t>:n</w:t>
      </w:r>
      <w:proofErr w:type="spellEnd"/>
      <w:r w:rsidR="00413BDE">
        <w:t xml:space="preserve"> puolesta voisi olla 128 merkkiä.</w:t>
      </w:r>
    </w:p>
    <w:p w14:paraId="590B35A9" w14:textId="77777777" w:rsidR="008D4007" w:rsidRDefault="008D4007" w:rsidP="007C1FBE"/>
    <w:p w14:paraId="590B35AA" w14:textId="77777777" w:rsidR="003A70BB" w:rsidRDefault="003A70BB" w:rsidP="003A70BB">
      <w:pPr>
        <w:pStyle w:val="Otsikko1"/>
      </w:pPr>
      <w:bookmarkStart w:id="25" w:name="_Toc343863219"/>
      <w:proofErr w:type="spellStart"/>
      <w:r>
        <w:t>Header</w:t>
      </w:r>
      <w:proofErr w:type="spellEnd"/>
      <w:r>
        <w:t xml:space="preserve"> </w:t>
      </w:r>
      <w:r w:rsidR="007473B9">
        <w:t xml:space="preserve">/ </w:t>
      </w:r>
      <w:r>
        <w:t>kuvailutiedot</w:t>
      </w:r>
      <w:bookmarkEnd w:id="25"/>
    </w:p>
    <w:p w14:paraId="590B35AB" w14:textId="38644976" w:rsidR="003A70BB" w:rsidRDefault="009F6D81" w:rsidP="003A70BB">
      <w:pPr>
        <w:rPr>
          <w:highlight w:val="white"/>
          <w:lang w:eastAsia="fi-FI"/>
        </w:rPr>
      </w:pPr>
      <w:proofErr w:type="spellStart"/>
      <w:r>
        <w:rPr>
          <w:highlight w:val="white"/>
          <w:lang w:eastAsia="fi-FI"/>
        </w:rPr>
        <w:t>Header</w:t>
      </w:r>
      <w:proofErr w:type="spellEnd"/>
      <w:r>
        <w:rPr>
          <w:highlight w:val="white"/>
          <w:lang w:eastAsia="fi-FI"/>
        </w:rPr>
        <w:t xml:space="preserve"> toteutetaan CDA R2 </w:t>
      </w:r>
      <w:proofErr w:type="spellStart"/>
      <w:r>
        <w:rPr>
          <w:highlight w:val="white"/>
          <w:lang w:eastAsia="fi-FI"/>
        </w:rPr>
        <w:t>header</w:t>
      </w:r>
      <w:proofErr w:type="spellEnd"/>
      <w:r>
        <w:rPr>
          <w:highlight w:val="white"/>
          <w:lang w:eastAsia="fi-FI"/>
        </w:rPr>
        <w:t xml:space="preserve"> [3] määrittelyn mukaisesti. Tässä luvussa on annettu tiettyjä kuvantamisen asiakirjoihin liittyviä tarkennuksia.</w:t>
      </w:r>
    </w:p>
    <w:p w14:paraId="590B35AC" w14:textId="77777777" w:rsidR="009F6D81" w:rsidRDefault="009F6D81" w:rsidP="003A70BB">
      <w:pPr>
        <w:rPr>
          <w:highlight w:val="white"/>
          <w:lang w:eastAsia="fi-FI"/>
        </w:rPr>
      </w:pPr>
    </w:p>
    <w:p w14:paraId="590B35AD" w14:textId="77777777" w:rsidR="00C0355E" w:rsidRDefault="00C0355E" w:rsidP="00C0355E">
      <w:pPr>
        <w:pStyle w:val="Otsikko2"/>
        <w:rPr>
          <w:highlight w:val="white"/>
          <w:lang w:eastAsia="fi-FI"/>
        </w:rPr>
      </w:pPr>
      <w:bookmarkStart w:id="26" w:name="_Toc343863220"/>
      <w:proofErr w:type="spellStart"/>
      <w:r>
        <w:rPr>
          <w:highlight w:val="white"/>
          <w:lang w:eastAsia="fi-FI"/>
        </w:rPr>
        <w:t>Merkintä</w:t>
      </w:r>
      <w:proofErr w:type="spellEnd"/>
      <w:r>
        <w:rPr>
          <w:highlight w:val="white"/>
          <w:lang w:eastAsia="fi-FI"/>
        </w:rPr>
        <w:t xml:space="preserve"> </w:t>
      </w:r>
      <w:proofErr w:type="spellStart"/>
      <w:proofErr w:type="gramStart"/>
      <w:r>
        <w:rPr>
          <w:highlight w:val="white"/>
          <w:lang w:eastAsia="fi-FI"/>
        </w:rPr>
        <w:t>ja</w:t>
      </w:r>
      <w:proofErr w:type="spellEnd"/>
      <w:proofErr w:type="gramEnd"/>
      <w:r>
        <w:rPr>
          <w:highlight w:val="white"/>
          <w:lang w:eastAsia="fi-FI"/>
        </w:rPr>
        <w:t xml:space="preserve"> </w:t>
      </w:r>
      <w:proofErr w:type="spellStart"/>
      <w:r>
        <w:rPr>
          <w:highlight w:val="white"/>
          <w:lang w:eastAsia="fi-FI"/>
        </w:rPr>
        <w:t>asiakirjat</w:t>
      </w:r>
      <w:bookmarkEnd w:id="26"/>
      <w:proofErr w:type="spellEnd"/>
    </w:p>
    <w:p w14:paraId="590B35AE" w14:textId="2BD17E81" w:rsidR="00C77E41" w:rsidRDefault="00C77E41" w:rsidP="003A70BB">
      <w:pPr>
        <w:rPr>
          <w:highlight w:val="white"/>
          <w:lang w:eastAsia="fi-FI"/>
        </w:rPr>
      </w:pPr>
      <w:r>
        <w:rPr>
          <w:highlight w:val="white"/>
          <w:lang w:eastAsia="fi-FI"/>
        </w:rPr>
        <w:t xml:space="preserve">Kuvantamisen merkintöjen osalta noudatetaan Kertomus ja lomakkeet </w:t>
      </w:r>
      <w:r w:rsidR="000F4F48">
        <w:rPr>
          <w:highlight w:val="white"/>
          <w:lang w:eastAsia="fi-FI"/>
        </w:rPr>
        <w:t>-</w:t>
      </w:r>
      <w:r>
        <w:rPr>
          <w:highlight w:val="white"/>
          <w:lang w:eastAsia="fi-FI"/>
        </w:rPr>
        <w:t xml:space="preserve">oppaan periaatteita [2]. Merkinnän rakenteessa alussa kerrotaan mihin näkymään merkintä kuuluu. </w:t>
      </w:r>
      <w:r w:rsidR="00EC18FF">
        <w:rPr>
          <w:highlight w:val="white"/>
          <w:lang w:eastAsia="fi-FI"/>
        </w:rPr>
        <w:t xml:space="preserve">Sen jälkeen yksilöidään merkintään liittyvien ammattilaisten tiedot. Kolmantena hoitoprosessin vaihe alle kirjataan varsinaiset merkinnän tiedot </w:t>
      </w:r>
      <w:proofErr w:type="spellStart"/>
      <w:r w:rsidR="00EC18FF">
        <w:rPr>
          <w:highlight w:val="white"/>
          <w:lang w:eastAsia="fi-FI"/>
        </w:rPr>
        <w:t>rakenteisessa</w:t>
      </w:r>
      <w:proofErr w:type="spellEnd"/>
      <w:r w:rsidR="00EC18FF">
        <w:rPr>
          <w:highlight w:val="white"/>
          <w:lang w:eastAsia="fi-FI"/>
        </w:rPr>
        <w:t xml:space="preserve"> ja näyttömuodossa. </w:t>
      </w:r>
    </w:p>
    <w:p w14:paraId="590B35AF" w14:textId="77777777" w:rsidR="00C77E41" w:rsidRDefault="00C77E41" w:rsidP="003A70BB">
      <w:pPr>
        <w:rPr>
          <w:highlight w:val="white"/>
          <w:lang w:eastAsia="fi-FI"/>
        </w:rPr>
      </w:pPr>
    </w:p>
    <w:p w14:paraId="590B35B0" w14:textId="77777777" w:rsidR="00C932D4" w:rsidRDefault="000F034E" w:rsidP="00C77E41">
      <w:pPr>
        <w:ind w:left="284"/>
        <w:rPr>
          <w:highlight w:val="white"/>
          <w:lang w:eastAsia="fi-FI"/>
        </w:rPr>
      </w:pPr>
      <w:r>
        <w:rPr>
          <w:noProof/>
          <w:lang w:eastAsia="fi-FI"/>
        </w:rPr>
        <w:drawing>
          <wp:inline distT="0" distB="0" distL="0" distR="0" wp14:anchorId="590B3847" wp14:editId="590B3848">
            <wp:extent cx="1955800" cy="2751455"/>
            <wp:effectExtent l="19050" t="0" r="635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srcRect r="49911"/>
                    <a:stretch>
                      <a:fillRect/>
                    </a:stretch>
                  </pic:blipFill>
                  <pic:spPr bwMode="auto">
                    <a:xfrm>
                      <a:off x="0" y="0"/>
                      <a:ext cx="1955800" cy="2751455"/>
                    </a:xfrm>
                    <a:prstGeom prst="rect">
                      <a:avLst/>
                    </a:prstGeom>
                    <a:noFill/>
                    <a:ln w="9525">
                      <a:noFill/>
                      <a:miter lim="800000"/>
                      <a:headEnd/>
                      <a:tailEnd/>
                    </a:ln>
                  </pic:spPr>
                </pic:pic>
              </a:graphicData>
            </a:graphic>
          </wp:inline>
        </w:drawing>
      </w:r>
    </w:p>
    <w:p w14:paraId="590B35B1" w14:textId="77777777" w:rsidR="00C932D4" w:rsidRDefault="00C77E41" w:rsidP="00C77E41">
      <w:pPr>
        <w:ind w:left="284"/>
        <w:rPr>
          <w:highlight w:val="white"/>
          <w:lang w:eastAsia="fi-FI"/>
        </w:rPr>
      </w:pPr>
      <w:r>
        <w:rPr>
          <w:highlight w:val="white"/>
          <w:lang w:eastAsia="fi-FI"/>
        </w:rPr>
        <w:t>Kuva</w:t>
      </w:r>
      <w:r w:rsidR="00EC18FF">
        <w:rPr>
          <w:highlight w:val="white"/>
          <w:lang w:eastAsia="fi-FI"/>
        </w:rPr>
        <w:t xml:space="preserve"> </w:t>
      </w:r>
      <w:proofErr w:type="gramStart"/>
      <w:r w:rsidR="00EC18FF">
        <w:rPr>
          <w:highlight w:val="white"/>
          <w:lang w:eastAsia="fi-FI"/>
        </w:rPr>
        <w:t xml:space="preserve">1: </w:t>
      </w:r>
      <w:r>
        <w:rPr>
          <w:highlight w:val="white"/>
          <w:lang w:eastAsia="fi-FI"/>
        </w:rPr>
        <w:t xml:space="preserve"> </w:t>
      </w:r>
      <w:r w:rsidR="00EC18FF">
        <w:rPr>
          <w:highlight w:val="white"/>
          <w:lang w:eastAsia="fi-FI"/>
        </w:rPr>
        <w:t>M</w:t>
      </w:r>
      <w:r>
        <w:rPr>
          <w:highlight w:val="white"/>
          <w:lang w:eastAsia="fi-FI"/>
        </w:rPr>
        <w:t>erkinnän</w:t>
      </w:r>
      <w:proofErr w:type="gramEnd"/>
      <w:r>
        <w:rPr>
          <w:highlight w:val="white"/>
          <w:lang w:eastAsia="fi-FI"/>
        </w:rPr>
        <w:t xml:space="preserve"> raken</w:t>
      </w:r>
      <w:r w:rsidR="00EC18FF">
        <w:rPr>
          <w:highlight w:val="white"/>
          <w:lang w:eastAsia="fi-FI"/>
        </w:rPr>
        <w:t>ne</w:t>
      </w:r>
    </w:p>
    <w:p w14:paraId="590B35B2" w14:textId="77777777" w:rsidR="00C77E41" w:rsidRDefault="00C77E41" w:rsidP="003A70BB">
      <w:pPr>
        <w:rPr>
          <w:highlight w:val="white"/>
          <w:lang w:eastAsia="fi-FI"/>
        </w:rPr>
      </w:pPr>
    </w:p>
    <w:p w14:paraId="590B35B3" w14:textId="5D8AA0C4" w:rsidR="00EC18FF" w:rsidRDefault="006571DA" w:rsidP="003A70BB">
      <w:pPr>
        <w:rPr>
          <w:highlight w:val="white"/>
          <w:lang w:eastAsia="fi-FI"/>
        </w:rPr>
      </w:pPr>
      <w:r>
        <w:rPr>
          <w:highlight w:val="white"/>
          <w:lang w:eastAsia="fi-FI"/>
        </w:rPr>
        <w:t>Periaatteissa</w:t>
      </w:r>
      <w:r w:rsidR="00EC18FF">
        <w:rPr>
          <w:highlight w:val="white"/>
          <w:lang w:eastAsia="fi-FI"/>
        </w:rPr>
        <w:t xml:space="preserve"> merkintöjen koostamisessa asiakirjoiksi </w:t>
      </w:r>
      <w:r>
        <w:rPr>
          <w:highlight w:val="white"/>
          <w:lang w:eastAsia="fi-FI"/>
        </w:rPr>
        <w:t xml:space="preserve">noudatetaan </w:t>
      </w:r>
      <w:proofErr w:type="spellStart"/>
      <w:r>
        <w:rPr>
          <w:highlight w:val="white"/>
          <w:lang w:eastAsia="fi-FI"/>
        </w:rPr>
        <w:t>olemassaolevaa</w:t>
      </w:r>
      <w:proofErr w:type="spellEnd"/>
      <w:r>
        <w:rPr>
          <w:highlight w:val="white"/>
          <w:lang w:eastAsia="fi-FI"/>
        </w:rPr>
        <w:t xml:space="preserve"> ohjeistusta</w:t>
      </w:r>
      <w:r w:rsidR="00EC18FF">
        <w:rPr>
          <w:highlight w:val="white"/>
          <w:lang w:eastAsia="fi-FI"/>
        </w:rPr>
        <w:t xml:space="preserve">. </w:t>
      </w:r>
      <w:r w:rsidR="00400960">
        <w:rPr>
          <w:highlight w:val="white"/>
          <w:lang w:eastAsia="fi-FI"/>
        </w:rPr>
        <w:t xml:space="preserve"> </w:t>
      </w:r>
      <w:r w:rsidR="00840068">
        <w:rPr>
          <w:lang w:eastAsia="fi-FI"/>
        </w:rPr>
        <w:t>Kelan</w:t>
      </w:r>
      <w:r w:rsidR="00400960">
        <w:rPr>
          <w:lang w:eastAsia="fi-FI"/>
        </w:rPr>
        <w:t xml:space="preserve"> määrittelyssä ’</w:t>
      </w:r>
      <w:proofErr w:type="spellStart"/>
      <w:r w:rsidR="00400960" w:rsidRPr="00400960">
        <w:rPr>
          <w:lang w:eastAsia="fi-FI"/>
        </w:rPr>
        <w:t>eArkisto</w:t>
      </w:r>
      <w:proofErr w:type="spellEnd"/>
      <w:r w:rsidR="00840068">
        <w:rPr>
          <w:lang w:eastAsia="fi-FI"/>
        </w:rPr>
        <w:t xml:space="preserve"> – Potilastietojärjestelmien</w:t>
      </w:r>
      <w:r w:rsidR="00BA5AE4">
        <w:rPr>
          <w:lang w:eastAsia="fi-FI"/>
        </w:rPr>
        <w:t xml:space="preserve"> </w:t>
      </w:r>
      <w:r w:rsidR="00400960" w:rsidRPr="00400960">
        <w:rPr>
          <w:lang w:eastAsia="fi-FI"/>
        </w:rPr>
        <w:t>käyttötapaukset</w:t>
      </w:r>
      <w:r w:rsidR="00400960">
        <w:rPr>
          <w:lang w:eastAsia="fi-FI"/>
        </w:rPr>
        <w:t>’</w:t>
      </w:r>
      <w:r w:rsidR="00400960" w:rsidRPr="00400960">
        <w:rPr>
          <w:lang w:eastAsia="fi-FI"/>
        </w:rPr>
        <w:t xml:space="preserve"> luvussa </w:t>
      </w:r>
      <w:r w:rsidR="00BA5AE4">
        <w:rPr>
          <w:lang w:eastAsia="fi-FI"/>
        </w:rPr>
        <w:t>3.</w:t>
      </w:r>
      <w:r w:rsidR="00400960" w:rsidRPr="00400960">
        <w:rPr>
          <w:lang w:eastAsia="fi-FI"/>
        </w:rPr>
        <w:t xml:space="preserve">5. Muodosta kertomusasiakirja </w:t>
      </w:r>
      <w:r w:rsidR="00BA5AE4">
        <w:rPr>
          <w:lang w:eastAsia="fi-FI"/>
        </w:rPr>
        <w:t>-</w:t>
      </w:r>
      <w:r w:rsidR="00400960">
        <w:rPr>
          <w:lang w:eastAsia="fi-FI"/>
        </w:rPr>
        <w:t xml:space="preserve">kohdassa on kuvattu säännöstö merkintöjen koostamiseksi asiakirjoiksi [11], minkä pohjalta </w:t>
      </w:r>
      <w:r w:rsidR="00EC18FF">
        <w:rPr>
          <w:highlight w:val="white"/>
          <w:lang w:eastAsia="fi-FI"/>
        </w:rPr>
        <w:t>tässä määrittelyssä on seuraava rakenne:</w:t>
      </w:r>
    </w:p>
    <w:p w14:paraId="590B35B4" w14:textId="2A465C44" w:rsidR="00EC18FF" w:rsidRDefault="00EC18FF" w:rsidP="00C03AB8">
      <w:pPr>
        <w:numPr>
          <w:ilvl w:val="0"/>
          <w:numId w:val="30"/>
        </w:numPr>
        <w:rPr>
          <w:highlight w:val="white"/>
          <w:lang w:eastAsia="fi-FI"/>
        </w:rPr>
      </w:pPr>
      <w:r>
        <w:rPr>
          <w:highlight w:val="white"/>
          <w:lang w:eastAsia="fi-FI"/>
        </w:rPr>
        <w:t>kuvantamisen lähetteestä tehdään erillinen merkintä omaan asiakirjaansa HIS (</w:t>
      </w:r>
      <w:proofErr w:type="spellStart"/>
      <w:r>
        <w:rPr>
          <w:highlight w:val="white"/>
          <w:lang w:eastAsia="fi-FI"/>
        </w:rPr>
        <w:t>hospital</w:t>
      </w:r>
      <w:proofErr w:type="spellEnd"/>
      <w:r>
        <w:rPr>
          <w:highlight w:val="white"/>
          <w:lang w:eastAsia="fi-FI"/>
        </w:rPr>
        <w:t xml:space="preserve"> </w:t>
      </w:r>
      <w:proofErr w:type="spellStart"/>
      <w:r>
        <w:rPr>
          <w:highlight w:val="white"/>
          <w:lang w:eastAsia="fi-FI"/>
        </w:rPr>
        <w:t>information</w:t>
      </w:r>
      <w:proofErr w:type="spellEnd"/>
      <w:r>
        <w:rPr>
          <w:highlight w:val="white"/>
          <w:lang w:eastAsia="fi-FI"/>
        </w:rPr>
        <w:t xml:space="preserve"> </w:t>
      </w:r>
      <w:proofErr w:type="spellStart"/>
      <w:r>
        <w:rPr>
          <w:highlight w:val="white"/>
          <w:lang w:eastAsia="fi-FI"/>
        </w:rPr>
        <w:t>system</w:t>
      </w:r>
      <w:proofErr w:type="spellEnd"/>
      <w:r>
        <w:rPr>
          <w:highlight w:val="white"/>
          <w:lang w:eastAsia="fi-FI"/>
        </w:rPr>
        <w:t xml:space="preserve">) tuottamana. </w:t>
      </w:r>
      <w:r w:rsidR="006571DA">
        <w:rPr>
          <w:highlight w:val="white"/>
          <w:lang w:eastAsia="fi-FI"/>
        </w:rPr>
        <w:t xml:space="preserve">Tämä ei ole pakollista vaan on sopimuskysymys toimijoiden välillä, lähetteen tiedot voidaan esittää myös kuvantamisen tutkimusasiakirjassa </w:t>
      </w:r>
      <w:r w:rsidR="006571DA">
        <w:rPr>
          <w:highlight w:val="white"/>
          <w:lang w:eastAsia="fi-FI"/>
        </w:rPr>
        <w:lastRenderedPageBreak/>
        <w:t xml:space="preserve">pyynnön alla. </w:t>
      </w:r>
      <w:r w:rsidR="00CB3FEE">
        <w:rPr>
          <w:highlight w:val="white"/>
          <w:lang w:eastAsia="fi-FI"/>
        </w:rPr>
        <w:t>Tä</w:t>
      </w:r>
      <w:r w:rsidR="00C563BC">
        <w:rPr>
          <w:highlight w:val="white"/>
          <w:lang w:eastAsia="fi-FI"/>
        </w:rPr>
        <w:t>ss</w:t>
      </w:r>
      <w:r w:rsidR="00CB3FEE">
        <w:rPr>
          <w:highlight w:val="white"/>
          <w:lang w:eastAsia="fi-FI"/>
        </w:rPr>
        <w:t xml:space="preserve">ä </w:t>
      </w:r>
      <w:r w:rsidR="00C563BC">
        <w:rPr>
          <w:highlight w:val="white"/>
          <w:lang w:eastAsia="fi-FI"/>
        </w:rPr>
        <w:t>on mahdollista myös hyödyntää</w:t>
      </w:r>
      <w:r w:rsidR="00CB3FEE">
        <w:rPr>
          <w:highlight w:val="white"/>
          <w:lang w:eastAsia="fi-FI"/>
        </w:rPr>
        <w:t xml:space="preserve"> </w:t>
      </w:r>
      <w:proofErr w:type="spellStart"/>
      <w:r w:rsidR="00CB3FEE">
        <w:rPr>
          <w:highlight w:val="white"/>
          <w:lang w:eastAsia="fi-FI"/>
        </w:rPr>
        <w:t>KanTa-palvelujen</w:t>
      </w:r>
      <w:proofErr w:type="spellEnd"/>
      <w:r w:rsidR="00CB3FEE">
        <w:rPr>
          <w:highlight w:val="white"/>
          <w:lang w:eastAsia="fi-FI"/>
        </w:rPr>
        <w:t xml:space="preserve"> lähete-hoitopalauteliiken</w:t>
      </w:r>
      <w:r w:rsidR="00C563BC">
        <w:rPr>
          <w:highlight w:val="white"/>
          <w:lang w:eastAsia="fi-FI"/>
        </w:rPr>
        <w:t>nettä</w:t>
      </w:r>
      <w:r w:rsidR="00CB3FEE">
        <w:rPr>
          <w:highlight w:val="white"/>
          <w:lang w:eastAsia="fi-FI"/>
        </w:rPr>
        <w:t xml:space="preserve"> kuvantamisen tietojen osalta,</w:t>
      </w:r>
      <w:r w:rsidR="00C03AB8" w:rsidRPr="00C03AB8">
        <w:t xml:space="preserve"> </w:t>
      </w:r>
      <w:proofErr w:type="spellStart"/>
      <w:r w:rsidR="00C03AB8" w:rsidRPr="00C03AB8">
        <w:rPr>
          <w:lang w:eastAsia="fi-FI"/>
        </w:rPr>
        <w:t>KanTa</w:t>
      </w:r>
      <w:proofErr w:type="spellEnd"/>
      <w:r w:rsidR="00C03AB8" w:rsidRPr="00C03AB8">
        <w:rPr>
          <w:lang w:eastAsia="fi-FI"/>
        </w:rPr>
        <w:t xml:space="preserve"> – Lähetteen ja palautteen CDA R2 -rakenne </w:t>
      </w:r>
      <w:r w:rsidR="00C03AB8">
        <w:rPr>
          <w:lang w:eastAsia="fi-FI"/>
        </w:rPr>
        <w:t xml:space="preserve">(3.8.2010 </w:t>
      </w:r>
      <w:r w:rsidR="00C03AB8" w:rsidRPr="00C03AB8">
        <w:rPr>
          <w:lang w:eastAsia="fi-FI"/>
        </w:rPr>
        <w:t>v5.03</w:t>
      </w:r>
      <w:r w:rsidR="00C03AB8">
        <w:rPr>
          <w:lang w:eastAsia="fi-FI"/>
        </w:rPr>
        <w:t>) määrittely</w:t>
      </w:r>
      <w:r w:rsidR="00CB3FEE">
        <w:rPr>
          <w:highlight w:val="white"/>
          <w:lang w:eastAsia="fi-FI"/>
        </w:rPr>
        <w:t>.</w:t>
      </w:r>
    </w:p>
    <w:p w14:paraId="590B35B5" w14:textId="55914DDD" w:rsidR="00EC18FF" w:rsidRDefault="00CB3FEE" w:rsidP="00EC18FF">
      <w:pPr>
        <w:numPr>
          <w:ilvl w:val="0"/>
          <w:numId w:val="30"/>
        </w:numPr>
        <w:rPr>
          <w:highlight w:val="white"/>
          <w:lang w:eastAsia="fi-FI"/>
        </w:rPr>
      </w:pPr>
      <w:r>
        <w:rPr>
          <w:highlight w:val="white"/>
          <w:lang w:eastAsia="fi-FI"/>
        </w:rPr>
        <w:t>RIS (</w:t>
      </w:r>
      <w:proofErr w:type="spellStart"/>
      <w:r>
        <w:rPr>
          <w:highlight w:val="white"/>
          <w:lang w:eastAsia="fi-FI"/>
        </w:rPr>
        <w:t>Radiology</w:t>
      </w:r>
      <w:proofErr w:type="spellEnd"/>
      <w:r>
        <w:rPr>
          <w:highlight w:val="white"/>
          <w:lang w:eastAsia="fi-FI"/>
        </w:rPr>
        <w:t xml:space="preserve"> </w:t>
      </w:r>
      <w:proofErr w:type="spellStart"/>
      <w:r>
        <w:rPr>
          <w:highlight w:val="white"/>
          <w:lang w:eastAsia="fi-FI"/>
        </w:rPr>
        <w:t>information</w:t>
      </w:r>
      <w:proofErr w:type="spellEnd"/>
      <w:r>
        <w:rPr>
          <w:highlight w:val="white"/>
          <w:lang w:eastAsia="fi-FI"/>
        </w:rPr>
        <w:t xml:space="preserve"> </w:t>
      </w:r>
      <w:proofErr w:type="spellStart"/>
      <w:r>
        <w:rPr>
          <w:highlight w:val="white"/>
          <w:lang w:eastAsia="fi-FI"/>
        </w:rPr>
        <w:t>system</w:t>
      </w:r>
      <w:proofErr w:type="spellEnd"/>
      <w:r>
        <w:rPr>
          <w:highlight w:val="white"/>
          <w:lang w:eastAsia="fi-FI"/>
        </w:rPr>
        <w:t xml:space="preserve">) </w:t>
      </w:r>
      <w:r w:rsidR="000F4F48">
        <w:rPr>
          <w:highlight w:val="white"/>
          <w:lang w:eastAsia="fi-FI"/>
        </w:rPr>
        <w:t xml:space="preserve">koostamana </w:t>
      </w:r>
      <w:r>
        <w:rPr>
          <w:highlight w:val="white"/>
          <w:lang w:eastAsia="fi-FI"/>
        </w:rPr>
        <w:t>kuvantamisen tutkimusasiakirja sisältäisi kolmen merkinnän tiedot</w:t>
      </w:r>
      <w:r w:rsidR="00D21CE4">
        <w:rPr>
          <w:highlight w:val="white"/>
          <w:lang w:eastAsia="fi-FI"/>
        </w:rPr>
        <w:t xml:space="preserve"> samaan asiakirjaan. RIS lähtökohtaisesti lähettäisi nämä tiedot </w:t>
      </w:r>
      <w:r w:rsidR="00B51087">
        <w:rPr>
          <w:highlight w:val="white"/>
          <w:lang w:eastAsia="fi-FI"/>
        </w:rPr>
        <w:t>suoraan</w:t>
      </w:r>
      <w:r w:rsidR="00D21CE4">
        <w:rPr>
          <w:highlight w:val="white"/>
          <w:lang w:eastAsia="fi-FI"/>
        </w:rPr>
        <w:t xml:space="preserve"> </w:t>
      </w:r>
      <w:proofErr w:type="spellStart"/>
      <w:r w:rsidR="00D21CE4">
        <w:rPr>
          <w:highlight w:val="white"/>
          <w:lang w:eastAsia="fi-FI"/>
        </w:rPr>
        <w:t>KanTa:an</w:t>
      </w:r>
      <w:proofErr w:type="spellEnd"/>
      <w:r w:rsidR="00D21CE4">
        <w:rPr>
          <w:highlight w:val="white"/>
          <w:lang w:eastAsia="fi-FI"/>
        </w:rPr>
        <w:t xml:space="preserve"> tilaavan </w:t>
      </w:r>
      <w:r w:rsidR="00B51087">
        <w:rPr>
          <w:highlight w:val="white"/>
          <w:lang w:eastAsia="fi-FI"/>
        </w:rPr>
        <w:t>organisaation</w:t>
      </w:r>
      <w:r w:rsidR="00D21CE4">
        <w:rPr>
          <w:highlight w:val="white"/>
          <w:lang w:eastAsia="fi-FI"/>
        </w:rPr>
        <w:t xml:space="preserve"> nimiin tai toimittaa tiedot </w:t>
      </w:r>
      <w:proofErr w:type="spellStart"/>
      <w:r w:rsidR="00D21CE4">
        <w:rPr>
          <w:highlight w:val="white"/>
          <w:lang w:eastAsia="fi-FI"/>
        </w:rPr>
        <w:t>HIS:n</w:t>
      </w:r>
      <w:proofErr w:type="spellEnd"/>
      <w:r w:rsidR="00D21CE4">
        <w:rPr>
          <w:highlight w:val="white"/>
          <w:lang w:eastAsia="fi-FI"/>
        </w:rPr>
        <w:t xml:space="preserve"> ja sieltä </w:t>
      </w:r>
      <w:proofErr w:type="spellStart"/>
      <w:r w:rsidR="00D21CE4">
        <w:rPr>
          <w:highlight w:val="white"/>
          <w:lang w:eastAsia="fi-FI"/>
        </w:rPr>
        <w:t>KanTa</w:t>
      </w:r>
      <w:r w:rsidR="00C563BC">
        <w:rPr>
          <w:highlight w:val="white"/>
          <w:lang w:eastAsia="fi-FI"/>
        </w:rPr>
        <w:t>:</w:t>
      </w:r>
      <w:r w:rsidR="00D21CE4">
        <w:rPr>
          <w:highlight w:val="white"/>
          <w:lang w:eastAsia="fi-FI"/>
        </w:rPr>
        <w:t>an</w:t>
      </w:r>
      <w:proofErr w:type="spellEnd"/>
      <w:r w:rsidR="00F72236">
        <w:rPr>
          <w:highlight w:val="white"/>
          <w:lang w:eastAsia="fi-FI"/>
        </w:rPr>
        <w:t xml:space="preserve">. Tiedot koostetaan tässä samaan asiakirjaan hyödyntämisen helpottamiseksi, koska ovat saman potilaan samaan palvelutapahtumaan liittyviä kuvantamisen tietoja, jotka on kirjattu samaan järjestelmään. </w:t>
      </w:r>
      <w:r w:rsidR="00CB5B94">
        <w:t>Perustapaus on luoda kuvantamisen tutkimusasiakirja sen jälkeen, kun tutkimukset ovat valmistuneet. Asiakirjaa päivitetään, jos</w:t>
      </w:r>
      <w:r w:rsidR="00C563BC">
        <w:t>/kun</w:t>
      </w:r>
      <w:r w:rsidR="00CB5B94">
        <w:t xml:space="preserve"> tutkimuksesta tehdään lausunto.</w:t>
      </w:r>
    </w:p>
    <w:p w14:paraId="590B35B6" w14:textId="77777777" w:rsidR="00CB3FEE" w:rsidRDefault="00CB3FEE" w:rsidP="00CB3FEE">
      <w:pPr>
        <w:numPr>
          <w:ilvl w:val="1"/>
          <w:numId w:val="30"/>
        </w:numPr>
        <w:rPr>
          <w:highlight w:val="white"/>
          <w:lang w:eastAsia="fi-FI"/>
        </w:rPr>
      </w:pPr>
      <w:r>
        <w:rPr>
          <w:highlight w:val="white"/>
          <w:lang w:eastAsia="fi-FI"/>
        </w:rPr>
        <w:t>pyyntö</w:t>
      </w:r>
    </w:p>
    <w:p w14:paraId="590B35B7" w14:textId="77777777" w:rsidR="00CB3FEE" w:rsidRDefault="00CB3FEE" w:rsidP="00CB3FEE">
      <w:pPr>
        <w:numPr>
          <w:ilvl w:val="1"/>
          <w:numId w:val="30"/>
        </w:numPr>
        <w:rPr>
          <w:highlight w:val="white"/>
          <w:lang w:eastAsia="fi-FI"/>
        </w:rPr>
      </w:pPr>
      <w:r>
        <w:rPr>
          <w:highlight w:val="white"/>
          <w:lang w:eastAsia="fi-FI"/>
        </w:rPr>
        <w:t>tehdyt tutkimukset</w:t>
      </w:r>
    </w:p>
    <w:p w14:paraId="590B35B8" w14:textId="77777777" w:rsidR="00CB3FEE" w:rsidRDefault="00CB3FEE" w:rsidP="00CB3FEE">
      <w:pPr>
        <w:numPr>
          <w:ilvl w:val="1"/>
          <w:numId w:val="30"/>
        </w:numPr>
        <w:rPr>
          <w:highlight w:val="white"/>
          <w:lang w:eastAsia="fi-FI"/>
        </w:rPr>
      </w:pPr>
      <w:r>
        <w:rPr>
          <w:highlight w:val="white"/>
          <w:lang w:eastAsia="fi-FI"/>
        </w:rPr>
        <w:t>lausunto</w:t>
      </w:r>
      <w:r w:rsidR="00D21CE4">
        <w:rPr>
          <w:highlight w:val="white"/>
          <w:lang w:eastAsia="fi-FI"/>
        </w:rPr>
        <w:t xml:space="preserve"> ja lisälausunnot</w:t>
      </w:r>
    </w:p>
    <w:p w14:paraId="590B35B9" w14:textId="15000989" w:rsidR="00D21CE4" w:rsidRDefault="00B51087" w:rsidP="00C03AB8">
      <w:pPr>
        <w:numPr>
          <w:ilvl w:val="0"/>
          <w:numId w:val="30"/>
        </w:numPr>
        <w:rPr>
          <w:highlight w:val="white"/>
          <w:lang w:eastAsia="fi-FI"/>
        </w:rPr>
      </w:pPr>
      <w:r>
        <w:rPr>
          <w:highlight w:val="white"/>
          <w:lang w:eastAsia="fi-FI"/>
        </w:rPr>
        <w:t xml:space="preserve">Mikäli kuvat on lausuttu konsultaationa erillisessä järjestelmässä, niin lausunnosta tuotetaan oma asiakirja. </w:t>
      </w:r>
      <w:r w:rsidR="00F72236">
        <w:rPr>
          <w:highlight w:val="white"/>
          <w:lang w:eastAsia="fi-FI"/>
        </w:rPr>
        <w:t xml:space="preserve">Mikäli lausuntojärjestelmästä on </w:t>
      </w:r>
      <w:proofErr w:type="spellStart"/>
      <w:r w:rsidR="00F72236">
        <w:rPr>
          <w:highlight w:val="white"/>
          <w:lang w:eastAsia="fi-FI"/>
        </w:rPr>
        <w:t>KanTa-yhteys</w:t>
      </w:r>
      <w:proofErr w:type="spellEnd"/>
      <w:r w:rsidR="00F72236">
        <w:rPr>
          <w:highlight w:val="white"/>
          <w:lang w:eastAsia="fi-FI"/>
        </w:rPr>
        <w:t xml:space="preserve"> olemassa, se voidaan siirtää suoraan </w:t>
      </w:r>
      <w:r>
        <w:rPr>
          <w:highlight w:val="white"/>
          <w:lang w:eastAsia="fi-FI"/>
        </w:rPr>
        <w:t>tilaajaan</w:t>
      </w:r>
      <w:r w:rsidR="00F72236">
        <w:rPr>
          <w:highlight w:val="white"/>
          <w:lang w:eastAsia="fi-FI"/>
        </w:rPr>
        <w:t xml:space="preserve"> nimiin </w:t>
      </w:r>
      <w:proofErr w:type="spellStart"/>
      <w:r w:rsidR="00F72236">
        <w:rPr>
          <w:highlight w:val="white"/>
          <w:lang w:eastAsia="fi-FI"/>
        </w:rPr>
        <w:t>KanTa:an</w:t>
      </w:r>
      <w:proofErr w:type="spellEnd"/>
      <w:r w:rsidR="00F72236">
        <w:rPr>
          <w:highlight w:val="white"/>
          <w:lang w:eastAsia="fi-FI"/>
        </w:rPr>
        <w:t>.</w:t>
      </w:r>
      <w:r w:rsidR="00D21CE4">
        <w:rPr>
          <w:highlight w:val="white"/>
          <w:lang w:eastAsia="fi-FI"/>
        </w:rPr>
        <w:t xml:space="preserve"> </w:t>
      </w:r>
      <w:r w:rsidR="00F72236">
        <w:rPr>
          <w:highlight w:val="white"/>
          <w:lang w:eastAsia="fi-FI"/>
        </w:rPr>
        <w:t xml:space="preserve">Arkistointi menee tässä tapauksessa </w:t>
      </w:r>
      <w:proofErr w:type="spellStart"/>
      <w:r w:rsidR="00C03AB8" w:rsidRPr="00C03AB8">
        <w:rPr>
          <w:lang w:eastAsia="fi-FI"/>
        </w:rPr>
        <w:t>KanTa</w:t>
      </w:r>
      <w:proofErr w:type="spellEnd"/>
      <w:r w:rsidR="00C03AB8" w:rsidRPr="00C03AB8">
        <w:rPr>
          <w:lang w:eastAsia="fi-FI"/>
        </w:rPr>
        <w:t xml:space="preserve"> – Ostopalvelut </w:t>
      </w:r>
      <w:r w:rsidR="00C03AB8">
        <w:rPr>
          <w:lang w:eastAsia="fi-FI"/>
        </w:rPr>
        <w:t xml:space="preserve">(8.12.2009 </w:t>
      </w:r>
      <w:r w:rsidR="00C03AB8" w:rsidRPr="00C03AB8">
        <w:rPr>
          <w:lang w:eastAsia="fi-FI"/>
        </w:rPr>
        <w:t>v0.9</w:t>
      </w:r>
      <w:r w:rsidR="00C03AB8">
        <w:rPr>
          <w:lang w:eastAsia="fi-FI"/>
        </w:rPr>
        <w:t xml:space="preserve">) </w:t>
      </w:r>
      <w:r w:rsidR="00C03AB8">
        <w:rPr>
          <w:highlight w:val="white"/>
          <w:lang w:eastAsia="fi-FI"/>
        </w:rPr>
        <w:t>-</w:t>
      </w:r>
      <w:r w:rsidR="00F72236">
        <w:rPr>
          <w:highlight w:val="white"/>
          <w:lang w:eastAsia="fi-FI"/>
        </w:rPr>
        <w:t xml:space="preserve">määrittelyjen mukaisesti. Mikäli </w:t>
      </w:r>
      <w:r w:rsidR="00D21CE4">
        <w:rPr>
          <w:highlight w:val="white"/>
          <w:lang w:eastAsia="fi-FI"/>
        </w:rPr>
        <w:t xml:space="preserve">lausunto toimitetaan </w:t>
      </w:r>
      <w:r w:rsidR="00F72236">
        <w:rPr>
          <w:highlight w:val="white"/>
          <w:lang w:eastAsia="fi-FI"/>
        </w:rPr>
        <w:t xml:space="preserve">ensin </w:t>
      </w:r>
      <w:r w:rsidR="00D21CE4">
        <w:rPr>
          <w:highlight w:val="white"/>
          <w:lang w:eastAsia="fi-FI"/>
        </w:rPr>
        <w:t xml:space="preserve">tilaavan organisaation järjestelmiin, </w:t>
      </w:r>
      <w:proofErr w:type="spellStart"/>
      <w:r w:rsidR="00D21CE4">
        <w:rPr>
          <w:highlight w:val="white"/>
          <w:lang w:eastAsia="fi-FI"/>
        </w:rPr>
        <w:t>KanTa</w:t>
      </w:r>
      <w:r w:rsidR="000F4F48">
        <w:rPr>
          <w:highlight w:val="white"/>
          <w:lang w:eastAsia="fi-FI"/>
        </w:rPr>
        <w:t>-</w:t>
      </w:r>
      <w:r w:rsidR="00D21CE4">
        <w:rPr>
          <w:highlight w:val="white"/>
          <w:lang w:eastAsia="fi-FI"/>
        </w:rPr>
        <w:t>arkistointi</w:t>
      </w:r>
      <w:proofErr w:type="spellEnd"/>
      <w:r w:rsidR="00D21CE4">
        <w:rPr>
          <w:highlight w:val="white"/>
          <w:lang w:eastAsia="fi-FI"/>
        </w:rPr>
        <w:t xml:space="preserve"> hoidetaan samaan tapaan kuin itse tuotetun lausunnon osalta</w:t>
      </w:r>
      <w:r w:rsidR="00F72236">
        <w:rPr>
          <w:highlight w:val="white"/>
          <w:lang w:eastAsia="fi-FI"/>
        </w:rPr>
        <w:t>.</w:t>
      </w:r>
    </w:p>
    <w:p w14:paraId="590B35BA" w14:textId="77777777" w:rsidR="00CB5B94" w:rsidRDefault="00CB5B94" w:rsidP="00CB5B94"/>
    <w:p w14:paraId="590B35BB" w14:textId="77777777" w:rsidR="00C34995" w:rsidRDefault="00C34995" w:rsidP="00C34995">
      <w:pPr>
        <w:pStyle w:val="Otsikko2"/>
        <w:rPr>
          <w:highlight w:val="white"/>
          <w:lang w:eastAsia="fi-FI"/>
        </w:rPr>
      </w:pPr>
      <w:bookmarkStart w:id="27" w:name="_Toc343863221"/>
      <w:proofErr w:type="spellStart"/>
      <w:r>
        <w:rPr>
          <w:highlight w:val="white"/>
          <w:lang w:eastAsia="fi-FI"/>
        </w:rPr>
        <w:t>Amma</w:t>
      </w:r>
      <w:r w:rsidR="00E42EC4">
        <w:rPr>
          <w:highlight w:val="white"/>
          <w:lang w:eastAsia="fi-FI"/>
        </w:rPr>
        <w:t>t</w:t>
      </w:r>
      <w:r>
        <w:rPr>
          <w:highlight w:val="white"/>
          <w:lang w:eastAsia="fi-FI"/>
        </w:rPr>
        <w:t>tilaisen</w:t>
      </w:r>
      <w:proofErr w:type="spellEnd"/>
      <w:r>
        <w:rPr>
          <w:highlight w:val="white"/>
          <w:lang w:eastAsia="fi-FI"/>
        </w:rPr>
        <w:t xml:space="preserve"> </w:t>
      </w:r>
      <w:proofErr w:type="spellStart"/>
      <w:r>
        <w:rPr>
          <w:highlight w:val="white"/>
          <w:lang w:eastAsia="fi-FI"/>
        </w:rPr>
        <w:t>tunniste</w:t>
      </w:r>
      <w:bookmarkEnd w:id="27"/>
      <w:proofErr w:type="spellEnd"/>
    </w:p>
    <w:p w14:paraId="590B35BC" w14:textId="40D7A5A6" w:rsidR="00C34995" w:rsidRDefault="00C34995" w:rsidP="003A70BB">
      <w:pPr>
        <w:rPr>
          <w:lang w:eastAsia="fi-FI"/>
        </w:rPr>
      </w:pPr>
      <w:r>
        <w:rPr>
          <w:lang w:eastAsia="fi-FI"/>
        </w:rPr>
        <w:t xml:space="preserve">Ammattilaisen tunnisteena käytetään </w:t>
      </w:r>
      <w:r w:rsidRPr="00C34995">
        <w:rPr>
          <w:lang w:eastAsia="fi-FI"/>
        </w:rPr>
        <w:t>voimassaolevan ohjeistuksen mukaista ammattilaisen tunnistetta</w:t>
      </w:r>
      <w:r>
        <w:rPr>
          <w:lang w:eastAsia="fi-FI"/>
        </w:rPr>
        <w:t>. A</w:t>
      </w:r>
      <w:r w:rsidRPr="00C34995">
        <w:rPr>
          <w:lang w:eastAsia="fi-FI"/>
        </w:rPr>
        <w:t xml:space="preserve">mmattilaisen </w:t>
      </w:r>
      <w:r w:rsidR="00B51087">
        <w:rPr>
          <w:lang w:eastAsia="fi-FI"/>
        </w:rPr>
        <w:t>ensisijaisesta</w:t>
      </w:r>
      <w:r>
        <w:rPr>
          <w:lang w:eastAsia="fi-FI"/>
        </w:rPr>
        <w:t xml:space="preserve"> tunnisteesta ei ole tämän määrittelyn kirjoitushetkellä yksikäsitteistä ohjeistusta. Esimerkeissä on käytetty </w:t>
      </w:r>
      <w:r w:rsidR="00B51087">
        <w:rPr>
          <w:lang w:eastAsia="fi-FI"/>
        </w:rPr>
        <w:t>ensisijaisena</w:t>
      </w:r>
      <w:r>
        <w:rPr>
          <w:lang w:eastAsia="fi-FI"/>
        </w:rPr>
        <w:t xml:space="preserve"> tunnisteena </w:t>
      </w:r>
      <w:proofErr w:type="spellStart"/>
      <w:r>
        <w:rPr>
          <w:lang w:eastAsia="fi-FI"/>
        </w:rPr>
        <w:t>hetua</w:t>
      </w:r>
      <w:proofErr w:type="spellEnd"/>
      <w:r w:rsidR="00BD1213">
        <w:rPr>
          <w:lang w:eastAsia="fi-FI"/>
        </w:rPr>
        <w:t>.</w:t>
      </w:r>
      <w:r w:rsidR="00033DDC">
        <w:rPr>
          <w:lang w:eastAsia="fi-FI"/>
        </w:rPr>
        <w:t xml:space="preserve"> </w:t>
      </w:r>
    </w:p>
    <w:p w14:paraId="590B35BD" w14:textId="77777777" w:rsidR="00C34995" w:rsidRDefault="00C34995" w:rsidP="003A70BB">
      <w:pPr>
        <w:rPr>
          <w:lang w:eastAsia="fi-FI"/>
        </w:rPr>
      </w:pPr>
    </w:p>
    <w:p w14:paraId="590B35BE" w14:textId="05AF2A0E" w:rsidR="00C34995" w:rsidRDefault="00C34995" w:rsidP="003A70BB">
      <w:pPr>
        <w:rPr>
          <w:highlight w:val="white"/>
          <w:lang w:eastAsia="fi-FI"/>
        </w:rPr>
      </w:pPr>
      <w:r>
        <w:rPr>
          <w:lang w:eastAsia="fi-FI"/>
        </w:rPr>
        <w:t xml:space="preserve">Ammattilaisen tiedot ilmoitetaan </w:t>
      </w:r>
      <w:proofErr w:type="spellStart"/>
      <w:r>
        <w:rPr>
          <w:lang w:eastAsia="fi-FI"/>
        </w:rPr>
        <w:t>Header</w:t>
      </w:r>
      <w:r w:rsidR="000F4F48">
        <w:rPr>
          <w:lang w:eastAsia="fi-FI"/>
        </w:rPr>
        <w:t>-</w:t>
      </w:r>
      <w:r>
        <w:rPr>
          <w:lang w:eastAsia="fi-FI"/>
        </w:rPr>
        <w:t>oppaan</w:t>
      </w:r>
      <w:proofErr w:type="spellEnd"/>
      <w:r>
        <w:rPr>
          <w:lang w:eastAsia="fi-FI"/>
        </w:rPr>
        <w:t xml:space="preserve"> luvun ”</w:t>
      </w:r>
      <w:r w:rsidRPr="00C34995">
        <w:t xml:space="preserve"> </w:t>
      </w:r>
      <w:r>
        <w:rPr>
          <w:lang w:eastAsia="fi-FI"/>
        </w:rPr>
        <w:t>2.2.14</w:t>
      </w:r>
      <w:r w:rsidRPr="00C34995">
        <w:rPr>
          <w:lang w:eastAsia="fi-FI"/>
        </w:rPr>
        <w:t xml:space="preserve"> </w:t>
      </w:r>
      <w:proofErr w:type="spellStart"/>
      <w:r w:rsidRPr="00C34995">
        <w:rPr>
          <w:lang w:eastAsia="fi-FI"/>
        </w:rPr>
        <w:t>ClinicalDocument.author</w:t>
      </w:r>
      <w:proofErr w:type="spellEnd"/>
      <w:r w:rsidRPr="00C34995">
        <w:rPr>
          <w:lang w:eastAsia="fi-FI"/>
        </w:rPr>
        <w:t xml:space="preserve"> – ammattihenkilö / laite</w:t>
      </w:r>
      <w:r>
        <w:rPr>
          <w:lang w:eastAsia="fi-FI"/>
        </w:rPr>
        <w:t>”</w:t>
      </w:r>
      <w:r w:rsidR="00033DDC">
        <w:rPr>
          <w:lang w:eastAsia="fi-FI"/>
        </w:rPr>
        <w:t xml:space="preserve"> [3]</w:t>
      </w:r>
      <w:r>
        <w:rPr>
          <w:lang w:eastAsia="fi-FI"/>
        </w:rPr>
        <w:t xml:space="preserve"> sekä Kertomus ja lomakkeet </w:t>
      </w:r>
      <w:r w:rsidR="000F4F48">
        <w:rPr>
          <w:lang w:eastAsia="fi-FI"/>
        </w:rPr>
        <w:t>-</w:t>
      </w:r>
      <w:proofErr w:type="gramStart"/>
      <w:r>
        <w:rPr>
          <w:lang w:eastAsia="fi-FI"/>
        </w:rPr>
        <w:t>oppaan  luvun</w:t>
      </w:r>
      <w:proofErr w:type="gramEnd"/>
      <w:r>
        <w:rPr>
          <w:lang w:eastAsia="fi-FI"/>
        </w:rPr>
        <w:t xml:space="preserve"> ”2.1.6 </w:t>
      </w:r>
      <w:r w:rsidRPr="00C34995">
        <w:rPr>
          <w:lang w:eastAsia="fi-FI"/>
        </w:rPr>
        <w:t>Merkinnän palveluyksikkö, ammattihenkilö ja tapahtuma-aika</w:t>
      </w:r>
      <w:r>
        <w:rPr>
          <w:lang w:eastAsia="fi-FI"/>
        </w:rPr>
        <w:t>” [2] mukaisesti</w:t>
      </w:r>
      <w:r w:rsidR="00033DDC">
        <w:rPr>
          <w:lang w:eastAsia="fi-FI"/>
        </w:rPr>
        <w:t>.</w:t>
      </w:r>
    </w:p>
    <w:p w14:paraId="590B35BF" w14:textId="77777777" w:rsidR="00C0355E" w:rsidRPr="00D21CE4" w:rsidRDefault="00C0355E" w:rsidP="00C0355E">
      <w:pPr>
        <w:pStyle w:val="Otsikko2"/>
        <w:rPr>
          <w:lang w:val="fi-FI" w:eastAsia="fi-FI"/>
        </w:rPr>
      </w:pPr>
      <w:bookmarkStart w:id="28" w:name="_Toc343863222"/>
      <w:r w:rsidRPr="00D21CE4">
        <w:rPr>
          <w:lang w:val="fi-FI" w:eastAsia="fi-FI"/>
        </w:rPr>
        <w:t>Asiakirjan viivästys</w:t>
      </w:r>
      <w:bookmarkEnd w:id="28"/>
      <w:r w:rsidRPr="00D21CE4">
        <w:rPr>
          <w:lang w:val="fi-FI" w:eastAsia="fi-FI"/>
        </w:rPr>
        <w:t xml:space="preserve"> </w:t>
      </w:r>
    </w:p>
    <w:p w14:paraId="590B35C0" w14:textId="77777777" w:rsidR="0080583F" w:rsidRDefault="00C0355E" w:rsidP="00C90C99">
      <w:pPr>
        <w:rPr>
          <w:lang w:eastAsia="fi-FI"/>
        </w:rPr>
      </w:pPr>
      <w:r>
        <w:rPr>
          <w:lang w:eastAsia="fi-FI"/>
        </w:rPr>
        <w:t xml:space="preserve">Kuvantamisen </w:t>
      </w:r>
      <w:r w:rsidR="0080583F">
        <w:rPr>
          <w:lang w:eastAsia="fi-FI"/>
        </w:rPr>
        <w:t>asiakirjat</w:t>
      </w:r>
      <w:r>
        <w:rPr>
          <w:lang w:eastAsia="fi-FI"/>
        </w:rPr>
        <w:t xml:space="preserve"> </w:t>
      </w:r>
      <w:r w:rsidR="00F9386C">
        <w:rPr>
          <w:lang w:eastAsia="fi-FI"/>
        </w:rPr>
        <w:t>voivat sisältää</w:t>
      </w:r>
      <w:r>
        <w:rPr>
          <w:lang w:eastAsia="fi-FI"/>
        </w:rPr>
        <w:t xml:space="preserve"> tietoja, jotka </w:t>
      </w:r>
      <w:r w:rsidR="0080583F">
        <w:rPr>
          <w:lang w:eastAsia="fi-FI"/>
        </w:rPr>
        <w:t>ovat</w:t>
      </w:r>
      <w:r>
        <w:rPr>
          <w:lang w:eastAsia="fi-FI"/>
        </w:rPr>
        <w:t xml:space="preserve"> tarpeen </w:t>
      </w:r>
      <w:r w:rsidR="00B51087">
        <w:rPr>
          <w:lang w:eastAsia="fi-FI"/>
        </w:rPr>
        <w:t>ammattilaisen</w:t>
      </w:r>
      <w:r>
        <w:rPr>
          <w:lang w:eastAsia="fi-FI"/>
        </w:rPr>
        <w:t xml:space="preserve"> tulkita ja kommunikoida asiakkaalle</w:t>
      </w:r>
      <w:r w:rsidR="00F9386C">
        <w:rPr>
          <w:lang w:eastAsia="fi-FI"/>
        </w:rPr>
        <w:t xml:space="preserve"> ennen kuin hän pääsee itse lukemaan ne</w:t>
      </w:r>
      <w:r>
        <w:rPr>
          <w:lang w:eastAsia="fi-FI"/>
        </w:rPr>
        <w:t xml:space="preserve">. Tapauskohtaisesti ammattilainen ottaa kantaa, mikäli asiakirjan näkymistä </w:t>
      </w:r>
      <w:r w:rsidRPr="00C0355E">
        <w:rPr>
          <w:lang w:eastAsia="fi-FI"/>
        </w:rPr>
        <w:t>kansalaisen katseluyhteydessä</w:t>
      </w:r>
      <w:r>
        <w:rPr>
          <w:lang w:eastAsia="fi-FI"/>
        </w:rPr>
        <w:t xml:space="preserve"> on tarve viivästyttää.</w:t>
      </w:r>
      <w:r w:rsidRPr="00C0355E">
        <w:rPr>
          <w:lang w:eastAsia="fi-FI"/>
        </w:rPr>
        <w:t xml:space="preserve"> </w:t>
      </w:r>
      <w:r w:rsidR="0080583F">
        <w:rPr>
          <w:lang w:eastAsia="fi-FI"/>
        </w:rPr>
        <w:t>Viivästyksen pituudesta tulee erillinen ohjeistus</w:t>
      </w:r>
      <w:r w:rsidR="00F9386C">
        <w:rPr>
          <w:lang w:eastAsia="fi-FI"/>
        </w:rPr>
        <w:t xml:space="preserve">, noudatetaan samoja </w:t>
      </w:r>
      <w:r w:rsidR="00B51087">
        <w:rPr>
          <w:lang w:eastAsia="fi-FI"/>
        </w:rPr>
        <w:t>periaatteita</w:t>
      </w:r>
      <w:r w:rsidR="00F9386C">
        <w:rPr>
          <w:lang w:eastAsia="fi-FI"/>
        </w:rPr>
        <w:t xml:space="preserve"> kuin esimerkiksi laboratoriotulosten viivästyksessä</w:t>
      </w:r>
      <w:r w:rsidR="0080583F">
        <w:rPr>
          <w:lang w:eastAsia="fi-FI"/>
        </w:rPr>
        <w:t xml:space="preserve">. Kuvantamisen lähetettä ei ole tarve viivästyttää. </w:t>
      </w:r>
      <w:r w:rsidR="00F9386C">
        <w:rPr>
          <w:lang w:eastAsia="fi-FI"/>
        </w:rPr>
        <w:t xml:space="preserve">Viivästystarve koskee </w:t>
      </w:r>
      <w:r w:rsidR="00B51087">
        <w:rPr>
          <w:lang w:eastAsia="fi-FI"/>
        </w:rPr>
        <w:t>ensisijaisesti</w:t>
      </w:r>
      <w:r w:rsidR="00F9386C">
        <w:rPr>
          <w:lang w:eastAsia="fi-FI"/>
        </w:rPr>
        <w:t xml:space="preserve"> lausuntoa, mutta mikäli samassa tutkimusasiakirjassa on myös pyynnön ja tehtyjen tutkimusten tiedot, niin luonnollisesti niitä koskee silloin sama määritetty viivästys.</w:t>
      </w:r>
    </w:p>
    <w:p w14:paraId="590B35C1" w14:textId="77777777" w:rsidR="0080583F" w:rsidRDefault="0080583F" w:rsidP="00C90C99">
      <w:pPr>
        <w:rPr>
          <w:lang w:eastAsia="fi-FI"/>
        </w:rPr>
      </w:pPr>
    </w:p>
    <w:p w14:paraId="590B35C2" w14:textId="6F976C93" w:rsidR="00C0355E" w:rsidRPr="00C0355E" w:rsidRDefault="0080583F" w:rsidP="00C90C99">
      <w:pPr>
        <w:rPr>
          <w:lang w:eastAsia="fi-FI"/>
        </w:rPr>
      </w:pPr>
      <w:r>
        <w:rPr>
          <w:lang w:eastAsia="fi-FI"/>
        </w:rPr>
        <w:t>Viivästys ilmoitetaan HL7fi</w:t>
      </w:r>
      <w:r w:rsidR="000F4F48">
        <w:rPr>
          <w:lang w:eastAsia="fi-FI"/>
        </w:rPr>
        <w:t>-</w:t>
      </w:r>
      <w:r>
        <w:rPr>
          <w:lang w:eastAsia="fi-FI"/>
        </w:rPr>
        <w:t xml:space="preserve">laajennusosan </w:t>
      </w:r>
      <w:proofErr w:type="spellStart"/>
      <w:r>
        <w:rPr>
          <w:lang w:eastAsia="fi-FI"/>
        </w:rPr>
        <w:t>releaseDateForPatientViewing</w:t>
      </w:r>
      <w:r w:rsidR="000F4F48">
        <w:rPr>
          <w:lang w:eastAsia="fi-FI"/>
        </w:rPr>
        <w:t>-</w:t>
      </w:r>
      <w:r>
        <w:rPr>
          <w:lang w:eastAsia="fi-FI"/>
        </w:rPr>
        <w:t>elementissä</w:t>
      </w:r>
      <w:proofErr w:type="spellEnd"/>
      <w:r>
        <w:rPr>
          <w:lang w:eastAsia="fi-FI"/>
        </w:rPr>
        <w:t xml:space="preserve"> ao</w:t>
      </w:r>
      <w:r w:rsidR="000F4F48">
        <w:rPr>
          <w:lang w:eastAsia="fi-FI"/>
        </w:rPr>
        <w:t>.</w:t>
      </w:r>
      <w:r>
        <w:rPr>
          <w:lang w:eastAsia="fi-FI"/>
        </w:rPr>
        <w:t xml:space="preserve"> esimerkin mukaisesti.</w:t>
      </w:r>
    </w:p>
    <w:p w14:paraId="590B35C3" w14:textId="77777777" w:rsidR="00081269" w:rsidRDefault="00081269" w:rsidP="00C90C99">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C0355E" w:rsidRPr="00E63BA3" w14:paraId="590B35C6" w14:textId="77777777" w:rsidTr="00E63BA3">
        <w:tc>
          <w:tcPr>
            <w:tcW w:w="9779" w:type="dxa"/>
          </w:tcPr>
          <w:p w14:paraId="590B35C4" w14:textId="77777777" w:rsidR="00C0355E" w:rsidRPr="00C47736" w:rsidRDefault="00C0355E" w:rsidP="00E63BA3">
            <w:pPr>
              <w:autoSpaceDE w:val="0"/>
              <w:autoSpaceDN w:val="0"/>
              <w:adjustRightInd w:val="0"/>
              <w:rPr>
                <w:rFonts w:ascii="Courier New" w:hAnsi="Courier New" w:cs="Courier New"/>
                <w:color w:val="800080"/>
                <w:sz w:val="18"/>
                <w:szCs w:val="18"/>
                <w:lang w:eastAsia="fi-FI"/>
              </w:rPr>
            </w:pPr>
            <w:r w:rsidRPr="00C47736">
              <w:rPr>
                <w:rFonts w:ascii="Courier New" w:hAnsi="Courier New" w:cs="Courier New"/>
                <w:color w:val="800080"/>
                <w:sz w:val="18"/>
                <w:szCs w:val="18"/>
                <w:lang w:eastAsia="fi-FI"/>
              </w:rPr>
              <w:t>&lt;!</w:t>
            </w:r>
            <w:proofErr w:type="gramStart"/>
            <w:r w:rsidRPr="00C47736">
              <w:rPr>
                <w:rFonts w:ascii="Courier New" w:hAnsi="Courier New" w:cs="Courier New"/>
                <w:color w:val="800080"/>
                <w:sz w:val="18"/>
                <w:szCs w:val="18"/>
                <w:lang w:eastAsia="fi-FI"/>
              </w:rPr>
              <w:t>--</w:t>
            </w:r>
            <w:r w:rsidRPr="00C47736">
              <w:rPr>
                <w:rFonts w:ascii="Courier New" w:hAnsi="Courier New" w:cs="Courier New"/>
                <w:i/>
                <w:iCs/>
                <w:color w:val="008000"/>
                <w:sz w:val="18"/>
                <w:szCs w:val="18"/>
                <w:lang w:eastAsia="fi-FI"/>
              </w:rPr>
              <w:t xml:space="preserve"> FI</w:t>
            </w:r>
            <w:proofErr w:type="gramEnd"/>
            <w:r w:rsidRPr="00C47736">
              <w:rPr>
                <w:rFonts w:ascii="Courier New" w:hAnsi="Courier New" w:cs="Courier New"/>
                <w:i/>
                <w:iCs/>
                <w:color w:val="008000"/>
                <w:sz w:val="18"/>
                <w:szCs w:val="18"/>
                <w:lang w:eastAsia="fi-FI"/>
              </w:rPr>
              <w:t xml:space="preserve">  32</w:t>
            </w:r>
            <w:r w:rsidRPr="00C47736">
              <w:rPr>
                <w:rFonts w:ascii="Courier New" w:hAnsi="Courier New" w:cs="Courier New"/>
                <w:i/>
                <w:iCs/>
                <w:color w:val="008000"/>
                <w:sz w:val="18"/>
                <w:szCs w:val="18"/>
                <w:lang w:eastAsia="fi-FI"/>
              </w:rPr>
              <w:tab/>
              <w:t xml:space="preserve">hl7fi:releaseDateForPatientViewing – Kansalaisen katseltavissa oleva asiakirja ajankohdasta lukien </w:t>
            </w:r>
            <w:r w:rsidRPr="00C47736">
              <w:rPr>
                <w:rFonts w:ascii="Courier New" w:hAnsi="Courier New" w:cs="Courier New"/>
                <w:color w:val="800080"/>
                <w:sz w:val="18"/>
                <w:szCs w:val="18"/>
                <w:lang w:eastAsia="fi-FI"/>
              </w:rPr>
              <w:t>--&gt;</w:t>
            </w:r>
          </w:p>
          <w:p w14:paraId="590B35C5" w14:textId="77777777" w:rsidR="00C0355E" w:rsidRPr="00E63BA3" w:rsidRDefault="00C0355E" w:rsidP="00C90C99">
            <w:pPr>
              <w:rPr>
                <w:highlight w:val="white"/>
                <w:lang w:eastAsia="fi-FI"/>
              </w:rPr>
            </w:pPr>
            <w:r w:rsidRPr="00C47736">
              <w:rPr>
                <w:rFonts w:ascii="Courier New" w:hAnsi="Courier New" w:cs="Courier New"/>
                <w:color w:val="800080"/>
                <w:sz w:val="18"/>
                <w:szCs w:val="18"/>
                <w:lang w:val="en-US" w:eastAsia="fi-FI"/>
              </w:rPr>
              <w:t>&lt;hl7fi:releaseDateForPatientViewing</w:t>
            </w:r>
            <w:r w:rsidRPr="00C47736">
              <w:rPr>
                <w:rFonts w:ascii="Courier New" w:hAnsi="Courier New" w:cs="Courier New"/>
                <w:i/>
                <w:iCs/>
                <w:color w:val="008080"/>
                <w:sz w:val="18"/>
                <w:szCs w:val="18"/>
                <w:lang w:val="en-US" w:eastAsia="fi-FI"/>
              </w:rPr>
              <w:t xml:space="preserve"> </w:t>
            </w:r>
            <w:r w:rsidRPr="00C47736">
              <w:rPr>
                <w:rFonts w:ascii="Courier New" w:hAnsi="Courier New" w:cs="Courier New"/>
                <w:color w:val="808000"/>
                <w:sz w:val="18"/>
                <w:szCs w:val="18"/>
                <w:lang w:val="en-US" w:eastAsia="fi-FI"/>
              </w:rPr>
              <w:t>value</w:t>
            </w:r>
            <w:r w:rsidRPr="00C47736">
              <w:rPr>
                <w:rFonts w:ascii="Courier New" w:hAnsi="Courier New" w:cs="Courier New"/>
                <w:color w:val="800080"/>
                <w:sz w:val="18"/>
                <w:szCs w:val="18"/>
                <w:lang w:val="en-US" w:eastAsia="fi-FI"/>
              </w:rPr>
              <w:t>="</w:t>
            </w:r>
            <w:r w:rsidRPr="00C47736">
              <w:rPr>
                <w:rFonts w:ascii="Courier New" w:hAnsi="Courier New" w:cs="Courier New"/>
                <w:color w:val="0000FF"/>
                <w:sz w:val="18"/>
                <w:szCs w:val="18"/>
                <w:lang w:val="en-US" w:eastAsia="fi-FI"/>
              </w:rPr>
              <w:t>20100101</w:t>
            </w:r>
            <w:r w:rsidRPr="00C47736">
              <w:rPr>
                <w:rFonts w:ascii="Courier New" w:hAnsi="Courier New" w:cs="Courier New"/>
                <w:color w:val="800080"/>
                <w:sz w:val="18"/>
                <w:szCs w:val="18"/>
                <w:lang w:val="en-US" w:eastAsia="fi-FI"/>
              </w:rPr>
              <w:t>"/&gt;</w:t>
            </w:r>
          </w:p>
        </w:tc>
      </w:tr>
    </w:tbl>
    <w:p w14:paraId="590B35C7" w14:textId="77777777" w:rsidR="00193664" w:rsidRDefault="00193664" w:rsidP="00C90C99">
      <w:pPr>
        <w:rPr>
          <w:highlight w:val="white"/>
          <w:lang w:eastAsia="fi-FI"/>
        </w:rPr>
      </w:pPr>
    </w:p>
    <w:p w14:paraId="590B35C8" w14:textId="77777777" w:rsidR="003A70BB" w:rsidRDefault="003A70BB" w:rsidP="003A70BB">
      <w:pPr>
        <w:pStyle w:val="Otsikko1"/>
      </w:pPr>
      <w:bookmarkStart w:id="29" w:name="_Toc343863223"/>
      <w:r>
        <w:lastRenderedPageBreak/>
        <w:t>Kuvantamisen tutkimusasiakirjan perusrakenne</w:t>
      </w:r>
      <w:bookmarkEnd w:id="29"/>
    </w:p>
    <w:p w14:paraId="590B35C9" w14:textId="77777777" w:rsidR="003A70BB" w:rsidRDefault="00B8743A" w:rsidP="003A70BB">
      <w:pPr>
        <w:pStyle w:val="Otsikko2"/>
      </w:pPr>
      <w:bookmarkStart w:id="30" w:name="_Toc343863224"/>
      <w:proofErr w:type="spellStart"/>
      <w:r>
        <w:t>Perusrakenne</w:t>
      </w:r>
      <w:proofErr w:type="spellEnd"/>
      <w:r w:rsidR="009F0CA7">
        <w:t xml:space="preserve"> </w:t>
      </w:r>
      <w:proofErr w:type="spellStart"/>
      <w:proofErr w:type="gramStart"/>
      <w:r w:rsidR="009F0CA7">
        <w:t>ja</w:t>
      </w:r>
      <w:proofErr w:type="spellEnd"/>
      <w:proofErr w:type="gramEnd"/>
      <w:r w:rsidR="009F0CA7">
        <w:t xml:space="preserve"> </w:t>
      </w:r>
      <w:proofErr w:type="spellStart"/>
      <w:r w:rsidR="009F0CA7">
        <w:t>viittaukset</w:t>
      </w:r>
      <w:bookmarkEnd w:id="30"/>
      <w:proofErr w:type="spellEnd"/>
    </w:p>
    <w:p w14:paraId="590B35CA" w14:textId="301B0F5E" w:rsidR="00B8743A" w:rsidRDefault="00B8743A" w:rsidP="00B8743A">
      <w:r>
        <w:t xml:space="preserve">Kuvantamisen tutkimusasiakirjan rakenne noudattaa yleistä </w:t>
      </w:r>
      <w:proofErr w:type="spellStart"/>
      <w:r>
        <w:t>CDA-sairauskertomusrakennetta</w:t>
      </w:r>
      <w:proofErr w:type="spellEnd"/>
      <w:r>
        <w:t xml:space="preserve">. Kuvantamisen tutkimusasiakirja siirretään omana </w:t>
      </w:r>
      <w:r w:rsidR="00BD1213">
        <w:t xml:space="preserve">asiakirjanaan tai erillisinä merkintöinä </w:t>
      </w:r>
      <w:r w:rsidR="007C618E">
        <w:t>eri</w:t>
      </w:r>
      <w:r w:rsidR="00BD1213">
        <w:t xml:space="preserve"> asiakirjoissa</w:t>
      </w:r>
      <w:r>
        <w:t>.</w:t>
      </w:r>
    </w:p>
    <w:p w14:paraId="590B35CB" w14:textId="77777777" w:rsidR="00B8743A" w:rsidRDefault="00B8743A" w:rsidP="00B8743A"/>
    <w:p w14:paraId="590B35CC" w14:textId="77777777" w:rsidR="00B8743A" w:rsidRDefault="00B8743A" w:rsidP="00B8743A">
      <w:r>
        <w:t>Kuvantamisen tutkimusasiakirjan siirtopakettiin sisältyy seuraavat osiot:</w:t>
      </w:r>
    </w:p>
    <w:p w14:paraId="590B35CD" w14:textId="77777777" w:rsidR="00B8743A" w:rsidRDefault="00B8743A" w:rsidP="00B8743A"/>
    <w:p w14:paraId="590B35CE" w14:textId="77777777" w:rsidR="00B8743A" w:rsidRPr="002801F9" w:rsidRDefault="00B8743A" w:rsidP="00B8743A">
      <w:pPr>
        <w:rPr>
          <w:lang w:val="sv-SE"/>
        </w:rPr>
      </w:pPr>
      <w:r w:rsidRPr="002801F9">
        <w:rPr>
          <w:lang w:val="sv-SE"/>
        </w:rPr>
        <w:t xml:space="preserve">CDA R2 </w:t>
      </w:r>
      <w:proofErr w:type="spellStart"/>
      <w:r w:rsidRPr="002801F9">
        <w:rPr>
          <w:lang w:val="sv-SE"/>
        </w:rPr>
        <w:t>Header</w:t>
      </w:r>
      <w:proofErr w:type="spellEnd"/>
    </w:p>
    <w:p w14:paraId="590B35CF" w14:textId="77777777" w:rsidR="00B8743A" w:rsidRPr="002801F9" w:rsidRDefault="00B8743A" w:rsidP="006E42D4">
      <w:pPr>
        <w:tabs>
          <w:tab w:val="left" w:pos="4820"/>
        </w:tabs>
        <w:spacing w:before="120"/>
        <w:rPr>
          <w:lang w:val="sv-SE"/>
        </w:rPr>
      </w:pPr>
      <w:r w:rsidRPr="002801F9">
        <w:rPr>
          <w:lang w:val="sv-SE"/>
        </w:rPr>
        <w:t xml:space="preserve">RTG </w:t>
      </w:r>
      <w:r w:rsidRPr="002801F9">
        <w:rPr>
          <w:lang w:val="sv-SE"/>
        </w:rPr>
        <w:tab/>
      </w:r>
      <w:proofErr w:type="spellStart"/>
      <w:r w:rsidRPr="002801F9">
        <w:rPr>
          <w:lang w:val="sv-SE"/>
        </w:rPr>
        <w:t>näkymä</w:t>
      </w:r>
      <w:proofErr w:type="spellEnd"/>
      <w:r w:rsidRPr="002801F9">
        <w:rPr>
          <w:lang w:val="sv-SE"/>
        </w:rPr>
        <w:t>: 1.2.246.537.6.12.2002.102</w:t>
      </w:r>
    </w:p>
    <w:p w14:paraId="590B35D0" w14:textId="77777777" w:rsidR="006E42D4" w:rsidRDefault="006E42D4" w:rsidP="006E42D4">
      <w:pPr>
        <w:tabs>
          <w:tab w:val="left" w:pos="4820"/>
        </w:tabs>
        <w:ind w:left="1440"/>
      </w:pPr>
      <w:r w:rsidRPr="00DF1BAD">
        <w:t>pyynnön tekijä ja lähettävä yksikkö</w:t>
      </w:r>
      <w:r>
        <w:t xml:space="preserve"> (merkinnän tiedoissa)</w:t>
      </w:r>
    </w:p>
    <w:p w14:paraId="590B35D1" w14:textId="77777777" w:rsidR="00B8743A" w:rsidRDefault="00B8743A" w:rsidP="00B8743A">
      <w:pPr>
        <w:numPr>
          <w:ilvl w:val="1"/>
          <w:numId w:val="27"/>
        </w:numPr>
        <w:tabs>
          <w:tab w:val="left" w:pos="4820"/>
        </w:tabs>
      </w:pPr>
      <w:r w:rsidRPr="00DF1BAD">
        <w:t xml:space="preserve">Hoidon suunnittelu </w:t>
      </w:r>
      <w:r w:rsidRPr="00DF1BAD">
        <w:tab/>
        <w:t>hoitoprosessin vaihe 1.2.246.537.6.13.2006.14</w:t>
      </w:r>
    </w:p>
    <w:p w14:paraId="590B35D2" w14:textId="4DC0A92C" w:rsidR="00B8743A" w:rsidRPr="00DF1BAD" w:rsidRDefault="00B8743A" w:rsidP="00B8743A">
      <w:pPr>
        <w:numPr>
          <w:ilvl w:val="2"/>
          <w:numId w:val="27"/>
        </w:numPr>
        <w:tabs>
          <w:tab w:val="left" w:pos="4820"/>
        </w:tabs>
      </w:pPr>
      <w:r w:rsidRPr="00DF1BAD">
        <w:t xml:space="preserve">Pyyntö  </w:t>
      </w:r>
      <w:r w:rsidRPr="00DF1BAD">
        <w:tab/>
      </w:r>
      <w:r w:rsidR="002C2445">
        <w:t>o</w:t>
      </w:r>
      <w:r w:rsidRPr="00DF1BAD">
        <w:t xml:space="preserve">tsikko </w:t>
      </w:r>
      <w:r w:rsidR="002C2445">
        <w:t xml:space="preserve">Tutkimukset </w:t>
      </w:r>
      <w:r w:rsidRPr="00DF1BAD">
        <w:t>1.2.246.537.6.14.2006.53</w:t>
      </w:r>
    </w:p>
    <w:p w14:paraId="590B35D3" w14:textId="424D1ACA" w:rsidR="00B22E0A" w:rsidRDefault="00B8743A" w:rsidP="00B8743A">
      <w:pPr>
        <w:ind w:left="2880"/>
      </w:pPr>
      <w:r w:rsidRPr="00DF1BAD">
        <w:t>tilattu tutkimuskoodi</w:t>
      </w:r>
      <w:r w:rsidRPr="00DF1BAD">
        <w:br/>
      </w:r>
      <w:r w:rsidR="00B22E0A">
        <w:t xml:space="preserve">viittaus </w:t>
      </w:r>
      <w:r w:rsidR="00BD1213">
        <w:t xml:space="preserve">mahd. </w:t>
      </w:r>
      <w:r w:rsidR="00B22E0A">
        <w:t>ulkoiseen läheteasiakirjaan</w:t>
      </w:r>
    </w:p>
    <w:p w14:paraId="590B35D4" w14:textId="77777777" w:rsidR="00C77E41" w:rsidRDefault="00C77E41" w:rsidP="006E42D4">
      <w:pPr>
        <w:tabs>
          <w:tab w:val="left" w:pos="4820"/>
        </w:tabs>
        <w:spacing w:before="120"/>
      </w:pPr>
      <w:r w:rsidRPr="00DF1BAD">
        <w:t xml:space="preserve">RTG </w:t>
      </w:r>
      <w:r w:rsidRPr="00DF1BAD">
        <w:tab/>
        <w:t>näkymä: 1.2.246.537.6.12.2002.102</w:t>
      </w:r>
    </w:p>
    <w:p w14:paraId="590B35D5" w14:textId="77777777" w:rsidR="006E42D4" w:rsidRDefault="006E42D4" w:rsidP="006E42D4">
      <w:pPr>
        <w:tabs>
          <w:tab w:val="left" w:pos="4820"/>
        </w:tabs>
        <w:ind w:left="1440"/>
      </w:pPr>
      <w:r w:rsidRPr="00391186">
        <w:t>tutkimuksen tekijä ja yksikkö</w:t>
      </w:r>
      <w:r>
        <w:t xml:space="preserve"> (merkinnän tiedoissa)</w:t>
      </w:r>
    </w:p>
    <w:p w14:paraId="590B35D6" w14:textId="77777777" w:rsidR="00B8743A" w:rsidRDefault="00B8743A" w:rsidP="00B8743A">
      <w:pPr>
        <w:numPr>
          <w:ilvl w:val="1"/>
          <w:numId w:val="28"/>
        </w:numPr>
        <w:tabs>
          <w:tab w:val="left" w:pos="4820"/>
        </w:tabs>
      </w:pPr>
      <w:r w:rsidRPr="00DF1BAD">
        <w:t xml:space="preserve">Hoidon toteutus  </w:t>
      </w:r>
      <w:r w:rsidRPr="00DF1BAD">
        <w:tab/>
        <w:t>hoitoprosessin vaihe 1.2.246.537.6.13.2006.15</w:t>
      </w:r>
    </w:p>
    <w:p w14:paraId="590B35D7" w14:textId="7326C9DC" w:rsidR="00B8743A" w:rsidRPr="00DF1BAD" w:rsidRDefault="00B8743A" w:rsidP="00B8743A">
      <w:pPr>
        <w:numPr>
          <w:ilvl w:val="2"/>
          <w:numId w:val="28"/>
        </w:numPr>
        <w:tabs>
          <w:tab w:val="left" w:pos="4820"/>
        </w:tabs>
      </w:pPr>
      <w:r w:rsidRPr="00DF1BAD">
        <w:t>Tutkimus</w:t>
      </w:r>
      <w:r w:rsidRPr="00DF1BAD">
        <w:tab/>
        <w:t xml:space="preserve">otsikko </w:t>
      </w:r>
      <w:r w:rsidR="002C2445">
        <w:t xml:space="preserve">Tutkimukset </w:t>
      </w:r>
      <w:r w:rsidRPr="00DF1BAD">
        <w:t>1.2.246.537.6.14.2006.53</w:t>
      </w:r>
    </w:p>
    <w:p w14:paraId="590B35D8" w14:textId="77777777" w:rsidR="00AD5E25" w:rsidRPr="002537B3" w:rsidRDefault="00B8743A" w:rsidP="00B8743A">
      <w:pPr>
        <w:ind w:left="2880"/>
      </w:pPr>
      <w:r w:rsidRPr="00391186">
        <w:t>tehty tutkimuskoodi + puolisuus + anatominen alue</w:t>
      </w:r>
      <w:r>
        <w:br/>
      </w:r>
      <w:r w:rsidR="00B22E0A">
        <w:t>viittaus</w:t>
      </w:r>
      <w:r w:rsidR="00AD5E25" w:rsidRPr="002537B3">
        <w:t xml:space="preserve"> pyyntöön </w:t>
      </w:r>
    </w:p>
    <w:p w14:paraId="590B35D9" w14:textId="77777777" w:rsidR="00AE458F" w:rsidRDefault="00AE458F" w:rsidP="00B8743A">
      <w:pPr>
        <w:ind w:left="2880"/>
      </w:pPr>
      <w:r w:rsidRPr="002537B3">
        <w:t xml:space="preserve">Säteilyannos </w:t>
      </w:r>
    </w:p>
    <w:p w14:paraId="590B35DA" w14:textId="77777777" w:rsidR="006E42D4" w:rsidRDefault="006E42D4" w:rsidP="00B8743A">
      <w:pPr>
        <w:ind w:left="2880"/>
      </w:pPr>
      <w:proofErr w:type="spellStart"/>
      <w:r>
        <w:t>RIS:in</w:t>
      </w:r>
      <w:proofErr w:type="spellEnd"/>
      <w:r>
        <w:t xml:space="preserve"> muodostama </w:t>
      </w:r>
      <w:proofErr w:type="spellStart"/>
      <w:r>
        <w:t>Study</w:t>
      </w:r>
      <w:proofErr w:type="spellEnd"/>
      <w:r>
        <w:t xml:space="preserve"> </w:t>
      </w:r>
      <w:proofErr w:type="spellStart"/>
      <w:r>
        <w:t>Instance</w:t>
      </w:r>
      <w:proofErr w:type="spellEnd"/>
      <w:r>
        <w:t xml:space="preserve"> UID </w:t>
      </w:r>
    </w:p>
    <w:p w14:paraId="590B35DB" w14:textId="77777777" w:rsidR="00C7394D" w:rsidRDefault="00C7394D" w:rsidP="00B8743A">
      <w:pPr>
        <w:ind w:left="2880"/>
      </w:pPr>
      <w:r>
        <w:t>Viittaus kuva-arkistoon mistä löytyy kuvat</w:t>
      </w:r>
    </w:p>
    <w:p w14:paraId="590B35DC" w14:textId="77777777" w:rsidR="00B8743A" w:rsidRPr="002537B3" w:rsidRDefault="002537B3" w:rsidP="00B8743A">
      <w:pPr>
        <w:ind w:left="2880"/>
      </w:pPr>
      <w:proofErr w:type="gramStart"/>
      <w:r w:rsidRPr="002537B3">
        <w:t xml:space="preserve">Tehdyt tutkimuksen </w:t>
      </w:r>
      <w:r w:rsidR="00B8743A" w:rsidRPr="002537B3">
        <w:t xml:space="preserve">CMET </w:t>
      </w:r>
      <w:proofErr w:type="spellStart"/>
      <w:r w:rsidR="00B8743A" w:rsidRPr="002537B3">
        <w:t>A_DicomSequence</w:t>
      </w:r>
      <w:proofErr w:type="spellEnd"/>
      <w:r w:rsidR="00B8743A" w:rsidRPr="002537B3">
        <w:t xml:space="preserve"> </w:t>
      </w:r>
      <w:proofErr w:type="spellStart"/>
      <w:r w:rsidR="00B8743A" w:rsidRPr="002537B3">
        <w:t>minimal</w:t>
      </w:r>
      <w:proofErr w:type="spellEnd"/>
      <w:r w:rsidRPr="002537B3">
        <w:t xml:space="preserve"> rakenteena</w:t>
      </w:r>
      <w:proofErr w:type="gramEnd"/>
    </w:p>
    <w:p w14:paraId="590B35DD" w14:textId="77777777" w:rsidR="00C77E41" w:rsidRDefault="00C77E41" w:rsidP="006E42D4">
      <w:pPr>
        <w:tabs>
          <w:tab w:val="left" w:pos="4820"/>
        </w:tabs>
        <w:spacing w:before="120"/>
      </w:pPr>
      <w:r w:rsidRPr="00DF1BAD">
        <w:t xml:space="preserve">RTG </w:t>
      </w:r>
      <w:r w:rsidRPr="00DF1BAD">
        <w:tab/>
        <w:t>näkymä: 1.2.246.537.6.12.2002.102</w:t>
      </w:r>
    </w:p>
    <w:p w14:paraId="590B35DE" w14:textId="77777777" w:rsidR="006E42D4" w:rsidRPr="00DF1BAD" w:rsidRDefault="006E42D4" w:rsidP="006E42D4">
      <w:pPr>
        <w:tabs>
          <w:tab w:val="left" w:pos="4820"/>
        </w:tabs>
        <w:ind w:left="1440"/>
      </w:pPr>
      <w:r w:rsidRPr="00391186">
        <w:t>lausuja ja yksikkö</w:t>
      </w:r>
      <w:r>
        <w:t xml:space="preserve"> (merkinnän tiedoissa)</w:t>
      </w:r>
    </w:p>
    <w:p w14:paraId="590B35DF" w14:textId="77777777" w:rsidR="00AE458F" w:rsidRDefault="00AE458F" w:rsidP="00F72236">
      <w:pPr>
        <w:numPr>
          <w:ilvl w:val="1"/>
          <w:numId w:val="28"/>
        </w:numPr>
        <w:tabs>
          <w:tab w:val="left" w:pos="4820"/>
        </w:tabs>
      </w:pPr>
      <w:r w:rsidRPr="00DF1BAD">
        <w:t xml:space="preserve">Hoidon toteutus  </w:t>
      </w:r>
      <w:r w:rsidRPr="00DF1BAD">
        <w:tab/>
        <w:t>hoitoprosessin vaihe 1.2.246.537.6.13.2006.15</w:t>
      </w:r>
    </w:p>
    <w:p w14:paraId="590B35E0" w14:textId="65AB647A" w:rsidR="00B8743A" w:rsidRPr="00391186" w:rsidRDefault="00B8743A" w:rsidP="00AE458F">
      <w:pPr>
        <w:numPr>
          <w:ilvl w:val="2"/>
          <w:numId w:val="29"/>
        </w:numPr>
        <w:tabs>
          <w:tab w:val="left" w:pos="4820"/>
        </w:tabs>
      </w:pPr>
      <w:r>
        <w:t xml:space="preserve">Vastaus </w:t>
      </w:r>
      <w:r>
        <w:tab/>
      </w:r>
      <w:r w:rsidR="00413BDE">
        <w:t xml:space="preserve">otsikko </w:t>
      </w:r>
      <w:r w:rsidR="002C2445">
        <w:t>L</w:t>
      </w:r>
      <w:r>
        <w:t xml:space="preserve">ausunnot </w:t>
      </w:r>
      <w:r w:rsidRPr="00C16AA9">
        <w:t>1.2.246.537.6.14.2006.</w:t>
      </w:r>
      <w:r w:rsidRPr="00B22E0A">
        <w:t>62</w:t>
      </w:r>
    </w:p>
    <w:p w14:paraId="590B35E1" w14:textId="77777777" w:rsidR="00B8743A" w:rsidRDefault="00406DA4" w:rsidP="00B8743A">
      <w:pPr>
        <w:ind w:left="2880"/>
      </w:pPr>
      <w:r>
        <w:t xml:space="preserve">viittaus </w:t>
      </w:r>
      <w:r w:rsidR="00B8743A" w:rsidRPr="00391186">
        <w:t xml:space="preserve">tutkimukseen </w:t>
      </w:r>
      <w:r w:rsidR="00B8743A">
        <w:br/>
      </w:r>
      <w:r w:rsidR="00B8743A" w:rsidRPr="00391186">
        <w:t>lausunto</w:t>
      </w:r>
    </w:p>
    <w:p w14:paraId="590B35E2" w14:textId="77777777" w:rsidR="00033DDC" w:rsidRDefault="00033DDC" w:rsidP="00B8743A"/>
    <w:p w14:paraId="67CAAE9A" w14:textId="7931B999" w:rsidR="00C47736" w:rsidRDefault="00C47736" w:rsidP="00B8743A">
      <w:r>
        <w:t>Sama rakenne kuvana on seuraavassa:</w:t>
      </w:r>
    </w:p>
    <w:p w14:paraId="4530B8E3" w14:textId="7F4592FF" w:rsidR="00C47736" w:rsidRDefault="00C47736" w:rsidP="00B8743A">
      <w:r>
        <w:rPr>
          <w:noProof/>
          <w:lang w:eastAsia="fi-FI"/>
        </w:rPr>
        <w:lastRenderedPageBreak/>
        <w:drawing>
          <wp:inline distT="0" distB="0" distL="0" distR="0" wp14:anchorId="0D68E745" wp14:editId="4BD1A0A1">
            <wp:extent cx="5944777" cy="4428877"/>
            <wp:effectExtent l="0" t="0" r="0" b="0"/>
            <wp:docPr id="5"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39083" cy="4424635"/>
                    </a:xfrm>
                    <a:prstGeom prst="rect">
                      <a:avLst/>
                    </a:prstGeom>
                    <a:noFill/>
                  </pic:spPr>
                </pic:pic>
              </a:graphicData>
            </a:graphic>
          </wp:inline>
        </w:drawing>
      </w:r>
    </w:p>
    <w:p w14:paraId="772AEF71" w14:textId="77777777" w:rsidR="00C47736" w:rsidRDefault="00C47736" w:rsidP="00B8743A"/>
    <w:p w14:paraId="590B35E3" w14:textId="4CC47088" w:rsidR="009F0CA7" w:rsidRDefault="009F0CA7" w:rsidP="00B8743A">
      <w:r>
        <w:t xml:space="preserve">Viittaukset merkintöjen ja eri asiakirjojen välillä menee seuraavan kuvan mukaisesti. Viittaukset ulkoisiin </w:t>
      </w:r>
      <w:proofErr w:type="spellStart"/>
      <w:r>
        <w:t>CDA-asiakirjoihin</w:t>
      </w:r>
      <w:proofErr w:type="spellEnd"/>
      <w:r>
        <w:t xml:space="preserve"> tehdään &lt;</w:t>
      </w:r>
      <w:proofErr w:type="spellStart"/>
      <w:r>
        <w:t>reference</w:t>
      </w:r>
      <w:proofErr w:type="spellEnd"/>
      <w:r>
        <w:t>&gt;&lt;</w:t>
      </w:r>
      <w:proofErr w:type="spellStart"/>
      <w:r>
        <w:t>externalDocument</w:t>
      </w:r>
      <w:proofErr w:type="spellEnd"/>
      <w:r>
        <w:t xml:space="preserve">&gt;-rakenteella asiakirjan </w:t>
      </w:r>
      <w:proofErr w:type="spellStart"/>
      <w:r>
        <w:t>setid</w:t>
      </w:r>
      <w:r w:rsidR="002C2445">
        <w:t>-</w:t>
      </w:r>
      <w:r>
        <w:t>tunnukseen</w:t>
      </w:r>
      <w:proofErr w:type="spellEnd"/>
      <w:r>
        <w:t xml:space="preserve">. </w:t>
      </w:r>
    </w:p>
    <w:p w14:paraId="590B35E4" w14:textId="77777777" w:rsidR="009F0CA7" w:rsidRDefault="000F034E" w:rsidP="00B8743A">
      <w:r>
        <w:rPr>
          <w:noProof/>
          <w:lang w:eastAsia="fi-FI"/>
        </w:rPr>
        <w:lastRenderedPageBreak/>
        <w:drawing>
          <wp:inline distT="0" distB="0" distL="0" distR="0" wp14:anchorId="590B3849" wp14:editId="590B384A">
            <wp:extent cx="6114415" cy="4110990"/>
            <wp:effectExtent l="19050" t="0" r="635" b="0"/>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srcRect/>
                    <a:stretch>
                      <a:fillRect/>
                    </a:stretch>
                  </pic:blipFill>
                  <pic:spPr bwMode="auto">
                    <a:xfrm>
                      <a:off x="0" y="0"/>
                      <a:ext cx="6114415" cy="4110990"/>
                    </a:xfrm>
                    <a:prstGeom prst="rect">
                      <a:avLst/>
                    </a:prstGeom>
                    <a:noFill/>
                    <a:ln w="9525">
                      <a:noFill/>
                      <a:miter lim="800000"/>
                      <a:headEnd/>
                      <a:tailEnd/>
                    </a:ln>
                  </pic:spPr>
                </pic:pic>
              </a:graphicData>
            </a:graphic>
          </wp:inline>
        </w:drawing>
      </w:r>
    </w:p>
    <w:p w14:paraId="590B35E5" w14:textId="77777777" w:rsidR="009F0CA7" w:rsidRDefault="009F0CA7" w:rsidP="00B8743A"/>
    <w:p w14:paraId="590B35E6" w14:textId="77777777" w:rsidR="003A70BB" w:rsidRDefault="003A70BB" w:rsidP="003A70BB">
      <w:pPr>
        <w:pStyle w:val="Otsikko2"/>
      </w:pPr>
      <w:bookmarkStart w:id="31" w:name="_Toc343863225"/>
      <w:proofErr w:type="spellStart"/>
      <w:r>
        <w:t>Näyttömuoto</w:t>
      </w:r>
      <w:bookmarkEnd w:id="31"/>
      <w:proofErr w:type="spellEnd"/>
    </w:p>
    <w:p w14:paraId="590B35E7" w14:textId="77777777" w:rsidR="003A70BB" w:rsidRDefault="003A70BB" w:rsidP="00CE475D">
      <w:pPr>
        <w:rPr>
          <w:highlight w:val="white"/>
          <w:lang w:eastAsia="fi-FI"/>
        </w:rPr>
      </w:pPr>
    </w:p>
    <w:p w14:paraId="590B35E8" w14:textId="6B72F16F" w:rsidR="009F3F59" w:rsidRDefault="009F3F59" w:rsidP="00CE475D">
      <w:pPr>
        <w:rPr>
          <w:lang w:eastAsia="fi-FI"/>
        </w:rPr>
      </w:pPr>
      <w:r w:rsidRPr="009F3F59">
        <w:rPr>
          <w:lang w:eastAsia="fi-FI"/>
        </w:rPr>
        <w:t>Ohessa on esimerkki siitä, miltä kuvantamisen asiakirja näyttää tyylitiedostolla tehdyn muunnoksen jälkeen</w:t>
      </w:r>
      <w:r w:rsidR="00AE1263">
        <w:rPr>
          <w:lang w:eastAsia="fi-FI"/>
        </w:rPr>
        <w:t>.</w:t>
      </w:r>
    </w:p>
    <w:p w14:paraId="590B35E9" w14:textId="77777777" w:rsidR="009F3F59" w:rsidRDefault="009F3F59" w:rsidP="00CE475D">
      <w:pPr>
        <w:rPr>
          <w:lang w:eastAsia="fi-FI"/>
        </w:rPr>
      </w:pPr>
    </w:p>
    <w:p w14:paraId="590B35EA" w14:textId="30631608" w:rsidR="009F3F59" w:rsidRDefault="009F3F59" w:rsidP="009F3F59">
      <w:pPr>
        <w:rPr>
          <w:lang w:eastAsia="fi-FI"/>
        </w:rPr>
      </w:pPr>
      <w:r>
        <w:rPr>
          <w:lang w:eastAsia="fi-FI"/>
        </w:rPr>
        <w:t xml:space="preserve">Näyttömuodon yleinen rakenne on kuvattu </w:t>
      </w:r>
      <w:r w:rsidR="00AE1263">
        <w:rPr>
          <w:lang w:eastAsia="fi-FI"/>
        </w:rPr>
        <w:t>K</w:t>
      </w:r>
      <w:r>
        <w:rPr>
          <w:lang w:eastAsia="fi-FI"/>
        </w:rPr>
        <w:t xml:space="preserve">ertomus ja lomakkeet </w:t>
      </w:r>
      <w:r w:rsidR="00AE1263">
        <w:rPr>
          <w:lang w:eastAsia="fi-FI"/>
        </w:rPr>
        <w:t>-</w:t>
      </w:r>
      <w:r>
        <w:rPr>
          <w:lang w:eastAsia="fi-FI"/>
        </w:rPr>
        <w:t>määrityksessä [2]. Tässä on kuitenkin esitetty tiivistelmä tekstimuodon rakenteesta</w:t>
      </w:r>
      <w:r w:rsidR="00AE1263">
        <w:rPr>
          <w:lang w:eastAsia="fi-FI"/>
        </w:rPr>
        <w:t>:</w:t>
      </w:r>
    </w:p>
    <w:p w14:paraId="590B35EB" w14:textId="77777777" w:rsidR="00AE458F" w:rsidRDefault="00AE458F" w:rsidP="009F3F59">
      <w:pPr>
        <w:rPr>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AD5E25" w14:paraId="590B360D" w14:textId="77777777" w:rsidTr="00733EB1">
        <w:tc>
          <w:tcPr>
            <w:tcW w:w="9779" w:type="dxa"/>
          </w:tcPr>
          <w:p w14:paraId="2D96BAE4" w14:textId="77777777" w:rsidR="009E4B2F" w:rsidRPr="009E4B2F" w:rsidRDefault="009E4B2F" w:rsidP="009E4B2F">
            <w:pPr>
              <w:spacing w:before="100" w:beforeAutospacing="1" w:after="100" w:afterAutospacing="1"/>
              <w:outlineLvl w:val="2"/>
              <w:rPr>
                <w:b/>
                <w:bCs/>
                <w:color w:val="008000"/>
                <w:sz w:val="18"/>
                <w:szCs w:val="18"/>
                <w:lang w:val="en-US" w:eastAsia="fi-FI"/>
              </w:rPr>
            </w:pPr>
            <w:bookmarkStart w:id="32" w:name="_Toc343861506"/>
            <w:bookmarkStart w:id="33" w:name="_Toc343863226"/>
            <w:bookmarkStart w:id="34" w:name="_Toc245871141"/>
            <w:bookmarkStart w:id="35" w:name="_Toc249859862"/>
            <w:bookmarkStart w:id="36" w:name="_Toc249934654"/>
            <w:bookmarkStart w:id="37" w:name="_Toc250371077"/>
            <w:r w:rsidRPr="009E4B2F">
              <w:rPr>
                <w:b/>
                <w:bCs/>
                <w:color w:val="008000"/>
                <w:sz w:val="18"/>
                <w:szCs w:val="18"/>
                <w:lang w:val="en-US" w:eastAsia="fi-FI"/>
              </w:rPr>
              <w:t xml:space="preserve">CDA R2 </w:t>
            </w:r>
            <w:proofErr w:type="spellStart"/>
            <w:r w:rsidRPr="009E4B2F">
              <w:rPr>
                <w:b/>
                <w:bCs/>
                <w:color w:val="008000"/>
                <w:sz w:val="18"/>
                <w:szCs w:val="18"/>
                <w:lang w:val="en-US" w:eastAsia="fi-FI"/>
              </w:rPr>
              <w:t>tuloste</w:t>
            </w:r>
            <w:proofErr w:type="spellEnd"/>
            <w:r w:rsidRPr="009E4B2F">
              <w:rPr>
                <w:b/>
                <w:bCs/>
                <w:color w:val="008000"/>
                <w:sz w:val="18"/>
                <w:szCs w:val="18"/>
                <w:lang w:val="en-US" w:eastAsia="fi-FI"/>
              </w:rPr>
              <w:t xml:space="preserve"> (CDA_Fi_header_2012-01-10.xsl)</w:t>
            </w:r>
            <w:bookmarkEnd w:id="32"/>
            <w:bookmarkEnd w:id="33"/>
          </w:p>
          <w:p w14:paraId="0A8C8CDB" w14:textId="77777777" w:rsidR="009E4B2F" w:rsidRPr="009E4B2F" w:rsidRDefault="009E4B2F" w:rsidP="009E4B2F">
            <w:pPr>
              <w:spacing w:before="100" w:beforeAutospacing="1" w:after="100" w:afterAutospacing="1"/>
              <w:outlineLvl w:val="2"/>
              <w:rPr>
                <w:b/>
                <w:bCs/>
                <w:color w:val="008000"/>
                <w:sz w:val="20"/>
                <w:szCs w:val="27"/>
                <w:lang w:eastAsia="fi-FI"/>
              </w:rPr>
            </w:pPr>
            <w:bookmarkStart w:id="38" w:name="_Toc343861507"/>
            <w:bookmarkStart w:id="39" w:name="_Toc343863227"/>
            <w:r w:rsidRPr="009E4B2F">
              <w:rPr>
                <w:b/>
                <w:bCs/>
                <w:color w:val="008000"/>
                <w:sz w:val="20"/>
                <w:szCs w:val="27"/>
                <w:lang w:eastAsia="fi-FI"/>
              </w:rPr>
              <w:t>Asiakirjan tunnisteet</w:t>
            </w:r>
            <w:bookmarkEnd w:id="38"/>
            <w:bookmarkEnd w:id="39"/>
          </w:p>
          <w:p w14:paraId="4D0460BC" w14:textId="77777777" w:rsidR="009E4B2F" w:rsidRPr="009E4B2F" w:rsidRDefault="009E4B2F" w:rsidP="009E4B2F">
            <w:pPr>
              <w:rPr>
                <w:b/>
                <w:bCs/>
                <w:color w:val="008000"/>
                <w:sz w:val="18"/>
                <w:szCs w:val="18"/>
                <w:lang w:eastAsia="fi-FI"/>
              </w:rPr>
            </w:pPr>
            <w:r w:rsidRPr="009E4B2F">
              <w:rPr>
                <w:b/>
                <w:bCs/>
                <w:color w:val="008000"/>
                <w:sz w:val="18"/>
                <w:szCs w:val="18"/>
                <w:lang w:eastAsia="fi-FI"/>
              </w:rPr>
              <w:t xml:space="preserve">2.2.04 Asiakirjan tunnus: </w:t>
            </w:r>
            <w:r w:rsidRPr="009E4B2F">
              <w:rPr>
                <w:b/>
                <w:bCs/>
                <w:sz w:val="18"/>
                <w:szCs w:val="18"/>
                <w:lang w:eastAsia="fi-FI"/>
              </w:rPr>
              <w:t>1.2.246.10.1234567.11.2009.3456</w:t>
            </w:r>
            <w:r w:rsidRPr="009E4B2F">
              <w:rPr>
                <w:b/>
                <w:bCs/>
                <w:sz w:val="18"/>
                <w:szCs w:val="18"/>
                <w:lang w:eastAsia="fi-FI"/>
              </w:rPr>
              <w:br/>
            </w:r>
            <w:r w:rsidRPr="009E4B2F">
              <w:rPr>
                <w:b/>
                <w:bCs/>
                <w:color w:val="008000"/>
                <w:sz w:val="18"/>
                <w:szCs w:val="18"/>
                <w:lang w:eastAsia="fi-FI"/>
              </w:rPr>
              <w:t xml:space="preserve">2.2.10 Alkuperäisen asiakirjan tunnus: </w:t>
            </w:r>
            <w:r w:rsidRPr="009E4B2F">
              <w:rPr>
                <w:b/>
                <w:bCs/>
                <w:sz w:val="18"/>
                <w:szCs w:val="18"/>
                <w:lang w:eastAsia="fi-FI"/>
              </w:rPr>
              <w:t>1.2.246.10.1234567.11.2009.3456</w:t>
            </w:r>
            <w:r w:rsidRPr="009E4B2F">
              <w:rPr>
                <w:b/>
                <w:bCs/>
                <w:sz w:val="18"/>
                <w:szCs w:val="18"/>
                <w:lang w:eastAsia="fi-FI"/>
              </w:rPr>
              <w:br/>
            </w:r>
            <w:r w:rsidRPr="009E4B2F">
              <w:rPr>
                <w:b/>
                <w:bCs/>
                <w:color w:val="008000"/>
                <w:sz w:val="18"/>
                <w:szCs w:val="18"/>
                <w:lang w:eastAsia="fi-FI"/>
              </w:rPr>
              <w:t xml:space="preserve">2.2.11 Asiakirjan versio: </w:t>
            </w:r>
            <w:r w:rsidRPr="009E4B2F">
              <w:rPr>
                <w:b/>
                <w:bCs/>
                <w:sz w:val="18"/>
                <w:szCs w:val="18"/>
                <w:lang w:eastAsia="fi-FI"/>
              </w:rPr>
              <w:t>1</w:t>
            </w:r>
          </w:p>
          <w:p w14:paraId="3BFFE876" w14:textId="77777777" w:rsidR="009E4B2F" w:rsidRPr="009E4B2F" w:rsidRDefault="009E4B2F" w:rsidP="009E4B2F">
            <w:pPr>
              <w:spacing w:before="100" w:beforeAutospacing="1" w:after="100" w:afterAutospacing="1"/>
              <w:outlineLvl w:val="2"/>
              <w:rPr>
                <w:b/>
                <w:bCs/>
                <w:color w:val="008000"/>
                <w:sz w:val="20"/>
                <w:szCs w:val="27"/>
                <w:lang w:eastAsia="fi-FI"/>
              </w:rPr>
            </w:pPr>
            <w:bookmarkStart w:id="40" w:name="_Toc343861508"/>
            <w:bookmarkStart w:id="41" w:name="_Toc343863228"/>
            <w:r w:rsidRPr="009E4B2F">
              <w:rPr>
                <w:b/>
                <w:bCs/>
                <w:color w:val="008000"/>
                <w:sz w:val="20"/>
                <w:szCs w:val="27"/>
                <w:lang w:eastAsia="fi-FI"/>
              </w:rPr>
              <w:t>Tekniset CDAR2 rakenteen tiedot</w:t>
            </w:r>
            <w:bookmarkEnd w:id="40"/>
            <w:bookmarkEnd w:id="41"/>
          </w:p>
          <w:p w14:paraId="6385BA60" w14:textId="77777777" w:rsidR="009E4B2F" w:rsidRPr="009E4B2F" w:rsidRDefault="009E4B2F" w:rsidP="009E4B2F">
            <w:pPr>
              <w:rPr>
                <w:b/>
                <w:bCs/>
                <w:color w:val="008000"/>
                <w:sz w:val="18"/>
                <w:szCs w:val="18"/>
                <w:lang w:eastAsia="fi-FI"/>
              </w:rPr>
            </w:pPr>
            <w:r w:rsidRPr="009E4B2F">
              <w:rPr>
                <w:b/>
                <w:bCs/>
                <w:color w:val="008000"/>
                <w:sz w:val="18"/>
                <w:szCs w:val="18"/>
                <w:lang w:eastAsia="fi-FI"/>
              </w:rPr>
              <w:t xml:space="preserve">2.2.01 Asiakirjan aluekoodi: </w:t>
            </w:r>
            <w:r w:rsidRPr="009E4B2F">
              <w:rPr>
                <w:b/>
                <w:bCs/>
                <w:sz w:val="18"/>
                <w:szCs w:val="18"/>
                <w:lang w:eastAsia="fi-FI"/>
              </w:rPr>
              <w:t>FI</w:t>
            </w:r>
            <w:r w:rsidRPr="009E4B2F">
              <w:rPr>
                <w:b/>
                <w:bCs/>
                <w:sz w:val="18"/>
                <w:szCs w:val="18"/>
                <w:lang w:eastAsia="fi-FI"/>
              </w:rPr>
              <w:br/>
            </w:r>
            <w:r w:rsidRPr="009E4B2F">
              <w:rPr>
                <w:b/>
                <w:bCs/>
                <w:color w:val="008000"/>
                <w:sz w:val="18"/>
                <w:szCs w:val="18"/>
                <w:lang w:eastAsia="fi-FI"/>
              </w:rPr>
              <w:t xml:space="preserve">2.2.02 Asiakirjassa noudatettu teknillinen </w:t>
            </w:r>
            <w:proofErr w:type="gramStart"/>
            <w:r w:rsidRPr="009E4B2F">
              <w:rPr>
                <w:b/>
                <w:bCs/>
                <w:color w:val="008000"/>
                <w:sz w:val="18"/>
                <w:szCs w:val="18"/>
                <w:lang w:eastAsia="fi-FI"/>
              </w:rPr>
              <w:t>standardiversio :</w:t>
            </w:r>
            <w:proofErr w:type="gramEnd"/>
            <w:r w:rsidRPr="009E4B2F">
              <w:rPr>
                <w:b/>
                <w:bCs/>
                <w:color w:val="008000"/>
                <w:sz w:val="18"/>
                <w:szCs w:val="18"/>
                <w:lang w:eastAsia="fi-FI"/>
              </w:rPr>
              <w:t xml:space="preserve"> </w:t>
            </w:r>
            <w:r w:rsidRPr="009E4B2F">
              <w:rPr>
                <w:b/>
                <w:bCs/>
                <w:sz w:val="18"/>
                <w:szCs w:val="18"/>
                <w:lang w:eastAsia="fi-FI"/>
              </w:rPr>
              <w:t>2.16.840.1.113883.1.3.POCD_HD000040</w:t>
            </w:r>
            <w:r w:rsidRPr="009E4B2F">
              <w:rPr>
                <w:b/>
                <w:bCs/>
                <w:sz w:val="18"/>
                <w:szCs w:val="18"/>
                <w:lang w:eastAsia="fi-FI"/>
              </w:rPr>
              <w:br/>
            </w:r>
            <w:r w:rsidRPr="009E4B2F">
              <w:rPr>
                <w:b/>
                <w:bCs/>
                <w:color w:val="008000"/>
                <w:sz w:val="18"/>
                <w:szCs w:val="18"/>
                <w:lang w:eastAsia="fi-FI"/>
              </w:rPr>
              <w:t xml:space="preserve">2.2.03 Asiakirjassa noudatettu määritys: </w:t>
            </w:r>
            <w:r w:rsidRPr="009E4B2F">
              <w:rPr>
                <w:b/>
                <w:bCs/>
                <w:sz w:val="18"/>
                <w:szCs w:val="18"/>
                <w:lang w:eastAsia="fi-FI"/>
              </w:rPr>
              <w:t>1.2.246.777.11.2011.7</w:t>
            </w:r>
            <w:r w:rsidRPr="009E4B2F">
              <w:rPr>
                <w:b/>
                <w:bCs/>
                <w:sz w:val="18"/>
                <w:szCs w:val="18"/>
                <w:lang w:eastAsia="fi-FI"/>
              </w:rPr>
              <w:br/>
            </w:r>
            <w:r w:rsidRPr="009E4B2F">
              <w:rPr>
                <w:b/>
                <w:bCs/>
                <w:color w:val="008000"/>
                <w:sz w:val="18"/>
                <w:szCs w:val="18"/>
                <w:lang w:eastAsia="fi-FI"/>
              </w:rPr>
              <w:t xml:space="preserve">2.2.03 Asiakirjassa noudatettu määritys: </w:t>
            </w:r>
            <w:r w:rsidRPr="009E4B2F">
              <w:rPr>
                <w:b/>
                <w:bCs/>
                <w:sz w:val="18"/>
                <w:szCs w:val="18"/>
                <w:lang w:eastAsia="fi-FI"/>
              </w:rPr>
              <w:t>1.2.246.777.11.2011.4</w:t>
            </w:r>
            <w:r w:rsidRPr="009E4B2F">
              <w:rPr>
                <w:b/>
                <w:bCs/>
                <w:sz w:val="18"/>
                <w:szCs w:val="18"/>
                <w:lang w:eastAsia="fi-FI"/>
              </w:rPr>
              <w:br/>
            </w:r>
            <w:r w:rsidRPr="009E4B2F">
              <w:rPr>
                <w:b/>
                <w:bCs/>
                <w:color w:val="008000"/>
                <w:sz w:val="18"/>
                <w:szCs w:val="18"/>
                <w:lang w:eastAsia="fi-FI"/>
              </w:rPr>
              <w:t xml:space="preserve">2.2.03 Asiakirjassa noudatettu määritys: </w:t>
            </w:r>
            <w:r w:rsidRPr="009E4B2F">
              <w:rPr>
                <w:b/>
                <w:bCs/>
                <w:sz w:val="18"/>
                <w:szCs w:val="18"/>
                <w:lang w:eastAsia="fi-FI"/>
              </w:rPr>
              <w:t>1.2.246.777.11.2012</w:t>
            </w:r>
            <w:r w:rsidRPr="009E4B2F">
              <w:rPr>
                <w:b/>
                <w:bCs/>
                <w:sz w:val="18"/>
                <w:szCs w:val="18"/>
                <w:lang w:eastAsia="fi-FI"/>
              </w:rPr>
              <w:br/>
            </w:r>
            <w:r w:rsidRPr="009E4B2F">
              <w:rPr>
                <w:b/>
                <w:bCs/>
                <w:color w:val="008000"/>
                <w:sz w:val="18"/>
                <w:szCs w:val="18"/>
                <w:lang w:eastAsia="fi-FI"/>
              </w:rPr>
              <w:t xml:space="preserve">2.2.03 Asiakirjassa noudatettu määritys: </w:t>
            </w:r>
            <w:r w:rsidRPr="009E4B2F">
              <w:rPr>
                <w:b/>
                <w:bCs/>
                <w:sz w:val="18"/>
                <w:szCs w:val="18"/>
                <w:lang w:eastAsia="fi-FI"/>
              </w:rPr>
              <w:t>1.2.246.777.11.2012</w:t>
            </w:r>
          </w:p>
          <w:p w14:paraId="1C4BE7F8" w14:textId="77777777" w:rsidR="009E4B2F" w:rsidRPr="009E4B2F" w:rsidRDefault="009E4B2F" w:rsidP="009E4B2F">
            <w:pPr>
              <w:spacing w:before="100" w:beforeAutospacing="1" w:after="100" w:afterAutospacing="1"/>
              <w:outlineLvl w:val="2"/>
              <w:rPr>
                <w:b/>
                <w:bCs/>
                <w:color w:val="008000"/>
                <w:sz w:val="20"/>
                <w:szCs w:val="27"/>
                <w:lang w:eastAsia="fi-FI"/>
              </w:rPr>
            </w:pPr>
            <w:bookmarkStart w:id="42" w:name="_Toc343861509"/>
            <w:bookmarkStart w:id="43" w:name="_Toc343863229"/>
            <w:r w:rsidRPr="009E4B2F">
              <w:rPr>
                <w:b/>
                <w:bCs/>
                <w:color w:val="008000"/>
                <w:sz w:val="20"/>
                <w:szCs w:val="27"/>
                <w:lang w:eastAsia="fi-FI"/>
              </w:rPr>
              <w:lastRenderedPageBreak/>
              <w:t>Potilas</w:t>
            </w:r>
            <w:bookmarkEnd w:id="42"/>
            <w:bookmarkEnd w:id="43"/>
          </w:p>
          <w:p w14:paraId="270EC892" w14:textId="77777777" w:rsidR="009E4B2F" w:rsidRPr="009E4B2F" w:rsidRDefault="009E4B2F" w:rsidP="009E4B2F">
            <w:pPr>
              <w:rPr>
                <w:b/>
                <w:bCs/>
                <w:color w:val="008000"/>
                <w:sz w:val="18"/>
                <w:szCs w:val="18"/>
                <w:lang w:eastAsia="fi-FI"/>
              </w:rPr>
            </w:pPr>
            <w:r w:rsidRPr="009E4B2F">
              <w:rPr>
                <w:b/>
                <w:bCs/>
                <w:color w:val="008000"/>
                <w:sz w:val="18"/>
                <w:szCs w:val="18"/>
                <w:lang w:eastAsia="fi-FI"/>
              </w:rPr>
              <w:t xml:space="preserve">2.2.13.1 Potilaan henkilötunnus: </w:t>
            </w:r>
            <w:r w:rsidRPr="009E4B2F">
              <w:rPr>
                <w:b/>
                <w:bCs/>
                <w:sz w:val="18"/>
                <w:szCs w:val="18"/>
                <w:lang w:eastAsia="fi-FI"/>
              </w:rPr>
              <w:t>1.2.246.21.010144-123X</w:t>
            </w:r>
            <w:r w:rsidRPr="009E4B2F">
              <w:rPr>
                <w:b/>
                <w:bCs/>
                <w:sz w:val="18"/>
                <w:szCs w:val="18"/>
                <w:lang w:eastAsia="fi-FI"/>
              </w:rPr>
              <w:br/>
            </w:r>
            <w:r w:rsidRPr="009E4B2F">
              <w:rPr>
                <w:b/>
                <w:bCs/>
                <w:color w:val="008000"/>
                <w:sz w:val="18"/>
                <w:szCs w:val="18"/>
                <w:lang w:eastAsia="fi-FI"/>
              </w:rPr>
              <w:t xml:space="preserve">2.2.13.1 Potilaan henkilötunnus: </w:t>
            </w:r>
            <w:r w:rsidRPr="009E4B2F">
              <w:rPr>
                <w:b/>
                <w:bCs/>
                <w:sz w:val="18"/>
                <w:szCs w:val="18"/>
                <w:lang w:eastAsia="fi-FI"/>
              </w:rPr>
              <w:t>1.2.246.10.1234567.22.2008.010144-1EMM</w:t>
            </w:r>
            <w:r w:rsidRPr="009E4B2F">
              <w:rPr>
                <w:b/>
                <w:bCs/>
                <w:sz w:val="18"/>
                <w:szCs w:val="18"/>
                <w:lang w:eastAsia="fi-FI"/>
              </w:rPr>
              <w:br/>
            </w:r>
            <w:r w:rsidRPr="009E4B2F">
              <w:rPr>
                <w:b/>
                <w:bCs/>
                <w:color w:val="008000"/>
                <w:sz w:val="18"/>
                <w:szCs w:val="18"/>
                <w:lang w:eastAsia="fi-FI"/>
              </w:rPr>
              <w:t xml:space="preserve">2.2.13.2 Potilaan nimi: </w:t>
            </w:r>
            <w:r w:rsidRPr="009E4B2F">
              <w:rPr>
                <w:b/>
                <w:bCs/>
                <w:sz w:val="18"/>
                <w:szCs w:val="18"/>
                <w:lang w:eastAsia="fi-FI"/>
              </w:rPr>
              <w:t>Meikäläinen, Erkki</w:t>
            </w:r>
            <w:r w:rsidRPr="009E4B2F">
              <w:rPr>
                <w:b/>
                <w:bCs/>
                <w:sz w:val="18"/>
                <w:szCs w:val="18"/>
                <w:lang w:eastAsia="fi-FI"/>
              </w:rPr>
              <w:br/>
            </w:r>
            <w:r w:rsidRPr="009E4B2F">
              <w:rPr>
                <w:b/>
                <w:bCs/>
                <w:color w:val="008000"/>
                <w:sz w:val="18"/>
                <w:szCs w:val="18"/>
                <w:lang w:eastAsia="fi-FI"/>
              </w:rPr>
              <w:t xml:space="preserve">2.2.13.3 Potilaan syntymäaika: </w:t>
            </w:r>
            <w:r w:rsidRPr="009E4B2F">
              <w:rPr>
                <w:b/>
                <w:bCs/>
                <w:sz w:val="18"/>
                <w:szCs w:val="18"/>
                <w:lang w:eastAsia="fi-FI"/>
              </w:rPr>
              <w:t>1.1.1944</w:t>
            </w:r>
            <w:r w:rsidRPr="009E4B2F">
              <w:rPr>
                <w:b/>
                <w:bCs/>
                <w:sz w:val="18"/>
                <w:szCs w:val="18"/>
                <w:lang w:eastAsia="fi-FI"/>
              </w:rPr>
              <w:br/>
            </w:r>
            <w:r w:rsidRPr="009E4B2F">
              <w:rPr>
                <w:b/>
                <w:bCs/>
                <w:color w:val="008000"/>
                <w:sz w:val="18"/>
                <w:szCs w:val="18"/>
                <w:lang w:eastAsia="fi-FI"/>
              </w:rPr>
              <w:t xml:space="preserve">2.2.13.4 Potilaan sukupuoli: </w:t>
            </w:r>
            <w:r w:rsidRPr="009E4B2F">
              <w:rPr>
                <w:b/>
                <w:bCs/>
                <w:sz w:val="18"/>
                <w:szCs w:val="18"/>
                <w:lang w:eastAsia="fi-FI"/>
              </w:rPr>
              <w:t xml:space="preserve">1, mies </w:t>
            </w:r>
            <w:proofErr w:type="gramStart"/>
            <w:r w:rsidRPr="009E4B2F">
              <w:rPr>
                <w:b/>
                <w:bCs/>
                <w:sz w:val="18"/>
                <w:szCs w:val="18"/>
                <w:lang w:eastAsia="fi-FI"/>
              </w:rPr>
              <w:t>-- koodisto</w:t>
            </w:r>
            <w:proofErr w:type="gramEnd"/>
            <w:r w:rsidRPr="009E4B2F">
              <w:rPr>
                <w:b/>
                <w:bCs/>
                <w:sz w:val="18"/>
                <w:szCs w:val="18"/>
                <w:lang w:eastAsia="fi-FI"/>
              </w:rPr>
              <w:t>: 1.2.246.537.5.1.1997, AR/YDIN - Sukupuoli 1997</w:t>
            </w:r>
          </w:p>
          <w:p w14:paraId="7D315AB5" w14:textId="77777777" w:rsidR="009E4B2F" w:rsidRPr="009E4B2F" w:rsidRDefault="009E4B2F" w:rsidP="009E4B2F">
            <w:pPr>
              <w:spacing w:before="100" w:beforeAutospacing="1" w:after="100" w:afterAutospacing="1"/>
              <w:outlineLvl w:val="2"/>
              <w:rPr>
                <w:b/>
                <w:bCs/>
                <w:color w:val="008000"/>
                <w:sz w:val="20"/>
                <w:szCs w:val="27"/>
                <w:lang w:eastAsia="fi-FI"/>
              </w:rPr>
            </w:pPr>
            <w:bookmarkStart w:id="44" w:name="_Toc343861510"/>
            <w:bookmarkStart w:id="45" w:name="_Toc343863230"/>
            <w:r w:rsidRPr="009E4B2F">
              <w:rPr>
                <w:b/>
                <w:bCs/>
                <w:color w:val="008000"/>
                <w:sz w:val="20"/>
                <w:szCs w:val="27"/>
                <w:lang w:eastAsia="fi-FI"/>
              </w:rPr>
              <w:t>Ammattihenkilö</w:t>
            </w:r>
            <w:bookmarkEnd w:id="44"/>
            <w:bookmarkEnd w:id="45"/>
          </w:p>
          <w:p w14:paraId="6971D181" w14:textId="77777777" w:rsidR="009E4B2F" w:rsidRPr="009E4B2F" w:rsidRDefault="009E4B2F" w:rsidP="009E4B2F">
            <w:pPr>
              <w:spacing w:after="240"/>
              <w:rPr>
                <w:b/>
                <w:bCs/>
                <w:color w:val="008000"/>
                <w:sz w:val="18"/>
                <w:szCs w:val="18"/>
                <w:lang w:eastAsia="fi-FI"/>
              </w:rPr>
            </w:pPr>
            <w:r w:rsidRPr="009E4B2F">
              <w:rPr>
                <w:b/>
                <w:bCs/>
                <w:color w:val="008000"/>
                <w:sz w:val="18"/>
                <w:szCs w:val="18"/>
                <w:lang w:eastAsia="fi-FI"/>
              </w:rPr>
              <w:t xml:space="preserve">2.2.14.1 Ammattihenkilön tunniste: </w:t>
            </w:r>
            <w:r w:rsidRPr="009E4B2F">
              <w:rPr>
                <w:sz w:val="18"/>
                <w:szCs w:val="18"/>
                <w:lang w:eastAsia="fi-FI"/>
              </w:rPr>
              <w:t>1.2.246.21.123456-1234</w:t>
            </w:r>
            <w:r w:rsidRPr="009E4B2F">
              <w:rPr>
                <w:sz w:val="18"/>
                <w:szCs w:val="18"/>
                <w:lang w:eastAsia="fi-FI"/>
              </w:rPr>
              <w:br/>
            </w:r>
            <w:r w:rsidRPr="009E4B2F">
              <w:rPr>
                <w:b/>
                <w:bCs/>
                <w:color w:val="008000"/>
                <w:sz w:val="18"/>
                <w:szCs w:val="18"/>
                <w:lang w:eastAsia="fi-FI"/>
              </w:rPr>
              <w:t xml:space="preserve">2.2.14.2 Ammattihenkilön nimi: </w:t>
            </w:r>
            <w:r w:rsidRPr="009E4B2F">
              <w:rPr>
                <w:sz w:val="18"/>
                <w:szCs w:val="18"/>
                <w:lang w:eastAsia="fi-FI"/>
              </w:rPr>
              <w:t>LL Pekka Päivystäjä</w:t>
            </w:r>
            <w:r w:rsidRPr="009E4B2F">
              <w:rPr>
                <w:sz w:val="18"/>
                <w:szCs w:val="18"/>
                <w:lang w:eastAsia="fi-FI"/>
              </w:rPr>
              <w:br/>
            </w:r>
            <w:r w:rsidRPr="009E4B2F">
              <w:rPr>
                <w:b/>
                <w:bCs/>
                <w:color w:val="008000"/>
                <w:sz w:val="18"/>
                <w:szCs w:val="18"/>
                <w:lang w:eastAsia="fi-FI"/>
              </w:rPr>
              <w:t xml:space="preserve">2.2.14.3 Ammattihenkilötiedon muodostamisaika: </w:t>
            </w:r>
            <w:r w:rsidRPr="009E4B2F">
              <w:rPr>
                <w:sz w:val="18"/>
                <w:szCs w:val="18"/>
                <w:lang w:eastAsia="fi-FI"/>
              </w:rPr>
              <w:t>11.9.2009 klo 14:10:59</w:t>
            </w:r>
            <w:r w:rsidRPr="009E4B2F">
              <w:rPr>
                <w:sz w:val="18"/>
                <w:szCs w:val="18"/>
                <w:lang w:eastAsia="fi-FI"/>
              </w:rPr>
              <w:br/>
            </w:r>
            <w:r w:rsidRPr="009E4B2F">
              <w:rPr>
                <w:b/>
                <w:bCs/>
                <w:color w:val="008000"/>
                <w:sz w:val="18"/>
                <w:szCs w:val="18"/>
                <w:lang w:eastAsia="fi-FI"/>
              </w:rPr>
              <w:t xml:space="preserve">2.2.14.4 Ammattihenkilön palveluyksikkö: </w:t>
            </w:r>
            <w:r w:rsidRPr="009E4B2F">
              <w:rPr>
                <w:sz w:val="18"/>
                <w:szCs w:val="18"/>
                <w:lang w:eastAsia="fi-FI"/>
              </w:rPr>
              <w:t>1.2.246.10.1234567.10.102, XXX sairaanhoitopiiri päivystyspoliklinikka</w:t>
            </w:r>
            <w:r w:rsidRPr="009E4B2F">
              <w:rPr>
                <w:sz w:val="18"/>
                <w:szCs w:val="18"/>
                <w:lang w:eastAsia="fi-FI"/>
              </w:rPr>
              <w:br/>
            </w:r>
            <w:r w:rsidRPr="009E4B2F">
              <w:rPr>
                <w:b/>
                <w:bCs/>
                <w:color w:val="008000"/>
                <w:sz w:val="18"/>
                <w:szCs w:val="18"/>
                <w:lang w:eastAsia="fi-FI"/>
              </w:rPr>
              <w:t xml:space="preserve">2.2.14.5 Ammattihenkilön rooli: </w:t>
            </w:r>
            <w:r w:rsidRPr="009E4B2F">
              <w:rPr>
                <w:sz w:val="18"/>
                <w:szCs w:val="18"/>
                <w:lang w:eastAsia="fi-FI"/>
              </w:rPr>
              <w:t xml:space="preserve">MER, Hoitovastuussa oleva ammattihenkilö </w:t>
            </w:r>
            <w:proofErr w:type="gramStart"/>
            <w:r w:rsidRPr="009E4B2F">
              <w:rPr>
                <w:sz w:val="18"/>
                <w:szCs w:val="18"/>
                <w:lang w:eastAsia="fi-FI"/>
              </w:rPr>
              <w:t>-- koodisto</w:t>
            </w:r>
            <w:proofErr w:type="gramEnd"/>
            <w:r w:rsidRPr="009E4B2F">
              <w:rPr>
                <w:sz w:val="18"/>
                <w:szCs w:val="18"/>
                <w:lang w:eastAsia="fi-FI"/>
              </w:rPr>
              <w:t>: 1.2.246.537.5.40006.2003, HL7 - Lääkärin funktio/rooli 2003</w:t>
            </w:r>
            <w:r w:rsidRPr="009E4B2F">
              <w:rPr>
                <w:sz w:val="18"/>
                <w:szCs w:val="18"/>
                <w:lang w:eastAsia="fi-FI"/>
              </w:rPr>
              <w:br/>
            </w:r>
            <w:r w:rsidRPr="009E4B2F">
              <w:rPr>
                <w:sz w:val="18"/>
                <w:szCs w:val="18"/>
                <w:lang w:eastAsia="fi-FI"/>
              </w:rPr>
              <w:br/>
            </w:r>
            <w:r w:rsidRPr="009E4B2F">
              <w:rPr>
                <w:b/>
                <w:bCs/>
                <w:color w:val="008000"/>
                <w:sz w:val="18"/>
                <w:szCs w:val="18"/>
                <w:lang w:eastAsia="fi-FI"/>
              </w:rPr>
              <w:t xml:space="preserve">2.2.14.1 Ammattihenkilön tunniste: </w:t>
            </w:r>
            <w:r w:rsidRPr="009E4B2F">
              <w:rPr>
                <w:sz w:val="18"/>
                <w:szCs w:val="18"/>
                <w:lang w:eastAsia="fi-FI"/>
              </w:rPr>
              <w:t>1.2.246.21.123456-1234</w:t>
            </w:r>
            <w:r w:rsidRPr="009E4B2F">
              <w:rPr>
                <w:sz w:val="18"/>
                <w:szCs w:val="18"/>
                <w:lang w:eastAsia="fi-FI"/>
              </w:rPr>
              <w:br/>
            </w:r>
            <w:r w:rsidRPr="009E4B2F">
              <w:rPr>
                <w:b/>
                <w:bCs/>
                <w:color w:val="008000"/>
                <w:sz w:val="18"/>
                <w:szCs w:val="18"/>
                <w:lang w:eastAsia="fi-FI"/>
              </w:rPr>
              <w:t xml:space="preserve">2.2.14.2 Ammattihenkilön nimi: </w:t>
            </w:r>
            <w:r w:rsidRPr="009E4B2F">
              <w:rPr>
                <w:sz w:val="18"/>
                <w:szCs w:val="18"/>
                <w:lang w:eastAsia="fi-FI"/>
              </w:rPr>
              <w:t>LL Säde Suominen</w:t>
            </w:r>
            <w:r w:rsidRPr="009E4B2F">
              <w:rPr>
                <w:sz w:val="18"/>
                <w:szCs w:val="18"/>
                <w:lang w:eastAsia="fi-FI"/>
              </w:rPr>
              <w:br/>
            </w:r>
            <w:r w:rsidRPr="009E4B2F">
              <w:rPr>
                <w:b/>
                <w:bCs/>
                <w:color w:val="008000"/>
                <w:sz w:val="18"/>
                <w:szCs w:val="18"/>
                <w:lang w:eastAsia="fi-FI"/>
              </w:rPr>
              <w:t xml:space="preserve">2.2.14.3 Ammattihenkilötiedon muodostamisaika: </w:t>
            </w:r>
            <w:r w:rsidRPr="009E4B2F">
              <w:rPr>
                <w:sz w:val="18"/>
                <w:szCs w:val="18"/>
                <w:lang w:eastAsia="fi-FI"/>
              </w:rPr>
              <w:t>11.9.2009 klo 15:15:59</w:t>
            </w:r>
            <w:r w:rsidRPr="009E4B2F">
              <w:rPr>
                <w:sz w:val="18"/>
                <w:szCs w:val="18"/>
                <w:lang w:eastAsia="fi-FI"/>
              </w:rPr>
              <w:br/>
            </w:r>
            <w:r w:rsidRPr="009E4B2F">
              <w:rPr>
                <w:b/>
                <w:bCs/>
                <w:color w:val="008000"/>
                <w:sz w:val="18"/>
                <w:szCs w:val="18"/>
                <w:lang w:eastAsia="fi-FI"/>
              </w:rPr>
              <w:t xml:space="preserve">2.2.14.4 Ammattihenkilön palveluyksikkö: </w:t>
            </w:r>
            <w:r w:rsidRPr="009E4B2F">
              <w:rPr>
                <w:sz w:val="18"/>
                <w:szCs w:val="18"/>
                <w:lang w:eastAsia="fi-FI"/>
              </w:rPr>
              <w:t>1.2.246.10.1234567.10.110, XXX sairaanhoitopiiri kuvantaminen</w:t>
            </w:r>
            <w:r w:rsidRPr="009E4B2F">
              <w:rPr>
                <w:sz w:val="18"/>
                <w:szCs w:val="18"/>
                <w:lang w:eastAsia="fi-FI"/>
              </w:rPr>
              <w:br/>
            </w:r>
            <w:r w:rsidRPr="009E4B2F">
              <w:rPr>
                <w:b/>
                <w:bCs/>
                <w:color w:val="008000"/>
                <w:sz w:val="18"/>
                <w:szCs w:val="18"/>
                <w:lang w:eastAsia="fi-FI"/>
              </w:rPr>
              <w:t xml:space="preserve">2.2.14.5 Ammattihenkilön rooli: </w:t>
            </w:r>
            <w:r w:rsidRPr="009E4B2F">
              <w:rPr>
                <w:sz w:val="18"/>
                <w:szCs w:val="18"/>
                <w:lang w:eastAsia="fi-FI"/>
              </w:rPr>
              <w:t>MER, Merkinnän tekijä -- koodisto: 1.2.246.537.5.40006.2003, HL7 - Lääkärin funktio/rooli 2003</w:t>
            </w:r>
            <w:r w:rsidRPr="009E4B2F">
              <w:rPr>
                <w:sz w:val="18"/>
                <w:szCs w:val="18"/>
                <w:lang w:eastAsia="fi-FI"/>
              </w:rPr>
              <w:br/>
            </w:r>
            <w:r w:rsidRPr="009E4B2F">
              <w:rPr>
                <w:sz w:val="18"/>
                <w:szCs w:val="18"/>
                <w:lang w:eastAsia="fi-FI"/>
              </w:rPr>
              <w:br/>
            </w:r>
            <w:r w:rsidRPr="009E4B2F">
              <w:rPr>
                <w:b/>
                <w:bCs/>
                <w:color w:val="008000"/>
                <w:sz w:val="18"/>
                <w:szCs w:val="18"/>
                <w:lang w:eastAsia="fi-FI"/>
              </w:rPr>
              <w:t xml:space="preserve">2.2.14.1 Ammattihenkilön tunniste: </w:t>
            </w:r>
            <w:r w:rsidRPr="009E4B2F">
              <w:rPr>
                <w:sz w:val="18"/>
                <w:szCs w:val="18"/>
                <w:lang w:eastAsia="fi-FI"/>
              </w:rPr>
              <w:t>1.2.246.21.123456-1234</w:t>
            </w:r>
            <w:r w:rsidRPr="009E4B2F">
              <w:rPr>
                <w:sz w:val="18"/>
                <w:szCs w:val="18"/>
                <w:lang w:eastAsia="fi-FI"/>
              </w:rPr>
              <w:br/>
            </w:r>
            <w:r w:rsidRPr="009E4B2F">
              <w:rPr>
                <w:b/>
                <w:bCs/>
                <w:color w:val="008000"/>
                <w:sz w:val="18"/>
                <w:szCs w:val="18"/>
                <w:lang w:eastAsia="fi-FI"/>
              </w:rPr>
              <w:t xml:space="preserve">2.2.14.2 Ammattihenkilön nimi: </w:t>
            </w:r>
            <w:r w:rsidRPr="009E4B2F">
              <w:rPr>
                <w:sz w:val="18"/>
                <w:szCs w:val="18"/>
                <w:lang w:eastAsia="fi-FI"/>
              </w:rPr>
              <w:t>Röntgenhoitaja Niina Radiologi</w:t>
            </w:r>
            <w:r w:rsidRPr="009E4B2F">
              <w:rPr>
                <w:sz w:val="18"/>
                <w:szCs w:val="18"/>
                <w:lang w:eastAsia="fi-FI"/>
              </w:rPr>
              <w:br/>
            </w:r>
            <w:r w:rsidRPr="009E4B2F">
              <w:rPr>
                <w:b/>
                <w:bCs/>
                <w:color w:val="008000"/>
                <w:sz w:val="18"/>
                <w:szCs w:val="18"/>
                <w:lang w:eastAsia="fi-FI"/>
              </w:rPr>
              <w:t xml:space="preserve">2.2.14.3 Ammattihenkilötiedon muodostamisaika: </w:t>
            </w:r>
            <w:r w:rsidRPr="009E4B2F">
              <w:rPr>
                <w:sz w:val="18"/>
                <w:szCs w:val="18"/>
                <w:lang w:eastAsia="fi-FI"/>
              </w:rPr>
              <w:t>11.9.2009 klo 15:20:59</w:t>
            </w:r>
            <w:r w:rsidRPr="009E4B2F">
              <w:rPr>
                <w:sz w:val="18"/>
                <w:szCs w:val="18"/>
                <w:lang w:eastAsia="fi-FI"/>
              </w:rPr>
              <w:br/>
            </w:r>
            <w:r w:rsidRPr="009E4B2F">
              <w:rPr>
                <w:b/>
                <w:bCs/>
                <w:color w:val="008000"/>
                <w:sz w:val="18"/>
                <w:szCs w:val="18"/>
                <w:lang w:eastAsia="fi-FI"/>
              </w:rPr>
              <w:t xml:space="preserve">2.2.14.4 Ammattihenkilön palveluyksikkö: </w:t>
            </w:r>
            <w:r w:rsidRPr="009E4B2F">
              <w:rPr>
                <w:sz w:val="18"/>
                <w:szCs w:val="18"/>
                <w:lang w:eastAsia="fi-FI"/>
              </w:rPr>
              <w:t>1.2.246.10.1234567.10.110, XXX sairaanhoitopiiri kuvantaminen</w:t>
            </w:r>
            <w:r w:rsidRPr="009E4B2F">
              <w:rPr>
                <w:sz w:val="18"/>
                <w:szCs w:val="18"/>
                <w:lang w:eastAsia="fi-FI"/>
              </w:rPr>
              <w:br/>
            </w:r>
            <w:r w:rsidRPr="009E4B2F">
              <w:rPr>
                <w:b/>
                <w:bCs/>
                <w:color w:val="008000"/>
                <w:sz w:val="18"/>
                <w:szCs w:val="18"/>
                <w:lang w:eastAsia="fi-FI"/>
              </w:rPr>
              <w:t xml:space="preserve">2.2.14.5 Ammattihenkilön rooli: </w:t>
            </w:r>
            <w:r w:rsidRPr="009E4B2F">
              <w:rPr>
                <w:sz w:val="18"/>
                <w:szCs w:val="18"/>
                <w:lang w:eastAsia="fi-FI"/>
              </w:rPr>
              <w:t>MER, Merkinnän tekijä -- koodisto: 1.2.246.537.5.40006.2003, HL7 - Lääkärin funktio/rooli 2003</w:t>
            </w:r>
            <w:r w:rsidRPr="009E4B2F">
              <w:rPr>
                <w:sz w:val="18"/>
                <w:szCs w:val="18"/>
                <w:lang w:eastAsia="fi-FI"/>
              </w:rPr>
              <w:br/>
            </w:r>
            <w:r w:rsidRPr="009E4B2F">
              <w:rPr>
                <w:sz w:val="18"/>
                <w:szCs w:val="18"/>
                <w:lang w:eastAsia="fi-FI"/>
              </w:rPr>
              <w:br/>
            </w:r>
            <w:r w:rsidRPr="009E4B2F">
              <w:rPr>
                <w:b/>
                <w:bCs/>
                <w:color w:val="008000"/>
                <w:sz w:val="18"/>
                <w:szCs w:val="18"/>
                <w:lang w:eastAsia="fi-FI"/>
              </w:rPr>
              <w:t xml:space="preserve">2.2.14.1 Ammattihenkilön tunniste: </w:t>
            </w:r>
            <w:r w:rsidRPr="009E4B2F">
              <w:rPr>
                <w:sz w:val="18"/>
                <w:szCs w:val="18"/>
                <w:lang w:eastAsia="fi-FI"/>
              </w:rPr>
              <w:t>1.2.246.21.123456-1234</w:t>
            </w:r>
            <w:r w:rsidRPr="009E4B2F">
              <w:rPr>
                <w:sz w:val="18"/>
                <w:szCs w:val="18"/>
                <w:lang w:eastAsia="fi-FI"/>
              </w:rPr>
              <w:br/>
            </w:r>
            <w:r w:rsidRPr="009E4B2F">
              <w:rPr>
                <w:b/>
                <w:bCs/>
                <w:color w:val="008000"/>
                <w:sz w:val="18"/>
                <w:szCs w:val="18"/>
                <w:lang w:eastAsia="fi-FI"/>
              </w:rPr>
              <w:t xml:space="preserve">2.2.14.2 Ammattihenkilön nimi: </w:t>
            </w:r>
            <w:r w:rsidRPr="009E4B2F">
              <w:rPr>
                <w:sz w:val="18"/>
                <w:szCs w:val="18"/>
                <w:lang w:eastAsia="fi-FI"/>
              </w:rPr>
              <w:t>LL Reino Radiologi</w:t>
            </w:r>
            <w:r w:rsidRPr="009E4B2F">
              <w:rPr>
                <w:sz w:val="18"/>
                <w:szCs w:val="18"/>
                <w:lang w:eastAsia="fi-FI"/>
              </w:rPr>
              <w:br/>
            </w:r>
            <w:r w:rsidRPr="009E4B2F">
              <w:rPr>
                <w:b/>
                <w:bCs/>
                <w:color w:val="008000"/>
                <w:sz w:val="18"/>
                <w:szCs w:val="18"/>
                <w:lang w:eastAsia="fi-FI"/>
              </w:rPr>
              <w:t xml:space="preserve">2.2.14.3 Ammattihenkilötiedon muodostamisaika: </w:t>
            </w:r>
            <w:r w:rsidRPr="009E4B2F">
              <w:rPr>
                <w:sz w:val="18"/>
                <w:szCs w:val="18"/>
                <w:lang w:eastAsia="fi-FI"/>
              </w:rPr>
              <w:t>11.9.2009 klo 16:10:23</w:t>
            </w:r>
            <w:r w:rsidRPr="009E4B2F">
              <w:rPr>
                <w:sz w:val="18"/>
                <w:szCs w:val="18"/>
                <w:lang w:eastAsia="fi-FI"/>
              </w:rPr>
              <w:br/>
            </w:r>
            <w:r w:rsidRPr="009E4B2F">
              <w:rPr>
                <w:b/>
                <w:bCs/>
                <w:color w:val="008000"/>
                <w:sz w:val="18"/>
                <w:szCs w:val="18"/>
                <w:lang w:eastAsia="fi-FI"/>
              </w:rPr>
              <w:t xml:space="preserve">2.2.14.4 Ammattihenkilön palveluyksikkö: </w:t>
            </w:r>
            <w:r w:rsidRPr="009E4B2F">
              <w:rPr>
                <w:sz w:val="18"/>
                <w:szCs w:val="18"/>
                <w:lang w:eastAsia="fi-FI"/>
              </w:rPr>
              <w:t>1.2.246.10.1234567.10.110, XXX sairaanhoitopiiri kuvantaminen</w:t>
            </w:r>
            <w:r w:rsidRPr="009E4B2F">
              <w:rPr>
                <w:sz w:val="18"/>
                <w:szCs w:val="18"/>
                <w:lang w:eastAsia="fi-FI"/>
              </w:rPr>
              <w:br/>
            </w:r>
            <w:r w:rsidRPr="009E4B2F">
              <w:rPr>
                <w:b/>
                <w:bCs/>
                <w:color w:val="008000"/>
                <w:sz w:val="18"/>
                <w:szCs w:val="18"/>
                <w:lang w:eastAsia="fi-FI"/>
              </w:rPr>
              <w:t xml:space="preserve">2.2.14.5 Ammattihenkilön rooli: </w:t>
            </w:r>
            <w:r w:rsidRPr="009E4B2F">
              <w:rPr>
                <w:sz w:val="18"/>
                <w:szCs w:val="18"/>
                <w:lang w:eastAsia="fi-FI"/>
              </w:rPr>
              <w:t>MER, Merkinnän tekijä -- koodisto: 1.2.246.537.5.40006.2003, HL7 - Lääkärin funktio/rooli 2003</w:t>
            </w:r>
          </w:p>
          <w:p w14:paraId="4E7F3687" w14:textId="77777777" w:rsidR="009E4B2F" w:rsidRPr="009E4B2F" w:rsidRDefault="009E4B2F" w:rsidP="009E4B2F">
            <w:pPr>
              <w:spacing w:before="100" w:beforeAutospacing="1" w:after="100" w:afterAutospacing="1"/>
              <w:outlineLvl w:val="2"/>
              <w:rPr>
                <w:b/>
                <w:bCs/>
                <w:color w:val="008000"/>
                <w:sz w:val="20"/>
                <w:szCs w:val="27"/>
                <w:lang w:eastAsia="fi-FI"/>
              </w:rPr>
            </w:pPr>
            <w:bookmarkStart w:id="46" w:name="_Toc343861511"/>
            <w:bookmarkStart w:id="47" w:name="_Toc343863231"/>
            <w:r w:rsidRPr="009E4B2F">
              <w:rPr>
                <w:b/>
                <w:bCs/>
                <w:color w:val="008000"/>
                <w:sz w:val="20"/>
                <w:szCs w:val="27"/>
                <w:lang w:eastAsia="fi-FI"/>
              </w:rPr>
              <w:t>Asiakirjan elinkaari</w:t>
            </w:r>
            <w:bookmarkEnd w:id="46"/>
            <w:bookmarkEnd w:id="47"/>
          </w:p>
          <w:p w14:paraId="015BABC5" w14:textId="77777777" w:rsidR="009E4B2F" w:rsidRPr="009E4B2F" w:rsidRDefault="009E4B2F" w:rsidP="009E4B2F">
            <w:pPr>
              <w:rPr>
                <w:b/>
                <w:bCs/>
                <w:color w:val="008000"/>
                <w:sz w:val="18"/>
                <w:szCs w:val="18"/>
                <w:lang w:eastAsia="fi-FI"/>
              </w:rPr>
            </w:pPr>
            <w:r w:rsidRPr="009E4B2F">
              <w:rPr>
                <w:b/>
                <w:bCs/>
                <w:color w:val="008000"/>
                <w:sz w:val="18"/>
                <w:szCs w:val="18"/>
                <w:lang w:eastAsia="fi-FI"/>
              </w:rPr>
              <w:t xml:space="preserve">2.2.07 Asiakirjan luontiaika: </w:t>
            </w:r>
            <w:r w:rsidRPr="009E4B2F">
              <w:rPr>
                <w:b/>
                <w:bCs/>
                <w:sz w:val="18"/>
                <w:szCs w:val="18"/>
                <w:lang w:eastAsia="fi-FI"/>
              </w:rPr>
              <w:t>11.9.2009 klo 15:22:33</w:t>
            </w:r>
            <w:r w:rsidRPr="009E4B2F">
              <w:rPr>
                <w:b/>
                <w:bCs/>
                <w:sz w:val="18"/>
                <w:szCs w:val="18"/>
                <w:lang w:eastAsia="fi-FI"/>
              </w:rPr>
              <w:br/>
            </w:r>
            <w:r w:rsidRPr="009E4B2F">
              <w:rPr>
                <w:b/>
                <w:bCs/>
                <w:color w:val="008000"/>
                <w:sz w:val="18"/>
                <w:szCs w:val="18"/>
                <w:lang w:eastAsia="fi-FI"/>
              </w:rPr>
              <w:t xml:space="preserve">2.4.13 Asiakirjan valmistumisen tila: </w:t>
            </w:r>
            <w:r w:rsidRPr="009E4B2F">
              <w:rPr>
                <w:b/>
                <w:bCs/>
                <w:sz w:val="18"/>
                <w:szCs w:val="18"/>
                <w:lang w:eastAsia="fi-FI"/>
              </w:rPr>
              <w:t xml:space="preserve">3, arkistointivalmis </w:t>
            </w:r>
            <w:proofErr w:type="gramStart"/>
            <w:r w:rsidRPr="009E4B2F">
              <w:rPr>
                <w:b/>
                <w:bCs/>
                <w:sz w:val="18"/>
                <w:szCs w:val="18"/>
                <w:lang w:eastAsia="fi-FI"/>
              </w:rPr>
              <w:t>-- koodisto</w:t>
            </w:r>
            <w:proofErr w:type="gramEnd"/>
            <w:r w:rsidRPr="009E4B2F">
              <w:rPr>
                <w:b/>
                <w:bCs/>
                <w:sz w:val="18"/>
                <w:szCs w:val="18"/>
                <w:lang w:eastAsia="fi-FI"/>
              </w:rPr>
              <w:t>: 1.2.246.537.5.40154.2008, asiakirjan valmistumisen tila</w:t>
            </w:r>
          </w:p>
          <w:p w14:paraId="34D9460F" w14:textId="77777777" w:rsidR="009E4B2F" w:rsidRPr="009E4B2F" w:rsidRDefault="009E4B2F" w:rsidP="009E4B2F">
            <w:pPr>
              <w:spacing w:before="100" w:beforeAutospacing="1" w:after="100" w:afterAutospacing="1"/>
              <w:outlineLvl w:val="2"/>
              <w:rPr>
                <w:b/>
                <w:bCs/>
                <w:color w:val="008000"/>
                <w:sz w:val="20"/>
                <w:szCs w:val="27"/>
                <w:lang w:eastAsia="fi-FI"/>
              </w:rPr>
            </w:pPr>
            <w:bookmarkStart w:id="48" w:name="_Toc343861512"/>
            <w:bookmarkStart w:id="49" w:name="_Toc343863232"/>
            <w:r w:rsidRPr="009E4B2F">
              <w:rPr>
                <w:b/>
                <w:bCs/>
                <w:color w:val="008000"/>
                <w:sz w:val="20"/>
                <w:szCs w:val="27"/>
                <w:lang w:eastAsia="fi-FI"/>
              </w:rPr>
              <w:t>Asiakirjahallinto</w:t>
            </w:r>
            <w:bookmarkEnd w:id="48"/>
            <w:bookmarkEnd w:id="49"/>
          </w:p>
          <w:p w14:paraId="0E618EB6" w14:textId="77777777" w:rsidR="009E4B2F" w:rsidRPr="009E4B2F" w:rsidRDefault="009E4B2F" w:rsidP="009E4B2F">
            <w:pPr>
              <w:rPr>
                <w:b/>
                <w:bCs/>
                <w:color w:val="008000"/>
                <w:sz w:val="18"/>
                <w:szCs w:val="18"/>
                <w:lang w:eastAsia="fi-FI"/>
              </w:rPr>
            </w:pPr>
            <w:r w:rsidRPr="009E4B2F">
              <w:rPr>
                <w:b/>
                <w:bCs/>
                <w:color w:val="008000"/>
                <w:sz w:val="18"/>
                <w:szCs w:val="18"/>
                <w:lang w:eastAsia="fi-FI"/>
              </w:rPr>
              <w:t xml:space="preserve">2.2.17 Asiakirjan rekisterinpitäjä: </w:t>
            </w:r>
            <w:r w:rsidRPr="009E4B2F">
              <w:rPr>
                <w:b/>
                <w:bCs/>
                <w:sz w:val="18"/>
                <w:szCs w:val="18"/>
                <w:lang w:eastAsia="fi-FI"/>
              </w:rPr>
              <w:t>1.2.246.10.1234567.19.0, XXX sairaanhoitopiiri</w:t>
            </w:r>
            <w:r w:rsidRPr="009E4B2F">
              <w:rPr>
                <w:b/>
                <w:bCs/>
                <w:sz w:val="18"/>
                <w:szCs w:val="18"/>
                <w:lang w:eastAsia="fi-FI"/>
              </w:rPr>
              <w:br/>
            </w:r>
            <w:r w:rsidRPr="009E4B2F">
              <w:rPr>
                <w:b/>
                <w:bCs/>
                <w:color w:val="008000"/>
                <w:sz w:val="18"/>
                <w:szCs w:val="18"/>
                <w:lang w:eastAsia="fi-FI"/>
              </w:rPr>
              <w:t xml:space="preserve">2.2.05 Asiakirjan potilasrekisteritunnus: </w:t>
            </w:r>
            <w:r w:rsidRPr="009E4B2F">
              <w:rPr>
                <w:b/>
                <w:bCs/>
                <w:sz w:val="18"/>
                <w:szCs w:val="18"/>
                <w:lang w:eastAsia="fi-FI"/>
              </w:rPr>
              <w:t xml:space="preserve">2, julkinen terveydenhuolto </w:t>
            </w:r>
            <w:proofErr w:type="gramStart"/>
            <w:r w:rsidRPr="009E4B2F">
              <w:rPr>
                <w:b/>
                <w:bCs/>
                <w:sz w:val="18"/>
                <w:szCs w:val="18"/>
                <w:lang w:eastAsia="fi-FI"/>
              </w:rPr>
              <w:t>-- koodisto</w:t>
            </w:r>
            <w:proofErr w:type="gramEnd"/>
            <w:r w:rsidRPr="009E4B2F">
              <w:rPr>
                <w:b/>
                <w:bCs/>
                <w:sz w:val="18"/>
                <w:szCs w:val="18"/>
                <w:lang w:eastAsia="fi-FI"/>
              </w:rPr>
              <w:t>: 1.2.246.537.5.40150.2008, potilasrekisteritunnus</w:t>
            </w:r>
            <w:r w:rsidRPr="009E4B2F">
              <w:rPr>
                <w:b/>
                <w:bCs/>
                <w:sz w:val="18"/>
                <w:szCs w:val="18"/>
                <w:lang w:eastAsia="fi-FI"/>
              </w:rPr>
              <w:br/>
            </w:r>
            <w:r w:rsidRPr="009E4B2F">
              <w:rPr>
                <w:b/>
                <w:bCs/>
                <w:color w:val="008000"/>
                <w:sz w:val="18"/>
                <w:szCs w:val="18"/>
                <w:lang w:eastAsia="fi-FI"/>
              </w:rPr>
              <w:t xml:space="preserve">2.4.33 Potilaan kotikunta: </w:t>
            </w:r>
            <w:r w:rsidRPr="009E4B2F">
              <w:rPr>
                <w:b/>
                <w:bCs/>
                <w:sz w:val="18"/>
                <w:szCs w:val="18"/>
                <w:lang w:eastAsia="fi-FI"/>
              </w:rPr>
              <w:t>915, Varkaus -- koodisto: 1.2.246.537.6.21.2003, VRK/THL - Kuntakoodit 2003</w:t>
            </w:r>
            <w:r w:rsidRPr="009E4B2F">
              <w:rPr>
                <w:b/>
                <w:bCs/>
                <w:sz w:val="18"/>
                <w:szCs w:val="18"/>
                <w:lang w:eastAsia="fi-FI"/>
              </w:rPr>
              <w:br/>
            </w:r>
            <w:r w:rsidRPr="009E4B2F">
              <w:rPr>
                <w:b/>
                <w:bCs/>
                <w:color w:val="008000"/>
                <w:sz w:val="18"/>
                <w:szCs w:val="18"/>
                <w:lang w:eastAsia="fi-FI"/>
              </w:rPr>
              <w:t>2.4.12 Asiakirjan tehtäväluokka (</w:t>
            </w:r>
            <w:proofErr w:type="spellStart"/>
            <w:r w:rsidRPr="009E4B2F">
              <w:rPr>
                <w:b/>
                <w:bCs/>
                <w:color w:val="008000"/>
                <w:sz w:val="18"/>
                <w:szCs w:val="18"/>
                <w:lang w:eastAsia="fi-FI"/>
              </w:rPr>
              <w:t>eAMS</w:t>
            </w:r>
            <w:proofErr w:type="spellEnd"/>
            <w:r w:rsidRPr="009E4B2F">
              <w:rPr>
                <w:b/>
                <w:bCs/>
                <w:color w:val="008000"/>
                <w:sz w:val="18"/>
                <w:szCs w:val="18"/>
                <w:lang w:eastAsia="fi-FI"/>
              </w:rPr>
              <w:t xml:space="preserve">): </w:t>
            </w:r>
            <w:r w:rsidRPr="009E4B2F">
              <w:rPr>
                <w:b/>
                <w:bCs/>
                <w:sz w:val="18"/>
                <w:szCs w:val="18"/>
                <w:lang w:eastAsia="fi-FI"/>
              </w:rPr>
              <w:t xml:space="preserve">30, potilaskertomus -- koodisto: 1.2.246.537.5.40170.2008, </w:t>
            </w:r>
            <w:proofErr w:type="spellStart"/>
            <w:r w:rsidRPr="009E4B2F">
              <w:rPr>
                <w:b/>
                <w:bCs/>
                <w:sz w:val="18"/>
                <w:szCs w:val="18"/>
                <w:lang w:eastAsia="fi-FI"/>
              </w:rPr>
              <w:t>eAMS</w:t>
            </w:r>
            <w:proofErr w:type="spellEnd"/>
            <w:r w:rsidRPr="009E4B2F">
              <w:rPr>
                <w:b/>
                <w:bCs/>
                <w:sz w:val="18"/>
                <w:szCs w:val="18"/>
                <w:lang w:eastAsia="fi-FI"/>
              </w:rPr>
              <w:t xml:space="preserve"> Tehtäväluokitus - terveydenhuolto</w:t>
            </w:r>
            <w:r w:rsidRPr="009E4B2F">
              <w:rPr>
                <w:b/>
                <w:bCs/>
                <w:sz w:val="18"/>
                <w:szCs w:val="18"/>
                <w:lang w:eastAsia="fi-FI"/>
              </w:rPr>
              <w:br/>
            </w:r>
            <w:r w:rsidRPr="009E4B2F">
              <w:rPr>
                <w:b/>
                <w:bCs/>
                <w:color w:val="008000"/>
                <w:sz w:val="18"/>
                <w:szCs w:val="18"/>
                <w:lang w:eastAsia="fi-FI"/>
              </w:rPr>
              <w:t xml:space="preserve">2.4.28 Asiakirjan säilytysaikaluokka: </w:t>
            </w:r>
            <w:r w:rsidRPr="009E4B2F">
              <w:rPr>
                <w:b/>
                <w:bCs/>
                <w:sz w:val="18"/>
                <w:szCs w:val="18"/>
                <w:lang w:eastAsia="fi-FI"/>
              </w:rPr>
              <w:t>2, Potilaan eliniän ajan säilytettävät -- koodisto: 1.2.246.537.5.40158.2008, säilytysaikaluokka</w:t>
            </w:r>
            <w:r w:rsidRPr="009E4B2F">
              <w:rPr>
                <w:b/>
                <w:bCs/>
                <w:sz w:val="18"/>
                <w:szCs w:val="18"/>
                <w:lang w:eastAsia="fi-FI"/>
              </w:rPr>
              <w:br/>
            </w:r>
            <w:r w:rsidRPr="009E4B2F">
              <w:rPr>
                <w:b/>
                <w:bCs/>
                <w:color w:val="008000"/>
                <w:sz w:val="18"/>
                <w:szCs w:val="18"/>
                <w:lang w:eastAsia="fi-FI"/>
              </w:rPr>
              <w:t xml:space="preserve">2.2.06 Asiakirjan otsikko: </w:t>
            </w:r>
            <w:r w:rsidRPr="009E4B2F">
              <w:rPr>
                <w:b/>
                <w:bCs/>
                <w:sz w:val="18"/>
                <w:szCs w:val="18"/>
                <w:lang w:eastAsia="fi-FI"/>
              </w:rPr>
              <w:t>Röntgen</w:t>
            </w:r>
            <w:r w:rsidRPr="009E4B2F">
              <w:rPr>
                <w:b/>
                <w:bCs/>
                <w:sz w:val="18"/>
                <w:szCs w:val="18"/>
                <w:lang w:eastAsia="fi-FI"/>
              </w:rPr>
              <w:br/>
            </w:r>
            <w:r w:rsidRPr="009E4B2F">
              <w:rPr>
                <w:b/>
                <w:bCs/>
                <w:color w:val="008000"/>
                <w:sz w:val="18"/>
                <w:szCs w:val="18"/>
                <w:lang w:eastAsia="fi-FI"/>
              </w:rPr>
              <w:t xml:space="preserve">2.2.09 Asiakirjan kieli: </w:t>
            </w:r>
            <w:proofErr w:type="spellStart"/>
            <w:r w:rsidRPr="009E4B2F">
              <w:rPr>
                <w:b/>
                <w:bCs/>
                <w:sz w:val="18"/>
                <w:szCs w:val="18"/>
                <w:lang w:eastAsia="fi-FI"/>
              </w:rPr>
              <w:t>fi</w:t>
            </w:r>
            <w:proofErr w:type="spellEnd"/>
            <w:r w:rsidRPr="009E4B2F">
              <w:rPr>
                <w:b/>
                <w:bCs/>
                <w:sz w:val="18"/>
                <w:szCs w:val="18"/>
                <w:lang w:eastAsia="fi-FI"/>
              </w:rPr>
              <w:br/>
            </w:r>
            <w:r w:rsidRPr="009E4B2F">
              <w:rPr>
                <w:b/>
                <w:bCs/>
                <w:color w:val="008000"/>
                <w:sz w:val="18"/>
                <w:szCs w:val="18"/>
                <w:lang w:eastAsia="fi-FI"/>
              </w:rPr>
              <w:t xml:space="preserve">2.4.09 Asiakirjan tyyppi: </w:t>
            </w:r>
            <w:r w:rsidRPr="009E4B2F">
              <w:rPr>
                <w:b/>
                <w:bCs/>
                <w:sz w:val="18"/>
                <w:szCs w:val="18"/>
                <w:lang w:eastAsia="fi-FI"/>
              </w:rPr>
              <w:t>2, erikoissairaanhoidon dokumentti -- koodisto: 1.2.246.537.5.40153.2008, asiakirjan tyyppi</w:t>
            </w:r>
            <w:r w:rsidRPr="009E4B2F">
              <w:rPr>
                <w:b/>
                <w:bCs/>
                <w:sz w:val="18"/>
                <w:szCs w:val="18"/>
                <w:lang w:eastAsia="fi-FI"/>
              </w:rPr>
              <w:br/>
            </w:r>
            <w:r w:rsidRPr="009E4B2F">
              <w:rPr>
                <w:b/>
                <w:bCs/>
                <w:color w:val="008000"/>
                <w:sz w:val="18"/>
                <w:szCs w:val="18"/>
                <w:lang w:eastAsia="fi-FI"/>
              </w:rPr>
              <w:t xml:space="preserve">2.2.08 Asiakirjan luottamuksellisuus: </w:t>
            </w:r>
            <w:r w:rsidRPr="009E4B2F">
              <w:rPr>
                <w:b/>
                <w:bCs/>
                <w:sz w:val="18"/>
                <w:szCs w:val="18"/>
                <w:lang w:eastAsia="fi-FI"/>
              </w:rPr>
              <w:t xml:space="preserve">5, terveydenhuollon </w:t>
            </w:r>
            <w:proofErr w:type="spellStart"/>
            <w:r w:rsidRPr="009E4B2F">
              <w:rPr>
                <w:b/>
                <w:bCs/>
                <w:sz w:val="18"/>
                <w:szCs w:val="18"/>
                <w:lang w:eastAsia="fi-FI"/>
              </w:rPr>
              <w:t>salassapidettävä</w:t>
            </w:r>
            <w:proofErr w:type="spellEnd"/>
            <w:r w:rsidRPr="009E4B2F">
              <w:rPr>
                <w:b/>
                <w:bCs/>
                <w:sz w:val="18"/>
                <w:szCs w:val="18"/>
                <w:lang w:eastAsia="fi-FI"/>
              </w:rPr>
              <w:t xml:space="preserve"> -- koodisto: 1.2.246.537.5.40151.2008, asiakirjan luottamuksellisuus</w:t>
            </w:r>
            <w:r w:rsidRPr="009E4B2F">
              <w:rPr>
                <w:b/>
                <w:bCs/>
                <w:sz w:val="18"/>
                <w:szCs w:val="18"/>
                <w:lang w:eastAsia="fi-FI"/>
              </w:rPr>
              <w:br/>
            </w:r>
            <w:r w:rsidRPr="009E4B2F">
              <w:rPr>
                <w:b/>
                <w:bCs/>
                <w:color w:val="008000"/>
                <w:sz w:val="18"/>
                <w:szCs w:val="18"/>
                <w:lang w:eastAsia="fi-FI"/>
              </w:rPr>
              <w:t xml:space="preserve">2.4.02 Asiakirjan sisällysluettelo (näkymät): </w:t>
            </w:r>
            <w:r w:rsidRPr="009E4B2F">
              <w:rPr>
                <w:b/>
                <w:bCs/>
                <w:sz w:val="18"/>
                <w:szCs w:val="18"/>
                <w:lang w:eastAsia="fi-FI"/>
              </w:rPr>
              <w:t>RTG</w:t>
            </w:r>
            <w:r w:rsidRPr="009E4B2F">
              <w:rPr>
                <w:sz w:val="18"/>
                <w:szCs w:val="18"/>
                <w:lang w:eastAsia="fi-FI"/>
              </w:rPr>
              <w:br/>
            </w:r>
            <w:r w:rsidRPr="009E4B2F">
              <w:rPr>
                <w:b/>
                <w:bCs/>
                <w:color w:val="008000"/>
                <w:sz w:val="18"/>
                <w:szCs w:val="18"/>
                <w:lang w:eastAsia="fi-FI"/>
              </w:rPr>
              <w:t xml:space="preserve">2.4.06 Asiakirjan tiedostomuoto: </w:t>
            </w:r>
            <w:r w:rsidRPr="009E4B2F">
              <w:rPr>
                <w:b/>
                <w:bCs/>
                <w:sz w:val="18"/>
                <w:szCs w:val="18"/>
                <w:lang w:eastAsia="fi-FI"/>
              </w:rPr>
              <w:t>1, CDA R2 -- koodisto: 1.2.246.537.5.40179.2008, kansallisen arkiston tiedostomuoto</w:t>
            </w:r>
          </w:p>
          <w:p w14:paraId="4FAC9241" w14:textId="77777777" w:rsidR="009E4B2F" w:rsidRPr="009E4B2F" w:rsidRDefault="009E4B2F" w:rsidP="009E4B2F">
            <w:pPr>
              <w:spacing w:before="100" w:beforeAutospacing="1" w:after="100" w:afterAutospacing="1"/>
              <w:outlineLvl w:val="2"/>
              <w:rPr>
                <w:b/>
                <w:bCs/>
                <w:color w:val="008000"/>
                <w:sz w:val="20"/>
                <w:szCs w:val="27"/>
                <w:lang w:eastAsia="fi-FI"/>
              </w:rPr>
            </w:pPr>
            <w:bookmarkStart w:id="50" w:name="_Toc343861513"/>
            <w:bookmarkStart w:id="51" w:name="_Toc343863233"/>
            <w:r w:rsidRPr="009E4B2F">
              <w:rPr>
                <w:b/>
                <w:bCs/>
                <w:color w:val="008000"/>
                <w:sz w:val="20"/>
                <w:szCs w:val="27"/>
                <w:lang w:eastAsia="fi-FI"/>
              </w:rPr>
              <w:lastRenderedPageBreak/>
              <w:t>Palvelutapahtuman tiedot</w:t>
            </w:r>
            <w:bookmarkEnd w:id="50"/>
            <w:bookmarkEnd w:id="51"/>
          </w:p>
          <w:p w14:paraId="2A73974D" w14:textId="77777777" w:rsidR="009E4B2F" w:rsidRPr="009E4B2F" w:rsidRDefault="009E4B2F" w:rsidP="009E4B2F">
            <w:pPr>
              <w:rPr>
                <w:b/>
                <w:bCs/>
                <w:color w:val="008000"/>
                <w:sz w:val="18"/>
                <w:szCs w:val="18"/>
                <w:lang w:eastAsia="fi-FI"/>
              </w:rPr>
            </w:pPr>
            <w:r w:rsidRPr="009E4B2F">
              <w:rPr>
                <w:b/>
                <w:bCs/>
                <w:color w:val="008000"/>
                <w:sz w:val="18"/>
                <w:szCs w:val="18"/>
                <w:lang w:eastAsia="fi-FI"/>
              </w:rPr>
              <w:t xml:space="preserve">2.2.26.1 Palvelutapahtumatunnus: </w:t>
            </w:r>
            <w:r w:rsidRPr="009E4B2F">
              <w:rPr>
                <w:b/>
                <w:bCs/>
                <w:sz w:val="18"/>
                <w:szCs w:val="18"/>
                <w:lang w:eastAsia="fi-FI"/>
              </w:rPr>
              <w:t>1.2.246.10.1234567.14.2009.123</w:t>
            </w:r>
            <w:r w:rsidRPr="009E4B2F">
              <w:rPr>
                <w:b/>
                <w:bCs/>
                <w:sz w:val="18"/>
                <w:szCs w:val="18"/>
                <w:lang w:eastAsia="fi-FI"/>
              </w:rPr>
              <w:br/>
            </w:r>
            <w:r w:rsidRPr="009E4B2F">
              <w:rPr>
                <w:b/>
                <w:bCs/>
                <w:color w:val="008000"/>
                <w:sz w:val="18"/>
                <w:szCs w:val="18"/>
                <w:lang w:eastAsia="fi-FI"/>
              </w:rPr>
              <w:t xml:space="preserve">2.4.26 Toissijainen palvelutapahtumatunnus: </w:t>
            </w:r>
            <w:r w:rsidRPr="009E4B2F">
              <w:rPr>
                <w:b/>
                <w:bCs/>
                <w:sz w:val="18"/>
                <w:szCs w:val="18"/>
                <w:lang w:eastAsia="fi-FI"/>
              </w:rPr>
              <w:t>1.2.246.10.2345678.14.2009.12233</w:t>
            </w:r>
            <w:r w:rsidRPr="009E4B2F">
              <w:rPr>
                <w:b/>
                <w:bCs/>
                <w:sz w:val="18"/>
                <w:szCs w:val="18"/>
                <w:lang w:eastAsia="fi-FI"/>
              </w:rPr>
              <w:br/>
            </w:r>
            <w:r w:rsidRPr="009E4B2F">
              <w:rPr>
                <w:b/>
                <w:bCs/>
                <w:color w:val="008000"/>
                <w:sz w:val="18"/>
                <w:szCs w:val="18"/>
                <w:lang w:eastAsia="fi-FI"/>
              </w:rPr>
              <w:t xml:space="preserve">2.4.25 Palvelutapahtumatietojen ensisijaisuus asiakirjassa: </w:t>
            </w:r>
            <w:r w:rsidRPr="009E4B2F">
              <w:rPr>
                <w:b/>
                <w:bCs/>
                <w:sz w:val="18"/>
                <w:szCs w:val="18"/>
                <w:lang w:eastAsia="fi-FI"/>
              </w:rPr>
              <w:t xml:space="preserve">1, ensisijainen </w:t>
            </w:r>
            <w:proofErr w:type="gramStart"/>
            <w:r w:rsidRPr="009E4B2F">
              <w:rPr>
                <w:b/>
                <w:bCs/>
                <w:sz w:val="18"/>
                <w:szCs w:val="18"/>
                <w:lang w:eastAsia="fi-FI"/>
              </w:rPr>
              <w:t>-- koodisto</w:t>
            </w:r>
            <w:proofErr w:type="gramEnd"/>
            <w:r w:rsidRPr="009E4B2F">
              <w:rPr>
                <w:b/>
                <w:bCs/>
                <w:sz w:val="18"/>
                <w:szCs w:val="18"/>
                <w:lang w:eastAsia="fi-FI"/>
              </w:rPr>
              <w:t>: 1.2.246.537.5.40180.2008, palvelutapahtuman ensisijaisuus</w:t>
            </w:r>
            <w:r w:rsidRPr="009E4B2F">
              <w:rPr>
                <w:b/>
                <w:bCs/>
                <w:sz w:val="18"/>
                <w:szCs w:val="18"/>
                <w:lang w:eastAsia="fi-FI"/>
              </w:rPr>
              <w:br/>
            </w:r>
            <w:r w:rsidRPr="009E4B2F">
              <w:rPr>
                <w:b/>
                <w:bCs/>
                <w:color w:val="008000"/>
                <w:sz w:val="18"/>
                <w:szCs w:val="18"/>
                <w:lang w:eastAsia="fi-FI"/>
              </w:rPr>
              <w:t xml:space="preserve">2.2.26.4 Palveluntuottaja: </w:t>
            </w:r>
            <w:r w:rsidRPr="009E4B2F">
              <w:rPr>
                <w:b/>
                <w:bCs/>
                <w:sz w:val="18"/>
                <w:szCs w:val="18"/>
                <w:lang w:eastAsia="fi-FI"/>
              </w:rPr>
              <w:t>1.2.246.10.1234567, XXX sairaanhoitopiiri</w:t>
            </w:r>
          </w:p>
          <w:p w14:paraId="2F80324D" w14:textId="77777777" w:rsidR="009E4B2F" w:rsidRPr="009E4B2F" w:rsidRDefault="009E4B2F" w:rsidP="009E4B2F">
            <w:pPr>
              <w:spacing w:before="100" w:beforeAutospacing="1" w:after="100" w:afterAutospacing="1"/>
              <w:outlineLvl w:val="2"/>
              <w:rPr>
                <w:b/>
                <w:bCs/>
                <w:color w:val="008000"/>
                <w:sz w:val="20"/>
                <w:szCs w:val="27"/>
                <w:lang w:eastAsia="fi-FI"/>
              </w:rPr>
            </w:pPr>
            <w:bookmarkStart w:id="52" w:name="_Toc343861514"/>
            <w:bookmarkStart w:id="53" w:name="_Toc343863234"/>
            <w:r w:rsidRPr="009E4B2F">
              <w:rPr>
                <w:b/>
                <w:bCs/>
                <w:color w:val="008000"/>
                <w:sz w:val="20"/>
                <w:szCs w:val="27"/>
                <w:lang w:eastAsia="fi-FI"/>
              </w:rPr>
              <w:t>Palvelutapahtuman tiedot ensisijaisella asiakirjalla</w:t>
            </w:r>
            <w:bookmarkEnd w:id="52"/>
            <w:bookmarkEnd w:id="53"/>
          </w:p>
          <w:p w14:paraId="641678D4" w14:textId="77777777" w:rsidR="009E4B2F" w:rsidRPr="009E4B2F" w:rsidRDefault="009E4B2F" w:rsidP="009E4B2F">
            <w:pPr>
              <w:rPr>
                <w:b/>
                <w:bCs/>
                <w:color w:val="008000"/>
                <w:sz w:val="18"/>
                <w:szCs w:val="18"/>
                <w:lang w:eastAsia="fi-FI"/>
              </w:rPr>
            </w:pPr>
            <w:r w:rsidRPr="009E4B2F">
              <w:rPr>
                <w:b/>
                <w:bCs/>
                <w:color w:val="008000"/>
                <w:sz w:val="18"/>
                <w:szCs w:val="18"/>
                <w:lang w:eastAsia="fi-FI"/>
              </w:rPr>
              <w:t xml:space="preserve">2.2.26.3 Palvelutapahtuman kokonaishoitoaika: </w:t>
            </w:r>
            <w:r w:rsidRPr="009E4B2F">
              <w:rPr>
                <w:b/>
                <w:bCs/>
                <w:sz w:val="18"/>
                <w:szCs w:val="18"/>
                <w:lang w:eastAsia="fi-FI"/>
              </w:rPr>
              <w:t>10.9.2009 - 11.9.2009</w:t>
            </w:r>
            <w:r w:rsidRPr="009E4B2F">
              <w:rPr>
                <w:b/>
                <w:bCs/>
                <w:sz w:val="18"/>
                <w:szCs w:val="18"/>
                <w:lang w:eastAsia="fi-FI"/>
              </w:rPr>
              <w:br/>
            </w:r>
            <w:r w:rsidRPr="009E4B2F">
              <w:rPr>
                <w:b/>
                <w:bCs/>
                <w:color w:val="008000"/>
                <w:sz w:val="18"/>
                <w:szCs w:val="18"/>
                <w:lang w:eastAsia="fi-FI"/>
              </w:rPr>
              <w:t xml:space="preserve">2.2.26.5 Palveluyksikön hoitoaika: </w:t>
            </w:r>
            <w:r w:rsidRPr="009E4B2F">
              <w:rPr>
                <w:b/>
                <w:bCs/>
                <w:sz w:val="18"/>
                <w:szCs w:val="18"/>
                <w:lang w:eastAsia="fi-FI"/>
              </w:rPr>
              <w:t>2.9.2009 - 11.9.2009</w:t>
            </w:r>
            <w:r w:rsidRPr="009E4B2F">
              <w:rPr>
                <w:b/>
                <w:bCs/>
                <w:color w:val="008000"/>
                <w:sz w:val="18"/>
                <w:szCs w:val="18"/>
                <w:lang w:eastAsia="fi-FI"/>
              </w:rPr>
              <w:t xml:space="preserve"> palveluyksikkö: </w:t>
            </w:r>
            <w:r w:rsidRPr="009E4B2F">
              <w:rPr>
                <w:b/>
                <w:bCs/>
                <w:sz w:val="18"/>
                <w:szCs w:val="18"/>
                <w:lang w:eastAsia="fi-FI"/>
              </w:rPr>
              <w:t>XXX sairaanhoitopiiri päivystyspoliklinikka</w:t>
            </w:r>
            <w:r w:rsidRPr="009E4B2F">
              <w:rPr>
                <w:b/>
                <w:bCs/>
                <w:sz w:val="18"/>
                <w:szCs w:val="18"/>
                <w:lang w:eastAsia="fi-FI"/>
              </w:rPr>
              <w:br/>
            </w:r>
            <w:r w:rsidRPr="009E4B2F">
              <w:rPr>
                <w:b/>
                <w:bCs/>
                <w:color w:val="008000"/>
                <w:sz w:val="18"/>
                <w:szCs w:val="18"/>
                <w:lang w:eastAsia="fi-FI"/>
              </w:rPr>
              <w:t xml:space="preserve">2.2.23 Annettu palvelu: </w:t>
            </w:r>
            <w:r w:rsidRPr="009E4B2F">
              <w:rPr>
                <w:b/>
                <w:bCs/>
                <w:sz w:val="18"/>
                <w:szCs w:val="18"/>
                <w:lang w:eastAsia="fi-FI"/>
              </w:rPr>
              <w:t xml:space="preserve">1321, Äkillisten sairastapausten hoito </w:t>
            </w:r>
            <w:proofErr w:type="gramStart"/>
            <w:r w:rsidRPr="009E4B2F">
              <w:rPr>
                <w:b/>
                <w:bCs/>
                <w:sz w:val="18"/>
                <w:szCs w:val="18"/>
                <w:lang w:eastAsia="fi-FI"/>
              </w:rPr>
              <w:t>-- koodisto</w:t>
            </w:r>
            <w:proofErr w:type="gramEnd"/>
            <w:r w:rsidRPr="009E4B2F">
              <w:rPr>
                <w:b/>
                <w:bCs/>
                <w:sz w:val="18"/>
                <w:szCs w:val="18"/>
                <w:lang w:eastAsia="fi-FI"/>
              </w:rPr>
              <w:t>: 1.2.246.537.6.30.2008, Stakes - Terveysalan palveluluokitus 2008</w:t>
            </w:r>
            <w:r w:rsidRPr="009E4B2F">
              <w:rPr>
                <w:b/>
                <w:bCs/>
                <w:sz w:val="18"/>
                <w:szCs w:val="18"/>
                <w:lang w:eastAsia="fi-FI"/>
              </w:rPr>
              <w:br/>
            </w:r>
            <w:r w:rsidRPr="009E4B2F">
              <w:rPr>
                <w:b/>
                <w:bCs/>
                <w:color w:val="008000"/>
                <w:sz w:val="18"/>
                <w:szCs w:val="18"/>
                <w:lang w:eastAsia="fi-FI"/>
              </w:rPr>
              <w:t xml:space="preserve">2.4.23 Palvelutapahtuman laji: </w:t>
            </w:r>
            <w:r w:rsidRPr="009E4B2F">
              <w:rPr>
                <w:b/>
                <w:bCs/>
                <w:sz w:val="18"/>
                <w:szCs w:val="18"/>
                <w:lang w:eastAsia="fi-FI"/>
              </w:rPr>
              <w:t xml:space="preserve">2, Avohoitokäyntitieto -- koodisto: 1.2.246.537.5.40156.2008, </w:t>
            </w:r>
            <w:proofErr w:type="spellStart"/>
            <w:r w:rsidRPr="009E4B2F">
              <w:rPr>
                <w:b/>
                <w:bCs/>
                <w:sz w:val="18"/>
                <w:szCs w:val="18"/>
                <w:lang w:eastAsia="fi-FI"/>
              </w:rPr>
              <w:t>eArkisto</w:t>
            </w:r>
            <w:proofErr w:type="spellEnd"/>
            <w:r w:rsidRPr="009E4B2F">
              <w:rPr>
                <w:b/>
                <w:bCs/>
                <w:sz w:val="18"/>
                <w:szCs w:val="18"/>
                <w:lang w:eastAsia="fi-FI"/>
              </w:rPr>
              <w:t xml:space="preserve"> - Palvelutapahtuman laji 2008</w:t>
            </w:r>
            <w:r w:rsidRPr="009E4B2F">
              <w:rPr>
                <w:b/>
                <w:bCs/>
                <w:sz w:val="18"/>
                <w:szCs w:val="18"/>
                <w:lang w:eastAsia="fi-FI"/>
              </w:rPr>
              <w:br/>
            </w:r>
            <w:r w:rsidRPr="009E4B2F">
              <w:rPr>
                <w:b/>
                <w:bCs/>
                <w:color w:val="008000"/>
                <w:sz w:val="18"/>
                <w:szCs w:val="18"/>
                <w:lang w:eastAsia="fi-FI"/>
              </w:rPr>
              <w:t xml:space="preserve">2.4.22 Rekisteripitäjän laji: </w:t>
            </w:r>
            <w:r w:rsidRPr="009E4B2F">
              <w:rPr>
                <w:b/>
                <w:bCs/>
                <w:sz w:val="18"/>
                <w:szCs w:val="18"/>
                <w:lang w:eastAsia="fi-FI"/>
              </w:rPr>
              <w:t>1, julkinen terveydenhuolto -- koodisto: 1.2.246.537.5.40172.2008, rekisterinpitäjän laji</w:t>
            </w:r>
            <w:r w:rsidRPr="009E4B2F">
              <w:rPr>
                <w:b/>
                <w:bCs/>
                <w:sz w:val="18"/>
                <w:szCs w:val="18"/>
                <w:lang w:eastAsia="fi-FI"/>
              </w:rPr>
              <w:br/>
            </w:r>
            <w:r w:rsidRPr="009E4B2F">
              <w:rPr>
                <w:b/>
                <w:bCs/>
                <w:color w:val="008000"/>
                <w:sz w:val="18"/>
                <w:szCs w:val="18"/>
                <w:lang w:eastAsia="fi-FI"/>
              </w:rPr>
              <w:t>2.2.26.2 Palvelutapahtumaluokka: poistettu 4.12.2008</w:t>
            </w:r>
            <w:r w:rsidRPr="009E4B2F">
              <w:rPr>
                <w:b/>
                <w:bCs/>
                <w:sz w:val="18"/>
                <w:szCs w:val="18"/>
                <w:lang w:eastAsia="fi-FI"/>
              </w:rPr>
              <w:br/>
            </w:r>
            <w:r w:rsidRPr="009E4B2F">
              <w:rPr>
                <w:b/>
                <w:bCs/>
                <w:color w:val="008000"/>
                <w:sz w:val="18"/>
                <w:szCs w:val="18"/>
                <w:lang w:eastAsia="fi-FI"/>
              </w:rPr>
              <w:t xml:space="preserve">2.4.15.1 Palvelutapahtuman palvelukokonaisuustunnus: </w:t>
            </w:r>
            <w:r w:rsidRPr="009E4B2F">
              <w:rPr>
                <w:b/>
                <w:bCs/>
                <w:sz w:val="18"/>
                <w:szCs w:val="18"/>
                <w:lang w:eastAsia="fi-FI"/>
              </w:rPr>
              <w:t>1.2.246.10.1234567.14.2009.123111222, Keuhko-ongelma</w:t>
            </w:r>
            <w:r w:rsidRPr="009E4B2F">
              <w:rPr>
                <w:b/>
                <w:bCs/>
                <w:sz w:val="18"/>
                <w:szCs w:val="18"/>
                <w:lang w:eastAsia="fi-FI"/>
              </w:rPr>
              <w:br/>
            </w:r>
            <w:r w:rsidRPr="009E4B2F">
              <w:rPr>
                <w:b/>
                <w:bCs/>
                <w:color w:val="008000"/>
                <w:sz w:val="18"/>
                <w:szCs w:val="18"/>
                <w:lang w:eastAsia="fi-FI"/>
              </w:rPr>
              <w:t xml:space="preserve">2.4.15.2 Palvelutapahtuman palvelukokonaisuusluokka: </w:t>
            </w:r>
            <w:r w:rsidRPr="009E4B2F">
              <w:rPr>
                <w:b/>
                <w:bCs/>
                <w:sz w:val="18"/>
                <w:szCs w:val="18"/>
                <w:lang w:eastAsia="fi-FI"/>
              </w:rPr>
              <w:t>PK1029, Oireet, taudinmerkit ja löydökset -- koodisto: 1.2.246.537.6.89.2008, THL - Palvelukokonaisuusluokitus 2008</w:t>
            </w:r>
            <w:r w:rsidRPr="009E4B2F">
              <w:rPr>
                <w:b/>
                <w:bCs/>
                <w:sz w:val="18"/>
                <w:szCs w:val="18"/>
                <w:lang w:eastAsia="fi-FI"/>
              </w:rPr>
              <w:br/>
            </w:r>
            <w:r w:rsidRPr="009E4B2F">
              <w:rPr>
                <w:b/>
                <w:bCs/>
                <w:color w:val="008000"/>
                <w:sz w:val="18"/>
                <w:szCs w:val="18"/>
                <w:lang w:eastAsia="fi-FI"/>
              </w:rPr>
              <w:t xml:space="preserve">2.4.16.1 Palvelutapahtuman palvelun tuottajan oma palvelukokonaisuustunnus: </w:t>
            </w:r>
            <w:r w:rsidRPr="009E4B2F">
              <w:rPr>
                <w:b/>
                <w:bCs/>
                <w:sz w:val="18"/>
                <w:szCs w:val="18"/>
                <w:lang w:eastAsia="fi-FI"/>
              </w:rPr>
              <w:t>1.2.246.10.1234567.14.2009.45671212, Pallolaajennus</w:t>
            </w:r>
            <w:r w:rsidRPr="009E4B2F">
              <w:rPr>
                <w:b/>
                <w:bCs/>
                <w:sz w:val="18"/>
                <w:szCs w:val="18"/>
                <w:lang w:eastAsia="fi-FI"/>
              </w:rPr>
              <w:br/>
            </w:r>
            <w:r w:rsidRPr="009E4B2F">
              <w:rPr>
                <w:b/>
                <w:bCs/>
                <w:color w:val="008000"/>
                <w:sz w:val="18"/>
                <w:szCs w:val="18"/>
                <w:lang w:eastAsia="fi-FI"/>
              </w:rPr>
              <w:t xml:space="preserve">2.4.16.2 Palvelutapahtuman palvelun tuottajan oma palvelukokonaisuusluokka: </w:t>
            </w:r>
            <w:r w:rsidRPr="009E4B2F">
              <w:rPr>
                <w:b/>
                <w:bCs/>
                <w:sz w:val="18"/>
                <w:szCs w:val="18"/>
                <w:lang w:eastAsia="fi-FI"/>
              </w:rPr>
              <w:t>PK1029, Oireet, taudinmerkit ja löydökset -- koodisto: 1.2.246.537.6.89.2008, THL - Palvelukokonaisuusluokitus 2008</w:t>
            </w:r>
          </w:p>
          <w:p w14:paraId="4D265A72" w14:textId="77777777" w:rsidR="009E4B2F" w:rsidRPr="0099736C" w:rsidRDefault="009E4B2F" w:rsidP="0099736C">
            <w:pPr>
              <w:spacing w:before="100" w:beforeAutospacing="1" w:after="100" w:afterAutospacing="1"/>
              <w:outlineLvl w:val="2"/>
              <w:rPr>
                <w:b/>
                <w:bCs/>
                <w:color w:val="008000"/>
                <w:sz w:val="20"/>
                <w:szCs w:val="27"/>
                <w:lang w:eastAsia="fi-FI"/>
              </w:rPr>
            </w:pPr>
            <w:bookmarkStart w:id="54" w:name="_Toc343861515"/>
            <w:bookmarkStart w:id="55" w:name="_Toc343863235"/>
            <w:r w:rsidRPr="0099736C">
              <w:rPr>
                <w:b/>
                <w:bCs/>
                <w:color w:val="008000"/>
                <w:sz w:val="20"/>
                <w:szCs w:val="27"/>
                <w:lang w:eastAsia="fi-FI"/>
              </w:rPr>
              <w:t>Ei käytössä kansallisessa arkistossa</w:t>
            </w:r>
            <w:bookmarkEnd w:id="54"/>
            <w:bookmarkEnd w:id="55"/>
          </w:p>
          <w:p w14:paraId="5368A3CD" w14:textId="77777777" w:rsidR="009E4B2F" w:rsidRPr="0099736C" w:rsidRDefault="009E4B2F" w:rsidP="0099736C">
            <w:pPr>
              <w:spacing w:before="100" w:beforeAutospacing="1" w:after="100" w:afterAutospacing="1"/>
              <w:outlineLvl w:val="2"/>
              <w:rPr>
                <w:b/>
                <w:bCs/>
                <w:color w:val="008000"/>
                <w:sz w:val="20"/>
                <w:szCs w:val="27"/>
                <w:lang w:eastAsia="fi-FI"/>
              </w:rPr>
            </w:pPr>
            <w:bookmarkStart w:id="56" w:name="_Toc343861516"/>
            <w:bookmarkStart w:id="57" w:name="_Toc343863236"/>
            <w:r w:rsidRPr="0099736C">
              <w:rPr>
                <w:b/>
                <w:bCs/>
                <w:color w:val="008000"/>
                <w:sz w:val="20"/>
                <w:szCs w:val="27"/>
                <w:lang w:eastAsia="fi-FI"/>
              </w:rPr>
              <w:t>Asiakirjan allekirjoitus ja salaus</w:t>
            </w:r>
            <w:bookmarkEnd w:id="56"/>
            <w:bookmarkEnd w:id="57"/>
          </w:p>
          <w:p w14:paraId="7060C7E3" w14:textId="77777777" w:rsidR="009E4B2F" w:rsidRPr="0099736C" w:rsidRDefault="009E4B2F" w:rsidP="0099736C">
            <w:pPr>
              <w:spacing w:before="100" w:beforeAutospacing="1" w:after="100" w:afterAutospacing="1"/>
              <w:outlineLvl w:val="2"/>
              <w:rPr>
                <w:b/>
                <w:bCs/>
                <w:color w:val="008000"/>
                <w:sz w:val="20"/>
                <w:szCs w:val="27"/>
                <w:lang w:eastAsia="fi-FI"/>
              </w:rPr>
            </w:pPr>
            <w:bookmarkStart w:id="58" w:name="_Toc343861517"/>
            <w:bookmarkStart w:id="59" w:name="_Toc343863237"/>
            <w:r w:rsidRPr="0099736C">
              <w:rPr>
                <w:b/>
                <w:bCs/>
                <w:color w:val="008000"/>
                <w:sz w:val="20"/>
                <w:szCs w:val="27"/>
                <w:lang w:eastAsia="fi-FI"/>
              </w:rPr>
              <w:t>Muut metatiedot</w:t>
            </w:r>
            <w:bookmarkEnd w:id="58"/>
            <w:bookmarkEnd w:id="59"/>
          </w:p>
          <w:p w14:paraId="4BE13631" w14:textId="77777777" w:rsidR="009E4B2F" w:rsidRPr="009E4B2F" w:rsidRDefault="009E4B2F" w:rsidP="009E4B2F">
            <w:pPr>
              <w:rPr>
                <w:sz w:val="18"/>
                <w:szCs w:val="18"/>
                <w:lang w:eastAsia="fi-FI"/>
              </w:rPr>
            </w:pPr>
            <w:r w:rsidRPr="009E4B2F">
              <w:rPr>
                <w:b/>
                <w:bCs/>
                <w:color w:val="008000"/>
                <w:sz w:val="18"/>
                <w:szCs w:val="18"/>
                <w:lang w:eastAsia="fi-FI"/>
              </w:rPr>
              <w:t xml:space="preserve">2.4.07 Asiakirjan tuottanut ohjelmisto: </w:t>
            </w:r>
            <w:r w:rsidRPr="009E4B2F">
              <w:rPr>
                <w:b/>
                <w:bCs/>
                <w:sz w:val="18"/>
                <w:szCs w:val="18"/>
                <w:lang w:eastAsia="fi-FI"/>
              </w:rPr>
              <w:t>toimittaja: Yritys Oy tuote: Potilaskertomus versio: 1.12 teksti: Yritys Oy Potilaskertomus 1.12</w:t>
            </w:r>
            <w:r w:rsidRPr="009E4B2F">
              <w:rPr>
                <w:b/>
                <w:bCs/>
                <w:sz w:val="18"/>
                <w:szCs w:val="18"/>
                <w:lang w:eastAsia="fi-FI"/>
              </w:rPr>
              <w:br/>
            </w:r>
            <w:r w:rsidRPr="009E4B2F">
              <w:rPr>
                <w:b/>
                <w:bCs/>
                <w:color w:val="008000"/>
                <w:sz w:val="18"/>
                <w:szCs w:val="18"/>
                <w:lang w:eastAsia="fi-FI"/>
              </w:rPr>
              <w:t xml:space="preserve">2.4.17 Toimittajan tuotealue: </w:t>
            </w:r>
            <w:r w:rsidRPr="009E4B2F">
              <w:rPr>
                <w:b/>
                <w:bCs/>
                <w:sz w:val="18"/>
                <w:szCs w:val="18"/>
                <w:lang w:eastAsia="fi-FI"/>
              </w:rPr>
              <w:t>toimittaja: Yritys Oy tuote: Potilaskertomus versio: 1.12</w:t>
            </w:r>
            <w:r w:rsidRPr="009E4B2F">
              <w:rPr>
                <w:b/>
                <w:bCs/>
                <w:sz w:val="18"/>
                <w:szCs w:val="18"/>
                <w:lang w:eastAsia="fi-FI"/>
              </w:rPr>
              <w:br/>
            </w:r>
            <w:r w:rsidRPr="009E4B2F">
              <w:rPr>
                <w:sz w:val="18"/>
                <w:szCs w:val="18"/>
                <w:lang w:eastAsia="fi-FI"/>
              </w:rPr>
              <w:br/>
            </w:r>
            <w:r w:rsidRPr="009E4B2F">
              <w:rPr>
                <w:b/>
                <w:bCs/>
                <w:color w:val="008000"/>
                <w:sz w:val="18"/>
                <w:szCs w:val="18"/>
                <w:lang w:eastAsia="fi-FI"/>
              </w:rPr>
              <w:t>RTG</w:t>
            </w:r>
            <w:r w:rsidRPr="009E4B2F">
              <w:rPr>
                <w:sz w:val="18"/>
                <w:szCs w:val="18"/>
                <w:lang w:eastAsia="fi-FI"/>
              </w:rPr>
              <w:t xml:space="preserve"> </w:t>
            </w:r>
          </w:p>
          <w:p w14:paraId="19E8D0D7" w14:textId="77777777" w:rsidR="009E4B2F" w:rsidRPr="009E4B2F" w:rsidRDefault="009E4B2F" w:rsidP="009E4B2F">
            <w:pPr>
              <w:ind w:left="720"/>
              <w:rPr>
                <w:sz w:val="18"/>
                <w:szCs w:val="18"/>
                <w:lang w:eastAsia="fi-FI"/>
              </w:rPr>
            </w:pPr>
            <w:r w:rsidRPr="009E4B2F">
              <w:rPr>
                <w:sz w:val="18"/>
                <w:szCs w:val="18"/>
                <w:lang w:eastAsia="fi-FI"/>
              </w:rPr>
              <w:t>XXX sairaanhoitopiiri päivystyspoliklinikka</w:t>
            </w:r>
            <w:r w:rsidRPr="009E4B2F">
              <w:rPr>
                <w:sz w:val="18"/>
                <w:szCs w:val="18"/>
                <w:lang w:eastAsia="fi-FI"/>
              </w:rPr>
              <w:br/>
              <w:t>LL Pekka Päivystäjä</w:t>
            </w:r>
            <w:r w:rsidRPr="009E4B2F">
              <w:rPr>
                <w:sz w:val="18"/>
                <w:szCs w:val="18"/>
                <w:lang w:eastAsia="fi-FI"/>
              </w:rPr>
              <w:br/>
              <w:t>11.9.2009</w:t>
            </w:r>
            <w:r w:rsidRPr="009E4B2F">
              <w:rPr>
                <w:sz w:val="18"/>
                <w:szCs w:val="18"/>
                <w:lang w:eastAsia="fi-FI"/>
              </w:rPr>
              <w:br/>
            </w:r>
            <w:r w:rsidRPr="009E4B2F">
              <w:rPr>
                <w:sz w:val="18"/>
                <w:szCs w:val="18"/>
                <w:lang w:eastAsia="fi-FI"/>
              </w:rPr>
              <w:br/>
            </w:r>
            <w:r w:rsidRPr="009E4B2F">
              <w:rPr>
                <w:b/>
                <w:bCs/>
                <w:color w:val="008000"/>
                <w:sz w:val="18"/>
                <w:szCs w:val="18"/>
                <w:lang w:eastAsia="fi-FI"/>
              </w:rPr>
              <w:t>Hoidon suunnittelu</w:t>
            </w:r>
            <w:r w:rsidRPr="009E4B2F">
              <w:rPr>
                <w:sz w:val="18"/>
                <w:szCs w:val="18"/>
                <w:lang w:eastAsia="fi-FI"/>
              </w:rPr>
              <w:t xml:space="preserve"> </w:t>
            </w:r>
          </w:p>
          <w:p w14:paraId="13A0962F" w14:textId="77777777" w:rsidR="009E4B2F" w:rsidRPr="009E4B2F" w:rsidRDefault="009E4B2F" w:rsidP="009E4B2F">
            <w:pPr>
              <w:ind w:left="1440"/>
              <w:rPr>
                <w:sz w:val="18"/>
                <w:szCs w:val="18"/>
                <w:lang w:eastAsia="fi-FI"/>
              </w:rPr>
            </w:pPr>
            <w:r w:rsidRPr="009E4B2F">
              <w:rPr>
                <w:b/>
                <w:bCs/>
                <w:color w:val="008000"/>
                <w:sz w:val="18"/>
                <w:szCs w:val="18"/>
                <w:lang w:eastAsia="fi-FI"/>
              </w:rPr>
              <w:t>Pyyntö</w:t>
            </w:r>
            <w:r w:rsidRPr="009E4B2F">
              <w:rPr>
                <w:sz w:val="18"/>
                <w:szCs w:val="18"/>
                <w:lang w:eastAsia="fi-FI"/>
              </w:rPr>
              <w:t xml:space="preserve"> </w:t>
            </w:r>
          </w:p>
          <w:p w14:paraId="12AE46E5" w14:textId="77777777" w:rsidR="009E4B2F" w:rsidRPr="009E4B2F" w:rsidRDefault="009E4B2F" w:rsidP="009E4B2F">
            <w:pPr>
              <w:spacing w:after="240"/>
              <w:ind w:left="2160"/>
              <w:rPr>
                <w:sz w:val="18"/>
                <w:szCs w:val="18"/>
                <w:lang w:eastAsia="fi-FI"/>
              </w:rPr>
            </w:pPr>
            <w:r w:rsidRPr="009E4B2F">
              <w:rPr>
                <w:sz w:val="18"/>
                <w:szCs w:val="18"/>
                <w:lang w:eastAsia="fi-FI"/>
              </w:rPr>
              <w:t xml:space="preserve">Tutkimus: GD1QAThoraxin </w:t>
            </w:r>
            <w:proofErr w:type="spellStart"/>
            <w:r w:rsidRPr="009E4B2F">
              <w:rPr>
                <w:sz w:val="18"/>
                <w:szCs w:val="18"/>
                <w:lang w:eastAsia="fi-FI"/>
              </w:rPr>
              <w:t>natiiviröntgen</w:t>
            </w:r>
            <w:proofErr w:type="spellEnd"/>
            <w:r w:rsidRPr="009E4B2F">
              <w:rPr>
                <w:sz w:val="18"/>
                <w:szCs w:val="18"/>
                <w:lang w:eastAsia="fi-FI"/>
              </w:rPr>
              <w:t xml:space="preserve"> makuuasennossa</w:t>
            </w:r>
            <w:r w:rsidRPr="009E4B2F">
              <w:rPr>
                <w:sz w:val="18"/>
                <w:szCs w:val="18"/>
                <w:lang w:eastAsia="fi-FI"/>
              </w:rPr>
              <w:br/>
              <w:t xml:space="preserve">Thoraxin </w:t>
            </w:r>
            <w:proofErr w:type="spellStart"/>
            <w:r w:rsidRPr="009E4B2F">
              <w:rPr>
                <w:sz w:val="18"/>
                <w:szCs w:val="18"/>
                <w:lang w:eastAsia="fi-FI"/>
              </w:rPr>
              <w:t>natiiviröntgen</w:t>
            </w:r>
            <w:proofErr w:type="spellEnd"/>
            <w:r w:rsidRPr="009E4B2F">
              <w:rPr>
                <w:sz w:val="18"/>
                <w:szCs w:val="18"/>
                <w:lang w:eastAsia="fi-FI"/>
              </w:rPr>
              <w:t xml:space="preserve"> makuuasennossa selällään ja vatsallaan, epäillään keuhkoveritulppaa</w:t>
            </w:r>
          </w:p>
          <w:p w14:paraId="42E26D0C" w14:textId="77777777" w:rsidR="009E4B2F" w:rsidRPr="009E4B2F" w:rsidRDefault="009E4B2F" w:rsidP="009E4B2F">
            <w:pPr>
              <w:rPr>
                <w:sz w:val="18"/>
                <w:szCs w:val="18"/>
                <w:lang w:eastAsia="fi-FI"/>
              </w:rPr>
            </w:pPr>
            <w:r w:rsidRPr="009E4B2F">
              <w:rPr>
                <w:b/>
                <w:bCs/>
                <w:color w:val="008000"/>
                <w:sz w:val="18"/>
                <w:szCs w:val="18"/>
                <w:lang w:eastAsia="fi-FI"/>
              </w:rPr>
              <w:t>RTG</w:t>
            </w:r>
            <w:r w:rsidRPr="009E4B2F">
              <w:rPr>
                <w:sz w:val="18"/>
                <w:szCs w:val="18"/>
                <w:lang w:eastAsia="fi-FI"/>
              </w:rPr>
              <w:t xml:space="preserve"> </w:t>
            </w:r>
          </w:p>
          <w:p w14:paraId="037E457F" w14:textId="77777777" w:rsidR="009E4B2F" w:rsidRPr="009E4B2F" w:rsidRDefault="009E4B2F" w:rsidP="009E4B2F">
            <w:pPr>
              <w:ind w:left="720"/>
              <w:rPr>
                <w:sz w:val="18"/>
                <w:szCs w:val="18"/>
                <w:lang w:eastAsia="fi-FI"/>
              </w:rPr>
            </w:pPr>
            <w:r w:rsidRPr="009E4B2F">
              <w:rPr>
                <w:sz w:val="18"/>
                <w:szCs w:val="18"/>
                <w:lang w:eastAsia="fi-FI"/>
              </w:rPr>
              <w:t>XXX sairaanhoitopiiri kuvantaminen</w:t>
            </w:r>
            <w:r w:rsidRPr="009E4B2F">
              <w:rPr>
                <w:sz w:val="18"/>
                <w:szCs w:val="18"/>
                <w:lang w:eastAsia="fi-FI"/>
              </w:rPr>
              <w:br/>
              <w:t>Röntgenhoitaja Niina Radiologi</w:t>
            </w:r>
            <w:r w:rsidRPr="009E4B2F">
              <w:rPr>
                <w:sz w:val="18"/>
                <w:szCs w:val="18"/>
                <w:lang w:eastAsia="fi-FI"/>
              </w:rPr>
              <w:br/>
              <w:t>11.9.2009</w:t>
            </w:r>
            <w:r w:rsidRPr="009E4B2F">
              <w:rPr>
                <w:sz w:val="18"/>
                <w:szCs w:val="18"/>
                <w:lang w:eastAsia="fi-FI"/>
              </w:rPr>
              <w:br/>
            </w:r>
            <w:r w:rsidRPr="009E4B2F">
              <w:rPr>
                <w:sz w:val="18"/>
                <w:szCs w:val="18"/>
                <w:lang w:eastAsia="fi-FI"/>
              </w:rPr>
              <w:br/>
            </w:r>
            <w:r w:rsidRPr="009E4B2F">
              <w:rPr>
                <w:b/>
                <w:bCs/>
                <w:color w:val="008000"/>
                <w:sz w:val="18"/>
                <w:szCs w:val="18"/>
                <w:lang w:eastAsia="fi-FI"/>
              </w:rPr>
              <w:t>Hoidon toteutus</w:t>
            </w:r>
            <w:r w:rsidRPr="009E4B2F">
              <w:rPr>
                <w:sz w:val="18"/>
                <w:szCs w:val="18"/>
                <w:lang w:eastAsia="fi-FI"/>
              </w:rPr>
              <w:t xml:space="preserve"> </w:t>
            </w:r>
          </w:p>
          <w:p w14:paraId="1E3CCE57" w14:textId="77777777" w:rsidR="009E4B2F" w:rsidRPr="009E4B2F" w:rsidRDefault="009E4B2F" w:rsidP="009E4B2F">
            <w:pPr>
              <w:ind w:left="1440"/>
              <w:rPr>
                <w:sz w:val="18"/>
                <w:szCs w:val="18"/>
                <w:lang w:eastAsia="fi-FI"/>
              </w:rPr>
            </w:pPr>
            <w:r w:rsidRPr="009E4B2F">
              <w:rPr>
                <w:b/>
                <w:bCs/>
                <w:color w:val="008000"/>
                <w:sz w:val="18"/>
                <w:szCs w:val="18"/>
                <w:lang w:eastAsia="fi-FI"/>
              </w:rPr>
              <w:t>Tutkimus</w:t>
            </w:r>
            <w:r w:rsidRPr="009E4B2F">
              <w:rPr>
                <w:sz w:val="18"/>
                <w:szCs w:val="18"/>
                <w:lang w:eastAsia="fi-FI"/>
              </w:rPr>
              <w:t xml:space="preserve"> </w:t>
            </w:r>
          </w:p>
          <w:p w14:paraId="1DC491BC" w14:textId="77777777" w:rsidR="009E4B2F" w:rsidRPr="009E4B2F" w:rsidRDefault="009E4B2F" w:rsidP="009E4B2F">
            <w:pPr>
              <w:ind w:left="2160"/>
              <w:rPr>
                <w:sz w:val="18"/>
                <w:szCs w:val="18"/>
                <w:lang w:eastAsia="fi-FI"/>
              </w:rPr>
            </w:pPr>
            <w:r w:rsidRPr="009E4B2F">
              <w:rPr>
                <w:sz w:val="18"/>
                <w:szCs w:val="18"/>
                <w:lang w:eastAsia="fi-FI"/>
              </w:rPr>
              <w:t xml:space="preserve">Tutkimus: GD1QAThoraxin </w:t>
            </w:r>
            <w:proofErr w:type="spellStart"/>
            <w:r w:rsidRPr="009E4B2F">
              <w:rPr>
                <w:sz w:val="18"/>
                <w:szCs w:val="18"/>
                <w:lang w:eastAsia="fi-FI"/>
              </w:rPr>
              <w:t>natiiviröntgen</w:t>
            </w:r>
            <w:proofErr w:type="spellEnd"/>
            <w:r w:rsidRPr="009E4B2F">
              <w:rPr>
                <w:sz w:val="18"/>
                <w:szCs w:val="18"/>
                <w:lang w:eastAsia="fi-FI"/>
              </w:rPr>
              <w:t xml:space="preserve"> makuuasennossa</w:t>
            </w:r>
            <w:r w:rsidRPr="009E4B2F">
              <w:rPr>
                <w:sz w:val="18"/>
                <w:szCs w:val="18"/>
                <w:lang w:eastAsia="fi-FI"/>
              </w:rPr>
              <w:br/>
              <w:t xml:space="preserve">Thoraxin </w:t>
            </w:r>
            <w:proofErr w:type="spellStart"/>
            <w:r w:rsidRPr="009E4B2F">
              <w:rPr>
                <w:sz w:val="18"/>
                <w:szCs w:val="18"/>
                <w:lang w:eastAsia="fi-FI"/>
              </w:rPr>
              <w:t>natiiviröntgen</w:t>
            </w:r>
            <w:proofErr w:type="spellEnd"/>
            <w:r w:rsidRPr="009E4B2F">
              <w:rPr>
                <w:sz w:val="18"/>
                <w:szCs w:val="18"/>
                <w:lang w:eastAsia="fi-FI"/>
              </w:rPr>
              <w:t xml:space="preserve"> makuuasennossa selällään ja vatsallaan, epäillään keuhkoveritulppaa</w:t>
            </w:r>
            <w:r w:rsidRPr="009E4B2F">
              <w:rPr>
                <w:sz w:val="18"/>
                <w:szCs w:val="18"/>
                <w:lang w:eastAsia="fi-FI"/>
              </w:rPr>
              <w:br/>
              <w:t xml:space="preserve">Diagnostinen kuva </w:t>
            </w:r>
            <w:proofErr w:type="spellStart"/>
            <w:r w:rsidRPr="009E4B2F">
              <w:rPr>
                <w:sz w:val="18"/>
                <w:szCs w:val="18"/>
                <w:lang w:eastAsia="fi-FI"/>
              </w:rPr>
              <w:t>PACSissa</w:t>
            </w:r>
            <w:proofErr w:type="spellEnd"/>
            <w:r w:rsidRPr="009E4B2F">
              <w:rPr>
                <w:sz w:val="18"/>
                <w:szCs w:val="18"/>
                <w:lang w:eastAsia="fi-FI"/>
              </w:rPr>
              <w:t xml:space="preserve"> </w:t>
            </w:r>
            <w:r w:rsidRPr="009E4B2F">
              <w:rPr>
                <w:sz w:val="18"/>
                <w:szCs w:val="18"/>
                <w:lang w:eastAsia="fi-FI"/>
              </w:rPr>
              <w:br/>
            </w:r>
            <w:r w:rsidRPr="009E4B2F">
              <w:rPr>
                <w:sz w:val="18"/>
                <w:szCs w:val="18"/>
                <w:lang w:eastAsia="fi-FI"/>
              </w:rPr>
              <w:br/>
              <w:t xml:space="preserve">Säteilyannos: Säteilyannoksen ja pinta-alan tulo DAP on 0,1 </w:t>
            </w:r>
            <w:proofErr w:type="spellStart"/>
            <w:r w:rsidRPr="009E4B2F">
              <w:rPr>
                <w:sz w:val="18"/>
                <w:szCs w:val="18"/>
                <w:lang w:eastAsia="fi-FI"/>
              </w:rPr>
              <w:t>mGy</w:t>
            </w:r>
            <w:proofErr w:type="spellEnd"/>
            <w:r w:rsidRPr="009E4B2F">
              <w:rPr>
                <w:sz w:val="18"/>
                <w:szCs w:val="18"/>
                <w:lang w:eastAsia="fi-FI"/>
              </w:rPr>
              <w:t xml:space="preserve"> cm2</w:t>
            </w:r>
            <w:r w:rsidRPr="009E4B2F">
              <w:rPr>
                <w:sz w:val="18"/>
                <w:szCs w:val="18"/>
                <w:lang w:eastAsia="fi-FI"/>
              </w:rPr>
              <w:br/>
            </w:r>
            <w:r w:rsidRPr="009E4B2F">
              <w:rPr>
                <w:b/>
                <w:bCs/>
                <w:color w:val="008000"/>
                <w:sz w:val="18"/>
                <w:szCs w:val="18"/>
                <w:lang w:eastAsia="fi-FI"/>
              </w:rPr>
              <w:t xml:space="preserve">DICOM Object </w:t>
            </w:r>
            <w:proofErr w:type="spellStart"/>
            <w:r w:rsidRPr="009E4B2F">
              <w:rPr>
                <w:b/>
                <w:bCs/>
                <w:color w:val="008000"/>
                <w:sz w:val="18"/>
                <w:szCs w:val="18"/>
                <w:lang w:eastAsia="fi-FI"/>
              </w:rPr>
              <w:t>Catalog</w:t>
            </w:r>
            <w:proofErr w:type="spellEnd"/>
            <w:r w:rsidRPr="009E4B2F">
              <w:rPr>
                <w:sz w:val="18"/>
                <w:szCs w:val="18"/>
                <w:lang w:eastAsia="fi-FI"/>
              </w:rPr>
              <w:t xml:space="preserve"> </w:t>
            </w:r>
          </w:p>
          <w:p w14:paraId="1917A0A2" w14:textId="77777777" w:rsidR="009E4B2F" w:rsidRPr="009E4B2F" w:rsidRDefault="009E4B2F" w:rsidP="009E4B2F">
            <w:pPr>
              <w:rPr>
                <w:sz w:val="18"/>
                <w:szCs w:val="18"/>
                <w:lang w:eastAsia="fi-FI"/>
              </w:rPr>
            </w:pPr>
            <w:r w:rsidRPr="009E4B2F">
              <w:rPr>
                <w:b/>
                <w:bCs/>
                <w:color w:val="008000"/>
                <w:sz w:val="18"/>
                <w:szCs w:val="18"/>
                <w:lang w:eastAsia="fi-FI"/>
              </w:rPr>
              <w:t>RTG</w:t>
            </w:r>
            <w:r w:rsidRPr="009E4B2F">
              <w:rPr>
                <w:sz w:val="18"/>
                <w:szCs w:val="18"/>
                <w:lang w:eastAsia="fi-FI"/>
              </w:rPr>
              <w:t xml:space="preserve"> </w:t>
            </w:r>
          </w:p>
          <w:p w14:paraId="3A7A1755" w14:textId="77777777" w:rsidR="009E4B2F" w:rsidRPr="009E4B2F" w:rsidRDefault="009E4B2F" w:rsidP="009E4B2F">
            <w:pPr>
              <w:ind w:left="720"/>
              <w:rPr>
                <w:sz w:val="18"/>
                <w:szCs w:val="18"/>
                <w:lang w:eastAsia="fi-FI"/>
              </w:rPr>
            </w:pPr>
            <w:r w:rsidRPr="009E4B2F">
              <w:rPr>
                <w:sz w:val="18"/>
                <w:szCs w:val="18"/>
                <w:lang w:eastAsia="fi-FI"/>
              </w:rPr>
              <w:lastRenderedPageBreak/>
              <w:t>XXX sairaanhoitopiiri kuvantaminen</w:t>
            </w:r>
            <w:r w:rsidRPr="009E4B2F">
              <w:rPr>
                <w:sz w:val="18"/>
                <w:szCs w:val="18"/>
                <w:lang w:eastAsia="fi-FI"/>
              </w:rPr>
              <w:br/>
              <w:t>LL Reino Radiologi</w:t>
            </w:r>
            <w:r w:rsidRPr="009E4B2F">
              <w:rPr>
                <w:sz w:val="18"/>
                <w:szCs w:val="18"/>
                <w:lang w:eastAsia="fi-FI"/>
              </w:rPr>
              <w:br/>
              <w:t>11.9.2009</w:t>
            </w:r>
            <w:r w:rsidRPr="009E4B2F">
              <w:rPr>
                <w:sz w:val="18"/>
                <w:szCs w:val="18"/>
                <w:lang w:eastAsia="fi-FI"/>
              </w:rPr>
              <w:br/>
            </w:r>
            <w:r w:rsidRPr="009E4B2F">
              <w:rPr>
                <w:sz w:val="18"/>
                <w:szCs w:val="18"/>
                <w:lang w:eastAsia="fi-FI"/>
              </w:rPr>
              <w:br/>
            </w:r>
            <w:r w:rsidRPr="009E4B2F">
              <w:rPr>
                <w:b/>
                <w:bCs/>
                <w:color w:val="008000"/>
                <w:sz w:val="18"/>
                <w:szCs w:val="18"/>
                <w:lang w:eastAsia="fi-FI"/>
              </w:rPr>
              <w:t>Hoidon toteutus</w:t>
            </w:r>
            <w:r w:rsidRPr="009E4B2F">
              <w:rPr>
                <w:sz w:val="18"/>
                <w:szCs w:val="18"/>
                <w:lang w:eastAsia="fi-FI"/>
              </w:rPr>
              <w:t xml:space="preserve"> </w:t>
            </w:r>
          </w:p>
          <w:p w14:paraId="78DDDF5B" w14:textId="77777777" w:rsidR="009E4B2F" w:rsidRPr="009E4B2F" w:rsidRDefault="009E4B2F" w:rsidP="009E4B2F">
            <w:pPr>
              <w:ind w:left="1440"/>
              <w:rPr>
                <w:sz w:val="18"/>
                <w:szCs w:val="18"/>
                <w:lang w:eastAsia="fi-FI"/>
              </w:rPr>
            </w:pPr>
            <w:r w:rsidRPr="009E4B2F">
              <w:rPr>
                <w:b/>
                <w:bCs/>
                <w:color w:val="008000"/>
                <w:sz w:val="18"/>
                <w:szCs w:val="18"/>
                <w:lang w:eastAsia="fi-FI"/>
              </w:rPr>
              <w:t>Lausunto</w:t>
            </w:r>
            <w:r w:rsidRPr="009E4B2F">
              <w:rPr>
                <w:sz w:val="18"/>
                <w:szCs w:val="18"/>
                <w:lang w:eastAsia="fi-FI"/>
              </w:rPr>
              <w:t xml:space="preserve"> </w:t>
            </w:r>
          </w:p>
          <w:p w14:paraId="72CEB133" w14:textId="77777777" w:rsidR="009E4B2F" w:rsidRPr="009E4B2F" w:rsidRDefault="009E4B2F" w:rsidP="009E4B2F">
            <w:pPr>
              <w:ind w:left="2160"/>
              <w:rPr>
                <w:sz w:val="18"/>
                <w:szCs w:val="18"/>
                <w:lang w:eastAsia="fi-FI"/>
              </w:rPr>
            </w:pPr>
            <w:r w:rsidRPr="009E4B2F">
              <w:rPr>
                <w:sz w:val="18"/>
                <w:szCs w:val="18"/>
                <w:lang w:eastAsia="fi-FI"/>
              </w:rPr>
              <w:t xml:space="preserve">Näyttää kovasti merkilliseltä ja kummalliselta. En ole ikinä ennen nähnyt mitään vastaavaa! Ei vertailukuvia arkistossa. Kauttaaltaan frontaali-, </w:t>
            </w:r>
            <w:proofErr w:type="spellStart"/>
            <w:r w:rsidRPr="009E4B2F">
              <w:rPr>
                <w:sz w:val="18"/>
                <w:szCs w:val="18"/>
                <w:lang w:eastAsia="fi-FI"/>
              </w:rPr>
              <w:t>maksillaari-</w:t>
            </w:r>
            <w:proofErr w:type="spellEnd"/>
            <w:r w:rsidRPr="009E4B2F">
              <w:rPr>
                <w:sz w:val="18"/>
                <w:szCs w:val="18"/>
                <w:lang w:eastAsia="fi-FI"/>
              </w:rPr>
              <w:t xml:space="preserve"> ja </w:t>
            </w:r>
            <w:proofErr w:type="spellStart"/>
            <w:r w:rsidRPr="009E4B2F">
              <w:rPr>
                <w:sz w:val="18"/>
                <w:szCs w:val="18"/>
                <w:lang w:eastAsia="fi-FI"/>
              </w:rPr>
              <w:t>sphenoidaaliontelot</w:t>
            </w:r>
            <w:proofErr w:type="spellEnd"/>
            <w:r w:rsidRPr="009E4B2F">
              <w:rPr>
                <w:sz w:val="18"/>
                <w:szCs w:val="18"/>
                <w:lang w:eastAsia="fi-FI"/>
              </w:rPr>
              <w:t xml:space="preserve"> ilmastoituvat normaalisti, ei mainittavia limakalvoturvotuksia missään onteloissa. Molemmin puolin </w:t>
            </w:r>
            <w:proofErr w:type="spellStart"/>
            <w:r w:rsidRPr="009E4B2F">
              <w:rPr>
                <w:sz w:val="18"/>
                <w:szCs w:val="18"/>
                <w:lang w:eastAsia="fi-FI"/>
              </w:rPr>
              <w:t>infundibulumit</w:t>
            </w:r>
            <w:proofErr w:type="spellEnd"/>
            <w:r w:rsidRPr="009E4B2F">
              <w:rPr>
                <w:sz w:val="18"/>
                <w:szCs w:val="18"/>
                <w:lang w:eastAsia="fi-FI"/>
              </w:rPr>
              <w:t xml:space="preserve"> avoimet. </w:t>
            </w:r>
            <w:proofErr w:type="spellStart"/>
            <w:proofErr w:type="gramStart"/>
            <w:r w:rsidRPr="009E4B2F">
              <w:rPr>
                <w:sz w:val="18"/>
                <w:szCs w:val="18"/>
                <w:lang w:eastAsia="fi-FI"/>
              </w:rPr>
              <w:t>Nenäseptum</w:t>
            </w:r>
            <w:proofErr w:type="spellEnd"/>
            <w:r w:rsidRPr="009E4B2F">
              <w:rPr>
                <w:sz w:val="18"/>
                <w:szCs w:val="18"/>
                <w:lang w:eastAsia="fi-FI"/>
              </w:rPr>
              <w:t xml:space="preserve"> </w:t>
            </w:r>
            <w:proofErr w:type="spellStart"/>
            <w:r w:rsidRPr="009E4B2F">
              <w:rPr>
                <w:sz w:val="18"/>
                <w:szCs w:val="18"/>
                <w:lang w:eastAsia="fi-FI"/>
              </w:rPr>
              <w:t>devioi</w:t>
            </w:r>
            <w:proofErr w:type="spellEnd"/>
            <w:r w:rsidRPr="009E4B2F">
              <w:rPr>
                <w:sz w:val="18"/>
                <w:szCs w:val="18"/>
                <w:lang w:eastAsia="fi-FI"/>
              </w:rPr>
              <w:t xml:space="preserve"> aavistuksen oikealle, ja </w:t>
            </w:r>
            <w:proofErr w:type="spellStart"/>
            <w:r w:rsidRPr="009E4B2F">
              <w:rPr>
                <w:sz w:val="18"/>
                <w:szCs w:val="18"/>
                <w:lang w:eastAsia="fi-FI"/>
              </w:rPr>
              <w:t>ethmoidaalialueella</w:t>
            </w:r>
            <w:proofErr w:type="spellEnd"/>
            <w:r w:rsidRPr="009E4B2F">
              <w:rPr>
                <w:sz w:val="18"/>
                <w:szCs w:val="18"/>
                <w:lang w:eastAsia="fi-FI"/>
              </w:rPr>
              <w:t xml:space="preserve"> aivan vähäistä limakalvoturvotusta.</w:t>
            </w:r>
            <w:proofErr w:type="gramEnd"/>
            <w:r w:rsidRPr="009E4B2F">
              <w:rPr>
                <w:sz w:val="18"/>
                <w:szCs w:val="18"/>
                <w:lang w:eastAsia="fi-FI"/>
              </w:rPr>
              <w:t xml:space="preserve"> Keros-luokka 2.</w:t>
            </w:r>
          </w:p>
          <w:bookmarkEnd w:id="34"/>
          <w:bookmarkEnd w:id="35"/>
          <w:bookmarkEnd w:id="36"/>
          <w:bookmarkEnd w:id="37"/>
          <w:p w14:paraId="590B360C" w14:textId="77777777" w:rsidR="00AD5E25" w:rsidRPr="00AE458F" w:rsidRDefault="00AD5E25" w:rsidP="009E4B2F">
            <w:pPr>
              <w:ind w:left="2160"/>
              <w:rPr>
                <w:sz w:val="18"/>
                <w:szCs w:val="18"/>
                <w:lang w:eastAsia="fi-FI"/>
              </w:rPr>
            </w:pPr>
          </w:p>
        </w:tc>
      </w:tr>
    </w:tbl>
    <w:p w14:paraId="590B360E" w14:textId="77777777" w:rsidR="009F3F59" w:rsidRDefault="009F3F59" w:rsidP="009F3F59">
      <w:pPr>
        <w:rPr>
          <w:lang w:eastAsia="fi-FI"/>
        </w:rPr>
      </w:pPr>
    </w:p>
    <w:p w14:paraId="590B360F" w14:textId="64510C3E" w:rsidR="009F3F59" w:rsidRDefault="009F3F59" w:rsidP="009F3F59">
      <w:pPr>
        <w:rPr>
          <w:lang w:eastAsia="fi-FI"/>
        </w:rPr>
      </w:pPr>
      <w:r>
        <w:rPr>
          <w:lang w:eastAsia="fi-FI"/>
        </w:rPr>
        <w:t>Perusrakenne tekstimuodossa on</w:t>
      </w:r>
      <w:r w:rsidR="00AE1263">
        <w:rPr>
          <w:lang w:eastAsia="fi-FI"/>
        </w:rPr>
        <w:t>,</w:t>
      </w:r>
      <w:r>
        <w:rPr>
          <w:lang w:eastAsia="fi-FI"/>
        </w:rPr>
        <w:t xml:space="preserve"> että ensin on kolme </w:t>
      </w:r>
      <w:proofErr w:type="spellStart"/>
      <w:r>
        <w:rPr>
          <w:lang w:eastAsia="fi-FI"/>
        </w:rPr>
        <w:t>paragraph:ia</w:t>
      </w:r>
      <w:proofErr w:type="spellEnd"/>
      <w:r>
        <w:rPr>
          <w:lang w:eastAsia="fi-FI"/>
        </w:rPr>
        <w:t xml:space="preserve">: hoitopaikka eli merkinnän tekijän yksikkö, päiväys ja merkinnän tekijä. Näiden jälkeen on </w:t>
      </w:r>
      <w:proofErr w:type="spellStart"/>
      <w:r>
        <w:rPr>
          <w:lang w:eastAsia="fi-FI"/>
        </w:rPr>
        <w:t>br-elementillä</w:t>
      </w:r>
      <w:proofErr w:type="spellEnd"/>
      <w:r>
        <w:rPr>
          <w:lang w:eastAsia="fi-FI"/>
        </w:rPr>
        <w:t xml:space="preserve"> muodostettava tyhjä rivi, joiden jälkeen </w:t>
      </w:r>
      <w:proofErr w:type="spellStart"/>
      <w:r>
        <w:rPr>
          <w:lang w:eastAsia="fi-FI"/>
        </w:rPr>
        <w:t>paragraph:eilla</w:t>
      </w:r>
      <w:proofErr w:type="spellEnd"/>
      <w:r>
        <w:rPr>
          <w:lang w:eastAsia="fi-FI"/>
        </w:rPr>
        <w:t xml:space="preserve"> kappaleiksi jaoteltuna tutkimuksen koodi ja selite sekä varsinainen tekstiosa. Yllä olevassa esimerkissä on kuvattu suositeltu rakenne. Content-elementtien käyttö </w:t>
      </w:r>
      <w:proofErr w:type="spellStart"/>
      <w:r>
        <w:rPr>
          <w:lang w:eastAsia="fi-FI"/>
        </w:rPr>
        <w:t>paragraph-elementtien</w:t>
      </w:r>
      <w:proofErr w:type="spellEnd"/>
      <w:r>
        <w:rPr>
          <w:lang w:eastAsia="fi-FI"/>
        </w:rPr>
        <w:t xml:space="preserve"> sisällä on vapaaehtoista.</w:t>
      </w:r>
    </w:p>
    <w:p w14:paraId="590B3610" w14:textId="77777777" w:rsidR="005107E8" w:rsidRDefault="005107E8" w:rsidP="009F3F59">
      <w:pPr>
        <w:rPr>
          <w:highlight w:val="white"/>
          <w:lang w:eastAsia="fi-FI"/>
        </w:rPr>
      </w:pPr>
    </w:p>
    <w:p w14:paraId="590B3611" w14:textId="77777777" w:rsidR="003A70BB" w:rsidRDefault="003A70BB" w:rsidP="003A70BB">
      <w:pPr>
        <w:pStyle w:val="Otsikko1"/>
      </w:pPr>
      <w:bookmarkStart w:id="60" w:name="_Toc343863238"/>
      <w:r>
        <w:t xml:space="preserve">Rakenne </w:t>
      </w:r>
      <w:r w:rsidR="00C03A00">
        <w:t>kokonaisuuksittain</w:t>
      </w:r>
      <w:bookmarkEnd w:id="60"/>
    </w:p>
    <w:p w14:paraId="590B3612" w14:textId="77777777" w:rsidR="003A70BB" w:rsidRDefault="003A70BB" w:rsidP="003A70BB">
      <w:pPr>
        <w:pStyle w:val="Otsikko2"/>
        <w:rPr>
          <w:highlight w:val="white"/>
          <w:lang w:eastAsia="fi-FI"/>
        </w:rPr>
      </w:pPr>
      <w:bookmarkStart w:id="61" w:name="_Toc343863239"/>
      <w:proofErr w:type="spellStart"/>
      <w:r>
        <w:rPr>
          <w:highlight w:val="white"/>
          <w:lang w:eastAsia="fi-FI"/>
        </w:rPr>
        <w:t>Lomaketunnukset</w:t>
      </w:r>
      <w:proofErr w:type="spellEnd"/>
      <w:r>
        <w:rPr>
          <w:highlight w:val="white"/>
          <w:lang w:eastAsia="fi-FI"/>
        </w:rPr>
        <w:t xml:space="preserve"> </w:t>
      </w:r>
      <w:proofErr w:type="spellStart"/>
      <w:proofErr w:type="gramStart"/>
      <w:r>
        <w:rPr>
          <w:highlight w:val="white"/>
          <w:lang w:eastAsia="fi-FI"/>
        </w:rPr>
        <w:t>ja</w:t>
      </w:r>
      <w:proofErr w:type="spellEnd"/>
      <w:proofErr w:type="gramEnd"/>
      <w:r>
        <w:rPr>
          <w:highlight w:val="white"/>
          <w:lang w:eastAsia="fi-FI"/>
        </w:rPr>
        <w:t xml:space="preserve"> </w:t>
      </w:r>
      <w:proofErr w:type="spellStart"/>
      <w:r>
        <w:rPr>
          <w:highlight w:val="white"/>
          <w:lang w:eastAsia="fi-FI"/>
        </w:rPr>
        <w:t>otsikot</w:t>
      </w:r>
      <w:bookmarkEnd w:id="61"/>
      <w:proofErr w:type="spellEnd"/>
    </w:p>
    <w:p w14:paraId="590B3613" w14:textId="77777777" w:rsidR="006270D6" w:rsidRDefault="006270D6" w:rsidP="006270D6">
      <w:r w:rsidRPr="00BD5106">
        <w:t xml:space="preserve">Kuvantamisen tutkimusasiakirja muodostaa oman lomakkeensa. </w:t>
      </w:r>
      <w:r>
        <w:t>Näkymä (eli l</w:t>
      </w:r>
      <w:r w:rsidRPr="00BD5106">
        <w:t>omaketunnus</w:t>
      </w:r>
      <w:r>
        <w:t>)</w:t>
      </w:r>
      <w:r w:rsidRPr="00BD5106">
        <w:t xml:space="preserve"> ilmoitetaan ensimmäisellä </w:t>
      </w:r>
      <w:proofErr w:type="spellStart"/>
      <w:r w:rsidRPr="00BD5106">
        <w:t>section-tasolla</w:t>
      </w:r>
      <w:proofErr w:type="spellEnd"/>
      <w:r w:rsidRPr="00BD5106">
        <w:t xml:space="preserve"> </w:t>
      </w:r>
      <w:r>
        <w:t xml:space="preserve">näkymäkoodilla (eli </w:t>
      </w:r>
      <w:r w:rsidRPr="00BD5106">
        <w:t>lomaketunnuksella</w:t>
      </w:r>
      <w:r>
        <w:t>)</w:t>
      </w:r>
      <w:r w:rsidRPr="00BD5106">
        <w:t xml:space="preserve"> 102</w:t>
      </w:r>
      <w:r w:rsidR="00BB354D">
        <w:t xml:space="preserve"> RTG</w:t>
      </w:r>
      <w:r w:rsidRPr="00BD5106">
        <w:t>.</w:t>
      </w:r>
      <w:r>
        <w:t xml:space="preserve"> Näkymäkoodisto</w:t>
      </w:r>
      <w:r w:rsidRPr="00BD5106">
        <w:t xml:space="preserve"> on 1.2.246.537.6.12.2002.</w:t>
      </w:r>
    </w:p>
    <w:p w14:paraId="590B3614" w14:textId="77777777" w:rsidR="00E67BEA" w:rsidRDefault="00E67BEA" w:rsidP="006270D6"/>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E67BEA" w14:paraId="590B361D" w14:textId="77777777" w:rsidTr="002316A7">
        <w:tc>
          <w:tcPr>
            <w:tcW w:w="9779" w:type="dxa"/>
          </w:tcPr>
          <w:p w14:paraId="5BE47E6A"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color w:val="0000FF"/>
                <w:sz w:val="18"/>
                <w:szCs w:val="18"/>
                <w:lang w:eastAsia="fi-FI"/>
              </w:rPr>
              <w:t>&lt;</w:t>
            </w:r>
            <w:r w:rsidRPr="002B5052">
              <w:rPr>
                <w:rFonts w:ascii="Courier New" w:hAnsi="Courier New" w:cs="Courier New"/>
                <w:color w:val="800000"/>
                <w:sz w:val="18"/>
                <w:szCs w:val="18"/>
                <w:lang w:eastAsia="fi-FI"/>
              </w:rPr>
              <w:t>component</w:t>
            </w:r>
            <w:r w:rsidRPr="002B5052">
              <w:rPr>
                <w:rFonts w:ascii="Courier New" w:hAnsi="Courier New" w:cs="Courier New"/>
                <w:color w:val="0000FF"/>
                <w:sz w:val="18"/>
                <w:szCs w:val="18"/>
                <w:lang w:eastAsia="fi-FI"/>
              </w:rPr>
              <w:t>&gt;</w:t>
            </w:r>
          </w:p>
          <w:p w14:paraId="67D28EB5"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eastAsia="fi-FI"/>
              </w:rPr>
              <w:t>&lt;</w:t>
            </w:r>
            <w:proofErr w:type="spellStart"/>
            <w:r w:rsidRPr="002B5052">
              <w:rPr>
                <w:rFonts w:ascii="Courier New" w:hAnsi="Courier New" w:cs="Courier New"/>
                <w:color w:val="800000"/>
                <w:sz w:val="18"/>
                <w:szCs w:val="18"/>
                <w:lang w:eastAsia="fi-FI"/>
              </w:rPr>
              <w:t>structuredBody</w:t>
            </w:r>
            <w:proofErr w:type="spellEnd"/>
            <w:r w:rsidRPr="002B5052">
              <w:rPr>
                <w:rFonts w:ascii="Courier New" w:hAnsi="Courier New" w:cs="Courier New"/>
                <w:color w:val="0000FF"/>
                <w:sz w:val="18"/>
                <w:szCs w:val="18"/>
                <w:lang w:eastAsia="fi-FI"/>
              </w:rPr>
              <w:t>&gt;</w:t>
            </w:r>
          </w:p>
          <w:p w14:paraId="13B9ACAB"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eastAsia="fi-FI"/>
              </w:rPr>
              <w:tab/>
            </w: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eastAsia="fi-FI"/>
              </w:rPr>
              <w:t>&lt;!</w:t>
            </w:r>
            <w:proofErr w:type="gramStart"/>
            <w:r w:rsidRPr="002B5052">
              <w:rPr>
                <w:rFonts w:ascii="Courier New" w:hAnsi="Courier New" w:cs="Courier New"/>
                <w:color w:val="0000FF"/>
                <w:sz w:val="18"/>
                <w:szCs w:val="18"/>
                <w:lang w:eastAsia="fi-FI"/>
              </w:rPr>
              <w:t>--</w:t>
            </w:r>
            <w:r w:rsidRPr="002B5052">
              <w:rPr>
                <w:rFonts w:ascii="Courier New" w:hAnsi="Courier New" w:cs="Courier New"/>
                <w:color w:val="585858"/>
                <w:sz w:val="18"/>
                <w:szCs w:val="18"/>
                <w:lang w:eastAsia="fi-FI"/>
              </w:rPr>
              <w:t xml:space="preserve">   Varsinaiset</w:t>
            </w:r>
            <w:proofErr w:type="gramEnd"/>
            <w:r w:rsidRPr="002B5052">
              <w:rPr>
                <w:rFonts w:ascii="Courier New" w:hAnsi="Courier New" w:cs="Courier New"/>
                <w:color w:val="585858"/>
                <w:sz w:val="18"/>
                <w:szCs w:val="18"/>
                <w:lang w:eastAsia="fi-FI"/>
              </w:rPr>
              <w:t xml:space="preserve"> pyynnön tiedot </w:t>
            </w:r>
            <w:r w:rsidRPr="002B5052">
              <w:rPr>
                <w:rFonts w:ascii="Courier New" w:hAnsi="Courier New" w:cs="Courier New"/>
                <w:color w:val="0000FF"/>
                <w:sz w:val="18"/>
                <w:szCs w:val="18"/>
                <w:lang w:eastAsia="fi-FI"/>
              </w:rPr>
              <w:t>--&gt;</w:t>
            </w:r>
          </w:p>
          <w:p w14:paraId="5521D9B6"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eastAsia="fi-FI"/>
              </w:rPr>
              <w:tab/>
            </w: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component</w:t>
            </w:r>
            <w:r w:rsidRPr="002B5052">
              <w:rPr>
                <w:rFonts w:ascii="Courier New" w:hAnsi="Courier New" w:cs="Courier New"/>
                <w:color w:val="0000FF"/>
                <w:sz w:val="18"/>
                <w:szCs w:val="18"/>
                <w:lang w:val="en-US" w:eastAsia="fi-FI"/>
              </w:rPr>
              <w:t>&gt;</w:t>
            </w:r>
          </w:p>
          <w:p w14:paraId="0EAA00CC"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585858"/>
                <w:sz w:val="18"/>
                <w:szCs w:val="18"/>
                <w:lang w:val="en-US" w:eastAsia="fi-FI"/>
              </w:rPr>
              <w:t xml:space="preserve"> </w:t>
            </w:r>
            <w:proofErr w:type="spellStart"/>
            <w:r w:rsidRPr="002B5052">
              <w:rPr>
                <w:rFonts w:ascii="Courier New" w:hAnsi="Courier New" w:cs="Courier New"/>
                <w:color w:val="585858"/>
                <w:sz w:val="18"/>
                <w:szCs w:val="18"/>
                <w:lang w:val="en-US" w:eastAsia="fi-FI"/>
              </w:rPr>
              <w:t>Merkinnän</w:t>
            </w:r>
            <w:proofErr w:type="spellEnd"/>
            <w:r w:rsidRPr="002B5052">
              <w:rPr>
                <w:rFonts w:ascii="Courier New" w:hAnsi="Courier New" w:cs="Courier New"/>
                <w:color w:val="585858"/>
                <w:sz w:val="18"/>
                <w:szCs w:val="18"/>
                <w:lang w:val="en-US" w:eastAsia="fi-FI"/>
              </w:rPr>
              <w:t xml:space="preserve"> OID  </w:t>
            </w:r>
            <w:r w:rsidRPr="002B5052">
              <w:rPr>
                <w:rFonts w:ascii="Courier New" w:hAnsi="Courier New" w:cs="Courier New"/>
                <w:color w:val="0000FF"/>
                <w:sz w:val="18"/>
                <w:szCs w:val="18"/>
                <w:lang w:val="en-US" w:eastAsia="fi-FI"/>
              </w:rPr>
              <w:t>--&gt;</w:t>
            </w:r>
          </w:p>
          <w:p w14:paraId="2AED583E"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section</w:t>
            </w:r>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ID</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OID1.2.246.10.1234567.14.2009.123.1</w:t>
            </w:r>
            <w:r w:rsidRPr="002B5052">
              <w:rPr>
                <w:rFonts w:ascii="Courier New" w:hAnsi="Courier New" w:cs="Courier New"/>
                <w:color w:val="0000FF"/>
                <w:sz w:val="18"/>
                <w:szCs w:val="18"/>
                <w:lang w:val="en-US" w:eastAsia="fi-FI"/>
              </w:rPr>
              <w:t>"&gt;</w:t>
            </w:r>
          </w:p>
          <w:p w14:paraId="6E5F1CF6"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585858"/>
                <w:sz w:val="18"/>
                <w:szCs w:val="18"/>
                <w:lang w:val="en-US" w:eastAsia="fi-FI"/>
              </w:rPr>
              <w:t xml:space="preserve"> </w:t>
            </w:r>
            <w:proofErr w:type="spellStart"/>
            <w:r w:rsidRPr="002B5052">
              <w:rPr>
                <w:rFonts w:ascii="Courier New" w:hAnsi="Courier New" w:cs="Courier New"/>
                <w:color w:val="585858"/>
                <w:sz w:val="18"/>
                <w:szCs w:val="18"/>
                <w:lang w:val="en-US" w:eastAsia="fi-FI"/>
              </w:rPr>
              <w:t>määrittelyn</w:t>
            </w:r>
            <w:proofErr w:type="spellEnd"/>
            <w:r w:rsidRPr="002B5052">
              <w:rPr>
                <w:rFonts w:ascii="Courier New" w:hAnsi="Courier New" w:cs="Courier New"/>
                <w:color w:val="585858"/>
                <w:sz w:val="18"/>
                <w:szCs w:val="18"/>
                <w:lang w:val="en-US" w:eastAsia="fi-FI"/>
              </w:rPr>
              <w:t xml:space="preserve"> </w:t>
            </w:r>
            <w:proofErr w:type="spellStart"/>
            <w:r w:rsidRPr="002B5052">
              <w:rPr>
                <w:rFonts w:ascii="Courier New" w:hAnsi="Courier New" w:cs="Courier New"/>
                <w:color w:val="585858"/>
                <w:sz w:val="18"/>
                <w:szCs w:val="18"/>
                <w:lang w:val="en-US" w:eastAsia="fi-FI"/>
              </w:rPr>
              <w:t>versio</w:t>
            </w:r>
            <w:proofErr w:type="spellEnd"/>
            <w:r w:rsidRPr="002B5052">
              <w:rPr>
                <w:rFonts w:ascii="Courier New" w:hAnsi="Courier New" w:cs="Courier New"/>
                <w:color w:val="0000FF"/>
                <w:sz w:val="18"/>
                <w:szCs w:val="18"/>
                <w:lang w:val="en-US" w:eastAsia="fi-FI"/>
              </w:rPr>
              <w:t>--&gt;</w:t>
            </w:r>
          </w:p>
          <w:p w14:paraId="51E6EC6C"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proofErr w:type="spellStart"/>
            <w:r w:rsidRPr="002B5052">
              <w:rPr>
                <w:rFonts w:ascii="Courier New" w:hAnsi="Courier New" w:cs="Courier New"/>
                <w:color w:val="800000"/>
                <w:sz w:val="18"/>
                <w:szCs w:val="18"/>
                <w:lang w:val="en-US" w:eastAsia="fi-FI"/>
              </w:rPr>
              <w:t>templateId</w:t>
            </w:r>
            <w:proofErr w:type="spellEnd"/>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root</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1.2.246.777.11.2012.10</w:t>
            </w:r>
            <w:r w:rsidRPr="002B5052">
              <w:rPr>
                <w:rFonts w:ascii="Courier New" w:hAnsi="Courier New" w:cs="Courier New"/>
                <w:color w:val="0000FF"/>
                <w:sz w:val="18"/>
                <w:szCs w:val="18"/>
                <w:lang w:val="en-US" w:eastAsia="fi-FI"/>
              </w:rPr>
              <w:t>"/&gt;</w:t>
            </w:r>
          </w:p>
          <w:p w14:paraId="2308CA2C"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code</w:t>
            </w:r>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code</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102</w:t>
            </w:r>
            <w:r w:rsidRPr="002B5052">
              <w:rPr>
                <w:rFonts w:ascii="Courier New" w:hAnsi="Courier New" w:cs="Courier New"/>
                <w:color w:val="0000FF"/>
                <w:sz w:val="18"/>
                <w:szCs w:val="18"/>
                <w:lang w:val="en-US" w:eastAsia="fi-FI"/>
              </w:rPr>
              <w:t>"</w:t>
            </w:r>
            <w:r w:rsidRPr="002B5052">
              <w:rPr>
                <w:rFonts w:ascii="Courier New" w:hAnsi="Courier New" w:cs="Courier New"/>
                <w:i/>
                <w:iCs/>
                <w:color w:val="008080"/>
                <w:sz w:val="18"/>
                <w:szCs w:val="18"/>
                <w:lang w:val="en-US" w:eastAsia="fi-FI"/>
              </w:rPr>
              <w:t xml:space="preserve"> </w:t>
            </w:r>
            <w:proofErr w:type="spellStart"/>
            <w:r w:rsidRPr="002B5052">
              <w:rPr>
                <w:rFonts w:ascii="Courier New" w:hAnsi="Courier New" w:cs="Courier New"/>
                <w:color w:val="FF0000"/>
                <w:sz w:val="18"/>
                <w:szCs w:val="18"/>
                <w:lang w:val="en-US" w:eastAsia="fi-FI"/>
              </w:rPr>
              <w:t>codeSystem</w:t>
            </w:r>
            <w:proofErr w:type="spellEnd"/>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1.2.246.537.6.12.2002</w:t>
            </w:r>
            <w:r w:rsidRPr="002B5052">
              <w:rPr>
                <w:rFonts w:ascii="Courier New" w:hAnsi="Courier New" w:cs="Courier New"/>
                <w:color w:val="0000FF"/>
                <w:sz w:val="18"/>
                <w:szCs w:val="18"/>
                <w:lang w:val="en-US" w:eastAsia="fi-FI"/>
              </w:rPr>
              <w:t>"</w:t>
            </w:r>
            <w:r w:rsidRPr="002B5052">
              <w:rPr>
                <w:rFonts w:ascii="Courier New" w:hAnsi="Courier New" w:cs="Courier New"/>
                <w:i/>
                <w:iCs/>
                <w:color w:val="008080"/>
                <w:sz w:val="18"/>
                <w:szCs w:val="18"/>
                <w:lang w:val="en-US" w:eastAsia="fi-FI"/>
              </w:rPr>
              <w:t xml:space="preserve"> </w:t>
            </w:r>
            <w:proofErr w:type="spellStart"/>
            <w:r w:rsidRPr="002B5052">
              <w:rPr>
                <w:rFonts w:ascii="Courier New" w:hAnsi="Courier New" w:cs="Courier New"/>
                <w:color w:val="FF0000"/>
                <w:sz w:val="18"/>
                <w:szCs w:val="18"/>
                <w:lang w:val="en-US" w:eastAsia="fi-FI"/>
              </w:rPr>
              <w:t>codeSystemName</w:t>
            </w:r>
            <w:proofErr w:type="spellEnd"/>
            <w:r w:rsidRPr="002B5052">
              <w:rPr>
                <w:rFonts w:ascii="Courier New" w:hAnsi="Courier New" w:cs="Courier New"/>
                <w:color w:val="0000FF"/>
                <w:sz w:val="18"/>
                <w:szCs w:val="18"/>
                <w:lang w:val="en-US" w:eastAsia="fi-FI"/>
              </w:rPr>
              <w:t>="</w:t>
            </w:r>
            <w:proofErr w:type="spellStart"/>
            <w:r w:rsidRPr="002B5052">
              <w:rPr>
                <w:rFonts w:ascii="Courier New" w:hAnsi="Courier New" w:cs="Courier New"/>
                <w:color w:val="000000"/>
                <w:sz w:val="18"/>
                <w:szCs w:val="18"/>
                <w:lang w:val="en-US" w:eastAsia="fi-FI"/>
              </w:rPr>
              <w:t>Näkymä</w:t>
            </w:r>
            <w:proofErr w:type="spellEnd"/>
            <w:r w:rsidRPr="002B5052">
              <w:rPr>
                <w:rFonts w:ascii="Courier New" w:hAnsi="Courier New" w:cs="Courier New"/>
                <w:color w:val="0000FF"/>
                <w:sz w:val="18"/>
                <w:szCs w:val="18"/>
                <w:lang w:val="en-US" w:eastAsia="fi-FI"/>
              </w:rPr>
              <w:t>"</w:t>
            </w:r>
            <w:r w:rsidRPr="002B5052">
              <w:rPr>
                <w:rFonts w:ascii="Courier New" w:hAnsi="Courier New" w:cs="Courier New"/>
                <w:i/>
                <w:iCs/>
                <w:color w:val="008080"/>
                <w:sz w:val="18"/>
                <w:szCs w:val="18"/>
                <w:lang w:val="en-US" w:eastAsia="fi-FI"/>
              </w:rPr>
              <w:t xml:space="preserve"> </w:t>
            </w:r>
            <w:proofErr w:type="spellStart"/>
            <w:r w:rsidRPr="002B5052">
              <w:rPr>
                <w:rFonts w:ascii="Courier New" w:hAnsi="Courier New" w:cs="Courier New"/>
                <w:color w:val="FF0000"/>
                <w:sz w:val="18"/>
                <w:szCs w:val="18"/>
                <w:lang w:val="en-US" w:eastAsia="fi-FI"/>
              </w:rPr>
              <w:t>displayName</w:t>
            </w:r>
            <w:proofErr w:type="spellEnd"/>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RTG</w:t>
            </w:r>
            <w:r w:rsidRPr="002B5052">
              <w:rPr>
                <w:rFonts w:ascii="Courier New" w:hAnsi="Courier New" w:cs="Courier New"/>
                <w:color w:val="0000FF"/>
                <w:sz w:val="18"/>
                <w:szCs w:val="18"/>
                <w:lang w:val="en-US" w:eastAsia="fi-FI"/>
              </w:rPr>
              <w:t>"/&gt;</w:t>
            </w:r>
          </w:p>
          <w:p w14:paraId="590B361C" w14:textId="1C091078" w:rsidR="00E67BEA" w:rsidRDefault="002B5052" w:rsidP="00530FE6">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title</w:t>
            </w:r>
            <w:r w:rsidRPr="002B5052">
              <w:rPr>
                <w:rFonts w:ascii="Courier New" w:hAnsi="Courier New" w:cs="Courier New"/>
                <w:color w:val="0000FF"/>
                <w:sz w:val="18"/>
                <w:szCs w:val="18"/>
                <w:lang w:val="en-US" w:eastAsia="fi-FI"/>
              </w:rPr>
              <w:t>&gt;</w:t>
            </w:r>
            <w:r w:rsidRPr="002B5052">
              <w:rPr>
                <w:rFonts w:ascii="Courier New" w:hAnsi="Courier New" w:cs="Courier New"/>
                <w:color w:val="000000"/>
                <w:sz w:val="18"/>
                <w:szCs w:val="18"/>
                <w:lang w:val="en-US" w:eastAsia="fi-FI"/>
              </w:rPr>
              <w:t>RTG</w:t>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title</w:t>
            </w:r>
            <w:r w:rsidRPr="002B5052">
              <w:rPr>
                <w:rFonts w:ascii="Courier New" w:hAnsi="Courier New" w:cs="Courier New"/>
                <w:color w:val="0000FF"/>
                <w:sz w:val="18"/>
                <w:szCs w:val="18"/>
                <w:lang w:val="en-US" w:eastAsia="fi-FI"/>
              </w:rPr>
              <w:t>&gt;</w:t>
            </w:r>
          </w:p>
        </w:tc>
      </w:tr>
    </w:tbl>
    <w:p w14:paraId="590B361E" w14:textId="77777777" w:rsidR="00E67BEA" w:rsidRDefault="00E67BEA" w:rsidP="006270D6"/>
    <w:p w14:paraId="590B361F" w14:textId="77777777" w:rsidR="003A70BB" w:rsidRDefault="003A70BB" w:rsidP="003A70BB">
      <w:pPr>
        <w:pStyle w:val="Otsikko2"/>
        <w:rPr>
          <w:highlight w:val="white"/>
          <w:lang w:eastAsia="fi-FI"/>
        </w:rPr>
      </w:pPr>
      <w:bookmarkStart w:id="62" w:name="_Toc343863240"/>
      <w:proofErr w:type="spellStart"/>
      <w:r>
        <w:rPr>
          <w:highlight w:val="white"/>
          <w:lang w:eastAsia="fi-FI"/>
        </w:rPr>
        <w:t>Pyyntö</w:t>
      </w:r>
      <w:bookmarkEnd w:id="62"/>
      <w:proofErr w:type="spellEnd"/>
      <w:r>
        <w:rPr>
          <w:highlight w:val="white"/>
          <w:lang w:eastAsia="fi-FI"/>
        </w:rPr>
        <w:t xml:space="preserve"> </w:t>
      </w:r>
    </w:p>
    <w:p w14:paraId="590B3620" w14:textId="77777777" w:rsidR="00BB354D" w:rsidRPr="00BB354D" w:rsidRDefault="00BB354D" w:rsidP="00BB354D">
      <w:pPr>
        <w:pStyle w:val="Otsikko3"/>
        <w:rPr>
          <w:highlight w:val="white"/>
          <w:lang w:val="fi-FI" w:eastAsia="fi-FI"/>
        </w:rPr>
      </w:pPr>
      <w:bookmarkStart w:id="63" w:name="_Toc343863241"/>
      <w:r w:rsidRPr="00BB354D">
        <w:rPr>
          <w:highlight w:val="white"/>
          <w:lang w:val="fi-FI" w:eastAsia="fi-FI"/>
        </w:rPr>
        <w:t>Potilaan ja pyynnön tekijän tiedot</w:t>
      </w:r>
      <w:bookmarkEnd w:id="63"/>
    </w:p>
    <w:p w14:paraId="590B3621" w14:textId="77777777" w:rsidR="00BB354D" w:rsidRDefault="00BB354D" w:rsidP="001350BB">
      <w:pPr>
        <w:rPr>
          <w:highlight w:val="white"/>
          <w:lang w:eastAsia="fi-FI"/>
        </w:rPr>
      </w:pPr>
      <w:r>
        <w:rPr>
          <w:highlight w:val="white"/>
          <w:lang w:eastAsia="fi-FI"/>
        </w:rPr>
        <w:t>Merkinnän rakenteen mukaisesti näkymän tietojen jälkeen esitetään näyttömuodossa pyynnön tehneet organisaation ja ammattilaisen tiedot näyttömuodossa. Tämän jälkeen tulee potilaan tiedot näkymätasolla, tätä ei ole tarpeen toistaa mikäli samassa asiakirjassa on useampia merkintöjä potilaalle.</w:t>
      </w:r>
    </w:p>
    <w:p w14:paraId="590B3622" w14:textId="77777777" w:rsidR="00BB354D" w:rsidRDefault="00BB354D" w:rsidP="001350BB">
      <w:pPr>
        <w:rPr>
          <w:highlight w:val="white"/>
          <w:lang w:eastAsia="fi-FI"/>
        </w:rPr>
      </w:pPr>
    </w:p>
    <w:p w14:paraId="590B3623" w14:textId="4B6645A7" w:rsidR="00BB354D" w:rsidRDefault="00BB354D" w:rsidP="001350BB">
      <w:pPr>
        <w:rPr>
          <w:highlight w:val="white"/>
          <w:lang w:eastAsia="fi-FI"/>
        </w:rPr>
      </w:pPr>
      <w:r>
        <w:rPr>
          <w:highlight w:val="white"/>
          <w:lang w:eastAsia="fi-FI"/>
        </w:rPr>
        <w:t xml:space="preserve">Pyynnön tekijän tiedot eli </w:t>
      </w:r>
      <w:r>
        <w:rPr>
          <w:lang w:eastAsia="fi-FI"/>
        </w:rPr>
        <w:t>m</w:t>
      </w:r>
      <w:r w:rsidRPr="00BB354D">
        <w:rPr>
          <w:lang w:eastAsia="fi-FI"/>
        </w:rPr>
        <w:t>erkinnän palveluyksikkö, tekijä ja tapahtuma-aika</w:t>
      </w:r>
      <w:r>
        <w:rPr>
          <w:lang w:eastAsia="fi-FI"/>
        </w:rPr>
        <w:t xml:space="preserve"> esitetään näkymätasolla</w:t>
      </w:r>
      <w:r w:rsidR="00DE68AB">
        <w:rPr>
          <w:lang w:eastAsia="fi-FI"/>
        </w:rPr>
        <w:t xml:space="preserve"> </w:t>
      </w:r>
      <w:proofErr w:type="spellStart"/>
      <w:r w:rsidR="00DE68AB">
        <w:rPr>
          <w:lang w:eastAsia="fi-FI"/>
        </w:rPr>
        <w:t>author</w:t>
      </w:r>
      <w:r w:rsidR="00AE1263">
        <w:rPr>
          <w:lang w:eastAsia="fi-FI"/>
        </w:rPr>
        <w:t>-</w:t>
      </w:r>
      <w:r w:rsidR="00DE68AB">
        <w:rPr>
          <w:lang w:eastAsia="fi-FI"/>
        </w:rPr>
        <w:t>elementissä</w:t>
      </w:r>
      <w:proofErr w:type="spellEnd"/>
      <w:r>
        <w:rPr>
          <w:lang w:eastAsia="fi-FI"/>
        </w:rPr>
        <w:t>, näitä ei o</w:t>
      </w:r>
      <w:r w:rsidR="00E7063F">
        <w:rPr>
          <w:lang w:eastAsia="fi-FI"/>
        </w:rPr>
        <w:t>le tarpeen toistaa enää otsikko</w:t>
      </w:r>
      <w:r>
        <w:rPr>
          <w:lang w:eastAsia="fi-FI"/>
        </w:rPr>
        <w:t>tason alla.</w:t>
      </w:r>
    </w:p>
    <w:p w14:paraId="590B3624" w14:textId="77777777" w:rsidR="00BB354D" w:rsidRDefault="00BB354D" w:rsidP="001350BB">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A67C3C" w:rsidRPr="00A776A5" w14:paraId="590B3660" w14:textId="77777777" w:rsidTr="00A776A5">
        <w:tc>
          <w:tcPr>
            <w:tcW w:w="9779" w:type="dxa"/>
          </w:tcPr>
          <w:p w14:paraId="590B3625" w14:textId="77777777" w:rsidR="00BB354D" w:rsidRPr="008E7C4A" w:rsidRDefault="00BB354D" w:rsidP="00A776A5">
            <w:pPr>
              <w:autoSpaceDE w:val="0"/>
              <w:autoSpaceDN w:val="0"/>
              <w:adjustRightInd w:val="0"/>
              <w:rPr>
                <w:rFonts w:ascii="Courier New" w:hAnsi="Courier New" w:cs="Courier New"/>
                <w:i/>
                <w:iCs/>
                <w:color w:val="008080"/>
                <w:sz w:val="18"/>
                <w:szCs w:val="18"/>
                <w:lang w:val="en-US" w:eastAsia="fi-FI"/>
              </w:rPr>
            </w:pPr>
            <w:r w:rsidRPr="008E7C4A">
              <w:rPr>
                <w:rFonts w:ascii="Courier New" w:hAnsi="Courier New" w:cs="Courier New"/>
                <w:i/>
                <w:iCs/>
                <w:color w:val="008080"/>
                <w:sz w:val="18"/>
                <w:szCs w:val="18"/>
                <w:lang w:val="en-US" w:eastAsia="fi-FI"/>
              </w:rPr>
              <w:t>…</w:t>
            </w:r>
          </w:p>
          <w:p w14:paraId="39503018"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title</w:t>
            </w:r>
            <w:r w:rsidRPr="002B5052">
              <w:rPr>
                <w:rFonts w:ascii="Courier New" w:hAnsi="Courier New" w:cs="Courier New"/>
                <w:color w:val="0000FF"/>
                <w:sz w:val="18"/>
                <w:szCs w:val="18"/>
                <w:lang w:val="en-US" w:eastAsia="fi-FI"/>
              </w:rPr>
              <w:t>&gt;</w:t>
            </w:r>
            <w:r w:rsidRPr="002B5052">
              <w:rPr>
                <w:rFonts w:ascii="Courier New" w:hAnsi="Courier New" w:cs="Courier New"/>
                <w:color w:val="000000"/>
                <w:sz w:val="18"/>
                <w:szCs w:val="18"/>
                <w:lang w:val="en-US" w:eastAsia="fi-FI"/>
              </w:rPr>
              <w:t>RTG</w:t>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title</w:t>
            </w:r>
            <w:r w:rsidRPr="002B5052">
              <w:rPr>
                <w:rFonts w:ascii="Courier New" w:hAnsi="Courier New" w:cs="Courier New"/>
                <w:color w:val="0000FF"/>
                <w:sz w:val="18"/>
                <w:szCs w:val="18"/>
                <w:lang w:val="en-US" w:eastAsia="fi-FI"/>
              </w:rPr>
              <w:t>&gt;</w:t>
            </w:r>
          </w:p>
          <w:p w14:paraId="5451D824"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text</w:t>
            </w:r>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ID</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OID1.2.246.10.1234567.14.2009.123.1.1</w:t>
            </w:r>
            <w:r w:rsidRPr="002B5052">
              <w:rPr>
                <w:rFonts w:ascii="Courier New" w:hAnsi="Courier New" w:cs="Courier New"/>
                <w:color w:val="0000FF"/>
                <w:sz w:val="18"/>
                <w:szCs w:val="18"/>
                <w:lang w:val="en-US" w:eastAsia="fi-FI"/>
              </w:rPr>
              <w:t>"&gt;</w:t>
            </w:r>
          </w:p>
          <w:p w14:paraId="62DDCB98"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val="en-US" w:eastAsia="fi-FI"/>
              </w:rPr>
              <w:lastRenderedPageBreak/>
              <w:tab/>
            </w:r>
            <w:r w:rsidRPr="002B5052">
              <w:rPr>
                <w:rFonts w:ascii="Courier New" w:hAnsi="Courier New" w:cs="Courier New"/>
                <w:color w:val="0000FF"/>
                <w:sz w:val="18"/>
                <w:szCs w:val="18"/>
                <w:lang w:eastAsia="fi-FI"/>
              </w:rPr>
              <w:t>&lt;</w:t>
            </w:r>
            <w:proofErr w:type="spellStart"/>
            <w:r w:rsidRPr="002B5052">
              <w:rPr>
                <w:rFonts w:ascii="Courier New" w:hAnsi="Courier New" w:cs="Courier New"/>
                <w:color w:val="800000"/>
                <w:sz w:val="18"/>
                <w:szCs w:val="18"/>
                <w:lang w:eastAsia="fi-FI"/>
              </w:rPr>
              <w:t>paragraph</w:t>
            </w:r>
            <w:proofErr w:type="spellEnd"/>
            <w:r w:rsidRPr="002B5052">
              <w:rPr>
                <w:rFonts w:ascii="Courier New" w:hAnsi="Courier New" w:cs="Courier New"/>
                <w:color w:val="0000FF"/>
                <w:sz w:val="18"/>
                <w:szCs w:val="18"/>
                <w:lang w:eastAsia="fi-FI"/>
              </w:rPr>
              <w:t>&gt;</w:t>
            </w:r>
          </w:p>
          <w:p w14:paraId="71D88359"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eastAsia="fi-FI"/>
              </w:rPr>
              <w:tab/>
            </w: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eastAsia="fi-FI"/>
              </w:rPr>
              <w:t>&lt;</w:t>
            </w:r>
            <w:proofErr w:type="spellStart"/>
            <w:r w:rsidRPr="002B5052">
              <w:rPr>
                <w:rFonts w:ascii="Courier New" w:hAnsi="Courier New" w:cs="Courier New"/>
                <w:color w:val="800000"/>
                <w:sz w:val="18"/>
                <w:szCs w:val="18"/>
                <w:lang w:eastAsia="fi-FI"/>
              </w:rPr>
              <w:t>content</w:t>
            </w:r>
            <w:proofErr w:type="spellEnd"/>
            <w:r w:rsidRPr="002B5052">
              <w:rPr>
                <w:rFonts w:ascii="Courier New" w:hAnsi="Courier New" w:cs="Courier New"/>
                <w:color w:val="0000FF"/>
                <w:sz w:val="18"/>
                <w:szCs w:val="18"/>
                <w:lang w:eastAsia="fi-FI"/>
              </w:rPr>
              <w:t>&gt;</w:t>
            </w:r>
            <w:r w:rsidRPr="002B5052">
              <w:rPr>
                <w:rFonts w:ascii="Courier New" w:hAnsi="Courier New" w:cs="Courier New"/>
                <w:color w:val="000000"/>
                <w:sz w:val="18"/>
                <w:szCs w:val="18"/>
                <w:lang w:eastAsia="fi-FI"/>
              </w:rPr>
              <w:t>XXX sairaanhoitopiiri päivystyspoliklinikka</w:t>
            </w:r>
            <w:r w:rsidRPr="002B5052">
              <w:rPr>
                <w:rFonts w:ascii="Courier New" w:hAnsi="Courier New" w:cs="Courier New"/>
                <w:color w:val="0000FF"/>
                <w:sz w:val="18"/>
                <w:szCs w:val="18"/>
                <w:lang w:eastAsia="fi-FI"/>
              </w:rPr>
              <w:t>&lt;/</w:t>
            </w:r>
            <w:proofErr w:type="spellStart"/>
            <w:r w:rsidRPr="002B5052">
              <w:rPr>
                <w:rFonts w:ascii="Courier New" w:hAnsi="Courier New" w:cs="Courier New"/>
                <w:color w:val="800000"/>
                <w:sz w:val="18"/>
                <w:szCs w:val="18"/>
                <w:lang w:eastAsia="fi-FI"/>
              </w:rPr>
              <w:t>content</w:t>
            </w:r>
            <w:proofErr w:type="spellEnd"/>
            <w:r w:rsidRPr="002B5052">
              <w:rPr>
                <w:rFonts w:ascii="Courier New" w:hAnsi="Courier New" w:cs="Courier New"/>
                <w:color w:val="0000FF"/>
                <w:sz w:val="18"/>
                <w:szCs w:val="18"/>
                <w:lang w:eastAsia="fi-FI"/>
              </w:rPr>
              <w:t>&gt;</w:t>
            </w:r>
          </w:p>
          <w:p w14:paraId="1A33D436"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paragraph</w:t>
            </w:r>
            <w:r w:rsidRPr="002B5052">
              <w:rPr>
                <w:rFonts w:ascii="Courier New" w:hAnsi="Courier New" w:cs="Courier New"/>
                <w:color w:val="0000FF"/>
                <w:sz w:val="18"/>
                <w:szCs w:val="18"/>
                <w:lang w:val="en-US" w:eastAsia="fi-FI"/>
              </w:rPr>
              <w:t>&gt;</w:t>
            </w:r>
          </w:p>
          <w:p w14:paraId="5160DE3A"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paragraph</w:t>
            </w:r>
            <w:r w:rsidRPr="002B5052">
              <w:rPr>
                <w:rFonts w:ascii="Courier New" w:hAnsi="Courier New" w:cs="Courier New"/>
                <w:color w:val="0000FF"/>
                <w:sz w:val="18"/>
                <w:szCs w:val="18"/>
                <w:lang w:val="en-US" w:eastAsia="fi-FI"/>
              </w:rPr>
              <w:t>&gt;</w:t>
            </w:r>
          </w:p>
          <w:p w14:paraId="0C3A4345"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content</w:t>
            </w:r>
            <w:r w:rsidRPr="002B5052">
              <w:rPr>
                <w:rFonts w:ascii="Courier New" w:hAnsi="Courier New" w:cs="Courier New"/>
                <w:color w:val="0000FF"/>
                <w:sz w:val="18"/>
                <w:szCs w:val="18"/>
                <w:lang w:val="en-US" w:eastAsia="fi-FI"/>
              </w:rPr>
              <w:t>&gt;</w:t>
            </w:r>
            <w:r w:rsidRPr="002B5052">
              <w:rPr>
                <w:rFonts w:ascii="Courier New" w:hAnsi="Courier New" w:cs="Courier New"/>
                <w:color w:val="000000"/>
                <w:sz w:val="18"/>
                <w:szCs w:val="18"/>
                <w:lang w:val="en-US" w:eastAsia="fi-FI"/>
              </w:rPr>
              <w:t xml:space="preserve">LL Pekka </w:t>
            </w:r>
            <w:proofErr w:type="spellStart"/>
            <w:r w:rsidRPr="002B5052">
              <w:rPr>
                <w:rFonts w:ascii="Courier New" w:hAnsi="Courier New" w:cs="Courier New"/>
                <w:color w:val="000000"/>
                <w:sz w:val="18"/>
                <w:szCs w:val="18"/>
                <w:lang w:val="en-US" w:eastAsia="fi-FI"/>
              </w:rPr>
              <w:t>Päivystäjä</w:t>
            </w:r>
            <w:proofErr w:type="spellEnd"/>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content</w:t>
            </w:r>
            <w:r w:rsidRPr="002B5052">
              <w:rPr>
                <w:rFonts w:ascii="Courier New" w:hAnsi="Courier New" w:cs="Courier New"/>
                <w:color w:val="0000FF"/>
                <w:sz w:val="18"/>
                <w:szCs w:val="18"/>
                <w:lang w:val="en-US" w:eastAsia="fi-FI"/>
              </w:rPr>
              <w:t>&gt;</w:t>
            </w:r>
          </w:p>
          <w:p w14:paraId="32336CA2"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paragraph</w:t>
            </w:r>
            <w:r w:rsidRPr="002B5052">
              <w:rPr>
                <w:rFonts w:ascii="Courier New" w:hAnsi="Courier New" w:cs="Courier New"/>
                <w:color w:val="0000FF"/>
                <w:sz w:val="18"/>
                <w:szCs w:val="18"/>
                <w:lang w:val="en-US" w:eastAsia="fi-FI"/>
              </w:rPr>
              <w:t>&gt;</w:t>
            </w:r>
          </w:p>
          <w:p w14:paraId="79DB5006"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paragraph</w:t>
            </w:r>
            <w:r w:rsidRPr="002B5052">
              <w:rPr>
                <w:rFonts w:ascii="Courier New" w:hAnsi="Courier New" w:cs="Courier New"/>
                <w:color w:val="0000FF"/>
                <w:sz w:val="18"/>
                <w:szCs w:val="18"/>
                <w:lang w:val="en-US" w:eastAsia="fi-FI"/>
              </w:rPr>
              <w:t>&gt;</w:t>
            </w:r>
          </w:p>
          <w:p w14:paraId="6D99F9D4"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content</w:t>
            </w:r>
            <w:r w:rsidRPr="002B5052">
              <w:rPr>
                <w:rFonts w:ascii="Courier New" w:hAnsi="Courier New" w:cs="Courier New"/>
                <w:color w:val="0000FF"/>
                <w:sz w:val="18"/>
                <w:szCs w:val="18"/>
                <w:lang w:val="en-US" w:eastAsia="fi-FI"/>
              </w:rPr>
              <w:t>&gt;</w:t>
            </w:r>
            <w:r w:rsidRPr="002B5052">
              <w:rPr>
                <w:rFonts w:ascii="Courier New" w:hAnsi="Courier New" w:cs="Courier New"/>
                <w:color w:val="000000"/>
                <w:sz w:val="18"/>
                <w:szCs w:val="18"/>
                <w:lang w:val="en-US" w:eastAsia="fi-FI"/>
              </w:rPr>
              <w:t>11.9.2009</w:t>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content</w:t>
            </w:r>
            <w:r w:rsidRPr="002B5052">
              <w:rPr>
                <w:rFonts w:ascii="Courier New" w:hAnsi="Courier New" w:cs="Courier New"/>
                <w:color w:val="0000FF"/>
                <w:sz w:val="18"/>
                <w:szCs w:val="18"/>
                <w:lang w:val="en-US" w:eastAsia="fi-FI"/>
              </w:rPr>
              <w:t>&gt;</w:t>
            </w:r>
          </w:p>
          <w:p w14:paraId="47121966"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paragraph</w:t>
            </w:r>
            <w:r w:rsidRPr="002B5052">
              <w:rPr>
                <w:rFonts w:ascii="Courier New" w:hAnsi="Courier New" w:cs="Courier New"/>
                <w:color w:val="0000FF"/>
                <w:sz w:val="18"/>
                <w:szCs w:val="18"/>
                <w:lang w:val="en-US" w:eastAsia="fi-FI"/>
              </w:rPr>
              <w:t>&gt;</w:t>
            </w:r>
          </w:p>
          <w:p w14:paraId="1C6540BD"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eastAsia="fi-FI"/>
              </w:rPr>
              <w:t>&lt;</w:t>
            </w:r>
            <w:proofErr w:type="spellStart"/>
            <w:r w:rsidRPr="002B5052">
              <w:rPr>
                <w:rFonts w:ascii="Courier New" w:hAnsi="Courier New" w:cs="Courier New"/>
                <w:color w:val="800000"/>
                <w:sz w:val="18"/>
                <w:szCs w:val="18"/>
                <w:lang w:eastAsia="fi-FI"/>
              </w:rPr>
              <w:t>br</w:t>
            </w:r>
            <w:proofErr w:type="spellEnd"/>
            <w:r w:rsidRPr="002B5052">
              <w:rPr>
                <w:rFonts w:ascii="Courier New" w:hAnsi="Courier New" w:cs="Courier New"/>
                <w:color w:val="0000FF"/>
                <w:sz w:val="18"/>
                <w:szCs w:val="18"/>
                <w:lang w:eastAsia="fi-FI"/>
              </w:rPr>
              <w:t>/&gt;</w:t>
            </w:r>
          </w:p>
          <w:p w14:paraId="73714E9A"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color w:val="0000FF"/>
                <w:sz w:val="18"/>
                <w:szCs w:val="18"/>
                <w:lang w:eastAsia="fi-FI"/>
              </w:rPr>
              <w:t>&lt;/</w:t>
            </w:r>
            <w:proofErr w:type="spellStart"/>
            <w:r w:rsidRPr="002B5052">
              <w:rPr>
                <w:rFonts w:ascii="Courier New" w:hAnsi="Courier New" w:cs="Courier New"/>
                <w:color w:val="800000"/>
                <w:sz w:val="18"/>
                <w:szCs w:val="18"/>
                <w:lang w:eastAsia="fi-FI"/>
              </w:rPr>
              <w:t>text</w:t>
            </w:r>
            <w:proofErr w:type="spellEnd"/>
            <w:r w:rsidRPr="002B5052">
              <w:rPr>
                <w:rFonts w:ascii="Courier New" w:hAnsi="Courier New" w:cs="Courier New"/>
                <w:color w:val="0000FF"/>
                <w:sz w:val="18"/>
                <w:szCs w:val="18"/>
                <w:lang w:eastAsia="fi-FI"/>
              </w:rPr>
              <w:t>&gt;</w:t>
            </w:r>
          </w:p>
          <w:p w14:paraId="5CE14FC5"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color w:val="0000FF"/>
                <w:sz w:val="18"/>
                <w:szCs w:val="18"/>
                <w:lang w:eastAsia="fi-FI"/>
              </w:rPr>
              <w:t>&lt;!</w:t>
            </w:r>
            <w:proofErr w:type="gramStart"/>
            <w:r w:rsidRPr="002B5052">
              <w:rPr>
                <w:rFonts w:ascii="Courier New" w:hAnsi="Courier New" w:cs="Courier New"/>
                <w:color w:val="0000FF"/>
                <w:sz w:val="18"/>
                <w:szCs w:val="18"/>
                <w:lang w:eastAsia="fi-FI"/>
              </w:rPr>
              <w:t>--</w:t>
            </w:r>
            <w:r w:rsidRPr="002B5052">
              <w:rPr>
                <w:rFonts w:ascii="Courier New" w:hAnsi="Courier New" w:cs="Courier New"/>
                <w:color w:val="585858"/>
                <w:sz w:val="18"/>
                <w:szCs w:val="18"/>
                <w:lang w:eastAsia="fi-FI"/>
              </w:rPr>
              <w:t xml:space="preserve"> Potilaan</w:t>
            </w:r>
            <w:proofErr w:type="gramEnd"/>
            <w:r w:rsidRPr="002B5052">
              <w:rPr>
                <w:rFonts w:ascii="Courier New" w:hAnsi="Courier New" w:cs="Courier New"/>
                <w:color w:val="585858"/>
                <w:sz w:val="18"/>
                <w:szCs w:val="18"/>
                <w:lang w:eastAsia="fi-FI"/>
              </w:rPr>
              <w:t xml:space="preserve"> tiedot </w:t>
            </w:r>
            <w:proofErr w:type="spellStart"/>
            <w:r w:rsidRPr="002B5052">
              <w:rPr>
                <w:rFonts w:ascii="Courier New" w:hAnsi="Courier New" w:cs="Courier New"/>
                <w:color w:val="585858"/>
                <w:sz w:val="18"/>
                <w:szCs w:val="18"/>
                <w:lang w:eastAsia="fi-FI"/>
              </w:rPr>
              <w:t>Bodyssa</w:t>
            </w:r>
            <w:proofErr w:type="spellEnd"/>
            <w:r w:rsidRPr="002B5052">
              <w:rPr>
                <w:rFonts w:ascii="Courier New" w:hAnsi="Courier New" w:cs="Courier New"/>
                <w:color w:val="585858"/>
                <w:sz w:val="18"/>
                <w:szCs w:val="18"/>
                <w:lang w:eastAsia="fi-FI"/>
              </w:rPr>
              <w:t xml:space="preserve"> </w:t>
            </w:r>
            <w:proofErr w:type="spellStart"/>
            <w:r w:rsidRPr="002B5052">
              <w:rPr>
                <w:rFonts w:ascii="Courier New" w:hAnsi="Courier New" w:cs="Courier New"/>
                <w:color w:val="585858"/>
                <w:sz w:val="18"/>
                <w:szCs w:val="18"/>
                <w:lang w:eastAsia="fi-FI"/>
              </w:rPr>
              <w:t>näkymätasoalla</w:t>
            </w:r>
            <w:proofErr w:type="spellEnd"/>
            <w:r w:rsidRPr="002B5052">
              <w:rPr>
                <w:rFonts w:ascii="Courier New" w:hAnsi="Courier New" w:cs="Courier New"/>
                <w:color w:val="585858"/>
                <w:sz w:val="18"/>
                <w:szCs w:val="18"/>
                <w:lang w:eastAsia="fi-FI"/>
              </w:rPr>
              <w:t xml:space="preserve">  </w:t>
            </w:r>
            <w:r w:rsidRPr="002B5052">
              <w:rPr>
                <w:rFonts w:ascii="Courier New" w:hAnsi="Courier New" w:cs="Courier New"/>
                <w:color w:val="0000FF"/>
                <w:sz w:val="18"/>
                <w:szCs w:val="18"/>
                <w:lang w:eastAsia="fi-FI"/>
              </w:rPr>
              <w:t>--&gt;</w:t>
            </w:r>
          </w:p>
          <w:p w14:paraId="4ABE3313"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subject</w:t>
            </w:r>
            <w:r w:rsidRPr="002B5052">
              <w:rPr>
                <w:rFonts w:ascii="Courier New" w:hAnsi="Courier New" w:cs="Courier New"/>
                <w:i/>
                <w:iCs/>
                <w:color w:val="008080"/>
                <w:sz w:val="18"/>
                <w:szCs w:val="18"/>
                <w:lang w:val="en-US" w:eastAsia="fi-FI"/>
              </w:rPr>
              <w:t xml:space="preserve"> </w:t>
            </w:r>
            <w:proofErr w:type="spellStart"/>
            <w:r w:rsidRPr="002B5052">
              <w:rPr>
                <w:rFonts w:ascii="Courier New" w:hAnsi="Courier New" w:cs="Courier New"/>
                <w:color w:val="FF0000"/>
                <w:sz w:val="18"/>
                <w:szCs w:val="18"/>
                <w:lang w:val="en-US" w:eastAsia="fi-FI"/>
              </w:rPr>
              <w:t>typeCode</w:t>
            </w:r>
            <w:proofErr w:type="spellEnd"/>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SBJ</w:t>
            </w:r>
            <w:r w:rsidRPr="002B5052">
              <w:rPr>
                <w:rFonts w:ascii="Courier New" w:hAnsi="Courier New" w:cs="Courier New"/>
                <w:color w:val="0000FF"/>
                <w:sz w:val="18"/>
                <w:szCs w:val="18"/>
                <w:lang w:val="en-US" w:eastAsia="fi-FI"/>
              </w:rPr>
              <w:t>"&gt;</w:t>
            </w:r>
          </w:p>
          <w:p w14:paraId="7DBA3910"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proofErr w:type="spellStart"/>
            <w:r w:rsidRPr="002B5052">
              <w:rPr>
                <w:rFonts w:ascii="Courier New" w:hAnsi="Courier New" w:cs="Courier New"/>
                <w:color w:val="800000"/>
                <w:sz w:val="18"/>
                <w:szCs w:val="18"/>
                <w:lang w:val="en-US" w:eastAsia="fi-FI"/>
              </w:rPr>
              <w:t>relatedSubject</w:t>
            </w:r>
            <w:proofErr w:type="spellEnd"/>
            <w:r w:rsidRPr="002B5052">
              <w:rPr>
                <w:rFonts w:ascii="Courier New" w:hAnsi="Courier New" w:cs="Courier New"/>
                <w:i/>
                <w:iCs/>
                <w:color w:val="008080"/>
                <w:sz w:val="18"/>
                <w:szCs w:val="18"/>
                <w:lang w:val="en-US" w:eastAsia="fi-FI"/>
              </w:rPr>
              <w:t xml:space="preserve"> </w:t>
            </w:r>
            <w:proofErr w:type="spellStart"/>
            <w:r w:rsidRPr="002B5052">
              <w:rPr>
                <w:rFonts w:ascii="Courier New" w:hAnsi="Courier New" w:cs="Courier New"/>
                <w:color w:val="FF0000"/>
                <w:sz w:val="18"/>
                <w:szCs w:val="18"/>
                <w:lang w:val="en-US" w:eastAsia="fi-FI"/>
              </w:rPr>
              <w:t>classCode</w:t>
            </w:r>
            <w:proofErr w:type="spellEnd"/>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PAT</w:t>
            </w:r>
            <w:r w:rsidRPr="002B5052">
              <w:rPr>
                <w:rFonts w:ascii="Courier New" w:hAnsi="Courier New" w:cs="Courier New"/>
                <w:color w:val="0000FF"/>
                <w:sz w:val="18"/>
                <w:szCs w:val="18"/>
                <w:lang w:val="en-US" w:eastAsia="fi-FI"/>
              </w:rPr>
              <w:t>"&gt;</w:t>
            </w:r>
          </w:p>
          <w:p w14:paraId="6C2C20DB"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585858"/>
                <w:sz w:val="18"/>
                <w:szCs w:val="18"/>
                <w:lang w:val="en-US" w:eastAsia="fi-FI"/>
              </w:rPr>
              <w:t xml:space="preserve"> </w:t>
            </w:r>
            <w:proofErr w:type="spellStart"/>
            <w:r w:rsidRPr="002B5052">
              <w:rPr>
                <w:rFonts w:ascii="Courier New" w:hAnsi="Courier New" w:cs="Courier New"/>
                <w:color w:val="585858"/>
                <w:sz w:val="18"/>
                <w:szCs w:val="18"/>
                <w:lang w:val="en-US" w:eastAsia="fi-FI"/>
              </w:rPr>
              <w:t>Henkilötunnus</w:t>
            </w:r>
            <w:proofErr w:type="spellEnd"/>
            <w:r w:rsidRPr="002B5052">
              <w:rPr>
                <w:rFonts w:ascii="Courier New" w:hAnsi="Courier New" w:cs="Courier New"/>
                <w:color w:val="585858"/>
                <w:sz w:val="18"/>
                <w:szCs w:val="18"/>
                <w:lang w:val="en-US" w:eastAsia="fi-FI"/>
              </w:rPr>
              <w:t xml:space="preserve"> </w:t>
            </w:r>
            <w:r w:rsidRPr="002B5052">
              <w:rPr>
                <w:rFonts w:ascii="Courier New" w:hAnsi="Courier New" w:cs="Courier New"/>
                <w:color w:val="0000FF"/>
                <w:sz w:val="18"/>
                <w:szCs w:val="18"/>
                <w:lang w:val="en-US" w:eastAsia="fi-FI"/>
              </w:rPr>
              <w:t>--&gt;</w:t>
            </w:r>
          </w:p>
          <w:p w14:paraId="73F5701C"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code</w:t>
            </w:r>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code</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010144-123X</w:t>
            </w:r>
            <w:r w:rsidRPr="002B5052">
              <w:rPr>
                <w:rFonts w:ascii="Courier New" w:hAnsi="Courier New" w:cs="Courier New"/>
                <w:color w:val="0000FF"/>
                <w:sz w:val="18"/>
                <w:szCs w:val="18"/>
                <w:lang w:val="en-US" w:eastAsia="fi-FI"/>
              </w:rPr>
              <w:t>"</w:t>
            </w:r>
            <w:r w:rsidRPr="002B5052">
              <w:rPr>
                <w:rFonts w:ascii="Courier New" w:hAnsi="Courier New" w:cs="Courier New"/>
                <w:i/>
                <w:iCs/>
                <w:color w:val="008080"/>
                <w:sz w:val="18"/>
                <w:szCs w:val="18"/>
                <w:lang w:val="en-US" w:eastAsia="fi-FI"/>
              </w:rPr>
              <w:t xml:space="preserve"> </w:t>
            </w:r>
            <w:proofErr w:type="spellStart"/>
            <w:r w:rsidRPr="002B5052">
              <w:rPr>
                <w:rFonts w:ascii="Courier New" w:hAnsi="Courier New" w:cs="Courier New"/>
                <w:color w:val="FF0000"/>
                <w:sz w:val="18"/>
                <w:szCs w:val="18"/>
                <w:lang w:val="en-US" w:eastAsia="fi-FI"/>
              </w:rPr>
              <w:t>codeSystem</w:t>
            </w:r>
            <w:proofErr w:type="spellEnd"/>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1.2.246.21</w:t>
            </w:r>
            <w:r w:rsidRPr="002B5052">
              <w:rPr>
                <w:rFonts w:ascii="Courier New" w:hAnsi="Courier New" w:cs="Courier New"/>
                <w:color w:val="0000FF"/>
                <w:sz w:val="18"/>
                <w:szCs w:val="18"/>
                <w:lang w:val="en-US" w:eastAsia="fi-FI"/>
              </w:rPr>
              <w:t>"/&gt;</w:t>
            </w:r>
          </w:p>
          <w:p w14:paraId="29DADA6F"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subject</w:t>
            </w:r>
            <w:r w:rsidRPr="002B5052">
              <w:rPr>
                <w:rFonts w:ascii="Courier New" w:hAnsi="Courier New" w:cs="Courier New"/>
                <w:i/>
                <w:iCs/>
                <w:color w:val="008080"/>
                <w:sz w:val="18"/>
                <w:szCs w:val="18"/>
                <w:lang w:val="en-US" w:eastAsia="fi-FI"/>
              </w:rPr>
              <w:t xml:space="preserve"> </w:t>
            </w:r>
            <w:proofErr w:type="spellStart"/>
            <w:r w:rsidRPr="002B5052">
              <w:rPr>
                <w:rFonts w:ascii="Courier New" w:hAnsi="Courier New" w:cs="Courier New"/>
                <w:color w:val="FF0000"/>
                <w:sz w:val="18"/>
                <w:szCs w:val="18"/>
                <w:lang w:val="en-US" w:eastAsia="fi-FI"/>
              </w:rPr>
              <w:t>classCode</w:t>
            </w:r>
            <w:proofErr w:type="spellEnd"/>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PSN</w:t>
            </w:r>
            <w:r w:rsidRPr="002B5052">
              <w:rPr>
                <w:rFonts w:ascii="Courier New" w:hAnsi="Courier New" w:cs="Courier New"/>
                <w:color w:val="0000FF"/>
                <w:sz w:val="18"/>
                <w:szCs w:val="18"/>
                <w:lang w:val="en-US" w:eastAsia="fi-FI"/>
              </w:rPr>
              <w:t>"&gt;</w:t>
            </w:r>
          </w:p>
          <w:p w14:paraId="4BFA9C54"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name</w:t>
            </w:r>
            <w:r w:rsidRPr="002B5052">
              <w:rPr>
                <w:rFonts w:ascii="Courier New" w:hAnsi="Courier New" w:cs="Courier New"/>
                <w:color w:val="0000FF"/>
                <w:sz w:val="18"/>
                <w:szCs w:val="18"/>
                <w:lang w:val="en-US" w:eastAsia="fi-FI"/>
              </w:rPr>
              <w:t>&gt;</w:t>
            </w:r>
          </w:p>
          <w:p w14:paraId="684C31B5"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given</w:t>
            </w:r>
            <w:r w:rsidRPr="002B5052">
              <w:rPr>
                <w:rFonts w:ascii="Courier New" w:hAnsi="Courier New" w:cs="Courier New"/>
                <w:color w:val="0000FF"/>
                <w:sz w:val="18"/>
                <w:szCs w:val="18"/>
                <w:lang w:val="en-US" w:eastAsia="fi-FI"/>
              </w:rPr>
              <w:t>&gt;</w:t>
            </w:r>
            <w:proofErr w:type="spellStart"/>
            <w:r w:rsidRPr="002B5052">
              <w:rPr>
                <w:rFonts w:ascii="Courier New" w:hAnsi="Courier New" w:cs="Courier New"/>
                <w:color w:val="000000"/>
                <w:sz w:val="18"/>
                <w:szCs w:val="18"/>
                <w:lang w:val="en-US" w:eastAsia="fi-FI"/>
              </w:rPr>
              <w:t>Erkki</w:t>
            </w:r>
            <w:proofErr w:type="spellEnd"/>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given</w:t>
            </w:r>
            <w:r w:rsidRPr="002B5052">
              <w:rPr>
                <w:rFonts w:ascii="Courier New" w:hAnsi="Courier New" w:cs="Courier New"/>
                <w:color w:val="0000FF"/>
                <w:sz w:val="18"/>
                <w:szCs w:val="18"/>
                <w:lang w:val="en-US" w:eastAsia="fi-FI"/>
              </w:rPr>
              <w:t>&gt;</w:t>
            </w:r>
          </w:p>
          <w:p w14:paraId="4E1BDBDF"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given</w:t>
            </w:r>
            <w:r w:rsidRPr="002B5052">
              <w:rPr>
                <w:rFonts w:ascii="Courier New" w:hAnsi="Courier New" w:cs="Courier New"/>
                <w:color w:val="0000FF"/>
                <w:sz w:val="18"/>
                <w:szCs w:val="18"/>
                <w:lang w:val="en-US" w:eastAsia="fi-FI"/>
              </w:rPr>
              <w:t>&gt;</w:t>
            </w:r>
            <w:proofErr w:type="spellStart"/>
            <w:r w:rsidRPr="002B5052">
              <w:rPr>
                <w:rFonts w:ascii="Courier New" w:hAnsi="Courier New" w:cs="Courier New"/>
                <w:color w:val="000000"/>
                <w:sz w:val="18"/>
                <w:szCs w:val="18"/>
                <w:lang w:val="en-US" w:eastAsia="fi-FI"/>
              </w:rPr>
              <w:t>Matti</w:t>
            </w:r>
            <w:proofErr w:type="spellEnd"/>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given</w:t>
            </w:r>
            <w:r w:rsidRPr="002B5052">
              <w:rPr>
                <w:rFonts w:ascii="Courier New" w:hAnsi="Courier New" w:cs="Courier New"/>
                <w:color w:val="0000FF"/>
                <w:sz w:val="18"/>
                <w:szCs w:val="18"/>
                <w:lang w:val="en-US" w:eastAsia="fi-FI"/>
              </w:rPr>
              <w:t>&gt;</w:t>
            </w:r>
          </w:p>
          <w:p w14:paraId="1DCEE22A"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given</w:t>
            </w:r>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qualifier</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CL</w:t>
            </w:r>
            <w:r w:rsidRPr="002B5052">
              <w:rPr>
                <w:rFonts w:ascii="Courier New" w:hAnsi="Courier New" w:cs="Courier New"/>
                <w:color w:val="0000FF"/>
                <w:sz w:val="18"/>
                <w:szCs w:val="18"/>
                <w:lang w:val="en-US" w:eastAsia="fi-FI"/>
              </w:rPr>
              <w:t>"&gt;</w:t>
            </w:r>
            <w:proofErr w:type="spellStart"/>
            <w:r w:rsidRPr="002B5052">
              <w:rPr>
                <w:rFonts w:ascii="Courier New" w:hAnsi="Courier New" w:cs="Courier New"/>
                <w:color w:val="000000"/>
                <w:sz w:val="18"/>
                <w:szCs w:val="18"/>
                <w:lang w:val="en-US" w:eastAsia="fi-FI"/>
              </w:rPr>
              <w:t>Matti</w:t>
            </w:r>
            <w:proofErr w:type="spellEnd"/>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given</w:t>
            </w:r>
            <w:r w:rsidRPr="002B5052">
              <w:rPr>
                <w:rFonts w:ascii="Courier New" w:hAnsi="Courier New" w:cs="Courier New"/>
                <w:color w:val="0000FF"/>
                <w:sz w:val="18"/>
                <w:szCs w:val="18"/>
                <w:lang w:val="en-US" w:eastAsia="fi-FI"/>
              </w:rPr>
              <w:t>&gt;</w:t>
            </w:r>
          </w:p>
          <w:p w14:paraId="24C72B2B"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family</w:t>
            </w:r>
            <w:r w:rsidRPr="002B5052">
              <w:rPr>
                <w:rFonts w:ascii="Courier New" w:hAnsi="Courier New" w:cs="Courier New"/>
                <w:color w:val="0000FF"/>
                <w:sz w:val="18"/>
                <w:szCs w:val="18"/>
                <w:lang w:val="en-US" w:eastAsia="fi-FI"/>
              </w:rPr>
              <w:t>&gt;</w:t>
            </w:r>
            <w:proofErr w:type="spellStart"/>
            <w:r w:rsidRPr="002B5052">
              <w:rPr>
                <w:rFonts w:ascii="Courier New" w:hAnsi="Courier New" w:cs="Courier New"/>
                <w:color w:val="000000"/>
                <w:sz w:val="18"/>
                <w:szCs w:val="18"/>
                <w:lang w:val="en-US" w:eastAsia="fi-FI"/>
              </w:rPr>
              <w:t>Meikäläinen</w:t>
            </w:r>
            <w:proofErr w:type="spellEnd"/>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family</w:t>
            </w:r>
            <w:r w:rsidRPr="002B5052">
              <w:rPr>
                <w:rFonts w:ascii="Courier New" w:hAnsi="Courier New" w:cs="Courier New"/>
                <w:color w:val="0000FF"/>
                <w:sz w:val="18"/>
                <w:szCs w:val="18"/>
                <w:lang w:val="en-US" w:eastAsia="fi-FI"/>
              </w:rPr>
              <w:t>&gt;</w:t>
            </w:r>
          </w:p>
          <w:p w14:paraId="07CFD629"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name</w:t>
            </w:r>
            <w:r w:rsidRPr="002B5052">
              <w:rPr>
                <w:rFonts w:ascii="Courier New" w:hAnsi="Courier New" w:cs="Courier New"/>
                <w:color w:val="0000FF"/>
                <w:sz w:val="18"/>
                <w:szCs w:val="18"/>
                <w:lang w:val="en-US" w:eastAsia="fi-FI"/>
              </w:rPr>
              <w:t>&gt;</w:t>
            </w:r>
          </w:p>
          <w:p w14:paraId="4B578596"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subject</w:t>
            </w:r>
            <w:r w:rsidRPr="002B5052">
              <w:rPr>
                <w:rFonts w:ascii="Courier New" w:hAnsi="Courier New" w:cs="Courier New"/>
                <w:color w:val="0000FF"/>
                <w:sz w:val="18"/>
                <w:szCs w:val="18"/>
                <w:lang w:val="en-US" w:eastAsia="fi-FI"/>
              </w:rPr>
              <w:t>&gt;</w:t>
            </w:r>
          </w:p>
          <w:p w14:paraId="77ACA926"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eastAsia="fi-FI"/>
              </w:rPr>
              <w:t>&lt;/</w:t>
            </w:r>
            <w:proofErr w:type="spellStart"/>
            <w:r w:rsidRPr="002B5052">
              <w:rPr>
                <w:rFonts w:ascii="Courier New" w:hAnsi="Courier New" w:cs="Courier New"/>
                <w:color w:val="800000"/>
                <w:sz w:val="18"/>
                <w:szCs w:val="18"/>
                <w:lang w:eastAsia="fi-FI"/>
              </w:rPr>
              <w:t>relatedSubject</w:t>
            </w:r>
            <w:proofErr w:type="spellEnd"/>
            <w:r w:rsidRPr="002B5052">
              <w:rPr>
                <w:rFonts w:ascii="Courier New" w:hAnsi="Courier New" w:cs="Courier New"/>
                <w:color w:val="0000FF"/>
                <w:sz w:val="18"/>
                <w:szCs w:val="18"/>
                <w:lang w:eastAsia="fi-FI"/>
              </w:rPr>
              <w:t>&gt;</w:t>
            </w:r>
          </w:p>
          <w:p w14:paraId="35E218F5"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color w:val="0000FF"/>
                <w:sz w:val="18"/>
                <w:szCs w:val="18"/>
                <w:lang w:eastAsia="fi-FI"/>
              </w:rPr>
              <w:t>&lt;/</w:t>
            </w:r>
            <w:proofErr w:type="spellStart"/>
            <w:r w:rsidRPr="002B5052">
              <w:rPr>
                <w:rFonts w:ascii="Courier New" w:hAnsi="Courier New" w:cs="Courier New"/>
                <w:color w:val="800000"/>
                <w:sz w:val="18"/>
                <w:szCs w:val="18"/>
                <w:lang w:eastAsia="fi-FI"/>
              </w:rPr>
              <w:t>subject</w:t>
            </w:r>
            <w:proofErr w:type="spellEnd"/>
            <w:r w:rsidRPr="002B5052">
              <w:rPr>
                <w:rFonts w:ascii="Courier New" w:hAnsi="Courier New" w:cs="Courier New"/>
                <w:color w:val="0000FF"/>
                <w:sz w:val="18"/>
                <w:szCs w:val="18"/>
                <w:lang w:eastAsia="fi-FI"/>
              </w:rPr>
              <w:t>&gt;</w:t>
            </w:r>
          </w:p>
          <w:p w14:paraId="3DE4361C"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color w:val="0000FF"/>
                <w:sz w:val="18"/>
                <w:szCs w:val="18"/>
                <w:lang w:eastAsia="fi-FI"/>
              </w:rPr>
              <w:t>&lt;!</w:t>
            </w:r>
            <w:proofErr w:type="gramStart"/>
            <w:r w:rsidRPr="002B5052">
              <w:rPr>
                <w:rFonts w:ascii="Courier New" w:hAnsi="Courier New" w:cs="Courier New"/>
                <w:color w:val="0000FF"/>
                <w:sz w:val="18"/>
                <w:szCs w:val="18"/>
                <w:lang w:eastAsia="fi-FI"/>
              </w:rPr>
              <w:t>--</w:t>
            </w:r>
            <w:r w:rsidRPr="002B5052">
              <w:rPr>
                <w:rFonts w:ascii="Courier New" w:hAnsi="Courier New" w:cs="Courier New"/>
                <w:color w:val="585858"/>
                <w:sz w:val="18"/>
                <w:szCs w:val="18"/>
                <w:lang w:eastAsia="fi-FI"/>
              </w:rPr>
              <w:t xml:space="preserve"> merkinnän</w:t>
            </w:r>
            <w:proofErr w:type="gramEnd"/>
            <w:r w:rsidRPr="002B5052">
              <w:rPr>
                <w:rFonts w:ascii="Courier New" w:hAnsi="Courier New" w:cs="Courier New"/>
                <w:color w:val="585858"/>
                <w:sz w:val="18"/>
                <w:szCs w:val="18"/>
                <w:lang w:eastAsia="fi-FI"/>
              </w:rPr>
              <w:t xml:space="preserve"> palveluyksikkö, tekijä ja tapahtuma-aika, pyynnön tekijän tiedot tähän </w:t>
            </w:r>
            <w:r w:rsidRPr="002B5052">
              <w:rPr>
                <w:rFonts w:ascii="Courier New" w:hAnsi="Courier New" w:cs="Courier New"/>
                <w:color w:val="0000FF"/>
                <w:sz w:val="18"/>
                <w:szCs w:val="18"/>
                <w:lang w:eastAsia="fi-FI"/>
              </w:rPr>
              <w:t>--&gt;</w:t>
            </w:r>
          </w:p>
          <w:p w14:paraId="76FCB878"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color w:val="0000FF"/>
                <w:sz w:val="18"/>
                <w:szCs w:val="18"/>
                <w:lang w:eastAsia="fi-FI"/>
              </w:rPr>
              <w:t>&lt;</w:t>
            </w:r>
            <w:proofErr w:type="spellStart"/>
            <w:r w:rsidRPr="002B5052">
              <w:rPr>
                <w:rFonts w:ascii="Courier New" w:hAnsi="Courier New" w:cs="Courier New"/>
                <w:color w:val="800000"/>
                <w:sz w:val="18"/>
                <w:szCs w:val="18"/>
                <w:lang w:eastAsia="fi-FI"/>
              </w:rPr>
              <w:t>author</w:t>
            </w:r>
            <w:proofErr w:type="spellEnd"/>
            <w:r w:rsidRPr="002B5052">
              <w:rPr>
                <w:rFonts w:ascii="Courier New" w:hAnsi="Courier New" w:cs="Courier New"/>
                <w:color w:val="0000FF"/>
                <w:sz w:val="18"/>
                <w:szCs w:val="18"/>
                <w:lang w:eastAsia="fi-FI"/>
              </w:rPr>
              <w:t>&gt;</w:t>
            </w:r>
          </w:p>
          <w:p w14:paraId="583DCDCD"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eastAsia="fi-FI"/>
              </w:rPr>
              <w:t>&lt;!</w:t>
            </w:r>
            <w:proofErr w:type="gramStart"/>
            <w:r w:rsidRPr="002B5052">
              <w:rPr>
                <w:rFonts w:ascii="Courier New" w:hAnsi="Courier New" w:cs="Courier New"/>
                <w:color w:val="0000FF"/>
                <w:sz w:val="18"/>
                <w:szCs w:val="18"/>
                <w:lang w:eastAsia="fi-FI"/>
              </w:rPr>
              <w:t>--</w:t>
            </w:r>
            <w:r w:rsidRPr="002B5052">
              <w:rPr>
                <w:rFonts w:ascii="Courier New" w:hAnsi="Courier New" w:cs="Courier New"/>
                <w:color w:val="585858"/>
                <w:sz w:val="18"/>
                <w:szCs w:val="18"/>
                <w:lang w:eastAsia="fi-FI"/>
              </w:rPr>
              <w:t xml:space="preserve"> Merkinnän</w:t>
            </w:r>
            <w:proofErr w:type="gramEnd"/>
            <w:r w:rsidRPr="002B5052">
              <w:rPr>
                <w:rFonts w:ascii="Courier New" w:hAnsi="Courier New" w:cs="Courier New"/>
                <w:color w:val="585858"/>
                <w:sz w:val="18"/>
                <w:szCs w:val="18"/>
                <w:lang w:eastAsia="fi-FI"/>
              </w:rPr>
              <w:t xml:space="preserve"> tekijän rooli on aina MER </w:t>
            </w:r>
            <w:r w:rsidRPr="002B5052">
              <w:rPr>
                <w:rFonts w:ascii="Courier New" w:hAnsi="Courier New" w:cs="Courier New"/>
                <w:color w:val="0000FF"/>
                <w:sz w:val="18"/>
                <w:szCs w:val="18"/>
                <w:lang w:eastAsia="fi-FI"/>
              </w:rPr>
              <w:t>--&gt;</w:t>
            </w:r>
          </w:p>
          <w:p w14:paraId="560D1534"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eastAsia="fi-FI"/>
              </w:rPr>
              <w:t>&lt;</w:t>
            </w:r>
            <w:proofErr w:type="spellStart"/>
            <w:r w:rsidRPr="002B5052">
              <w:rPr>
                <w:rFonts w:ascii="Courier New" w:hAnsi="Courier New" w:cs="Courier New"/>
                <w:color w:val="800000"/>
                <w:sz w:val="18"/>
                <w:szCs w:val="18"/>
                <w:lang w:eastAsia="fi-FI"/>
              </w:rPr>
              <w:t>functionCode</w:t>
            </w:r>
            <w:proofErr w:type="spellEnd"/>
            <w:r w:rsidRPr="002B5052">
              <w:rPr>
                <w:rFonts w:ascii="Courier New" w:hAnsi="Courier New" w:cs="Courier New"/>
                <w:i/>
                <w:iCs/>
                <w:color w:val="008080"/>
                <w:sz w:val="18"/>
                <w:szCs w:val="18"/>
                <w:lang w:eastAsia="fi-FI"/>
              </w:rPr>
              <w:t xml:space="preserve"> </w:t>
            </w:r>
            <w:proofErr w:type="spellStart"/>
            <w:r w:rsidRPr="002B5052">
              <w:rPr>
                <w:rFonts w:ascii="Courier New" w:hAnsi="Courier New" w:cs="Courier New"/>
                <w:color w:val="FF0000"/>
                <w:sz w:val="18"/>
                <w:szCs w:val="18"/>
                <w:lang w:eastAsia="fi-FI"/>
              </w:rPr>
              <w:t>code</w:t>
            </w:r>
            <w:r w:rsidRPr="002B5052">
              <w:rPr>
                <w:rFonts w:ascii="Courier New" w:hAnsi="Courier New" w:cs="Courier New"/>
                <w:color w:val="0000FF"/>
                <w:sz w:val="18"/>
                <w:szCs w:val="18"/>
                <w:lang w:eastAsia="fi-FI"/>
              </w:rPr>
              <w:t>="</w:t>
            </w:r>
            <w:r w:rsidRPr="002B5052">
              <w:rPr>
                <w:rFonts w:ascii="Courier New" w:hAnsi="Courier New" w:cs="Courier New"/>
                <w:color w:val="000000"/>
                <w:sz w:val="18"/>
                <w:szCs w:val="18"/>
                <w:lang w:eastAsia="fi-FI"/>
              </w:rPr>
              <w:t>MER</w:t>
            </w:r>
            <w:proofErr w:type="spellEnd"/>
            <w:r w:rsidRPr="002B5052">
              <w:rPr>
                <w:rFonts w:ascii="Courier New" w:hAnsi="Courier New" w:cs="Courier New"/>
                <w:color w:val="0000FF"/>
                <w:sz w:val="18"/>
                <w:szCs w:val="18"/>
                <w:lang w:eastAsia="fi-FI"/>
              </w:rPr>
              <w:t>"</w:t>
            </w:r>
            <w:r w:rsidRPr="002B5052">
              <w:rPr>
                <w:rFonts w:ascii="Courier New" w:hAnsi="Courier New" w:cs="Courier New"/>
                <w:i/>
                <w:iCs/>
                <w:color w:val="008080"/>
                <w:sz w:val="18"/>
                <w:szCs w:val="18"/>
                <w:lang w:eastAsia="fi-FI"/>
              </w:rPr>
              <w:t xml:space="preserve"> </w:t>
            </w:r>
            <w:r w:rsidRPr="002B5052">
              <w:rPr>
                <w:rFonts w:ascii="Courier New" w:hAnsi="Courier New" w:cs="Courier New"/>
                <w:color w:val="FF0000"/>
                <w:sz w:val="18"/>
                <w:szCs w:val="18"/>
                <w:lang w:eastAsia="fi-FI"/>
              </w:rPr>
              <w:t>codeSystem</w:t>
            </w:r>
            <w:r w:rsidRPr="002B5052">
              <w:rPr>
                <w:rFonts w:ascii="Courier New" w:hAnsi="Courier New" w:cs="Courier New"/>
                <w:color w:val="0000FF"/>
                <w:sz w:val="18"/>
                <w:szCs w:val="18"/>
                <w:lang w:eastAsia="fi-FI"/>
              </w:rPr>
              <w:t>="</w:t>
            </w:r>
            <w:r w:rsidRPr="002B5052">
              <w:rPr>
                <w:rFonts w:ascii="Courier New" w:hAnsi="Courier New" w:cs="Courier New"/>
                <w:color w:val="000000"/>
                <w:sz w:val="18"/>
                <w:szCs w:val="18"/>
                <w:lang w:eastAsia="fi-FI"/>
              </w:rPr>
              <w:t>1.2.246.537.5.40006.2003</w:t>
            </w:r>
            <w:r w:rsidRPr="002B5052">
              <w:rPr>
                <w:rFonts w:ascii="Courier New" w:hAnsi="Courier New" w:cs="Courier New"/>
                <w:color w:val="0000FF"/>
                <w:sz w:val="18"/>
                <w:szCs w:val="18"/>
                <w:lang w:eastAsia="fi-FI"/>
              </w:rPr>
              <w:t>"</w:t>
            </w:r>
            <w:r w:rsidRPr="002B5052">
              <w:rPr>
                <w:rFonts w:ascii="Courier New" w:hAnsi="Courier New" w:cs="Courier New"/>
                <w:i/>
                <w:iCs/>
                <w:color w:val="008080"/>
                <w:sz w:val="18"/>
                <w:szCs w:val="18"/>
                <w:lang w:eastAsia="fi-FI"/>
              </w:rPr>
              <w:t xml:space="preserve"> </w:t>
            </w:r>
            <w:proofErr w:type="spellStart"/>
            <w:r w:rsidRPr="002B5052">
              <w:rPr>
                <w:rFonts w:ascii="Courier New" w:hAnsi="Courier New" w:cs="Courier New"/>
                <w:color w:val="FF0000"/>
                <w:sz w:val="18"/>
                <w:szCs w:val="18"/>
                <w:lang w:eastAsia="fi-FI"/>
              </w:rPr>
              <w:t>codeSystemName</w:t>
            </w:r>
            <w:r w:rsidRPr="002B5052">
              <w:rPr>
                <w:rFonts w:ascii="Courier New" w:hAnsi="Courier New" w:cs="Courier New"/>
                <w:color w:val="0000FF"/>
                <w:sz w:val="18"/>
                <w:szCs w:val="18"/>
                <w:lang w:eastAsia="fi-FI"/>
              </w:rPr>
              <w:t>="</w:t>
            </w:r>
            <w:r w:rsidRPr="002B5052">
              <w:rPr>
                <w:rFonts w:ascii="Courier New" w:hAnsi="Courier New" w:cs="Courier New"/>
                <w:color w:val="000000"/>
                <w:sz w:val="18"/>
                <w:szCs w:val="18"/>
                <w:lang w:eastAsia="fi-FI"/>
              </w:rPr>
              <w:t>Ammattihenkilön</w:t>
            </w:r>
            <w:proofErr w:type="spellEnd"/>
            <w:r w:rsidRPr="002B5052">
              <w:rPr>
                <w:rFonts w:ascii="Courier New" w:hAnsi="Courier New" w:cs="Courier New"/>
                <w:color w:val="000000"/>
                <w:sz w:val="18"/>
                <w:szCs w:val="18"/>
                <w:lang w:eastAsia="fi-FI"/>
              </w:rPr>
              <w:t xml:space="preserve"> funktio/rooli</w:t>
            </w:r>
            <w:r w:rsidRPr="002B5052">
              <w:rPr>
                <w:rFonts w:ascii="Courier New" w:hAnsi="Courier New" w:cs="Courier New"/>
                <w:color w:val="0000FF"/>
                <w:sz w:val="18"/>
                <w:szCs w:val="18"/>
                <w:lang w:eastAsia="fi-FI"/>
              </w:rPr>
              <w:t>"</w:t>
            </w:r>
            <w:r w:rsidRPr="002B5052">
              <w:rPr>
                <w:rFonts w:ascii="Courier New" w:hAnsi="Courier New" w:cs="Courier New"/>
                <w:i/>
                <w:iCs/>
                <w:color w:val="008080"/>
                <w:sz w:val="18"/>
                <w:szCs w:val="18"/>
                <w:lang w:eastAsia="fi-FI"/>
              </w:rPr>
              <w:t xml:space="preserve"> </w:t>
            </w:r>
            <w:proofErr w:type="spellStart"/>
            <w:r w:rsidRPr="002B5052">
              <w:rPr>
                <w:rFonts w:ascii="Courier New" w:hAnsi="Courier New" w:cs="Courier New"/>
                <w:color w:val="FF0000"/>
                <w:sz w:val="18"/>
                <w:szCs w:val="18"/>
                <w:lang w:eastAsia="fi-FI"/>
              </w:rPr>
              <w:t>displayName</w:t>
            </w:r>
            <w:r w:rsidRPr="002B5052">
              <w:rPr>
                <w:rFonts w:ascii="Courier New" w:hAnsi="Courier New" w:cs="Courier New"/>
                <w:color w:val="0000FF"/>
                <w:sz w:val="18"/>
                <w:szCs w:val="18"/>
                <w:lang w:eastAsia="fi-FI"/>
              </w:rPr>
              <w:t>="</w:t>
            </w:r>
            <w:r w:rsidRPr="002B5052">
              <w:rPr>
                <w:rFonts w:ascii="Courier New" w:hAnsi="Courier New" w:cs="Courier New"/>
                <w:color w:val="000000"/>
                <w:sz w:val="18"/>
                <w:szCs w:val="18"/>
                <w:lang w:eastAsia="fi-FI"/>
              </w:rPr>
              <w:t>merkinnän</w:t>
            </w:r>
            <w:proofErr w:type="spellEnd"/>
            <w:r w:rsidRPr="002B5052">
              <w:rPr>
                <w:rFonts w:ascii="Courier New" w:hAnsi="Courier New" w:cs="Courier New"/>
                <w:color w:val="000000"/>
                <w:sz w:val="18"/>
                <w:szCs w:val="18"/>
                <w:lang w:eastAsia="fi-FI"/>
              </w:rPr>
              <w:t xml:space="preserve"> tekijä</w:t>
            </w:r>
            <w:r w:rsidRPr="002B5052">
              <w:rPr>
                <w:rFonts w:ascii="Courier New" w:hAnsi="Courier New" w:cs="Courier New"/>
                <w:color w:val="0000FF"/>
                <w:sz w:val="18"/>
                <w:szCs w:val="18"/>
                <w:lang w:eastAsia="fi-FI"/>
              </w:rPr>
              <w:t>"/&gt;</w:t>
            </w:r>
          </w:p>
          <w:p w14:paraId="4EF33CAA"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eastAsia="fi-FI"/>
              </w:rPr>
              <w:t>&lt;!</w:t>
            </w:r>
            <w:proofErr w:type="gramStart"/>
            <w:r w:rsidRPr="002B5052">
              <w:rPr>
                <w:rFonts w:ascii="Courier New" w:hAnsi="Courier New" w:cs="Courier New"/>
                <w:color w:val="0000FF"/>
                <w:sz w:val="18"/>
                <w:szCs w:val="18"/>
                <w:lang w:eastAsia="fi-FI"/>
              </w:rPr>
              <w:t>--</w:t>
            </w:r>
            <w:r w:rsidRPr="002B5052">
              <w:rPr>
                <w:rFonts w:ascii="Courier New" w:hAnsi="Courier New" w:cs="Courier New"/>
                <w:color w:val="585858"/>
                <w:sz w:val="18"/>
                <w:szCs w:val="18"/>
                <w:lang w:eastAsia="fi-FI"/>
              </w:rPr>
              <w:t xml:space="preserve">  pyynnön</w:t>
            </w:r>
            <w:proofErr w:type="gramEnd"/>
            <w:r w:rsidRPr="002B5052">
              <w:rPr>
                <w:rFonts w:ascii="Courier New" w:hAnsi="Courier New" w:cs="Courier New"/>
                <w:color w:val="585858"/>
                <w:sz w:val="18"/>
                <w:szCs w:val="18"/>
                <w:lang w:eastAsia="fi-FI"/>
              </w:rPr>
              <w:t xml:space="preserve"> tapahtuma-aika </w:t>
            </w:r>
            <w:r w:rsidRPr="002B5052">
              <w:rPr>
                <w:rFonts w:ascii="Courier New" w:hAnsi="Courier New" w:cs="Courier New"/>
                <w:color w:val="0000FF"/>
                <w:sz w:val="18"/>
                <w:szCs w:val="18"/>
                <w:lang w:eastAsia="fi-FI"/>
              </w:rPr>
              <w:t>--&gt;</w:t>
            </w:r>
          </w:p>
          <w:p w14:paraId="646B1841"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eastAsia="fi-FI"/>
              </w:rPr>
              <w:t>&lt;</w:t>
            </w:r>
            <w:proofErr w:type="spellStart"/>
            <w:r w:rsidRPr="002B5052">
              <w:rPr>
                <w:rFonts w:ascii="Courier New" w:hAnsi="Courier New" w:cs="Courier New"/>
                <w:color w:val="800000"/>
                <w:sz w:val="18"/>
                <w:szCs w:val="18"/>
                <w:lang w:eastAsia="fi-FI"/>
              </w:rPr>
              <w:t>time</w:t>
            </w:r>
            <w:proofErr w:type="spellEnd"/>
            <w:r w:rsidRPr="002B5052">
              <w:rPr>
                <w:rFonts w:ascii="Courier New" w:hAnsi="Courier New" w:cs="Courier New"/>
                <w:i/>
                <w:iCs/>
                <w:color w:val="008080"/>
                <w:sz w:val="18"/>
                <w:szCs w:val="18"/>
                <w:lang w:eastAsia="fi-FI"/>
              </w:rPr>
              <w:t xml:space="preserve"> </w:t>
            </w:r>
            <w:r w:rsidRPr="002B5052">
              <w:rPr>
                <w:rFonts w:ascii="Courier New" w:hAnsi="Courier New" w:cs="Courier New"/>
                <w:color w:val="FF0000"/>
                <w:sz w:val="18"/>
                <w:szCs w:val="18"/>
                <w:lang w:eastAsia="fi-FI"/>
              </w:rPr>
              <w:t>value</w:t>
            </w:r>
            <w:r w:rsidRPr="002B5052">
              <w:rPr>
                <w:rFonts w:ascii="Courier New" w:hAnsi="Courier New" w:cs="Courier New"/>
                <w:color w:val="0000FF"/>
                <w:sz w:val="18"/>
                <w:szCs w:val="18"/>
                <w:lang w:eastAsia="fi-FI"/>
              </w:rPr>
              <w:t>="</w:t>
            </w:r>
            <w:r w:rsidRPr="002B5052">
              <w:rPr>
                <w:rFonts w:ascii="Courier New" w:hAnsi="Courier New" w:cs="Courier New"/>
                <w:color w:val="000000"/>
                <w:sz w:val="18"/>
                <w:szCs w:val="18"/>
                <w:lang w:eastAsia="fi-FI"/>
              </w:rPr>
              <w:t>20090911141059</w:t>
            </w:r>
            <w:r w:rsidRPr="002B5052">
              <w:rPr>
                <w:rFonts w:ascii="Courier New" w:hAnsi="Courier New" w:cs="Courier New"/>
                <w:color w:val="0000FF"/>
                <w:sz w:val="18"/>
                <w:szCs w:val="18"/>
                <w:lang w:eastAsia="fi-FI"/>
              </w:rPr>
              <w:t>"/&gt;</w:t>
            </w:r>
          </w:p>
          <w:p w14:paraId="7B8E4EED"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eastAsia="fi-FI"/>
              </w:rPr>
              <w:t>&lt;</w:t>
            </w:r>
            <w:proofErr w:type="spellStart"/>
            <w:r w:rsidRPr="002B5052">
              <w:rPr>
                <w:rFonts w:ascii="Courier New" w:hAnsi="Courier New" w:cs="Courier New"/>
                <w:color w:val="800000"/>
                <w:sz w:val="18"/>
                <w:szCs w:val="18"/>
                <w:lang w:eastAsia="fi-FI"/>
              </w:rPr>
              <w:t>assignedAuthor</w:t>
            </w:r>
            <w:proofErr w:type="spellEnd"/>
            <w:r w:rsidRPr="002B5052">
              <w:rPr>
                <w:rFonts w:ascii="Courier New" w:hAnsi="Courier New" w:cs="Courier New"/>
                <w:color w:val="0000FF"/>
                <w:sz w:val="18"/>
                <w:szCs w:val="18"/>
                <w:lang w:eastAsia="fi-FI"/>
              </w:rPr>
              <w:t>&gt;</w:t>
            </w:r>
          </w:p>
          <w:p w14:paraId="1D76C7B8"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eastAsia="fi-FI"/>
              </w:rPr>
              <w:tab/>
            </w: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eastAsia="fi-FI"/>
              </w:rPr>
              <w:t>&lt;!</w:t>
            </w:r>
            <w:proofErr w:type="gramStart"/>
            <w:r w:rsidRPr="002B5052">
              <w:rPr>
                <w:rFonts w:ascii="Courier New" w:hAnsi="Courier New" w:cs="Courier New"/>
                <w:color w:val="0000FF"/>
                <w:sz w:val="18"/>
                <w:szCs w:val="18"/>
                <w:lang w:eastAsia="fi-FI"/>
              </w:rPr>
              <w:t>--</w:t>
            </w:r>
            <w:r w:rsidRPr="002B5052">
              <w:rPr>
                <w:rFonts w:ascii="Courier New" w:hAnsi="Courier New" w:cs="Courier New"/>
                <w:color w:val="585858"/>
                <w:sz w:val="18"/>
                <w:szCs w:val="18"/>
                <w:lang w:eastAsia="fi-FI"/>
              </w:rPr>
              <w:t xml:space="preserve">  Ammattihenkilön</w:t>
            </w:r>
            <w:proofErr w:type="gramEnd"/>
            <w:r w:rsidRPr="002B5052">
              <w:rPr>
                <w:rFonts w:ascii="Courier New" w:hAnsi="Courier New" w:cs="Courier New"/>
                <w:color w:val="585858"/>
                <w:sz w:val="18"/>
                <w:szCs w:val="18"/>
                <w:lang w:eastAsia="fi-FI"/>
              </w:rPr>
              <w:t xml:space="preserve"> perustunniste henkilötunnus</w:t>
            </w:r>
            <w:r w:rsidRPr="002B5052">
              <w:rPr>
                <w:rFonts w:ascii="Courier New" w:hAnsi="Courier New" w:cs="Courier New"/>
                <w:color w:val="0000FF"/>
                <w:sz w:val="18"/>
                <w:szCs w:val="18"/>
                <w:lang w:eastAsia="fi-FI"/>
              </w:rPr>
              <w:t>--&gt;</w:t>
            </w:r>
          </w:p>
          <w:p w14:paraId="70D8ADCA"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eastAsia="fi-FI"/>
              </w:rPr>
              <w:tab/>
            </w: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eastAsia="fi-FI"/>
              </w:rPr>
              <w:t>&lt;</w:t>
            </w:r>
            <w:r w:rsidRPr="002B5052">
              <w:rPr>
                <w:rFonts w:ascii="Courier New" w:hAnsi="Courier New" w:cs="Courier New"/>
                <w:color w:val="800000"/>
                <w:sz w:val="18"/>
                <w:szCs w:val="18"/>
                <w:lang w:eastAsia="fi-FI"/>
              </w:rPr>
              <w:t>id</w:t>
            </w:r>
            <w:r w:rsidRPr="002B5052">
              <w:rPr>
                <w:rFonts w:ascii="Courier New" w:hAnsi="Courier New" w:cs="Courier New"/>
                <w:i/>
                <w:iCs/>
                <w:color w:val="008080"/>
                <w:sz w:val="18"/>
                <w:szCs w:val="18"/>
                <w:lang w:eastAsia="fi-FI"/>
              </w:rPr>
              <w:t xml:space="preserve"> </w:t>
            </w:r>
            <w:r w:rsidRPr="002B5052">
              <w:rPr>
                <w:rFonts w:ascii="Courier New" w:hAnsi="Courier New" w:cs="Courier New"/>
                <w:color w:val="FF0000"/>
                <w:sz w:val="18"/>
                <w:szCs w:val="18"/>
                <w:lang w:eastAsia="fi-FI"/>
              </w:rPr>
              <w:t>extension</w:t>
            </w:r>
            <w:r w:rsidRPr="002B5052">
              <w:rPr>
                <w:rFonts w:ascii="Courier New" w:hAnsi="Courier New" w:cs="Courier New"/>
                <w:color w:val="0000FF"/>
                <w:sz w:val="18"/>
                <w:szCs w:val="18"/>
                <w:lang w:eastAsia="fi-FI"/>
              </w:rPr>
              <w:t>="</w:t>
            </w:r>
            <w:r w:rsidRPr="002B5052">
              <w:rPr>
                <w:rFonts w:ascii="Courier New" w:hAnsi="Courier New" w:cs="Courier New"/>
                <w:color w:val="000000"/>
                <w:sz w:val="18"/>
                <w:szCs w:val="18"/>
                <w:lang w:eastAsia="fi-FI"/>
              </w:rPr>
              <w:t>123456-1234</w:t>
            </w:r>
            <w:r w:rsidRPr="002B5052">
              <w:rPr>
                <w:rFonts w:ascii="Courier New" w:hAnsi="Courier New" w:cs="Courier New"/>
                <w:color w:val="0000FF"/>
                <w:sz w:val="18"/>
                <w:szCs w:val="18"/>
                <w:lang w:eastAsia="fi-FI"/>
              </w:rPr>
              <w:t>"</w:t>
            </w:r>
            <w:r w:rsidRPr="002B5052">
              <w:rPr>
                <w:rFonts w:ascii="Courier New" w:hAnsi="Courier New" w:cs="Courier New"/>
                <w:i/>
                <w:iCs/>
                <w:color w:val="008080"/>
                <w:sz w:val="18"/>
                <w:szCs w:val="18"/>
                <w:lang w:eastAsia="fi-FI"/>
              </w:rPr>
              <w:t xml:space="preserve"> </w:t>
            </w:r>
            <w:r w:rsidRPr="002B5052">
              <w:rPr>
                <w:rFonts w:ascii="Courier New" w:hAnsi="Courier New" w:cs="Courier New"/>
                <w:color w:val="FF0000"/>
                <w:sz w:val="18"/>
                <w:szCs w:val="18"/>
                <w:lang w:eastAsia="fi-FI"/>
              </w:rPr>
              <w:t>root</w:t>
            </w:r>
            <w:r w:rsidRPr="002B5052">
              <w:rPr>
                <w:rFonts w:ascii="Courier New" w:hAnsi="Courier New" w:cs="Courier New"/>
                <w:color w:val="0000FF"/>
                <w:sz w:val="18"/>
                <w:szCs w:val="18"/>
                <w:lang w:eastAsia="fi-FI"/>
              </w:rPr>
              <w:t>="</w:t>
            </w:r>
            <w:r w:rsidRPr="002B5052">
              <w:rPr>
                <w:rFonts w:ascii="Courier New" w:hAnsi="Courier New" w:cs="Courier New"/>
                <w:color w:val="000000"/>
                <w:sz w:val="18"/>
                <w:szCs w:val="18"/>
                <w:lang w:eastAsia="fi-FI"/>
              </w:rPr>
              <w:t>1.2.246.21</w:t>
            </w:r>
            <w:r w:rsidRPr="002B5052">
              <w:rPr>
                <w:rFonts w:ascii="Courier New" w:hAnsi="Courier New" w:cs="Courier New"/>
                <w:color w:val="0000FF"/>
                <w:sz w:val="18"/>
                <w:szCs w:val="18"/>
                <w:lang w:eastAsia="fi-FI"/>
              </w:rPr>
              <w:t>"/&gt;</w:t>
            </w:r>
          </w:p>
          <w:p w14:paraId="43901751"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eastAsia="fi-FI"/>
              </w:rPr>
              <w:tab/>
            </w: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eastAsia="fi-FI"/>
              </w:rPr>
              <w:t>&lt;!</w:t>
            </w:r>
            <w:proofErr w:type="gramStart"/>
            <w:r w:rsidRPr="002B5052">
              <w:rPr>
                <w:rFonts w:ascii="Courier New" w:hAnsi="Courier New" w:cs="Courier New"/>
                <w:color w:val="0000FF"/>
                <w:sz w:val="18"/>
                <w:szCs w:val="18"/>
                <w:lang w:eastAsia="fi-FI"/>
              </w:rPr>
              <w:t>--</w:t>
            </w:r>
            <w:r w:rsidRPr="002B5052">
              <w:rPr>
                <w:rFonts w:ascii="Courier New" w:hAnsi="Courier New" w:cs="Courier New"/>
                <w:color w:val="585858"/>
                <w:sz w:val="18"/>
                <w:szCs w:val="18"/>
                <w:lang w:eastAsia="fi-FI"/>
              </w:rPr>
              <w:t xml:space="preserve">  Pyynnön</w:t>
            </w:r>
            <w:proofErr w:type="gramEnd"/>
            <w:r w:rsidRPr="002B5052">
              <w:rPr>
                <w:rFonts w:ascii="Courier New" w:hAnsi="Courier New" w:cs="Courier New"/>
                <w:color w:val="585858"/>
                <w:sz w:val="18"/>
                <w:szCs w:val="18"/>
                <w:lang w:eastAsia="fi-FI"/>
              </w:rPr>
              <w:t xml:space="preserve"> tehneen lääkärin erikoisala   </w:t>
            </w:r>
            <w:r w:rsidRPr="002B5052">
              <w:rPr>
                <w:rFonts w:ascii="Courier New" w:hAnsi="Courier New" w:cs="Courier New"/>
                <w:color w:val="0000FF"/>
                <w:sz w:val="18"/>
                <w:szCs w:val="18"/>
                <w:lang w:eastAsia="fi-FI"/>
              </w:rPr>
              <w:t>--&gt;</w:t>
            </w:r>
          </w:p>
          <w:p w14:paraId="09DB5EDD"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eastAsia="fi-FI"/>
              </w:rPr>
              <w:tab/>
            </w: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eastAsia="fi-FI"/>
              </w:rPr>
              <w:t>&lt;</w:t>
            </w:r>
            <w:proofErr w:type="spellStart"/>
            <w:r w:rsidRPr="002B5052">
              <w:rPr>
                <w:rFonts w:ascii="Courier New" w:hAnsi="Courier New" w:cs="Courier New"/>
                <w:color w:val="800000"/>
                <w:sz w:val="18"/>
                <w:szCs w:val="18"/>
                <w:lang w:eastAsia="fi-FI"/>
              </w:rPr>
              <w:t>code</w:t>
            </w:r>
            <w:proofErr w:type="spellEnd"/>
            <w:r w:rsidRPr="002B5052">
              <w:rPr>
                <w:rFonts w:ascii="Courier New" w:hAnsi="Courier New" w:cs="Courier New"/>
                <w:i/>
                <w:iCs/>
                <w:color w:val="008080"/>
                <w:sz w:val="18"/>
                <w:szCs w:val="18"/>
                <w:lang w:eastAsia="fi-FI"/>
              </w:rPr>
              <w:t xml:space="preserve"> </w:t>
            </w:r>
            <w:r w:rsidRPr="002B5052">
              <w:rPr>
                <w:rFonts w:ascii="Courier New" w:hAnsi="Courier New" w:cs="Courier New"/>
                <w:color w:val="FF0000"/>
                <w:sz w:val="18"/>
                <w:szCs w:val="18"/>
                <w:lang w:eastAsia="fi-FI"/>
              </w:rPr>
              <w:t>code</w:t>
            </w:r>
            <w:r w:rsidRPr="002B5052">
              <w:rPr>
                <w:rFonts w:ascii="Courier New" w:hAnsi="Courier New" w:cs="Courier New"/>
                <w:color w:val="0000FF"/>
                <w:sz w:val="18"/>
                <w:szCs w:val="18"/>
                <w:lang w:eastAsia="fi-FI"/>
              </w:rPr>
              <w:t>="</w:t>
            </w:r>
            <w:r w:rsidRPr="002B5052">
              <w:rPr>
                <w:rFonts w:ascii="Courier New" w:hAnsi="Courier New" w:cs="Courier New"/>
                <w:color w:val="000000"/>
                <w:sz w:val="18"/>
                <w:szCs w:val="18"/>
                <w:lang w:eastAsia="fi-FI"/>
              </w:rPr>
              <w:t>1</w:t>
            </w:r>
            <w:r w:rsidRPr="002B5052">
              <w:rPr>
                <w:rFonts w:ascii="Courier New" w:hAnsi="Courier New" w:cs="Courier New"/>
                <w:color w:val="0000FF"/>
                <w:sz w:val="18"/>
                <w:szCs w:val="18"/>
                <w:lang w:eastAsia="fi-FI"/>
              </w:rPr>
              <w:t>"</w:t>
            </w:r>
            <w:r w:rsidRPr="002B5052">
              <w:rPr>
                <w:rFonts w:ascii="Courier New" w:hAnsi="Courier New" w:cs="Courier New"/>
                <w:i/>
                <w:iCs/>
                <w:color w:val="008080"/>
                <w:sz w:val="18"/>
                <w:szCs w:val="18"/>
                <w:lang w:eastAsia="fi-FI"/>
              </w:rPr>
              <w:t xml:space="preserve"> </w:t>
            </w:r>
            <w:r w:rsidRPr="002B5052">
              <w:rPr>
                <w:rFonts w:ascii="Courier New" w:hAnsi="Courier New" w:cs="Courier New"/>
                <w:color w:val="FF0000"/>
                <w:sz w:val="18"/>
                <w:szCs w:val="18"/>
                <w:lang w:eastAsia="fi-FI"/>
              </w:rPr>
              <w:t>codeSystem</w:t>
            </w:r>
            <w:r w:rsidRPr="002B5052">
              <w:rPr>
                <w:rFonts w:ascii="Courier New" w:hAnsi="Courier New" w:cs="Courier New"/>
                <w:color w:val="0000FF"/>
                <w:sz w:val="18"/>
                <w:szCs w:val="18"/>
                <w:lang w:eastAsia="fi-FI"/>
              </w:rPr>
              <w:t>="</w:t>
            </w:r>
            <w:r w:rsidRPr="002B5052">
              <w:rPr>
                <w:rFonts w:ascii="Courier New" w:hAnsi="Courier New" w:cs="Courier New"/>
                <w:color w:val="000000"/>
                <w:sz w:val="18"/>
                <w:szCs w:val="18"/>
                <w:lang w:eastAsia="fi-FI"/>
              </w:rPr>
              <w:t>1.2.246.537.6.24</w:t>
            </w:r>
            <w:r w:rsidRPr="002B5052">
              <w:rPr>
                <w:rFonts w:ascii="Courier New" w:hAnsi="Courier New" w:cs="Courier New"/>
                <w:color w:val="0000FF"/>
                <w:sz w:val="18"/>
                <w:szCs w:val="18"/>
                <w:lang w:eastAsia="fi-FI"/>
              </w:rPr>
              <w:t>"</w:t>
            </w:r>
            <w:r w:rsidRPr="002B5052">
              <w:rPr>
                <w:rFonts w:ascii="Courier New" w:hAnsi="Courier New" w:cs="Courier New"/>
                <w:i/>
                <w:iCs/>
                <w:color w:val="008080"/>
                <w:sz w:val="18"/>
                <w:szCs w:val="18"/>
                <w:lang w:eastAsia="fi-FI"/>
              </w:rPr>
              <w:t xml:space="preserve"> </w:t>
            </w:r>
            <w:proofErr w:type="spellStart"/>
            <w:r w:rsidRPr="002B5052">
              <w:rPr>
                <w:rFonts w:ascii="Courier New" w:hAnsi="Courier New" w:cs="Courier New"/>
                <w:color w:val="FF0000"/>
                <w:sz w:val="18"/>
                <w:szCs w:val="18"/>
                <w:lang w:eastAsia="fi-FI"/>
              </w:rPr>
              <w:t>codeSystemName</w:t>
            </w:r>
            <w:r w:rsidRPr="002B5052">
              <w:rPr>
                <w:rFonts w:ascii="Courier New" w:hAnsi="Courier New" w:cs="Courier New"/>
                <w:color w:val="0000FF"/>
                <w:sz w:val="18"/>
                <w:szCs w:val="18"/>
                <w:lang w:eastAsia="fi-FI"/>
              </w:rPr>
              <w:t>="</w:t>
            </w:r>
            <w:r w:rsidRPr="002B5052">
              <w:rPr>
                <w:rFonts w:ascii="Courier New" w:hAnsi="Courier New" w:cs="Courier New"/>
                <w:color w:val="000000"/>
                <w:sz w:val="18"/>
                <w:szCs w:val="18"/>
                <w:lang w:eastAsia="fi-FI"/>
              </w:rPr>
              <w:t>Hilmo</w:t>
            </w:r>
            <w:proofErr w:type="spellEnd"/>
            <w:r w:rsidRPr="002B5052">
              <w:rPr>
                <w:rFonts w:ascii="Courier New" w:hAnsi="Courier New" w:cs="Courier New"/>
                <w:color w:val="000000"/>
                <w:sz w:val="18"/>
                <w:szCs w:val="18"/>
                <w:lang w:eastAsia="fi-FI"/>
              </w:rPr>
              <w:t xml:space="preserve"> - Terveydenhuollon erikoisalat</w:t>
            </w:r>
            <w:r w:rsidRPr="002B5052">
              <w:rPr>
                <w:rFonts w:ascii="Courier New" w:hAnsi="Courier New" w:cs="Courier New"/>
                <w:color w:val="0000FF"/>
                <w:sz w:val="18"/>
                <w:szCs w:val="18"/>
                <w:lang w:eastAsia="fi-FI"/>
              </w:rPr>
              <w:t>"</w:t>
            </w:r>
            <w:r w:rsidRPr="002B5052">
              <w:rPr>
                <w:rFonts w:ascii="Courier New" w:hAnsi="Courier New" w:cs="Courier New"/>
                <w:i/>
                <w:iCs/>
                <w:color w:val="008080"/>
                <w:sz w:val="18"/>
                <w:szCs w:val="18"/>
                <w:lang w:eastAsia="fi-FI"/>
              </w:rPr>
              <w:t xml:space="preserve"> </w:t>
            </w:r>
            <w:proofErr w:type="spellStart"/>
            <w:r w:rsidRPr="002B5052">
              <w:rPr>
                <w:rFonts w:ascii="Courier New" w:hAnsi="Courier New" w:cs="Courier New"/>
                <w:color w:val="FF0000"/>
                <w:sz w:val="18"/>
                <w:szCs w:val="18"/>
                <w:lang w:eastAsia="fi-FI"/>
              </w:rPr>
              <w:t>displayName</w:t>
            </w:r>
            <w:r w:rsidRPr="002B5052">
              <w:rPr>
                <w:rFonts w:ascii="Courier New" w:hAnsi="Courier New" w:cs="Courier New"/>
                <w:color w:val="0000FF"/>
                <w:sz w:val="18"/>
                <w:szCs w:val="18"/>
                <w:lang w:eastAsia="fi-FI"/>
              </w:rPr>
              <w:t>="</w:t>
            </w:r>
            <w:r w:rsidRPr="002B5052">
              <w:rPr>
                <w:rFonts w:ascii="Courier New" w:hAnsi="Courier New" w:cs="Courier New"/>
                <w:color w:val="000000"/>
                <w:sz w:val="18"/>
                <w:szCs w:val="18"/>
                <w:lang w:eastAsia="fi-FI"/>
              </w:rPr>
              <w:t>Sisätaudit</w:t>
            </w:r>
            <w:proofErr w:type="spellEnd"/>
            <w:r w:rsidRPr="002B5052">
              <w:rPr>
                <w:rFonts w:ascii="Courier New" w:hAnsi="Courier New" w:cs="Courier New"/>
                <w:color w:val="0000FF"/>
                <w:sz w:val="18"/>
                <w:szCs w:val="18"/>
                <w:lang w:eastAsia="fi-FI"/>
              </w:rPr>
              <w:t>"/&gt;</w:t>
            </w:r>
          </w:p>
          <w:p w14:paraId="3FD2EEFF"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eastAsia="fi-FI"/>
              </w:rPr>
              <w:tab/>
            </w: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585858"/>
                <w:sz w:val="18"/>
                <w:szCs w:val="18"/>
                <w:lang w:val="en-US" w:eastAsia="fi-FI"/>
              </w:rPr>
              <w:t xml:space="preserve">  </w:t>
            </w:r>
            <w:proofErr w:type="spellStart"/>
            <w:r w:rsidRPr="002B5052">
              <w:rPr>
                <w:rFonts w:ascii="Courier New" w:hAnsi="Courier New" w:cs="Courier New"/>
                <w:color w:val="585858"/>
                <w:sz w:val="18"/>
                <w:szCs w:val="18"/>
                <w:lang w:val="en-US" w:eastAsia="fi-FI"/>
              </w:rPr>
              <w:t>Ammattihenkilön</w:t>
            </w:r>
            <w:proofErr w:type="spellEnd"/>
            <w:r w:rsidRPr="002B5052">
              <w:rPr>
                <w:rFonts w:ascii="Courier New" w:hAnsi="Courier New" w:cs="Courier New"/>
                <w:color w:val="585858"/>
                <w:sz w:val="18"/>
                <w:szCs w:val="18"/>
                <w:lang w:val="en-US" w:eastAsia="fi-FI"/>
              </w:rPr>
              <w:t xml:space="preserve"> </w:t>
            </w:r>
            <w:proofErr w:type="spellStart"/>
            <w:r w:rsidRPr="002B5052">
              <w:rPr>
                <w:rFonts w:ascii="Courier New" w:hAnsi="Courier New" w:cs="Courier New"/>
                <w:color w:val="585858"/>
                <w:sz w:val="18"/>
                <w:szCs w:val="18"/>
                <w:lang w:val="en-US" w:eastAsia="fi-FI"/>
              </w:rPr>
              <w:t>nimi</w:t>
            </w:r>
            <w:proofErr w:type="spellEnd"/>
            <w:r w:rsidRPr="002B5052">
              <w:rPr>
                <w:rFonts w:ascii="Courier New" w:hAnsi="Courier New" w:cs="Courier New"/>
                <w:color w:val="585858"/>
                <w:sz w:val="18"/>
                <w:szCs w:val="18"/>
                <w:lang w:val="en-US" w:eastAsia="fi-FI"/>
              </w:rPr>
              <w:t xml:space="preserve"> </w:t>
            </w:r>
            <w:r w:rsidRPr="002B5052">
              <w:rPr>
                <w:rFonts w:ascii="Courier New" w:hAnsi="Courier New" w:cs="Courier New"/>
                <w:color w:val="0000FF"/>
                <w:sz w:val="18"/>
                <w:szCs w:val="18"/>
                <w:lang w:val="en-US" w:eastAsia="fi-FI"/>
              </w:rPr>
              <w:t>--&gt;</w:t>
            </w:r>
          </w:p>
          <w:p w14:paraId="1A2774A5"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proofErr w:type="spellStart"/>
            <w:r w:rsidRPr="002B5052">
              <w:rPr>
                <w:rFonts w:ascii="Courier New" w:hAnsi="Courier New" w:cs="Courier New"/>
                <w:color w:val="800000"/>
                <w:sz w:val="18"/>
                <w:szCs w:val="18"/>
                <w:lang w:val="en-US" w:eastAsia="fi-FI"/>
              </w:rPr>
              <w:t>assignedPerson</w:t>
            </w:r>
            <w:proofErr w:type="spellEnd"/>
            <w:r w:rsidRPr="002B5052">
              <w:rPr>
                <w:rFonts w:ascii="Courier New" w:hAnsi="Courier New" w:cs="Courier New"/>
                <w:color w:val="0000FF"/>
                <w:sz w:val="18"/>
                <w:szCs w:val="18"/>
                <w:lang w:val="en-US" w:eastAsia="fi-FI"/>
              </w:rPr>
              <w:t>&gt;</w:t>
            </w:r>
          </w:p>
          <w:p w14:paraId="76B2A6C5"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name</w:t>
            </w:r>
            <w:r w:rsidRPr="002B5052">
              <w:rPr>
                <w:rFonts w:ascii="Courier New" w:hAnsi="Courier New" w:cs="Courier New"/>
                <w:color w:val="0000FF"/>
                <w:sz w:val="18"/>
                <w:szCs w:val="18"/>
                <w:lang w:val="en-US" w:eastAsia="fi-FI"/>
              </w:rPr>
              <w:t>&gt;</w:t>
            </w:r>
          </w:p>
          <w:p w14:paraId="3EB4C2AF"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given</w:t>
            </w:r>
            <w:r w:rsidRPr="002B5052">
              <w:rPr>
                <w:rFonts w:ascii="Courier New" w:hAnsi="Courier New" w:cs="Courier New"/>
                <w:color w:val="0000FF"/>
                <w:sz w:val="18"/>
                <w:szCs w:val="18"/>
                <w:lang w:val="en-US" w:eastAsia="fi-FI"/>
              </w:rPr>
              <w:t>&gt;</w:t>
            </w:r>
            <w:r w:rsidRPr="002B5052">
              <w:rPr>
                <w:rFonts w:ascii="Courier New" w:hAnsi="Courier New" w:cs="Courier New"/>
                <w:color w:val="000000"/>
                <w:sz w:val="18"/>
                <w:szCs w:val="18"/>
                <w:lang w:val="en-US" w:eastAsia="fi-FI"/>
              </w:rPr>
              <w:t>Pekka</w:t>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given</w:t>
            </w:r>
            <w:r w:rsidRPr="002B5052">
              <w:rPr>
                <w:rFonts w:ascii="Courier New" w:hAnsi="Courier New" w:cs="Courier New"/>
                <w:color w:val="0000FF"/>
                <w:sz w:val="18"/>
                <w:szCs w:val="18"/>
                <w:lang w:val="en-US" w:eastAsia="fi-FI"/>
              </w:rPr>
              <w:t>&gt;</w:t>
            </w:r>
          </w:p>
          <w:p w14:paraId="379D9BCD"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family</w:t>
            </w:r>
            <w:r w:rsidRPr="002B5052">
              <w:rPr>
                <w:rFonts w:ascii="Courier New" w:hAnsi="Courier New" w:cs="Courier New"/>
                <w:color w:val="0000FF"/>
                <w:sz w:val="18"/>
                <w:szCs w:val="18"/>
                <w:lang w:val="en-US" w:eastAsia="fi-FI"/>
              </w:rPr>
              <w:t>&gt;</w:t>
            </w:r>
            <w:proofErr w:type="spellStart"/>
            <w:r w:rsidRPr="002B5052">
              <w:rPr>
                <w:rFonts w:ascii="Courier New" w:hAnsi="Courier New" w:cs="Courier New"/>
                <w:color w:val="000000"/>
                <w:sz w:val="18"/>
                <w:szCs w:val="18"/>
                <w:lang w:val="en-US" w:eastAsia="fi-FI"/>
              </w:rPr>
              <w:t>Päivystäjä</w:t>
            </w:r>
            <w:proofErr w:type="spellEnd"/>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family</w:t>
            </w:r>
            <w:r w:rsidRPr="002B5052">
              <w:rPr>
                <w:rFonts w:ascii="Courier New" w:hAnsi="Courier New" w:cs="Courier New"/>
                <w:color w:val="0000FF"/>
                <w:sz w:val="18"/>
                <w:szCs w:val="18"/>
                <w:lang w:val="en-US" w:eastAsia="fi-FI"/>
              </w:rPr>
              <w:t>&gt;</w:t>
            </w:r>
          </w:p>
          <w:p w14:paraId="346ED45A"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suffix</w:t>
            </w:r>
            <w:r w:rsidRPr="002B5052">
              <w:rPr>
                <w:rFonts w:ascii="Courier New" w:hAnsi="Courier New" w:cs="Courier New"/>
                <w:color w:val="0000FF"/>
                <w:sz w:val="18"/>
                <w:szCs w:val="18"/>
                <w:lang w:val="en-US" w:eastAsia="fi-FI"/>
              </w:rPr>
              <w:t>&gt;</w:t>
            </w:r>
            <w:r w:rsidRPr="002B5052">
              <w:rPr>
                <w:rFonts w:ascii="Courier New" w:hAnsi="Courier New" w:cs="Courier New"/>
                <w:color w:val="000000"/>
                <w:sz w:val="18"/>
                <w:szCs w:val="18"/>
                <w:lang w:val="en-US" w:eastAsia="fi-FI"/>
              </w:rPr>
              <w:t>LL</w:t>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suffix</w:t>
            </w:r>
            <w:r w:rsidRPr="002B5052">
              <w:rPr>
                <w:rFonts w:ascii="Courier New" w:hAnsi="Courier New" w:cs="Courier New"/>
                <w:color w:val="0000FF"/>
                <w:sz w:val="18"/>
                <w:szCs w:val="18"/>
                <w:lang w:val="en-US" w:eastAsia="fi-FI"/>
              </w:rPr>
              <w:t>&gt;</w:t>
            </w:r>
          </w:p>
          <w:p w14:paraId="1AD5421C"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name</w:t>
            </w:r>
            <w:r w:rsidRPr="002B5052">
              <w:rPr>
                <w:rFonts w:ascii="Courier New" w:hAnsi="Courier New" w:cs="Courier New"/>
                <w:color w:val="0000FF"/>
                <w:sz w:val="18"/>
                <w:szCs w:val="18"/>
                <w:lang w:val="en-US" w:eastAsia="fi-FI"/>
              </w:rPr>
              <w:t>&gt;</w:t>
            </w:r>
          </w:p>
          <w:p w14:paraId="0255F59B"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proofErr w:type="spellStart"/>
            <w:r w:rsidRPr="002B5052">
              <w:rPr>
                <w:rFonts w:ascii="Courier New" w:hAnsi="Courier New" w:cs="Courier New"/>
                <w:color w:val="800000"/>
                <w:sz w:val="18"/>
                <w:szCs w:val="18"/>
                <w:lang w:val="en-US" w:eastAsia="fi-FI"/>
              </w:rPr>
              <w:t>assignedPerson</w:t>
            </w:r>
            <w:proofErr w:type="spellEnd"/>
            <w:r w:rsidRPr="002B5052">
              <w:rPr>
                <w:rFonts w:ascii="Courier New" w:hAnsi="Courier New" w:cs="Courier New"/>
                <w:color w:val="0000FF"/>
                <w:sz w:val="18"/>
                <w:szCs w:val="18"/>
                <w:lang w:val="en-US" w:eastAsia="fi-FI"/>
              </w:rPr>
              <w:t>&gt;</w:t>
            </w:r>
          </w:p>
          <w:p w14:paraId="36BBEF16"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proofErr w:type="spellStart"/>
            <w:r w:rsidRPr="002B5052">
              <w:rPr>
                <w:rFonts w:ascii="Courier New" w:hAnsi="Courier New" w:cs="Courier New"/>
                <w:color w:val="800000"/>
                <w:sz w:val="18"/>
                <w:szCs w:val="18"/>
                <w:lang w:val="en-US" w:eastAsia="fi-FI"/>
              </w:rPr>
              <w:t>representedOrganization</w:t>
            </w:r>
            <w:proofErr w:type="spellEnd"/>
            <w:r w:rsidRPr="002B5052">
              <w:rPr>
                <w:rFonts w:ascii="Courier New" w:hAnsi="Courier New" w:cs="Courier New"/>
                <w:color w:val="0000FF"/>
                <w:sz w:val="18"/>
                <w:szCs w:val="18"/>
                <w:lang w:val="en-US" w:eastAsia="fi-FI"/>
              </w:rPr>
              <w:t>&gt;</w:t>
            </w:r>
          </w:p>
          <w:p w14:paraId="62CFE62D"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585858"/>
                <w:sz w:val="18"/>
                <w:szCs w:val="18"/>
                <w:lang w:val="en-US" w:eastAsia="fi-FI"/>
              </w:rPr>
              <w:t xml:space="preserve"> </w:t>
            </w:r>
            <w:proofErr w:type="spellStart"/>
            <w:r w:rsidRPr="002B5052">
              <w:rPr>
                <w:rFonts w:ascii="Courier New" w:hAnsi="Courier New" w:cs="Courier New"/>
                <w:color w:val="585858"/>
                <w:sz w:val="18"/>
                <w:szCs w:val="18"/>
                <w:lang w:val="en-US" w:eastAsia="fi-FI"/>
              </w:rPr>
              <w:t>Merkinnän</w:t>
            </w:r>
            <w:proofErr w:type="spellEnd"/>
            <w:r w:rsidRPr="002B5052">
              <w:rPr>
                <w:rFonts w:ascii="Courier New" w:hAnsi="Courier New" w:cs="Courier New"/>
                <w:color w:val="585858"/>
                <w:sz w:val="18"/>
                <w:szCs w:val="18"/>
                <w:lang w:val="en-US" w:eastAsia="fi-FI"/>
              </w:rPr>
              <w:t xml:space="preserve"> </w:t>
            </w:r>
            <w:proofErr w:type="spellStart"/>
            <w:r w:rsidRPr="002B5052">
              <w:rPr>
                <w:rFonts w:ascii="Courier New" w:hAnsi="Courier New" w:cs="Courier New"/>
                <w:color w:val="585858"/>
                <w:sz w:val="18"/>
                <w:szCs w:val="18"/>
                <w:lang w:val="en-US" w:eastAsia="fi-FI"/>
              </w:rPr>
              <w:t>palveluyksikkö</w:t>
            </w:r>
            <w:proofErr w:type="spellEnd"/>
            <w:r w:rsidRPr="002B5052">
              <w:rPr>
                <w:rFonts w:ascii="Courier New" w:hAnsi="Courier New" w:cs="Courier New"/>
                <w:color w:val="585858"/>
                <w:sz w:val="18"/>
                <w:szCs w:val="18"/>
                <w:lang w:val="en-US" w:eastAsia="fi-FI"/>
              </w:rPr>
              <w:t xml:space="preserve"> </w:t>
            </w:r>
            <w:r w:rsidRPr="002B5052">
              <w:rPr>
                <w:rFonts w:ascii="Courier New" w:hAnsi="Courier New" w:cs="Courier New"/>
                <w:color w:val="0000FF"/>
                <w:sz w:val="18"/>
                <w:szCs w:val="18"/>
                <w:lang w:val="en-US" w:eastAsia="fi-FI"/>
              </w:rPr>
              <w:t>--&gt;</w:t>
            </w:r>
          </w:p>
          <w:p w14:paraId="5CBE2C41"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id</w:t>
            </w:r>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extension</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102</w:t>
            </w:r>
            <w:r w:rsidRPr="002B5052">
              <w:rPr>
                <w:rFonts w:ascii="Courier New" w:hAnsi="Courier New" w:cs="Courier New"/>
                <w:color w:val="0000FF"/>
                <w:sz w:val="18"/>
                <w:szCs w:val="18"/>
                <w:lang w:val="en-US" w:eastAsia="fi-FI"/>
              </w:rPr>
              <w:t>"</w:t>
            </w:r>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root</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1.2.246.10.1234567.10</w:t>
            </w:r>
            <w:r w:rsidRPr="002B5052">
              <w:rPr>
                <w:rFonts w:ascii="Courier New" w:hAnsi="Courier New" w:cs="Courier New"/>
                <w:color w:val="0000FF"/>
                <w:sz w:val="18"/>
                <w:szCs w:val="18"/>
                <w:lang w:val="en-US" w:eastAsia="fi-FI"/>
              </w:rPr>
              <w:t>"/&gt;</w:t>
            </w:r>
          </w:p>
          <w:p w14:paraId="06B4A6A3"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eastAsia="fi-FI"/>
              </w:rPr>
              <w:t>&lt;</w:t>
            </w:r>
            <w:proofErr w:type="spellStart"/>
            <w:r w:rsidRPr="002B5052">
              <w:rPr>
                <w:rFonts w:ascii="Courier New" w:hAnsi="Courier New" w:cs="Courier New"/>
                <w:color w:val="800000"/>
                <w:sz w:val="18"/>
                <w:szCs w:val="18"/>
                <w:lang w:eastAsia="fi-FI"/>
              </w:rPr>
              <w:t>name</w:t>
            </w:r>
            <w:proofErr w:type="spellEnd"/>
            <w:r w:rsidRPr="002B5052">
              <w:rPr>
                <w:rFonts w:ascii="Courier New" w:hAnsi="Courier New" w:cs="Courier New"/>
                <w:color w:val="0000FF"/>
                <w:sz w:val="18"/>
                <w:szCs w:val="18"/>
                <w:lang w:eastAsia="fi-FI"/>
              </w:rPr>
              <w:t>&gt;</w:t>
            </w:r>
            <w:r w:rsidRPr="002B5052">
              <w:rPr>
                <w:rFonts w:ascii="Courier New" w:hAnsi="Courier New" w:cs="Courier New"/>
                <w:color w:val="000000"/>
                <w:sz w:val="18"/>
                <w:szCs w:val="18"/>
                <w:lang w:eastAsia="fi-FI"/>
              </w:rPr>
              <w:t>XXX sairaanhoitopiiri päivystyspoliklinikka</w:t>
            </w:r>
            <w:r w:rsidRPr="002B5052">
              <w:rPr>
                <w:rFonts w:ascii="Courier New" w:hAnsi="Courier New" w:cs="Courier New"/>
                <w:color w:val="0000FF"/>
                <w:sz w:val="18"/>
                <w:szCs w:val="18"/>
                <w:lang w:eastAsia="fi-FI"/>
              </w:rPr>
              <w:t>&lt;/</w:t>
            </w:r>
            <w:proofErr w:type="spellStart"/>
            <w:r w:rsidRPr="002B5052">
              <w:rPr>
                <w:rFonts w:ascii="Courier New" w:hAnsi="Courier New" w:cs="Courier New"/>
                <w:color w:val="800000"/>
                <w:sz w:val="18"/>
                <w:szCs w:val="18"/>
                <w:lang w:eastAsia="fi-FI"/>
              </w:rPr>
              <w:t>name</w:t>
            </w:r>
            <w:proofErr w:type="spellEnd"/>
            <w:r w:rsidRPr="002B5052">
              <w:rPr>
                <w:rFonts w:ascii="Courier New" w:hAnsi="Courier New" w:cs="Courier New"/>
                <w:color w:val="0000FF"/>
                <w:sz w:val="18"/>
                <w:szCs w:val="18"/>
                <w:lang w:eastAsia="fi-FI"/>
              </w:rPr>
              <w:t>&gt;</w:t>
            </w:r>
          </w:p>
          <w:p w14:paraId="5B6979B4"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eastAsia="fi-FI"/>
              </w:rPr>
              <w:tab/>
            </w: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val="en-US" w:eastAsia="fi-FI"/>
              </w:rPr>
              <w:t>&lt;/</w:t>
            </w:r>
            <w:proofErr w:type="spellStart"/>
            <w:r w:rsidRPr="002B5052">
              <w:rPr>
                <w:rFonts w:ascii="Courier New" w:hAnsi="Courier New" w:cs="Courier New"/>
                <w:color w:val="800000"/>
                <w:sz w:val="18"/>
                <w:szCs w:val="18"/>
                <w:lang w:val="en-US" w:eastAsia="fi-FI"/>
              </w:rPr>
              <w:t>representedOrganization</w:t>
            </w:r>
            <w:proofErr w:type="spellEnd"/>
            <w:r w:rsidRPr="002B5052">
              <w:rPr>
                <w:rFonts w:ascii="Courier New" w:hAnsi="Courier New" w:cs="Courier New"/>
                <w:color w:val="0000FF"/>
                <w:sz w:val="18"/>
                <w:szCs w:val="18"/>
                <w:lang w:val="en-US" w:eastAsia="fi-FI"/>
              </w:rPr>
              <w:t>&gt;</w:t>
            </w:r>
          </w:p>
          <w:p w14:paraId="786EDAF5"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proofErr w:type="spellStart"/>
            <w:r w:rsidRPr="002B5052">
              <w:rPr>
                <w:rFonts w:ascii="Courier New" w:hAnsi="Courier New" w:cs="Courier New"/>
                <w:color w:val="800000"/>
                <w:sz w:val="18"/>
                <w:szCs w:val="18"/>
                <w:lang w:val="en-US" w:eastAsia="fi-FI"/>
              </w:rPr>
              <w:t>assignedAuthor</w:t>
            </w:r>
            <w:proofErr w:type="spellEnd"/>
            <w:r w:rsidRPr="002B5052">
              <w:rPr>
                <w:rFonts w:ascii="Courier New" w:hAnsi="Courier New" w:cs="Courier New"/>
                <w:color w:val="0000FF"/>
                <w:sz w:val="18"/>
                <w:szCs w:val="18"/>
                <w:lang w:val="en-US" w:eastAsia="fi-FI"/>
              </w:rPr>
              <w:t>&gt;</w:t>
            </w:r>
          </w:p>
          <w:p w14:paraId="4FD2F0C6"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author</w:t>
            </w:r>
            <w:r w:rsidRPr="002B5052">
              <w:rPr>
                <w:rFonts w:ascii="Courier New" w:hAnsi="Courier New" w:cs="Courier New"/>
                <w:color w:val="0000FF"/>
                <w:sz w:val="18"/>
                <w:szCs w:val="18"/>
                <w:lang w:val="en-US" w:eastAsia="fi-FI"/>
              </w:rPr>
              <w:t>&gt;</w:t>
            </w:r>
          </w:p>
          <w:p w14:paraId="590B365F" w14:textId="28B85000" w:rsidR="00A67C3C" w:rsidRPr="00A776A5" w:rsidRDefault="00A67C3C" w:rsidP="007D0C17">
            <w:pPr>
              <w:autoSpaceDE w:val="0"/>
              <w:autoSpaceDN w:val="0"/>
              <w:adjustRightInd w:val="0"/>
              <w:rPr>
                <w:highlight w:val="white"/>
                <w:lang w:eastAsia="fi-FI"/>
              </w:rPr>
            </w:pPr>
          </w:p>
        </w:tc>
      </w:tr>
    </w:tbl>
    <w:p w14:paraId="590B3661" w14:textId="77777777" w:rsidR="001C5665" w:rsidRDefault="001C5665" w:rsidP="001350BB">
      <w:pPr>
        <w:rPr>
          <w:highlight w:val="white"/>
          <w:lang w:eastAsia="fi-FI"/>
        </w:rPr>
      </w:pPr>
    </w:p>
    <w:p w14:paraId="590B3662" w14:textId="77777777" w:rsidR="00EB3801" w:rsidRDefault="00EB3801" w:rsidP="00EB3801">
      <w:pPr>
        <w:pStyle w:val="Otsikko3"/>
        <w:rPr>
          <w:highlight w:val="white"/>
          <w:lang w:val="fi-FI" w:eastAsia="fi-FI"/>
        </w:rPr>
      </w:pPr>
      <w:bookmarkStart w:id="64" w:name="_Toc343863242"/>
      <w:r>
        <w:rPr>
          <w:highlight w:val="white"/>
          <w:lang w:val="fi-FI" w:eastAsia="fi-FI"/>
        </w:rPr>
        <w:t>Hoitoprosessin vaihe ja otsikko</w:t>
      </w:r>
      <w:bookmarkEnd w:id="64"/>
    </w:p>
    <w:p w14:paraId="590B3663" w14:textId="0C4C6B97" w:rsidR="00EB3801" w:rsidRDefault="00EB3801" w:rsidP="00EB3801">
      <w:pPr>
        <w:rPr>
          <w:highlight w:val="white"/>
          <w:lang w:eastAsia="fi-FI"/>
        </w:rPr>
      </w:pPr>
      <w:r>
        <w:rPr>
          <w:highlight w:val="white"/>
          <w:lang w:eastAsia="fi-FI"/>
        </w:rPr>
        <w:t xml:space="preserve">Pyynnön tiedot kirjataan </w:t>
      </w:r>
      <w:r w:rsidR="00AE1263">
        <w:rPr>
          <w:highlight w:val="white"/>
          <w:lang w:eastAsia="fi-FI"/>
        </w:rPr>
        <w:t>H</w:t>
      </w:r>
      <w:r>
        <w:rPr>
          <w:highlight w:val="white"/>
          <w:lang w:eastAsia="fi-FI"/>
        </w:rPr>
        <w:t>oidon suunnit</w:t>
      </w:r>
      <w:r w:rsidR="00AE1263">
        <w:rPr>
          <w:highlight w:val="white"/>
          <w:lang w:eastAsia="fi-FI"/>
        </w:rPr>
        <w:t>t</w:t>
      </w:r>
      <w:r>
        <w:rPr>
          <w:highlight w:val="white"/>
          <w:lang w:eastAsia="fi-FI"/>
        </w:rPr>
        <w:t xml:space="preserve">elu </w:t>
      </w:r>
      <w:r w:rsidR="00AE1263">
        <w:rPr>
          <w:highlight w:val="white"/>
          <w:lang w:eastAsia="fi-FI"/>
        </w:rPr>
        <w:t>-</w:t>
      </w:r>
      <w:r>
        <w:rPr>
          <w:highlight w:val="white"/>
          <w:lang w:eastAsia="fi-FI"/>
        </w:rPr>
        <w:t>vaiheen alle, koodiarvo 14 hoitoprosessin vaihekoodistossa.</w:t>
      </w:r>
    </w:p>
    <w:p w14:paraId="590B3664" w14:textId="77777777" w:rsidR="00EB3801" w:rsidRDefault="00EB3801" w:rsidP="00EB3801">
      <w:pPr>
        <w:rPr>
          <w:highlight w:val="white"/>
          <w:lang w:eastAsia="fi-FI"/>
        </w:rPr>
      </w:pPr>
    </w:p>
    <w:p w14:paraId="590B3665" w14:textId="1CA85E17" w:rsidR="00EB3801" w:rsidRDefault="00EB3801" w:rsidP="00EB3801">
      <w:pPr>
        <w:rPr>
          <w:highlight w:val="white"/>
          <w:lang w:eastAsia="fi-FI"/>
        </w:rPr>
      </w:pPr>
      <w:r>
        <w:rPr>
          <w:highlight w:val="white"/>
          <w:lang w:eastAsia="fi-FI"/>
        </w:rPr>
        <w:lastRenderedPageBreak/>
        <w:t xml:space="preserve">Otsikkotasolle kirjataan pyynnön tiedot </w:t>
      </w:r>
      <w:proofErr w:type="spellStart"/>
      <w:r w:rsidR="00AE1263">
        <w:rPr>
          <w:highlight w:val="white"/>
          <w:lang w:eastAsia="fi-FI"/>
        </w:rPr>
        <w:t>T</w:t>
      </w:r>
      <w:r>
        <w:rPr>
          <w:highlight w:val="white"/>
          <w:lang w:eastAsia="fi-FI"/>
        </w:rPr>
        <w:t>utkimu</w:t>
      </w:r>
      <w:r w:rsidR="00AE1263">
        <w:rPr>
          <w:highlight w:val="white"/>
          <w:lang w:eastAsia="fi-FI"/>
        </w:rPr>
        <w:t>kset-otsikon</w:t>
      </w:r>
      <w:proofErr w:type="spellEnd"/>
      <w:r w:rsidR="00AE1263">
        <w:rPr>
          <w:highlight w:val="white"/>
          <w:lang w:eastAsia="fi-FI"/>
        </w:rPr>
        <w:t xml:space="preserve"> alle</w:t>
      </w:r>
      <w:r>
        <w:rPr>
          <w:highlight w:val="white"/>
          <w:lang w:eastAsia="fi-FI"/>
        </w:rPr>
        <w:t>, koodiarvo 53 otsikkokoodistossa, alle.</w:t>
      </w:r>
    </w:p>
    <w:p w14:paraId="590B3666" w14:textId="77777777" w:rsidR="00EB3801" w:rsidRPr="00EB3801" w:rsidRDefault="00EB3801" w:rsidP="00EB3801">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EB3801" w:rsidRPr="00A776A5" w14:paraId="590B3671" w14:textId="77777777" w:rsidTr="00A776A5">
        <w:tc>
          <w:tcPr>
            <w:tcW w:w="9779" w:type="dxa"/>
          </w:tcPr>
          <w:p w14:paraId="0FDDC6FB"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color w:val="0000FF"/>
                <w:sz w:val="18"/>
                <w:szCs w:val="18"/>
                <w:lang w:eastAsia="fi-FI"/>
              </w:rPr>
              <w:t>&lt;!</w:t>
            </w:r>
            <w:proofErr w:type="gramStart"/>
            <w:r w:rsidRPr="002B5052">
              <w:rPr>
                <w:rFonts w:ascii="Courier New" w:hAnsi="Courier New" w:cs="Courier New"/>
                <w:color w:val="0000FF"/>
                <w:sz w:val="18"/>
                <w:szCs w:val="18"/>
                <w:lang w:eastAsia="fi-FI"/>
              </w:rPr>
              <w:t>--</w:t>
            </w:r>
            <w:r w:rsidRPr="002B5052">
              <w:rPr>
                <w:rFonts w:ascii="Courier New" w:hAnsi="Courier New" w:cs="Courier New"/>
                <w:color w:val="585858"/>
                <w:sz w:val="18"/>
                <w:szCs w:val="18"/>
                <w:lang w:eastAsia="fi-FI"/>
              </w:rPr>
              <w:t xml:space="preserve"> Hoitoprosessin</w:t>
            </w:r>
            <w:proofErr w:type="gramEnd"/>
            <w:r w:rsidRPr="002B5052">
              <w:rPr>
                <w:rFonts w:ascii="Courier New" w:hAnsi="Courier New" w:cs="Courier New"/>
                <w:color w:val="585858"/>
                <w:sz w:val="18"/>
                <w:szCs w:val="18"/>
                <w:lang w:eastAsia="fi-FI"/>
              </w:rPr>
              <w:t xml:space="preserve"> vaihe "Hoidon suunnittelu" = Pyynnöt  </w:t>
            </w:r>
            <w:r w:rsidRPr="002B5052">
              <w:rPr>
                <w:rFonts w:ascii="Courier New" w:hAnsi="Courier New" w:cs="Courier New"/>
                <w:color w:val="0000FF"/>
                <w:sz w:val="18"/>
                <w:szCs w:val="18"/>
                <w:lang w:eastAsia="fi-FI"/>
              </w:rPr>
              <w:t>--&gt;</w:t>
            </w:r>
          </w:p>
          <w:p w14:paraId="4A27579C"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component</w:t>
            </w:r>
            <w:r w:rsidRPr="002B5052">
              <w:rPr>
                <w:rFonts w:ascii="Courier New" w:hAnsi="Courier New" w:cs="Courier New"/>
                <w:color w:val="0000FF"/>
                <w:sz w:val="18"/>
                <w:szCs w:val="18"/>
                <w:lang w:val="en-US" w:eastAsia="fi-FI"/>
              </w:rPr>
              <w:t>&gt;</w:t>
            </w:r>
          </w:p>
          <w:p w14:paraId="6258E000"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section</w:t>
            </w:r>
            <w:r w:rsidRPr="002B5052">
              <w:rPr>
                <w:rFonts w:ascii="Courier New" w:hAnsi="Courier New" w:cs="Courier New"/>
                <w:color w:val="0000FF"/>
                <w:sz w:val="18"/>
                <w:szCs w:val="18"/>
                <w:lang w:val="en-US" w:eastAsia="fi-FI"/>
              </w:rPr>
              <w:t>&gt;</w:t>
            </w:r>
          </w:p>
          <w:p w14:paraId="06964229"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code</w:t>
            </w:r>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code</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14</w:t>
            </w:r>
            <w:r w:rsidRPr="002B5052">
              <w:rPr>
                <w:rFonts w:ascii="Courier New" w:hAnsi="Courier New" w:cs="Courier New"/>
                <w:color w:val="0000FF"/>
                <w:sz w:val="18"/>
                <w:szCs w:val="18"/>
                <w:lang w:val="en-US" w:eastAsia="fi-FI"/>
              </w:rPr>
              <w:t>"</w:t>
            </w:r>
            <w:r w:rsidRPr="002B5052">
              <w:rPr>
                <w:rFonts w:ascii="Courier New" w:hAnsi="Courier New" w:cs="Courier New"/>
                <w:i/>
                <w:iCs/>
                <w:color w:val="008080"/>
                <w:sz w:val="18"/>
                <w:szCs w:val="18"/>
                <w:lang w:val="en-US" w:eastAsia="fi-FI"/>
              </w:rPr>
              <w:t xml:space="preserve"> </w:t>
            </w:r>
            <w:proofErr w:type="spellStart"/>
            <w:r w:rsidRPr="002B5052">
              <w:rPr>
                <w:rFonts w:ascii="Courier New" w:hAnsi="Courier New" w:cs="Courier New"/>
                <w:color w:val="FF0000"/>
                <w:sz w:val="18"/>
                <w:szCs w:val="18"/>
                <w:lang w:val="en-US" w:eastAsia="fi-FI"/>
              </w:rPr>
              <w:t>codeSystem</w:t>
            </w:r>
            <w:proofErr w:type="spellEnd"/>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1.2.246.537.6.13.2006</w:t>
            </w:r>
            <w:r w:rsidRPr="002B5052">
              <w:rPr>
                <w:rFonts w:ascii="Courier New" w:hAnsi="Courier New" w:cs="Courier New"/>
                <w:color w:val="0000FF"/>
                <w:sz w:val="18"/>
                <w:szCs w:val="18"/>
                <w:lang w:val="en-US" w:eastAsia="fi-FI"/>
              </w:rPr>
              <w:t>"</w:t>
            </w:r>
            <w:r w:rsidRPr="002B5052">
              <w:rPr>
                <w:rFonts w:ascii="Courier New" w:hAnsi="Courier New" w:cs="Courier New"/>
                <w:i/>
                <w:iCs/>
                <w:color w:val="008080"/>
                <w:sz w:val="18"/>
                <w:szCs w:val="18"/>
                <w:lang w:val="en-US" w:eastAsia="fi-FI"/>
              </w:rPr>
              <w:t xml:space="preserve"> </w:t>
            </w:r>
            <w:proofErr w:type="spellStart"/>
            <w:r w:rsidRPr="002B5052">
              <w:rPr>
                <w:rFonts w:ascii="Courier New" w:hAnsi="Courier New" w:cs="Courier New"/>
                <w:color w:val="FF0000"/>
                <w:sz w:val="18"/>
                <w:szCs w:val="18"/>
                <w:lang w:val="en-US" w:eastAsia="fi-FI"/>
              </w:rPr>
              <w:t>codeSystemName</w:t>
            </w:r>
            <w:proofErr w:type="spellEnd"/>
            <w:r w:rsidRPr="002B5052">
              <w:rPr>
                <w:rFonts w:ascii="Courier New" w:hAnsi="Courier New" w:cs="Courier New"/>
                <w:color w:val="0000FF"/>
                <w:sz w:val="18"/>
                <w:szCs w:val="18"/>
                <w:lang w:val="en-US" w:eastAsia="fi-FI"/>
              </w:rPr>
              <w:t>="</w:t>
            </w:r>
            <w:proofErr w:type="spellStart"/>
            <w:r w:rsidRPr="002B5052">
              <w:rPr>
                <w:rFonts w:ascii="Courier New" w:hAnsi="Courier New" w:cs="Courier New"/>
                <w:color w:val="000000"/>
                <w:sz w:val="18"/>
                <w:szCs w:val="18"/>
                <w:lang w:val="en-US" w:eastAsia="fi-FI"/>
              </w:rPr>
              <w:t>Hoitoprosessin</w:t>
            </w:r>
            <w:proofErr w:type="spellEnd"/>
            <w:r w:rsidRPr="002B5052">
              <w:rPr>
                <w:rFonts w:ascii="Courier New" w:hAnsi="Courier New" w:cs="Courier New"/>
                <w:color w:val="000000"/>
                <w:sz w:val="18"/>
                <w:szCs w:val="18"/>
                <w:lang w:val="en-US" w:eastAsia="fi-FI"/>
              </w:rPr>
              <w:t xml:space="preserve"> </w:t>
            </w:r>
            <w:proofErr w:type="spellStart"/>
            <w:r w:rsidRPr="002B5052">
              <w:rPr>
                <w:rFonts w:ascii="Courier New" w:hAnsi="Courier New" w:cs="Courier New"/>
                <w:color w:val="000000"/>
                <w:sz w:val="18"/>
                <w:szCs w:val="18"/>
                <w:lang w:val="en-US" w:eastAsia="fi-FI"/>
              </w:rPr>
              <w:t>vaihe</w:t>
            </w:r>
            <w:proofErr w:type="spellEnd"/>
            <w:r w:rsidRPr="002B5052">
              <w:rPr>
                <w:rFonts w:ascii="Courier New" w:hAnsi="Courier New" w:cs="Courier New"/>
                <w:color w:val="0000FF"/>
                <w:sz w:val="18"/>
                <w:szCs w:val="18"/>
                <w:lang w:val="en-US" w:eastAsia="fi-FI"/>
              </w:rPr>
              <w:t>"</w:t>
            </w:r>
            <w:r w:rsidRPr="002B5052">
              <w:rPr>
                <w:rFonts w:ascii="Courier New" w:hAnsi="Courier New" w:cs="Courier New"/>
                <w:i/>
                <w:iCs/>
                <w:color w:val="008080"/>
                <w:sz w:val="18"/>
                <w:szCs w:val="18"/>
                <w:lang w:val="en-US" w:eastAsia="fi-FI"/>
              </w:rPr>
              <w:t xml:space="preserve"> </w:t>
            </w:r>
            <w:proofErr w:type="spellStart"/>
            <w:r w:rsidRPr="002B5052">
              <w:rPr>
                <w:rFonts w:ascii="Courier New" w:hAnsi="Courier New" w:cs="Courier New"/>
                <w:color w:val="FF0000"/>
                <w:sz w:val="18"/>
                <w:szCs w:val="18"/>
                <w:lang w:val="en-US" w:eastAsia="fi-FI"/>
              </w:rPr>
              <w:t>displayName</w:t>
            </w:r>
            <w:proofErr w:type="spellEnd"/>
            <w:r w:rsidRPr="002B5052">
              <w:rPr>
                <w:rFonts w:ascii="Courier New" w:hAnsi="Courier New" w:cs="Courier New"/>
                <w:color w:val="0000FF"/>
                <w:sz w:val="18"/>
                <w:szCs w:val="18"/>
                <w:lang w:val="en-US" w:eastAsia="fi-FI"/>
              </w:rPr>
              <w:t>="</w:t>
            </w:r>
            <w:proofErr w:type="spellStart"/>
            <w:r w:rsidRPr="002B5052">
              <w:rPr>
                <w:rFonts w:ascii="Courier New" w:hAnsi="Courier New" w:cs="Courier New"/>
                <w:color w:val="000000"/>
                <w:sz w:val="18"/>
                <w:szCs w:val="18"/>
                <w:lang w:val="en-US" w:eastAsia="fi-FI"/>
              </w:rPr>
              <w:t>Hoidon</w:t>
            </w:r>
            <w:proofErr w:type="spellEnd"/>
            <w:r w:rsidRPr="002B5052">
              <w:rPr>
                <w:rFonts w:ascii="Courier New" w:hAnsi="Courier New" w:cs="Courier New"/>
                <w:color w:val="000000"/>
                <w:sz w:val="18"/>
                <w:szCs w:val="18"/>
                <w:lang w:val="en-US" w:eastAsia="fi-FI"/>
              </w:rPr>
              <w:t xml:space="preserve"> </w:t>
            </w:r>
            <w:proofErr w:type="spellStart"/>
            <w:r w:rsidRPr="002B5052">
              <w:rPr>
                <w:rFonts w:ascii="Courier New" w:hAnsi="Courier New" w:cs="Courier New"/>
                <w:color w:val="000000"/>
                <w:sz w:val="18"/>
                <w:szCs w:val="18"/>
                <w:lang w:val="en-US" w:eastAsia="fi-FI"/>
              </w:rPr>
              <w:t>suunnittelu</w:t>
            </w:r>
            <w:proofErr w:type="spellEnd"/>
            <w:r w:rsidRPr="002B5052">
              <w:rPr>
                <w:rFonts w:ascii="Courier New" w:hAnsi="Courier New" w:cs="Courier New"/>
                <w:color w:val="0000FF"/>
                <w:sz w:val="18"/>
                <w:szCs w:val="18"/>
                <w:lang w:val="en-US" w:eastAsia="fi-FI"/>
              </w:rPr>
              <w:t>"/&gt;</w:t>
            </w:r>
          </w:p>
          <w:p w14:paraId="4D74D06C"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title</w:t>
            </w:r>
            <w:r w:rsidRPr="002B5052">
              <w:rPr>
                <w:rFonts w:ascii="Courier New" w:hAnsi="Courier New" w:cs="Courier New"/>
                <w:color w:val="0000FF"/>
                <w:sz w:val="18"/>
                <w:szCs w:val="18"/>
                <w:lang w:val="en-US" w:eastAsia="fi-FI"/>
              </w:rPr>
              <w:t>&gt;</w:t>
            </w:r>
            <w:proofErr w:type="spellStart"/>
            <w:r w:rsidRPr="002B5052">
              <w:rPr>
                <w:rFonts w:ascii="Courier New" w:hAnsi="Courier New" w:cs="Courier New"/>
                <w:color w:val="000000"/>
                <w:sz w:val="18"/>
                <w:szCs w:val="18"/>
                <w:lang w:val="en-US" w:eastAsia="fi-FI"/>
              </w:rPr>
              <w:t>Hoidon</w:t>
            </w:r>
            <w:proofErr w:type="spellEnd"/>
            <w:r w:rsidRPr="002B5052">
              <w:rPr>
                <w:rFonts w:ascii="Courier New" w:hAnsi="Courier New" w:cs="Courier New"/>
                <w:color w:val="000000"/>
                <w:sz w:val="18"/>
                <w:szCs w:val="18"/>
                <w:lang w:val="en-US" w:eastAsia="fi-FI"/>
              </w:rPr>
              <w:t xml:space="preserve"> </w:t>
            </w:r>
            <w:proofErr w:type="spellStart"/>
            <w:r w:rsidRPr="002B5052">
              <w:rPr>
                <w:rFonts w:ascii="Courier New" w:hAnsi="Courier New" w:cs="Courier New"/>
                <w:color w:val="000000"/>
                <w:sz w:val="18"/>
                <w:szCs w:val="18"/>
                <w:lang w:val="en-US" w:eastAsia="fi-FI"/>
              </w:rPr>
              <w:t>suunnittelu</w:t>
            </w:r>
            <w:proofErr w:type="spellEnd"/>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title</w:t>
            </w:r>
            <w:r w:rsidRPr="002B5052">
              <w:rPr>
                <w:rFonts w:ascii="Courier New" w:hAnsi="Courier New" w:cs="Courier New"/>
                <w:color w:val="0000FF"/>
                <w:sz w:val="18"/>
                <w:szCs w:val="18"/>
                <w:lang w:val="en-US" w:eastAsia="fi-FI"/>
              </w:rPr>
              <w:t>&gt;</w:t>
            </w:r>
          </w:p>
          <w:p w14:paraId="156C9B8D"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component</w:t>
            </w:r>
            <w:r w:rsidRPr="002B5052">
              <w:rPr>
                <w:rFonts w:ascii="Courier New" w:hAnsi="Courier New" w:cs="Courier New"/>
                <w:color w:val="0000FF"/>
                <w:sz w:val="18"/>
                <w:szCs w:val="18"/>
                <w:lang w:val="en-US" w:eastAsia="fi-FI"/>
              </w:rPr>
              <w:t>&gt;</w:t>
            </w:r>
          </w:p>
          <w:p w14:paraId="02981B4F"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section</w:t>
            </w:r>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ID</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OID1.2.246.10.1234567.14.2009.123.1.2</w:t>
            </w:r>
            <w:r w:rsidRPr="002B5052">
              <w:rPr>
                <w:rFonts w:ascii="Courier New" w:hAnsi="Courier New" w:cs="Courier New"/>
                <w:color w:val="0000FF"/>
                <w:sz w:val="18"/>
                <w:szCs w:val="18"/>
                <w:lang w:val="en-US" w:eastAsia="fi-FI"/>
              </w:rPr>
              <w:t>"&gt;</w:t>
            </w:r>
          </w:p>
          <w:p w14:paraId="205C6A30"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code</w:t>
            </w:r>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code</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53</w:t>
            </w:r>
            <w:r w:rsidRPr="002B5052">
              <w:rPr>
                <w:rFonts w:ascii="Courier New" w:hAnsi="Courier New" w:cs="Courier New"/>
                <w:color w:val="0000FF"/>
                <w:sz w:val="18"/>
                <w:szCs w:val="18"/>
                <w:lang w:val="en-US" w:eastAsia="fi-FI"/>
              </w:rPr>
              <w:t>"</w:t>
            </w:r>
            <w:r w:rsidRPr="002B5052">
              <w:rPr>
                <w:rFonts w:ascii="Courier New" w:hAnsi="Courier New" w:cs="Courier New"/>
                <w:i/>
                <w:iCs/>
                <w:color w:val="008080"/>
                <w:sz w:val="18"/>
                <w:szCs w:val="18"/>
                <w:lang w:val="en-US" w:eastAsia="fi-FI"/>
              </w:rPr>
              <w:t xml:space="preserve"> </w:t>
            </w:r>
            <w:proofErr w:type="spellStart"/>
            <w:r w:rsidRPr="002B5052">
              <w:rPr>
                <w:rFonts w:ascii="Courier New" w:hAnsi="Courier New" w:cs="Courier New"/>
                <w:color w:val="FF0000"/>
                <w:sz w:val="18"/>
                <w:szCs w:val="18"/>
                <w:lang w:val="en-US" w:eastAsia="fi-FI"/>
              </w:rPr>
              <w:t>codeSystem</w:t>
            </w:r>
            <w:proofErr w:type="spellEnd"/>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1.2.246.537.6.14.2006</w:t>
            </w:r>
            <w:r w:rsidRPr="002B5052">
              <w:rPr>
                <w:rFonts w:ascii="Courier New" w:hAnsi="Courier New" w:cs="Courier New"/>
                <w:color w:val="0000FF"/>
                <w:sz w:val="18"/>
                <w:szCs w:val="18"/>
                <w:lang w:val="en-US" w:eastAsia="fi-FI"/>
              </w:rPr>
              <w:t>"</w:t>
            </w:r>
            <w:r w:rsidRPr="002B5052">
              <w:rPr>
                <w:rFonts w:ascii="Courier New" w:hAnsi="Courier New" w:cs="Courier New"/>
                <w:i/>
                <w:iCs/>
                <w:color w:val="008080"/>
                <w:sz w:val="18"/>
                <w:szCs w:val="18"/>
                <w:lang w:val="en-US" w:eastAsia="fi-FI"/>
              </w:rPr>
              <w:t xml:space="preserve"> </w:t>
            </w:r>
            <w:proofErr w:type="spellStart"/>
            <w:r w:rsidRPr="002B5052">
              <w:rPr>
                <w:rFonts w:ascii="Courier New" w:hAnsi="Courier New" w:cs="Courier New"/>
                <w:color w:val="FF0000"/>
                <w:sz w:val="18"/>
                <w:szCs w:val="18"/>
                <w:lang w:val="en-US" w:eastAsia="fi-FI"/>
              </w:rPr>
              <w:t>codeSystemName</w:t>
            </w:r>
            <w:proofErr w:type="spellEnd"/>
            <w:r w:rsidRPr="002B5052">
              <w:rPr>
                <w:rFonts w:ascii="Courier New" w:hAnsi="Courier New" w:cs="Courier New"/>
                <w:color w:val="0000FF"/>
                <w:sz w:val="18"/>
                <w:szCs w:val="18"/>
                <w:lang w:val="en-US" w:eastAsia="fi-FI"/>
              </w:rPr>
              <w:t>="</w:t>
            </w:r>
            <w:proofErr w:type="spellStart"/>
            <w:r w:rsidRPr="002B5052">
              <w:rPr>
                <w:rFonts w:ascii="Courier New" w:hAnsi="Courier New" w:cs="Courier New"/>
                <w:color w:val="000000"/>
                <w:sz w:val="18"/>
                <w:szCs w:val="18"/>
                <w:lang w:val="en-US" w:eastAsia="fi-FI"/>
              </w:rPr>
              <w:t>Otsikko</w:t>
            </w:r>
            <w:proofErr w:type="spellEnd"/>
            <w:r w:rsidRPr="002B5052">
              <w:rPr>
                <w:rFonts w:ascii="Courier New" w:hAnsi="Courier New" w:cs="Courier New"/>
                <w:color w:val="0000FF"/>
                <w:sz w:val="18"/>
                <w:szCs w:val="18"/>
                <w:lang w:val="en-US" w:eastAsia="fi-FI"/>
              </w:rPr>
              <w:t>"</w:t>
            </w:r>
            <w:r w:rsidRPr="002B5052">
              <w:rPr>
                <w:rFonts w:ascii="Courier New" w:hAnsi="Courier New" w:cs="Courier New"/>
                <w:i/>
                <w:iCs/>
                <w:color w:val="008080"/>
                <w:sz w:val="18"/>
                <w:szCs w:val="18"/>
                <w:lang w:val="en-US" w:eastAsia="fi-FI"/>
              </w:rPr>
              <w:t xml:space="preserve"> </w:t>
            </w:r>
            <w:proofErr w:type="spellStart"/>
            <w:r w:rsidRPr="002B5052">
              <w:rPr>
                <w:rFonts w:ascii="Courier New" w:hAnsi="Courier New" w:cs="Courier New"/>
                <w:color w:val="FF0000"/>
                <w:sz w:val="18"/>
                <w:szCs w:val="18"/>
                <w:lang w:val="en-US" w:eastAsia="fi-FI"/>
              </w:rPr>
              <w:t>displayName</w:t>
            </w:r>
            <w:proofErr w:type="spellEnd"/>
            <w:r w:rsidRPr="002B5052">
              <w:rPr>
                <w:rFonts w:ascii="Courier New" w:hAnsi="Courier New" w:cs="Courier New"/>
                <w:color w:val="0000FF"/>
                <w:sz w:val="18"/>
                <w:szCs w:val="18"/>
                <w:lang w:val="en-US" w:eastAsia="fi-FI"/>
              </w:rPr>
              <w:t>="</w:t>
            </w:r>
            <w:proofErr w:type="spellStart"/>
            <w:r w:rsidRPr="002B5052">
              <w:rPr>
                <w:rFonts w:ascii="Courier New" w:hAnsi="Courier New" w:cs="Courier New"/>
                <w:color w:val="000000"/>
                <w:sz w:val="18"/>
                <w:szCs w:val="18"/>
                <w:lang w:val="en-US" w:eastAsia="fi-FI"/>
              </w:rPr>
              <w:t>Tutkimukset</w:t>
            </w:r>
            <w:proofErr w:type="spellEnd"/>
            <w:r w:rsidRPr="002B5052">
              <w:rPr>
                <w:rFonts w:ascii="Courier New" w:hAnsi="Courier New" w:cs="Courier New"/>
                <w:color w:val="0000FF"/>
                <w:sz w:val="18"/>
                <w:szCs w:val="18"/>
                <w:lang w:val="en-US" w:eastAsia="fi-FI"/>
              </w:rPr>
              <w:t>"/&gt;</w:t>
            </w:r>
          </w:p>
          <w:p w14:paraId="146267AB"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title</w:t>
            </w:r>
            <w:r w:rsidRPr="002B5052">
              <w:rPr>
                <w:rFonts w:ascii="Courier New" w:hAnsi="Courier New" w:cs="Courier New"/>
                <w:color w:val="0000FF"/>
                <w:sz w:val="18"/>
                <w:szCs w:val="18"/>
                <w:lang w:val="en-US" w:eastAsia="fi-FI"/>
              </w:rPr>
              <w:t>&gt;</w:t>
            </w:r>
            <w:proofErr w:type="spellStart"/>
            <w:r w:rsidRPr="002B5052">
              <w:rPr>
                <w:rFonts w:ascii="Courier New" w:hAnsi="Courier New" w:cs="Courier New"/>
                <w:color w:val="000000"/>
                <w:sz w:val="18"/>
                <w:szCs w:val="18"/>
                <w:lang w:val="en-US" w:eastAsia="fi-FI"/>
              </w:rPr>
              <w:t>Pyyntö</w:t>
            </w:r>
            <w:proofErr w:type="spellEnd"/>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title</w:t>
            </w:r>
            <w:r w:rsidRPr="002B5052">
              <w:rPr>
                <w:rFonts w:ascii="Courier New" w:hAnsi="Courier New" w:cs="Courier New"/>
                <w:color w:val="0000FF"/>
                <w:sz w:val="18"/>
                <w:szCs w:val="18"/>
                <w:lang w:val="en-US" w:eastAsia="fi-FI"/>
              </w:rPr>
              <w:t>&gt;</w:t>
            </w:r>
          </w:p>
          <w:p w14:paraId="590B3670" w14:textId="77777777" w:rsidR="00EB3801" w:rsidRPr="00A776A5" w:rsidRDefault="00EB3801" w:rsidP="001350BB">
            <w:pPr>
              <w:rPr>
                <w:highlight w:val="white"/>
                <w:lang w:eastAsia="fi-FI"/>
              </w:rPr>
            </w:pPr>
            <w:r w:rsidRPr="00A776A5">
              <w:rPr>
                <w:highlight w:val="white"/>
                <w:lang w:eastAsia="fi-FI"/>
              </w:rPr>
              <w:t>…</w:t>
            </w:r>
          </w:p>
        </w:tc>
      </w:tr>
    </w:tbl>
    <w:p w14:paraId="590B3672" w14:textId="77777777" w:rsidR="00EB3801" w:rsidRDefault="00EB3801" w:rsidP="001350BB">
      <w:pPr>
        <w:rPr>
          <w:highlight w:val="white"/>
          <w:lang w:eastAsia="fi-FI"/>
        </w:rPr>
      </w:pPr>
    </w:p>
    <w:p w14:paraId="590B3673" w14:textId="1B7A5752" w:rsidR="006E45DB" w:rsidRDefault="00AE1263" w:rsidP="006E45DB">
      <w:pPr>
        <w:pStyle w:val="Otsikko3"/>
        <w:rPr>
          <w:highlight w:val="white"/>
          <w:lang w:eastAsia="fi-FI"/>
        </w:rPr>
      </w:pPr>
      <w:bookmarkStart w:id="65" w:name="_Toc343863243"/>
      <w:proofErr w:type="spellStart"/>
      <w:r>
        <w:rPr>
          <w:highlight w:val="white"/>
          <w:lang w:eastAsia="fi-FI"/>
        </w:rPr>
        <w:t>P</w:t>
      </w:r>
      <w:r w:rsidR="006E45DB">
        <w:rPr>
          <w:highlight w:val="white"/>
          <w:lang w:eastAsia="fi-FI"/>
        </w:rPr>
        <w:t>yyntö</w:t>
      </w:r>
      <w:proofErr w:type="spellEnd"/>
      <w:r w:rsidR="006E45DB">
        <w:rPr>
          <w:highlight w:val="white"/>
          <w:lang w:eastAsia="fi-FI"/>
        </w:rPr>
        <w:t xml:space="preserve"> </w:t>
      </w:r>
      <w:proofErr w:type="spellStart"/>
      <w:r w:rsidR="006E45DB">
        <w:rPr>
          <w:highlight w:val="white"/>
          <w:lang w:eastAsia="fi-FI"/>
        </w:rPr>
        <w:t>näyttömuodossa</w:t>
      </w:r>
      <w:bookmarkEnd w:id="65"/>
      <w:proofErr w:type="spellEnd"/>
    </w:p>
    <w:p w14:paraId="590B3674" w14:textId="3F74A12E" w:rsidR="006E45DB" w:rsidRDefault="006E45DB" w:rsidP="001350BB">
      <w:pPr>
        <w:rPr>
          <w:highlight w:val="white"/>
          <w:lang w:eastAsia="fi-FI"/>
        </w:rPr>
      </w:pPr>
      <w:r>
        <w:rPr>
          <w:highlight w:val="white"/>
          <w:lang w:eastAsia="fi-FI"/>
        </w:rPr>
        <w:t xml:space="preserve">Pyyntö ilmaistaan näyttömuodossa omassa </w:t>
      </w:r>
      <w:proofErr w:type="spellStart"/>
      <w:r>
        <w:rPr>
          <w:highlight w:val="white"/>
          <w:lang w:eastAsia="fi-FI"/>
        </w:rPr>
        <w:t>text</w:t>
      </w:r>
      <w:r w:rsidR="00AE1263">
        <w:rPr>
          <w:highlight w:val="white"/>
          <w:lang w:eastAsia="fi-FI"/>
        </w:rPr>
        <w:t>-</w:t>
      </w:r>
      <w:r>
        <w:rPr>
          <w:highlight w:val="white"/>
          <w:lang w:eastAsia="fi-FI"/>
        </w:rPr>
        <w:t>elementissään</w:t>
      </w:r>
      <w:proofErr w:type="spellEnd"/>
      <w:r>
        <w:rPr>
          <w:highlight w:val="white"/>
          <w:lang w:eastAsia="fi-FI"/>
        </w:rPr>
        <w:t xml:space="preserve">, johon viitataan </w:t>
      </w:r>
      <w:proofErr w:type="spellStart"/>
      <w:r>
        <w:rPr>
          <w:highlight w:val="white"/>
          <w:lang w:eastAsia="fi-FI"/>
        </w:rPr>
        <w:t>rakenteisesta</w:t>
      </w:r>
      <w:proofErr w:type="spellEnd"/>
      <w:r>
        <w:rPr>
          <w:highlight w:val="white"/>
          <w:lang w:eastAsia="fi-FI"/>
        </w:rPr>
        <w:t xml:space="preserve"> osuudesta. Pyynnön tiedot voivat olla myös pelkästään tekstimuotoista (ei esimerkiksi eriteltynä pyydettyjä tutkimuskoodeja).</w:t>
      </w:r>
    </w:p>
    <w:p w14:paraId="590B3675" w14:textId="77777777" w:rsidR="006E45DB" w:rsidRDefault="006E45DB" w:rsidP="001350BB">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6E45DB" w:rsidRPr="00A776A5" w14:paraId="590B3682" w14:textId="77777777" w:rsidTr="00A776A5">
        <w:tc>
          <w:tcPr>
            <w:tcW w:w="9779" w:type="dxa"/>
          </w:tcPr>
          <w:p w14:paraId="1C425EAB"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color w:val="0000FF"/>
                <w:sz w:val="18"/>
                <w:szCs w:val="18"/>
                <w:lang w:eastAsia="fi-FI"/>
              </w:rPr>
              <w:t>&lt;!</w:t>
            </w:r>
            <w:proofErr w:type="gramStart"/>
            <w:r w:rsidRPr="002B5052">
              <w:rPr>
                <w:rFonts w:ascii="Courier New" w:hAnsi="Courier New" w:cs="Courier New"/>
                <w:color w:val="0000FF"/>
                <w:sz w:val="18"/>
                <w:szCs w:val="18"/>
                <w:lang w:eastAsia="fi-FI"/>
              </w:rPr>
              <w:t>--</w:t>
            </w:r>
            <w:r w:rsidRPr="002B5052">
              <w:rPr>
                <w:rFonts w:ascii="Courier New" w:hAnsi="Courier New" w:cs="Courier New"/>
                <w:color w:val="585858"/>
                <w:sz w:val="18"/>
                <w:szCs w:val="18"/>
                <w:lang w:eastAsia="fi-FI"/>
              </w:rPr>
              <w:t xml:space="preserve">  Pyyntö</w:t>
            </w:r>
            <w:proofErr w:type="gramEnd"/>
            <w:r w:rsidRPr="002B5052">
              <w:rPr>
                <w:rFonts w:ascii="Courier New" w:hAnsi="Courier New" w:cs="Courier New"/>
                <w:color w:val="585858"/>
                <w:sz w:val="18"/>
                <w:szCs w:val="18"/>
                <w:lang w:eastAsia="fi-FI"/>
              </w:rPr>
              <w:t xml:space="preserve"> eli lähete näyttömuodossa   </w:t>
            </w:r>
            <w:r w:rsidRPr="002B5052">
              <w:rPr>
                <w:rFonts w:ascii="Courier New" w:hAnsi="Courier New" w:cs="Courier New"/>
                <w:color w:val="0000FF"/>
                <w:sz w:val="18"/>
                <w:szCs w:val="18"/>
                <w:lang w:eastAsia="fi-FI"/>
              </w:rPr>
              <w:t>--&gt;</w:t>
            </w:r>
          </w:p>
          <w:p w14:paraId="39369386"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color w:val="0000FF"/>
                <w:sz w:val="18"/>
                <w:szCs w:val="18"/>
                <w:lang w:eastAsia="fi-FI"/>
              </w:rPr>
              <w:t>&lt;</w:t>
            </w:r>
            <w:proofErr w:type="spellStart"/>
            <w:r w:rsidRPr="002B5052">
              <w:rPr>
                <w:rFonts w:ascii="Courier New" w:hAnsi="Courier New" w:cs="Courier New"/>
                <w:color w:val="800000"/>
                <w:sz w:val="18"/>
                <w:szCs w:val="18"/>
                <w:lang w:eastAsia="fi-FI"/>
              </w:rPr>
              <w:t>text</w:t>
            </w:r>
            <w:proofErr w:type="spellEnd"/>
            <w:r w:rsidRPr="002B5052">
              <w:rPr>
                <w:rFonts w:ascii="Courier New" w:hAnsi="Courier New" w:cs="Courier New"/>
                <w:i/>
                <w:iCs/>
                <w:color w:val="008080"/>
                <w:sz w:val="18"/>
                <w:szCs w:val="18"/>
                <w:lang w:eastAsia="fi-FI"/>
              </w:rPr>
              <w:t xml:space="preserve"> </w:t>
            </w:r>
            <w:r w:rsidRPr="002B5052">
              <w:rPr>
                <w:rFonts w:ascii="Courier New" w:hAnsi="Courier New" w:cs="Courier New"/>
                <w:color w:val="FF0000"/>
                <w:sz w:val="18"/>
                <w:szCs w:val="18"/>
                <w:lang w:eastAsia="fi-FI"/>
              </w:rPr>
              <w:t>ID</w:t>
            </w:r>
            <w:r w:rsidRPr="002B5052">
              <w:rPr>
                <w:rFonts w:ascii="Courier New" w:hAnsi="Courier New" w:cs="Courier New"/>
                <w:color w:val="0000FF"/>
                <w:sz w:val="18"/>
                <w:szCs w:val="18"/>
                <w:lang w:eastAsia="fi-FI"/>
              </w:rPr>
              <w:t>="</w:t>
            </w:r>
            <w:r w:rsidRPr="002B5052">
              <w:rPr>
                <w:rFonts w:ascii="Courier New" w:hAnsi="Courier New" w:cs="Courier New"/>
                <w:color w:val="000000"/>
                <w:sz w:val="18"/>
                <w:szCs w:val="18"/>
                <w:lang w:eastAsia="fi-FI"/>
              </w:rPr>
              <w:t>OID1.2.246.10.1234567.14.2009.123.1.1.1</w:t>
            </w:r>
            <w:r w:rsidRPr="002B5052">
              <w:rPr>
                <w:rFonts w:ascii="Courier New" w:hAnsi="Courier New" w:cs="Courier New"/>
                <w:color w:val="0000FF"/>
                <w:sz w:val="18"/>
                <w:szCs w:val="18"/>
                <w:lang w:eastAsia="fi-FI"/>
              </w:rPr>
              <w:t>"&gt;</w:t>
            </w:r>
          </w:p>
          <w:p w14:paraId="7DC65E82"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paragraph</w:t>
            </w:r>
            <w:r w:rsidRPr="002B5052">
              <w:rPr>
                <w:rFonts w:ascii="Courier New" w:hAnsi="Courier New" w:cs="Courier New"/>
                <w:color w:val="0000FF"/>
                <w:sz w:val="18"/>
                <w:szCs w:val="18"/>
                <w:lang w:val="en-US" w:eastAsia="fi-FI"/>
              </w:rPr>
              <w:t>&gt;</w:t>
            </w:r>
          </w:p>
          <w:p w14:paraId="3E249178"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caption</w:t>
            </w:r>
            <w:r w:rsidRPr="002B5052">
              <w:rPr>
                <w:rFonts w:ascii="Courier New" w:hAnsi="Courier New" w:cs="Courier New"/>
                <w:color w:val="0000FF"/>
                <w:sz w:val="18"/>
                <w:szCs w:val="18"/>
                <w:lang w:val="en-US" w:eastAsia="fi-FI"/>
              </w:rPr>
              <w:t>&gt;</w:t>
            </w:r>
            <w:proofErr w:type="spellStart"/>
            <w:r w:rsidRPr="002B5052">
              <w:rPr>
                <w:rFonts w:ascii="Courier New" w:hAnsi="Courier New" w:cs="Courier New"/>
                <w:color w:val="000000"/>
                <w:sz w:val="18"/>
                <w:szCs w:val="18"/>
                <w:lang w:val="en-US" w:eastAsia="fi-FI"/>
              </w:rPr>
              <w:t>Tutkimus</w:t>
            </w:r>
            <w:proofErr w:type="spellEnd"/>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caption</w:t>
            </w:r>
            <w:r w:rsidRPr="002B5052">
              <w:rPr>
                <w:rFonts w:ascii="Courier New" w:hAnsi="Courier New" w:cs="Courier New"/>
                <w:color w:val="0000FF"/>
                <w:sz w:val="18"/>
                <w:szCs w:val="18"/>
                <w:lang w:val="en-US" w:eastAsia="fi-FI"/>
              </w:rPr>
              <w:t>&gt;</w:t>
            </w:r>
          </w:p>
          <w:p w14:paraId="1BED8655"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content</w:t>
            </w:r>
            <w:r w:rsidRPr="002B5052">
              <w:rPr>
                <w:rFonts w:ascii="Courier New" w:hAnsi="Courier New" w:cs="Courier New"/>
                <w:color w:val="0000FF"/>
                <w:sz w:val="18"/>
                <w:szCs w:val="18"/>
                <w:lang w:val="en-US" w:eastAsia="fi-FI"/>
              </w:rPr>
              <w:t>&gt;</w:t>
            </w:r>
            <w:r w:rsidRPr="002B5052">
              <w:rPr>
                <w:rFonts w:ascii="Courier New" w:hAnsi="Courier New" w:cs="Courier New"/>
                <w:color w:val="000000"/>
                <w:sz w:val="18"/>
                <w:szCs w:val="18"/>
                <w:lang w:val="en-US" w:eastAsia="fi-FI"/>
              </w:rPr>
              <w:t>GD1QA</w:t>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content</w:t>
            </w:r>
            <w:r w:rsidRPr="002B5052">
              <w:rPr>
                <w:rFonts w:ascii="Courier New" w:hAnsi="Courier New" w:cs="Courier New"/>
                <w:color w:val="0000FF"/>
                <w:sz w:val="18"/>
                <w:szCs w:val="18"/>
                <w:lang w:val="en-US" w:eastAsia="fi-FI"/>
              </w:rPr>
              <w:t>&gt;</w:t>
            </w:r>
          </w:p>
          <w:p w14:paraId="02472746"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content</w:t>
            </w:r>
            <w:r w:rsidRPr="002B5052">
              <w:rPr>
                <w:rFonts w:ascii="Courier New" w:hAnsi="Courier New" w:cs="Courier New"/>
                <w:color w:val="0000FF"/>
                <w:sz w:val="18"/>
                <w:szCs w:val="18"/>
                <w:lang w:val="en-US" w:eastAsia="fi-FI"/>
              </w:rPr>
              <w:t>&gt;</w:t>
            </w:r>
            <w:proofErr w:type="spellStart"/>
            <w:r w:rsidRPr="002B5052">
              <w:rPr>
                <w:rFonts w:ascii="Courier New" w:hAnsi="Courier New" w:cs="Courier New"/>
                <w:color w:val="000000"/>
                <w:sz w:val="18"/>
                <w:szCs w:val="18"/>
                <w:lang w:val="en-US" w:eastAsia="fi-FI"/>
              </w:rPr>
              <w:t>Thoraxin</w:t>
            </w:r>
            <w:proofErr w:type="spellEnd"/>
            <w:r w:rsidRPr="002B5052">
              <w:rPr>
                <w:rFonts w:ascii="Courier New" w:hAnsi="Courier New" w:cs="Courier New"/>
                <w:color w:val="000000"/>
                <w:sz w:val="18"/>
                <w:szCs w:val="18"/>
                <w:lang w:val="en-US" w:eastAsia="fi-FI"/>
              </w:rPr>
              <w:t xml:space="preserve"> </w:t>
            </w:r>
            <w:proofErr w:type="spellStart"/>
            <w:r w:rsidRPr="002B5052">
              <w:rPr>
                <w:rFonts w:ascii="Courier New" w:hAnsi="Courier New" w:cs="Courier New"/>
                <w:color w:val="000000"/>
                <w:sz w:val="18"/>
                <w:szCs w:val="18"/>
                <w:lang w:val="en-US" w:eastAsia="fi-FI"/>
              </w:rPr>
              <w:t>natiiviröntgen</w:t>
            </w:r>
            <w:proofErr w:type="spellEnd"/>
            <w:r w:rsidRPr="002B5052">
              <w:rPr>
                <w:rFonts w:ascii="Courier New" w:hAnsi="Courier New" w:cs="Courier New"/>
                <w:color w:val="000000"/>
                <w:sz w:val="18"/>
                <w:szCs w:val="18"/>
                <w:lang w:val="en-US" w:eastAsia="fi-FI"/>
              </w:rPr>
              <w:t xml:space="preserve"> </w:t>
            </w:r>
            <w:proofErr w:type="spellStart"/>
            <w:r w:rsidRPr="002B5052">
              <w:rPr>
                <w:rFonts w:ascii="Courier New" w:hAnsi="Courier New" w:cs="Courier New"/>
                <w:color w:val="000000"/>
                <w:sz w:val="18"/>
                <w:szCs w:val="18"/>
                <w:lang w:val="en-US" w:eastAsia="fi-FI"/>
              </w:rPr>
              <w:t>makuuasennossa</w:t>
            </w:r>
            <w:proofErr w:type="spellEnd"/>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content</w:t>
            </w:r>
            <w:r w:rsidRPr="002B5052">
              <w:rPr>
                <w:rFonts w:ascii="Courier New" w:hAnsi="Courier New" w:cs="Courier New"/>
                <w:color w:val="0000FF"/>
                <w:sz w:val="18"/>
                <w:szCs w:val="18"/>
                <w:lang w:val="en-US" w:eastAsia="fi-FI"/>
              </w:rPr>
              <w:t>&gt;</w:t>
            </w:r>
          </w:p>
          <w:p w14:paraId="7EBA6B56"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paragraph</w:t>
            </w:r>
            <w:r w:rsidRPr="002B5052">
              <w:rPr>
                <w:rFonts w:ascii="Courier New" w:hAnsi="Courier New" w:cs="Courier New"/>
                <w:color w:val="0000FF"/>
                <w:sz w:val="18"/>
                <w:szCs w:val="18"/>
                <w:lang w:val="en-US" w:eastAsia="fi-FI"/>
              </w:rPr>
              <w:t>&gt;</w:t>
            </w:r>
          </w:p>
          <w:p w14:paraId="50B4CA50"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paragraph</w:t>
            </w:r>
            <w:r w:rsidRPr="002B5052">
              <w:rPr>
                <w:rFonts w:ascii="Courier New" w:hAnsi="Courier New" w:cs="Courier New"/>
                <w:color w:val="0000FF"/>
                <w:sz w:val="18"/>
                <w:szCs w:val="18"/>
                <w:lang w:val="en-US" w:eastAsia="fi-FI"/>
              </w:rPr>
              <w:t>&gt;</w:t>
            </w:r>
          </w:p>
          <w:p w14:paraId="42C24A96"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content</w:t>
            </w:r>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ID</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OID1.2.246.10.1234567.14.2009.123.1.2.2</w:t>
            </w:r>
            <w:r w:rsidRPr="002B5052">
              <w:rPr>
                <w:rFonts w:ascii="Courier New" w:hAnsi="Courier New" w:cs="Courier New"/>
                <w:color w:val="0000FF"/>
                <w:sz w:val="18"/>
                <w:szCs w:val="18"/>
                <w:lang w:val="en-US" w:eastAsia="fi-FI"/>
              </w:rPr>
              <w:t>"</w:t>
            </w:r>
            <w:r w:rsidRPr="002B5052">
              <w:rPr>
                <w:rFonts w:ascii="Courier New" w:hAnsi="Courier New" w:cs="Courier New"/>
                <w:i/>
                <w:iCs/>
                <w:color w:val="008080"/>
                <w:sz w:val="18"/>
                <w:szCs w:val="18"/>
                <w:lang w:val="en-US" w:eastAsia="fi-FI"/>
              </w:rPr>
              <w:t xml:space="preserve"> </w:t>
            </w:r>
            <w:proofErr w:type="spellStart"/>
            <w:r w:rsidRPr="002B5052">
              <w:rPr>
                <w:rFonts w:ascii="Courier New" w:hAnsi="Courier New" w:cs="Courier New"/>
                <w:color w:val="FF0000"/>
                <w:sz w:val="18"/>
                <w:szCs w:val="18"/>
                <w:lang w:val="en-US" w:eastAsia="fi-FI"/>
              </w:rPr>
              <w:t>styleCode</w:t>
            </w:r>
            <w:proofErr w:type="spellEnd"/>
            <w:r w:rsidRPr="002B5052">
              <w:rPr>
                <w:rFonts w:ascii="Courier New" w:hAnsi="Courier New" w:cs="Courier New"/>
                <w:color w:val="0000FF"/>
                <w:sz w:val="18"/>
                <w:szCs w:val="18"/>
                <w:lang w:val="en-US" w:eastAsia="fi-FI"/>
              </w:rPr>
              <w:t>="</w:t>
            </w:r>
            <w:proofErr w:type="spellStart"/>
            <w:r w:rsidRPr="002B5052">
              <w:rPr>
                <w:rFonts w:ascii="Courier New" w:hAnsi="Courier New" w:cs="Courier New"/>
                <w:color w:val="000000"/>
                <w:sz w:val="18"/>
                <w:szCs w:val="18"/>
                <w:lang w:val="en-US" w:eastAsia="fi-FI"/>
              </w:rPr>
              <w:t>xUnstructured</w:t>
            </w:r>
            <w:proofErr w:type="spellEnd"/>
            <w:r w:rsidRPr="002B5052">
              <w:rPr>
                <w:rFonts w:ascii="Courier New" w:hAnsi="Courier New" w:cs="Courier New"/>
                <w:color w:val="0000FF"/>
                <w:sz w:val="18"/>
                <w:szCs w:val="18"/>
                <w:lang w:val="en-US" w:eastAsia="fi-FI"/>
              </w:rPr>
              <w:t>"&gt;</w:t>
            </w:r>
            <w:r w:rsidRPr="002B5052">
              <w:rPr>
                <w:rFonts w:ascii="Courier New" w:hAnsi="Courier New" w:cs="Courier New"/>
                <w:color w:val="000000"/>
                <w:sz w:val="18"/>
                <w:szCs w:val="18"/>
                <w:lang w:val="en-US" w:eastAsia="fi-FI"/>
              </w:rPr>
              <w:t xml:space="preserve"> </w:t>
            </w:r>
            <w:proofErr w:type="spellStart"/>
            <w:r w:rsidRPr="002B5052">
              <w:rPr>
                <w:rFonts w:ascii="Courier New" w:hAnsi="Courier New" w:cs="Courier New"/>
                <w:color w:val="000000"/>
                <w:sz w:val="18"/>
                <w:szCs w:val="18"/>
                <w:lang w:val="en-US" w:eastAsia="fi-FI"/>
              </w:rPr>
              <w:t>Thoraxin</w:t>
            </w:r>
            <w:proofErr w:type="spellEnd"/>
            <w:r w:rsidRPr="002B5052">
              <w:rPr>
                <w:rFonts w:ascii="Courier New" w:hAnsi="Courier New" w:cs="Courier New"/>
                <w:color w:val="000000"/>
                <w:sz w:val="18"/>
                <w:szCs w:val="18"/>
                <w:lang w:val="en-US" w:eastAsia="fi-FI"/>
              </w:rPr>
              <w:t xml:space="preserve"> </w:t>
            </w:r>
            <w:proofErr w:type="spellStart"/>
            <w:r w:rsidRPr="002B5052">
              <w:rPr>
                <w:rFonts w:ascii="Courier New" w:hAnsi="Courier New" w:cs="Courier New"/>
                <w:color w:val="000000"/>
                <w:sz w:val="18"/>
                <w:szCs w:val="18"/>
                <w:lang w:val="en-US" w:eastAsia="fi-FI"/>
              </w:rPr>
              <w:t>natiiviröntgen</w:t>
            </w:r>
            <w:proofErr w:type="spellEnd"/>
            <w:r w:rsidRPr="002B5052">
              <w:rPr>
                <w:rFonts w:ascii="Courier New" w:hAnsi="Courier New" w:cs="Courier New"/>
                <w:color w:val="000000"/>
                <w:sz w:val="18"/>
                <w:szCs w:val="18"/>
                <w:lang w:val="en-US" w:eastAsia="fi-FI"/>
              </w:rPr>
              <w:t xml:space="preserve"> </w:t>
            </w:r>
            <w:proofErr w:type="spellStart"/>
            <w:r w:rsidRPr="002B5052">
              <w:rPr>
                <w:rFonts w:ascii="Courier New" w:hAnsi="Courier New" w:cs="Courier New"/>
                <w:color w:val="000000"/>
                <w:sz w:val="18"/>
                <w:szCs w:val="18"/>
                <w:lang w:val="en-US" w:eastAsia="fi-FI"/>
              </w:rPr>
              <w:t>makuuasennossa</w:t>
            </w:r>
            <w:proofErr w:type="spellEnd"/>
            <w:r w:rsidRPr="002B5052">
              <w:rPr>
                <w:rFonts w:ascii="Courier New" w:hAnsi="Courier New" w:cs="Courier New"/>
                <w:color w:val="000000"/>
                <w:sz w:val="18"/>
                <w:szCs w:val="18"/>
                <w:lang w:val="en-US" w:eastAsia="fi-FI"/>
              </w:rPr>
              <w:t xml:space="preserve"> </w:t>
            </w:r>
            <w:proofErr w:type="spellStart"/>
            <w:r w:rsidRPr="002B5052">
              <w:rPr>
                <w:rFonts w:ascii="Courier New" w:hAnsi="Courier New" w:cs="Courier New"/>
                <w:color w:val="000000"/>
                <w:sz w:val="18"/>
                <w:szCs w:val="18"/>
                <w:lang w:val="en-US" w:eastAsia="fi-FI"/>
              </w:rPr>
              <w:t>selällään</w:t>
            </w:r>
            <w:proofErr w:type="spellEnd"/>
            <w:r w:rsidRPr="002B5052">
              <w:rPr>
                <w:rFonts w:ascii="Courier New" w:hAnsi="Courier New" w:cs="Courier New"/>
                <w:color w:val="000000"/>
                <w:sz w:val="18"/>
                <w:szCs w:val="18"/>
                <w:lang w:val="en-US" w:eastAsia="fi-FI"/>
              </w:rPr>
              <w:t xml:space="preserve"> </w:t>
            </w:r>
            <w:proofErr w:type="spellStart"/>
            <w:r w:rsidRPr="002B5052">
              <w:rPr>
                <w:rFonts w:ascii="Courier New" w:hAnsi="Courier New" w:cs="Courier New"/>
                <w:color w:val="000000"/>
                <w:sz w:val="18"/>
                <w:szCs w:val="18"/>
                <w:lang w:val="en-US" w:eastAsia="fi-FI"/>
              </w:rPr>
              <w:t>ja</w:t>
            </w:r>
            <w:proofErr w:type="spellEnd"/>
            <w:r w:rsidRPr="002B5052">
              <w:rPr>
                <w:rFonts w:ascii="Courier New" w:hAnsi="Courier New" w:cs="Courier New"/>
                <w:color w:val="000000"/>
                <w:sz w:val="18"/>
                <w:szCs w:val="18"/>
                <w:lang w:val="en-US" w:eastAsia="fi-FI"/>
              </w:rPr>
              <w:t xml:space="preserve"> </w:t>
            </w:r>
            <w:proofErr w:type="spellStart"/>
            <w:r w:rsidRPr="002B5052">
              <w:rPr>
                <w:rFonts w:ascii="Courier New" w:hAnsi="Courier New" w:cs="Courier New"/>
                <w:color w:val="000000"/>
                <w:sz w:val="18"/>
                <w:szCs w:val="18"/>
                <w:lang w:val="en-US" w:eastAsia="fi-FI"/>
              </w:rPr>
              <w:t>vatsallaan</w:t>
            </w:r>
            <w:proofErr w:type="spellEnd"/>
            <w:r w:rsidRPr="002B5052">
              <w:rPr>
                <w:rFonts w:ascii="Courier New" w:hAnsi="Courier New" w:cs="Courier New"/>
                <w:color w:val="000000"/>
                <w:sz w:val="18"/>
                <w:szCs w:val="18"/>
                <w:lang w:val="en-US" w:eastAsia="fi-FI"/>
              </w:rPr>
              <w:t xml:space="preserve">, </w:t>
            </w:r>
            <w:proofErr w:type="spellStart"/>
            <w:r w:rsidRPr="002B5052">
              <w:rPr>
                <w:rFonts w:ascii="Courier New" w:hAnsi="Courier New" w:cs="Courier New"/>
                <w:color w:val="000000"/>
                <w:sz w:val="18"/>
                <w:szCs w:val="18"/>
                <w:lang w:val="en-US" w:eastAsia="fi-FI"/>
              </w:rPr>
              <w:t>epäillään</w:t>
            </w:r>
            <w:proofErr w:type="spellEnd"/>
            <w:r w:rsidRPr="002B5052">
              <w:rPr>
                <w:rFonts w:ascii="Courier New" w:hAnsi="Courier New" w:cs="Courier New"/>
                <w:color w:val="000000"/>
                <w:sz w:val="18"/>
                <w:szCs w:val="18"/>
                <w:lang w:val="en-US" w:eastAsia="fi-FI"/>
              </w:rPr>
              <w:t xml:space="preserve"> </w:t>
            </w:r>
            <w:proofErr w:type="spellStart"/>
            <w:r w:rsidRPr="002B5052">
              <w:rPr>
                <w:rFonts w:ascii="Courier New" w:hAnsi="Courier New" w:cs="Courier New"/>
                <w:color w:val="000000"/>
                <w:sz w:val="18"/>
                <w:szCs w:val="18"/>
                <w:lang w:val="en-US" w:eastAsia="fi-FI"/>
              </w:rPr>
              <w:t>keuhkoveritulppaa</w:t>
            </w:r>
            <w:proofErr w:type="spellEnd"/>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content</w:t>
            </w:r>
            <w:r w:rsidRPr="002B5052">
              <w:rPr>
                <w:rFonts w:ascii="Courier New" w:hAnsi="Courier New" w:cs="Courier New"/>
                <w:color w:val="0000FF"/>
                <w:sz w:val="18"/>
                <w:szCs w:val="18"/>
                <w:lang w:val="en-US" w:eastAsia="fi-FI"/>
              </w:rPr>
              <w:t>&gt;</w:t>
            </w:r>
          </w:p>
          <w:p w14:paraId="32B42912"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paragraph</w:t>
            </w:r>
            <w:r w:rsidRPr="002B5052">
              <w:rPr>
                <w:rFonts w:ascii="Courier New" w:hAnsi="Courier New" w:cs="Courier New"/>
                <w:color w:val="0000FF"/>
                <w:sz w:val="18"/>
                <w:szCs w:val="18"/>
                <w:lang w:val="en-US" w:eastAsia="fi-FI"/>
              </w:rPr>
              <w:t>&gt;</w:t>
            </w:r>
          </w:p>
          <w:p w14:paraId="44986371"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proofErr w:type="spellStart"/>
            <w:r w:rsidRPr="002B5052">
              <w:rPr>
                <w:rFonts w:ascii="Courier New" w:hAnsi="Courier New" w:cs="Courier New"/>
                <w:color w:val="800000"/>
                <w:sz w:val="18"/>
                <w:szCs w:val="18"/>
                <w:lang w:val="en-US" w:eastAsia="fi-FI"/>
              </w:rPr>
              <w:t>br</w:t>
            </w:r>
            <w:proofErr w:type="spellEnd"/>
            <w:r w:rsidRPr="002B5052">
              <w:rPr>
                <w:rFonts w:ascii="Courier New" w:hAnsi="Courier New" w:cs="Courier New"/>
                <w:color w:val="0000FF"/>
                <w:sz w:val="18"/>
                <w:szCs w:val="18"/>
                <w:lang w:val="en-US" w:eastAsia="fi-FI"/>
              </w:rPr>
              <w:t>/&gt;</w:t>
            </w:r>
          </w:p>
          <w:p w14:paraId="252BBFF7"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text</w:t>
            </w:r>
            <w:r w:rsidRPr="002B5052">
              <w:rPr>
                <w:rFonts w:ascii="Courier New" w:hAnsi="Courier New" w:cs="Courier New"/>
                <w:color w:val="0000FF"/>
                <w:sz w:val="18"/>
                <w:szCs w:val="18"/>
                <w:lang w:val="en-US" w:eastAsia="fi-FI"/>
              </w:rPr>
              <w:t>&gt;</w:t>
            </w:r>
          </w:p>
          <w:p w14:paraId="590B3681" w14:textId="283390C0" w:rsidR="006E45DB" w:rsidRPr="007D0C17" w:rsidRDefault="006E45DB" w:rsidP="007D0C17">
            <w:pPr>
              <w:autoSpaceDE w:val="0"/>
              <w:autoSpaceDN w:val="0"/>
              <w:adjustRightInd w:val="0"/>
              <w:rPr>
                <w:sz w:val="18"/>
                <w:highlight w:val="white"/>
                <w:lang w:eastAsia="fi-FI"/>
              </w:rPr>
            </w:pPr>
          </w:p>
        </w:tc>
      </w:tr>
    </w:tbl>
    <w:p w14:paraId="590B3683" w14:textId="77777777" w:rsidR="006E45DB" w:rsidRDefault="006E45DB" w:rsidP="001350BB">
      <w:pPr>
        <w:rPr>
          <w:highlight w:val="white"/>
          <w:lang w:eastAsia="fi-FI"/>
        </w:rPr>
      </w:pPr>
    </w:p>
    <w:p w14:paraId="590B3684" w14:textId="78584AFB" w:rsidR="00C40054" w:rsidRPr="00C40054" w:rsidRDefault="00AE1263" w:rsidP="00C40054">
      <w:pPr>
        <w:pStyle w:val="Otsikko3"/>
        <w:rPr>
          <w:highlight w:val="white"/>
          <w:lang w:val="fi-FI" w:eastAsia="fi-FI"/>
        </w:rPr>
      </w:pPr>
      <w:bookmarkStart w:id="66" w:name="_Toc343863244"/>
      <w:r>
        <w:rPr>
          <w:highlight w:val="white"/>
          <w:lang w:val="fi-FI" w:eastAsia="fi-FI"/>
        </w:rPr>
        <w:t>P</w:t>
      </w:r>
      <w:r w:rsidR="00C40054" w:rsidRPr="00C40054">
        <w:rPr>
          <w:highlight w:val="white"/>
          <w:lang w:val="fi-FI" w:eastAsia="fi-FI"/>
        </w:rPr>
        <w:t xml:space="preserve">yyntö </w:t>
      </w:r>
      <w:proofErr w:type="spellStart"/>
      <w:r w:rsidR="00C40054" w:rsidRPr="00C40054">
        <w:rPr>
          <w:highlight w:val="white"/>
          <w:lang w:val="fi-FI" w:eastAsia="fi-FI"/>
        </w:rPr>
        <w:t>rakenteisessa</w:t>
      </w:r>
      <w:proofErr w:type="spellEnd"/>
      <w:r w:rsidR="00C40054" w:rsidRPr="00C40054">
        <w:rPr>
          <w:highlight w:val="white"/>
          <w:lang w:val="fi-FI" w:eastAsia="fi-FI"/>
        </w:rPr>
        <w:t xml:space="preserve"> muodossa</w:t>
      </w:r>
      <w:r w:rsidR="00C40054">
        <w:rPr>
          <w:highlight w:val="white"/>
          <w:lang w:val="fi-FI" w:eastAsia="fi-FI"/>
        </w:rPr>
        <w:t xml:space="preserve"> ja/tai v</w:t>
      </w:r>
      <w:r w:rsidR="00C40054" w:rsidRPr="00C40054">
        <w:rPr>
          <w:highlight w:val="white"/>
          <w:lang w:val="fi-FI" w:eastAsia="fi-FI"/>
        </w:rPr>
        <w:t xml:space="preserve">iittaus </w:t>
      </w:r>
      <w:r w:rsidR="00C40054">
        <w:rPr>
          <w:highlight w:val="white"/>
          <w:lang w:val="fi-FI" w:eastAsia="fi-FI"/>
        </w:rPr>
        <w:t xml:space="preserve">ulkoiseen </w:t>
      </w:r>
      <w:r w:rsidR="00C40054" w:rsidRPr="00C40054">
        <w:rPr>
          <w:highlight w:val="white"/>
          <w:lang w:val="fi-FI" w:eastAsia="fi-FI"/>
        </w:rPr>
        <w:t>läheteasiakirjaan</w:t>
      </w:r>
      <w:bookmarkEnd w:id="66"/>
    </w:p>
    <w:p w14:paraId="590B3685" w14:textId="25E2D5B2" w:rsidR="00C40054" w:rsidRDefault="00C40054" w:rsidP="001350BB">
      <w:pPr>
        <w:rPr>
          <w:highlight w:val="white"/>
          <w:lang w:eastAsia="fi-FI"/>
        </w:rPr>
      </w:pPr>
      <w:r>
        <w:rPr>
          <w:highlight w:val="white"/>
          <w:lang w:eastAsia="fi-FI"/>
        </w:rPr>
        <w:t xml:space="preserve">Pyynnön tiedot esitetään </w:t>
      </w:r>
      <w:proofErr w:type="spellStart"/>
      <w:r>
        <w:rPr>
          <w:highlight w:val="white"/>
          <w:lang w:eastAsia="fi-FI"/>
        </w:rPr>
        <w:t>rakenteisena</w:t>
      </w:r>
      <w:proofErr w:type="spellEnd"/>
      <w:r>
        <w:rPr>
          <w:highlight w:val="white"/>
          <w:lang w:eastAsia="fi-FI"/>
        </w:rPr>
        <w:t xml:space="preserve"> omassa </w:t>
      </w:r>
      <w:proofErr w:type="spellStart"/>
      <w:r>
        <w:rPr>
          <w:highlight w:val="white"/>
          <w:lang w:eastAsia="fi-FI"/>
        </w:rPr>
        <w:t>entryssään</w:t>
      </w:r>
      <w:proofErr w:type="spellEnd"/>
      <w:r>
        <w:rPr>
          <w:highlight w:val="white"/>
          <w:lang w:eastAsia="fi-FI"/>
        </w:rPr>
        <w:t xml:space="preserve">. </w:t>
      </w:r>
      <w:proofErr w:type="spellStart"/>
      <w:r>
        <w:rPr>
          <w:highlight w:val="white"/>
          <w:lang w:eastAsia="fi-FI"/>
        </w:rPr>
        <w:t>Observationin</w:t>
      </w:r>
      <w:proofErr w:type="spellEnd"/>
      <w:r>
        <w:rPr>
          <w:highlight w:val="white"/>
          <w:lang w:eastAsia="fi-FI"/>
        </w:rPr>
        <w:t xml:space="preserve"> </w:t>
      </w:r>
      <w:proofErr w:type="spellStart"/>
      <w:r>
        <w:rPr>
          <w:highlight w:val="white"/>
          <w:lang w:eastAsia="fi-FI"/>
        </w:rPr>
        <w:t>mood</w:t>
      </w:r>
      <w:r w:rsidR="00AE1263">
        <w:rPr>
          <w:highlight w:val="white"/>
          <w:lang w:eastAsia="fi-FI"/>
        </w:rPr>
        <w:t>C</w:t>
      </w:r>
      <w:r>
        <w:rPr>
          <w:highlight w:val="white"/>
          <w:lang w:eastAsia="fi-FI"/>
        </w:rPr>
        <w:t>ode</w:t>
      </w:r>
      <w:proofErr w:type="spellEnd"/>
      <w:r>
        <w:rPr>
          <w:highlight w:val="white"/>
          <w:lang w:eastAsia="fi-FI"/>
        </w:rPr>
        <w:t xml:space="preserve"> on RQO (pyyntö). Pyynnön tunniste (</w:t>
      </w:r>
      <w:proofErr w:type="spellStart"/>
      <w:r>
        <w:rPr>
          <w:highlight w:val="white"/>
          <w:lang w:eastAsia="fi-FI"/>
        </w:rPr>
        <w:t>AC-nro</w:t>
      </w:r>
      <w:proofErr w:type="spellEnd"/>
      <w:r>
        <w:rPr>
          <w:highlight w:val="white"/>
          <w:lang w:eastAsia="fi-FI"/>
        </w:rPr>
        <w:t xml:space="preserve">) tulee </w:t>
      </w:r>
      <w:proofErr w:type="spellStart"/>
      <w:r>
        <w:rPr>
          <w:highlight w:val="white"/>
          <w:lang w:eastAsia="fi-FI"/>
        </w:rPr>
        <w:t>observationin</w:t>
      </w:r>
      <w:proofErr w:type="spellEnd"/>
      <w:r>
        <w:rPr>
          <w:highlight w:val="white"/>
          <w:lang w:eastAsia="fi-FI"/>
        </w:rPr>
        <w:t xml:space="preserve"> </w:t>
      </w:r>
      <w:proofErr w:type="spellStart"/>
      <w:r>
        <w:rPr>
          <w:highlight w:val="white"/>
          <w:lang w:eastAsia="fi-FI"/>
        </w:rPr>
        <w:t>id</w:t>
      </w:r>
      <w:r w:rsidR="00AE1263">
        <w:rPr>
          <w:highlight w:val="white"/>
          <w:lang w:eastAsia="fi-FI"/>
        </w:rPr>
        <w:t>-</w:t>
      </w:r>
      <w:r>
        <w:rPr>
          <w:highlight w:val="white"/>
          <w:lang w:eastAsia="fi-FI"/>
        </w:rPr>
        <w:t>elementtiin</w:t>
      </w:r>
      <w:proofErr w:type="spellEnd"/>
      <w:r w:rsidR="00A67C3C">
        <w:rPr>
          <w:highlight w:val="white"/>
          <w:lang w:eastAsia="fi-FI"/>
        </w:rPr>
        <w:t xml:space="preserve">, </w:t>
      </w:r>
      <w:proofErr w:type="spellStart"/>
      <w:r w:rsidR="00A67C3C">
        <w:rPr>
          <w:highlight w:val="white"/>
          <w:lang w:eastAsia="fi-FI"/>
        </w:rPr>
        <w:t>roottiin</w:t>
      </w:r>
      <w:proofErr w:type="spellEnd"/>
      <w:r w:rsidR="00A67C3C">
        <w:rPr>
          <w:highlight w:val="white"/>
          <w:lang w:eastAsia="fi-FI"/>
        </w:rPr>
        <w:t xml:space="preserve"> tulee pyytävän organisaation tunnus ja </w:t>
      </w:r>
      <w:proofErr w:type="spellStart"/>
      <w:r w:rsidR="00A67C3C">
        <w:rPr>
          <w:highlight w:val="white"/>
          <w:lang w:eastAsia="fi-FI"/>
        </w:rPr>
        <w:t>extensioniin</w:t>
      </w:r>
      <w:proofErr w:type="spellEnd"/>
      <w:r w:rsidR="00A67C3C">
        <w:rPr>
          <w:highlight w:val="white"/>
          <w:lang w:eastAsia="fi-FI"/>
        </w:rPr>
        <w:t xml:space="preserve"> </w:t>
      </w:r>
      <w:proofErr w:type="spellStart"/>
      <w:r w:rsidR="00A67C3C">
        <w:rPr>
          <w:highlight w:val="white"/>
          <w:lang w:eastAsia="fi-FI"/>
        </w:rPr>
        <w:t>AC-nro</w:t>
      </w:r>
      <w:proofErr w:type="spellEnd"/>
      <w:r w:rsidR="00A67C3C">
        <w:rPr>
          <w:highlight w:val="white"/>
          <w:lang w:eastAsia="fi-FI"/>
        </w:rPr>
        <w:t>. Pyydetty tutkimuskoodi esitetään radiolo</w:t>
      </w:r>
      <w:r w:rsidR="00AE1263">
        <w:rPr>
          <w:highlight w:val="white"/>
          <w:lang w:eastAsia="fi-FI"/>
        </w:rPr>
        <w:t>g</w:t>
      </w:r>
      <w:r w:rsidR="00A67C3C">
        <w:rPr>
          <w:highlight w:val="white"/>
          <w:lang w:eastAsia="fi-FI"/>
        </w:rPr>
        <w:t xml:space="preserve">isen tutkimus- ja toimenpideluokituksen mukaisesti </w:t>
      </w:r>
      <w:proofErr w:type="spellStart"/>
      <w:r w:rsidR="00A67C3C">
        <w:rPr>
          <w:highlight w:val="white"/>
          <w:lang w:eastAsia="fi-FI"/>
        </w:rPr>
        <w:t>code</w:t>
      </w:r>
      <w:r w:rsidR="00AE1263">
        <w:rPr>
          <w:highlight w:val="white"/>
          <w:lang w:eastAsia="fi-FI"/>
        </w:rPr>
        <w:t>-</w:t>
      </w:r>
      <w:r w:rsidR="00A67C3C">
        <w:rPr>
          <w:highlight w:val="white"/>
          <w:lang w:eastAsia="fi-FI"/>
        </w:rPr>
        <w:t>elementissä</w:t>
      </w:r>
      <w:proofErr w:type="spellEnd"/>
      <w:r w:rsidR="00A67C3C">
        <w:rPr>
          <w:highlight w:val="white"/>
          <w:lang w:eastAsia="fi-FI"/>
        </w:rPr>
        <w:t xml:space="preserve">, </w:t>
      </w:r>
      <w:proofErr w:type="spellStart"/>
      <w:r w:rsidR="00A67C3C">
        <w:rPr>
          <w:highlight w:val="white"/>
          <w:lang w:eastAsia="fi-FI"/>
        </w:rPr>
        <w:t>qualifiereillä</w:t>
      </w:r>
      <w:proofErr w:type="spellEnd"/>
      <w:r w:rsidR="00A67C3C">
        <w:rPr>
          <w:highlight w:val="white"/>
          <w:lang w:eastAsia="fi-FI"/>
        </w:rPr>
        <w:t xml:space="preserve"> esitetään tarkentimina puolisuus ja anatominen alue tiedot. </w:t>
      </w:r>
    </w:p>
    <w:p w14:paraId="590B3686" w14:textId="77777777" w:rsidR="00C40054" w:rsidRDefault="00C40054" w:rsidP="001350BB">
      <w:pPr>
        <w:rPr>
          <w:highlight w:val="white"/>
          <w:lang w:eastAsia="fi-FI"/>
        </w:rPr>
      </w:pPr>
    </w:p>
    <w:p w14:paraId="590B3687" w14:textId="0FE628AE" w:rsidR="00FD1DD3" w:rsidRDefault="00FD1DD3" w:rsidP="001350BB">
      <w:pPr>
        <w:rPr>
          <w:lang w:eastAsia="fi-FI"/>
        </w:rPr>
      </w:pPr>
      <w:r>
        <w:rPr>
          <w:highlight w:val="white"/>
          <w:lang w:eastAsia="fi-FI"/>
        </w:rPr>
        <w:t xml:space="preserve">Mikäli lähetteestä on erillinen asiakirja </w:t>
      </w:r>
      <w:proofErr w:type="spellStart"/>
      <w:r>
        <w:rPr>
          <w:highlight w:val="white"/>
          <w:lang w:eastAsia="fi-FI"/>
        </w:rPr>
        <w:t>HIS</w:t>
      </w:r>
      <w:r w:rsidR="00AE1263">
        <w:rPr>
          <w:highlight w:val="white"/>
          <w:lang w:eastAsia="fi-FI"/>
        </w:rPr>
        <w:t>:n</w:t>
      </w:r>
      <w:proofErr w:type="spellEnd"/>
      <w:r>
        <w:rPr>
          <w:highlight w:val="white"/>
          <w:lang w:eastAsia="fi-FI"/>
        </w:rPr>
        <w:t xml:space="preserve"> tuottamana, niin pyynnöstä viitataan </w:t>
      </w:r>
      <w:proofErr w:type="spellStart"/>
      <w:r>
        <w:rPr>
          <w:highlight w:val="white"/>
          <w:lang w:eastAsia="fi-FI"/>
        </w:rPr>
        <w:t>reference-externalDocument</w:t>
      </w:r>
      <w:proofErr w:type="spellEnd"/>
      <w:r>
        <w:rPr>
          <w:highlight w:val="white"/>
          <w:lang w:eastAsia="fi-FI"/>
        </w:rPr>
        <w:t xml:space="preserve"> rakenteella. </w:t>
      </w:r>
      <w:r>
        <w:rPr>
          <w:lang w:eastAsia="fi-FI"/>
        </w:rPr>
        <w:t>Lähete</w:t>
      </w:r>
      <w:r w:rsidRPr="00FD1DD3">
        <w:rPr>
          <w:lang w:eastAsia="fi-FI"/>
        </w:rPr>
        <w:t>asiakirja</w:t>
      </w:r>
      <w:r>
        <w:rPr>
          <w:lang w:eastAsia="fi-FI"/>
        </w:rPr>
        <w:t>n</w:t>
      </w:r>
      <w:r w:rsidRPr="00FD1DD3">
        <w:rPr>
          <w:lang w:eastAsia="fi-FI"/>
        </w:rPr>
        <w:t xml:space="preserve"> </w:t>
      </w:r>
      <w:proofErr w:type="spellStart"/>
      <w:r w:rsidRPr="00FD1DD3">
        <w:rPr>
          <w:lang w:eastAsia="fi-FI"/>
        </w:rPr>
        <w:t>oid</w:t>
      </w:r>
      <w:proofErr w:type="spellEnd"/>
      <w:r>
        <w:rPr>
          <w:lang w:eastAsia="fi-FI"/>
        </w:rPr>
        <w:t xml:space="preserve"> (</w:t>
      </w:r>
      <w:proofErr w:type="spellStart"/>
      <w:r>
        <w:rPr>
          <w:lang w:eastAsia="fi-FI"/>
        </w:rPr>
        <w:t>setid</w:t>
      </w:r>
      <w:proofErr w:type="spellEnd"/>
      <w:r>
        <w:rPr>
          <w:lang w:eastAsia="fi-FI"/>
        </w:rPr>
        <w:t>)</w:t>
      </w:r>
      <w:r w:rsidRPr="00FD1DD3">
        <w:rPr>
          <w:lang w:eastAsia="fi-FI"/>
        </w:rPr>
        <w:t xml:space="preserve"> </w:t>
      </w:r>
      <w:r>
        <w:rPr>
          <w:lang w:eastAsia="fi-FI"/>
        </w:rPr>
        <w:t xml:space="preserve">on uniikki ja siihen viitataan. </w:t>
      </w:r>
    </w:p>
    <w:p w14:paraId="590B3688" w14:textId="0A2CE350" w:rsidR="00FD1DD3" w:rsidRDefault="00FD1DD3" w:rsidP="001350BB">
      <w:pPr>
        <w:rPr>
          <w:lang w:eastAsia="fi-FI"/>
        </w:rPr>
      </w:pPr>
      <w:r>
        <w:rPr>
          <w:lang w:eastAsia="fi-FI"/>
        </w:rPr>
        <w:t>L</w:t>
      </w:r>
      <w:r w:rsidRPr="00FD1DD3">
        <w:rPr>
          <w:lang w:eastAsia="fi-FI"/>
        </w:rPr>
        <w:t xml:space="preserve">ähetteellä on lisäksi erillinen </w:t>
      </w:r>
      <w:proofErr w:type="spellStart"/>
      <w:r w:rsidRPr="00FD1DD3">
        <w:rPr>
          <w:lang w:eastAsia="fi-FI"/>
        </w:rPr>
        <w:t>HIS</w:t>
      </w:r>
      <w:r w:rsidR="00AE1263">
        <w:rPr>
          <w:lang w:eastAsia="fi-FI"/>
        </w:rPr>
        <w:t>:n</w:t>
      </w:r>
      <w:proofErr w:type="spellEnd"/>
      <w:r w:rsidRPr="00FD1DD3">
        <w:rPr>
          <w:lang w:eastAsia="fi-FI"/>
        </w:rPr>
        <w:t xml:space="preserve"> luoma lähetetunnus ja RIS </w:t>
      </w:r>
      <w:r>
        <w:rPr>
          <w:lang w:eastAsia="fi-FI"/>
        </w:rPr>
        <w:t xml:space="preserve">luo myös oman sisäisen tunnuksen lähetteelle, </w:t>
      </w:r>
      <w:r w:rsidRPr="00FD1DD3">
        <w:rPr>
          <w:lang w:eastAsia="fi-FI"/>
        </w:rPr>
        <w:t xml:space="preserve">näitä sisäisiä tunnuksia ei </w:t>
      </w:r>
      <w:r>
        <w:rPr>
          <w:lang w:eastAsia="fi-FI"/>
        </w:rPr>
        <w:t xml:space="preserve">kuitenkaan </w:t>
      </w:r>
      <w:r w:rsidRPr="00FD1DD3">
        <w:rPr>
          <w:lang w:eastAsia="fi-FI"/>
        </w:rPr>
        <w:t xml:space="preserve">käytetä </w:t>
      </w:r>
      <w:proofErr w:type="spellStart"/>
      <w:r w:rsidRPr="00FD1DD3">
        <w:rPr>
          <w:lang w:eastAsia="fi-FI"/>
        </w:rPr>
        <w:t>CDA</w:t>
      </w:r>
      <w:r w:rsidR="00C821B7">
        <w:rPr>
          <w:lang w:eastAsia="fi-FI"/>
        </w:rPr>
        <w:t>-</w:t>
      </w:r>
      <w:r w:rsidRPr="00FD1DD3">
        <w:rPr>
          <w:lang w:eastAsia="fi-FI"/>
        </w:rPr>
        <w:t>asiakirjoissa</w:t>
      </w:r>
      <w:proofErr w:type="spellEnd"/>
      <w:r>
        <w:rPr>
          <w:lang w:eastAsia="fi-FI"/>
        </w:rPr>
        <w:t>.</w:t>
      </w:r>
    </w:p>
    <w:p w14:paraId="590B3689" w14:textId="77777777" w:rsidR="00FD1DD3" w:rsidRDefault="00FD1DD3" w:rsidP="001350BB">
      <w:pPr>
        <w:rPr>
          <w:lang w:eastAsia="fi-FI"/>
        </w:rPr>
      </w:pPr>
    </w:p>
    <w:p w14:paraId="590B368A" w14:textId="77777777" w:rsidR="00FD1DD3" w:rsidRDefault="00FD1DD3" w:rsidP="001350BB">
      <w:pPr>
        <w:rPr>
          <w:highlight w:val="white"/>
          <w:lang w:eastAsia="fi-FI"/>
        </w:rPr>
      </w:pPr>
      <w:r>
        <w:rPr>
          <w:highlight w:val="white"/>
          <w:lang w:eastAsia="fi-FI"/>
        </w:rPr>
        <w:t xml:space="preserve">Seuraavassa esimerkissä on mukana malliksi molemmat, sekä pyynnön tieto </w:t>
      </w:r>
      <w:proofErr w:type="spellStart"/>
      <w:r>
        <w:rPr>
          <w:highlight w:val="white"/>
          <w:lang w:eastAsia="fi-FI"/>
        </w:rPr>
        <w:t>rakenteisessa</w:t>
      </w:r>
      <w:proofErr w:type="spellEnd"/>
      <w:r>
        <w:rPr>
          <w:highlight w:val="white"/>
          <w:lang w:eastAsia="fi-FI"/>
        </w:rPr>
        <w:t xml:space="preserve"> muodossa että viittaus ulkoiseen läheteasiakirjaan. Mikäli läheteasiakirja on olemassa erikseen, pyynnön tietoja ei tarvitse toistaa tässä.</w:t>
      </w:r>
    </w:p>
    <w:p w14:paraId="6257DC3F" w14:textId="1929477E" w:rsidR="005D49E5" w:rsidRDefault="005D49E5" w:rsidP="001350BB">
      <w:pPr>
        <w:rPr>
          <w:highlight w:val="white"/>
          <w:lang w:eastAsia="fi-FI"/>
        </w:rPr>
      </w:pPr>
      <w:r>
        <w:rPr>
          <w:highlight w:val="white"/>
          <w:lang w:eastAsia="fi-FI"/>
        </w:rPr>
        <w:lastRenderedPageBreak/>
        <w:t xml:space="preserve">Pyynnön ydintietorakenteen tunnuksena käytetään kuvantamistutkimuksen </w:t>
      </w:r>
      <w:proofErr w:type="spellStart"/>
      <w:r>
        <w:rPr>
          <w:highlight w:val="white"/>
          <w:lang w:eastAsia="fi-FI"/>
        </w:rPr>
        <w:t>template</w:t>
      </w:r>
      <w:r w:rsidR="007C618E">
        <w:rPr>
          <w:highlight w:val="white"/>
          <w:lang w:eastAsia="fi-FI"/>
        </w:rPr>
        <w:t>I</w:t>
      </w:r>
      <w:r>
        <w:rPr>
          <w:highlight w:val="white"/>
          <w:lang w:eastAsia="fi-FI"/>
        </w:rPr>
        <w:t>d:tä</w:t>
      </w:r>
      <w:proofErr w:type="spellEnd"/>
      <w:r>
        <w:rPr>
          <w:highlight w:val="white"/>
          <w:lang w:eastAsia="fi-FI"/>
        </w:rPr>
        <w:t xml:space="preserve"> </w:t>
      </w:r>
      <w:r w:rsidRPr="005D49E5">
        <w:rPr>
          <w:lang w:eastAsia="fi-FI"/>
        </w:rPr>
        <w:t>1.2.246.537.6.12.999.2003.22</w:t>
      </w:r>
      <w:r>
        <w:rPr>
          <w:lang w:eastAsia="fi-FI"/>
        </w:rPr>
        <w:t>.</w:t>
      </w:r>
    </w:p>
    <w:p w14:paraId="590B368B" w14:textId="77777777" w:rsidR="00C40054" w:rsidRDefault="00C40054" w:rsidP="001350BB">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C40054" w:rsidRPr="00A776A5" w14:paraId="590B36B3" w14:textId="77777777" w:rsidTr="00A776A5">
        <w:tc>
          <w:tcPr>
            <w:tcW w:w="9779" w:type="dxa"/>
          </w:tcPr>
          <w:p w14:paraId="63A42613" w14:textId="77777777" w:rsidR="002B5052" w:rsidRPr="00C47736" w:rsidRDefault="002B5052" w:rsidP="002B5052">
            <w:pPr>
              <w:autoSpaceDE w:val="0"/>
              <w:autoSpaceDN w:val="0"/>
              <w:adjustRightInd w:val="0"/>
              <w:rPr>
                <w:rFonts w:ascii="Courier New" w:hAnsi="Courier New" w:cs="Courier New"/>
                <w:color w:val="0000FF"/>
                <w:sz w:val="18"/>
                <w:szCs w:val="18"/>
                <w:lang w:eastAsia="fi-FI"/>
              </w:rPr>
            </w:pPr>
            <w:r w:rsidRPr="00C47736">
              <w:rPr>
                <w:rFonts w:ascii="Courier New" w:hAnsi="Courier New" w:cs="Courier New"/>
                <w:color w:val="0000FF"/>
                <w:sz w:val="18"/>
                <w:szCs w:val="18"/>
                <w:lang w:eastAsia="fi-FI"/>
              </w:rPr>
              <w:t>&lt;!</w:t>
            </w:r>
            <w:proofErr w:type="gramStart"/>
            <w:r w:rsidRPr="00C47736">
              <w:rPr>
                <w:rFonts w:ascii="Courier New" w:hAnsi="Courier New" w:cs="Courier New"/>
                <w:color w:val="0000FF"/>
                <w:sz w:val="18"/>
                <w:szCs w:val="18"/>
                <w:lang w:eastAsia="fi-FI"/>
              </w:rPr>
              <w:t>--</w:t>
            </w:r>
            <w:r w:rsidRPr="00C47736">
              <w:rPr>
                <w:rFonts w:ascii="Courier New" w:hAnsi="Courier New" w:cs="Courier New"/>
                <w:color w:val="585858"/>
                <w:sz w:val="18"/>
                <w:szCs w:val="18"/>
                <w:lang w:eastAsia="fi-FI"/>
              </w:rPr>
              <w:t>-</w:t>
            </w:r>
            <w:proofErr w:type="gramEnd"/>
            <w:r w:rsidRPr="00C47736">
              <w:rPr>
                <w:rFonts w:ascii="Courier New" w:hAnsi="Courier New" w:cs="Courier New"/>
                <w:color w:val="585858"/>
                <w:sz w:val="18"/>
                <w:szCs w:val="18"/>
                <w:lang w:eastAsia="fi-FI"/>
              </w:rPr>
              <w:t xml:space="preserve"> Pyynnön  tiedot </w:t>
            </w:r>
            <w:proofErr w:type="spellStart"/>
            <w:r w:rsidRPr="00C47736">
              <w:rPr>
                <w:rFonts w:ascii="Courier New" w:hAnsi="Courier New" w:cs="Courier New"/>
                <w:color w:val="585858"/>
                <w:sz w:val="18"/>
                <w:szCs w:val="18"/>
                <w:lang w:eastAsia="fi-FI"/>
              </w:rPr>
              <w:t>rakenteisessa</w:t>
            </w:r>
            <w:proofErr w:type="spellEnd"/>
            <w:r w:rsidRPr="00C47736">
              <w:rPr>
                <w:rFonts w:ascii="Courier New" w:hAnsi="Courier New" w:cs="Courier New"/>
                <w:color w:val="585858"/>
                <w:sz w:val="18"/>
                <w:szCs w:val="18"/>
                <w:lang w:eastAsia="fi-FI"/>
              </w:rPr>
              <w:t xml:space="preserve"> muodossa </w:t>
            </w:r>
            <w:r w:rsidRPr="00C47736">
              <w:rPr>
                <w:rFonts w:ascii="Courier New" w:hAnsi="Courier New" w:cs="Courier New"/>
                <w:color w:val="0000FF"/>
                <w:sz w:val="18"/>
                <w:szCs w:val="18"/>
                <w:lang w:eastAsia="fi-FI"/>
              </w:rPr>
              <w:t>--&gt;</w:t>
            </w:r>
          </w:p>
          <w:p w14:paraId="2B559234"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color w:val="0000FF"/>
                <w:sz w:val="18"/>
                <w:szCs w:val="18"/>
                <w:lang w:eastAsia="fi-FI"/>
              </w:rPr>
              <w:t>&lt;</w:t>
            </w:r>
            <w:proofErr w:type="spellStart"/>
            <w:r w:rsidRPr="002B5052">
              <w:rPr>
                <w:rFonts w:ascii="Courier New" w:hAnsi="Courier New" w:cs="Courier New"/>
                <w:color w:val="800000"/>
                <w:sz w:val="18"/>
                <w:szCs w:val="18"/>
                <w:lang w:eastAsia="fi-FI"/>
              </w:rPr>
              <w:t>entry</w:t>
            </w:r>
            <w:proofErr w:type="spellEnd"/>
            <w:r w:rsidRPr="002B5052">
              <w:rPr>
                <w:rFonts w:ascii="Courier New" w:hAnsi="Courier New" w:cs="Courier New"/>
                <w:color w:val="0000FF"/>
                <w:sz w:val="18"/>
                <w:szCs w:val="18"/>
                <w:lang w:eastAsia="fi-FI"/>
              </w:rPr>
              <w:t>&gt;</w:t>
            </w:r>
          </w:p>
          <w:p w14:paraId="0CD68C91"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eastAsia="fi-FI"/>
              </w:rPr>
              <w:t>&lt;!</w:t>
            </w:r>
            <w:proofErr w:type="gramStart"/>
            <w:r w:rsidRPr="002B5052">
              <w:rPr>
                <w:rFonts w:ascii="Courier New" w:hAnsi="Courier New" w:cs="Courier New"/>
                <w:color w:val="0000FF"/>
                <w:sz w:val="18"/>
                <w:szCs w:val="18"/>
                <w:lang w:eastAsia="fi-FI"/>
              </w:rPr>
              <w:t>--</w:t>
            </w:r>
            <w:r w:rsidRPr="002B5052">
              <w:rPr>
                <w:rFonts w:ascii="Courier New" w:hAnsi="Courier New" w:cs="Courier New"/>
                <w:color w:val="585858"/>
                <w:sz w:val="18"/>
                <w:szCs w:val="18"/>
                <w:lang w:eastAsia="fi-FI"/>
              </w:rPr>
              <w:t xml:space="preserve">  </w:t>
            </w:r>
            <w:proofErr w:type="spellStart"/>
            <w:r w:rsidRPr="002B5052">
              <w:rPr>
                <w:rFonts w:ascii="Courier New" w:hAnsi="Courier New" w:cs="Courier New"/>
                <w:color w:val="585858"/>
                <w:sz w:val="18"/>
                <w:szCs w:val="18"/>
                <w:lang w:eastAsia="fi-FI"/>
              </w:rPr>
              <w:t>Mood</w:t>
            </w:r>
            <w:proofErr w:type="spellEnd"/>
            <w:proofErr w:type="gramEnd"/>
            <w:r w:rsidRPr="002B5052">
              <w:rPr>
                <w:rFonts w:ascii="Courier New" w:hAnsi="Courier New" w:cs="Courier New"/>
                <w:color w:val="585858"/>
                <w:sz w:val="18"/>
                <w:szCs w:val="18"/>
                <w:lang w:eastAsia="fi-FI"/>
              </w:rPr>
              <w:t xml:space="preserve"> </w:t>
            </w:r>
            <w:proofErr w:type="spellStart"/>
            <w:r w:rsidRPr="002B5052">
              <w:rPr>
                <w:rFonts w:ascii="Courier New" w:hAnsi="Courier New" w:cs="Courier New"/>
                <w:color w:val="585858"/>
                <w:sz w:val="18"/>
                <w:szCs w:val="18"/>
                <w:lang w:eastAsia="fi-FI"/>
              </w:rPr>
              <w:t>code</w:t>
            </w:r>
            <w:proofErr w:type="spellEnd"/>
            <w:r w:rsidRPr="002B5052">
              <w:rPr>
                <w:rFonts w:ascii="Courier New" w:hAnsi="Courier New" w:cs="Courier New"/>
                <w:color w:val="585858"/>
                <w:sz w:val="18"/>
                <w:szCs w:val="18"/>
                <w:lang w:eastAsia="fi-FI"/>
              </w:rPr>
              <w:t xml:space="preserve"> RQO = ilmaisee että kyseessä on pyyntö   </w:t>
            </w:r>
            <w:r w:rsidRPr="002B5052">
              <w:rPr>
                <w:rFonts w:ascii="Courier New" w:hAnsi="Courier New" w:cs="Courier New"/>
                <w:color w:val="0000FF"/>
                <w:sz w:val="18"/>
                <w:szCs w:val="18"/>
                <w:lang w:eastAsia="fi-FI"/>
              </w:rPr>
              <w:t>--&gt;</w:t>
            </w:r>
          </w:p>
          <w:p w14:paraId="1DDB4895"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observation</w:t>
            </w:r>
            <w:r w:rsidRPr="002B5052">
              <w:rPr>
                <w:rFonts w:ascii="Courier New" w:hAnsi="Courier New" w:cs="Courier New"/>
                <w:i/>
                <w:iCs/>
                <w:color w:val="008080"/>
                <w:sz w:val="18"/>
                <w:szCs w:val="18"/>
                <w:lang w:val="en-US" w:eastAsia="fi-FI"/>
              </w:rPr>
              <w:t xml:space="preserve"> </w:t>
            </w:r>
            <w:proofErr w:type="spellStart"/>
            <w:r w:rsidRPr="002B5052">
              <w:rPr>
                <w:rFonts w:ascii="Courier New" w:hAnsi="Courier New" w:cs="Courier New"/>
                <w:color w:val="FF0000"/>
                <w:sz w:val="18"/>
                <w:szCs w:val="18"/>
                <w:lang w:val="en-US" w:eastAsia="fi-FI"/>
              </w:rPr>
              <w:t>classCode</w:t>
            </w:r>
            <w:proofErr w:type="spellEnd"/>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OBS</w:t>
            </w:r>
            <w:r w:rsidRPr="002B5052">
              <w:rPr>
                <w:rFonts w:ascii="Courier New" w:hAnsi="Courier New" w:cs="Courier New"/>
                <w:color w:val="0000FF"/>
                <w:sz w:val="18"/>
                <w:szCs w:val="18"/>
                <w:lang w:val="en-US" w:eastAsia="fi-FI"/>
              </w:rPr>
              <w:t>"</w:t>
            </w:r>
            <w:r w:rsidRPr="002B5052">
              <w:rPr>
                <w:rFonts w:ascii="Courier New" w:hAnsi="Courier New" w:cs="Courier New"/>
                <w:i/>
                <w:iCs/>
                <w:color w:val="008080"/>
                <w:sz w:val="18"/>
                <w:szCs w:val="18"/>
                <w:lang w:val="en-US" w:eastAsia="fi-FI"/>
              </w:rPr>
              <w:t xml:space="preserve"> </w:t>
            </w:r>
            <w:proofErr w:type="spellStart"/>
            <w:r w:rsidRPr="002B5052">
              <w:rPr>
                <w:rFonts w:ascii="Courier New" w:hAnsi="Courier New" w:cs="Courier New"/>
                <w:color w:val="FF0000"/>
                <w:sz w:val="18"/>
                <w:szCs w:val="18"/>
                <w:lang w:val="en-US" w:eastAsia="fi-FI"/>
              </w:rPr>
              <w:t>moodCode</w:t>
            </w:r>
            <w:proofErr w:type="spellEnd"/>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RQO</w:t>
            </w:r>
            <w:r w:rsidRPr="002B5052">
              <w:rPr>
                <w:rFonts w:ascii="Courier New" w:hAnsi="Courier New" w:cs="Courier New"/>
                <w:color w:val="0000FF"/>
                <w:sz w:val="18"/>
                <w:szCs w:val="18"/>
                <w:lang w:val="en-US" w:eastAsia="fi-FI"/>
              </w:rPr>
              <w:t>"&gt;</w:t>
            </w:r>
          </w:p>
          <w:p w14:paraId="007C2E8F"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eastAsia="fi-FI"/>
              </w:rPr>
              <w:t>&lt;!</w:t>
            </w:r>
            <w:proofErr w:type="gramStart"/>
            <w:r w:rsidRPr="002B5052">
              <w:rPr>
                <w:rFonts w:ascii="Courier New" w:hAnsi="Courier New" w:cs="Courier New"/>
                <w:color w:val="0000FF"/>
                <w:sz w:val="18"/>
                <w:szCs w:val="18"/>
                <w:lang w:eastAsia="fi-FI"/>
              </w:rPr>
              <w:t>--</w:t>
            </w:r>
            <w:r w:rsidRPr="002B5052">
              <w:rPr>
                <w:rFonts w:ascii="Courier New" w:hAnsi="Courier New" w:cs="Courier New"/>
                <w:color w:val="585858"/>
                <w:sz w:val="18"/>
                <w:szCs w:val="18"/>
                <w:lang w:eastAsia="fi-FI"/>
              </w:rPr>
              <w:t xml:space="preserve"> tutkimuspyynnön</w:t>
            </w:r>
            <w:proofErr w:type="gramEnd"/>
            <w:r w:rsidRPr="002B5052">
              <w:rPr>
                <w:rFonts w:ascii="Courier New" w:hAnsi="Courier New" w:cs="Courier New"/>
                <w:color w:val="585858"/>
                <w:sz w:val="18"/>
                <w:szCs w:val="18"/>
                <w:lang w:eastAsia="fi-FI"/>
              </w:rPr>
              <w:t xml:space="preserve">/vastauksen ydintietorakenteen tunnus </w:t>
            </w:r>
            <w:r w:rsidRPr="002B5052">
              <w:rPr>
                <w:rFonts w:ascii="Courier New" w:hAnsi="Courier New" w:cs="Courier New"/>
                <w:color w:val="0000FF"/>
                <w:sz w:val="18"/>
                <w:szCs w:val="18"/>
                <w:lang w:eastAsia="fi-FI"/>
              </w:rPr>
              <w:t>--&gt;</w:t>
            </w:r>
          </w:p>
          <w:p w14:paraId="3712E0CB"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color w:val="000000"/>
                <w:sz w:val="18"/>
                <w:szCs w:val="18"/>
                <w:lang w:eastAsia="fi-FI"/>
              </w:rPr>
              <w:t xml:space="preserve">  </w:t>
            </w: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eastAsia="fi-FI"/>
              </w:rPr>
              <w:t>&lt;!</w:t>
            </w:r>
            <w:proofErr w:type="gramStart"/>
            <w:r w:rsidRPr="002B5052">
              <w:rPr>
                <w:rFonts w:ascii="Courier New" w:hAnsi="Courier New" w:cs="Courier New"/>
                <w:color w:val="0000FF"/>
                <w:sz w:val="18"/>
                <w:szCs w:val="18"/>
                <w:lang w:eastAsia="fi-FI"/>
              </w:rPr>
              <w:t>--</w:t>
            </w:r>
            <w:r w:rsidRPr="002B5052">
              <w:rPr>
                <w:rFonts w:ascii="Courier New" w:hAnsi="Courier New" w:cs="Courier New"/>
                <w:color w:val="585858"/>
                <w:sz w:val="18"/>
                <w:szCs w:val="18"/>
                <w:lang w:eastAsia="fi-FI"/>
              </w:rPr>
              <w:t xml:space="preserve"> MUUTETTU</w:t>
            </w:r>
            <w:proofErr w:type="gramEnd"/>
            <w:r w:rsidRPr="002B5052">
              <w:rPr>
                <w:rFonts w:ascii="Courier New" w:hAnsi="Courier New" w:cs="Courier New"/>
                <w:color w:val="585858"/>
                <w:sz w:val="18"/>
                <w:szCs w:val="18"/>
                <w:lang w:eastAsia="fi-FI"/>
              </w:rPr>
              <w:t xml:space="preserve">: </w:t>
            </w:r>
            <w:proofErr w:type="spellStart"/>
            <w:r w:rsidRPr="002B5052">
              <w:rPr>
                <w:rFonts w:ascii="Courier New" w:hAnsi="Courier New" w:cs="Courier New"/>
                <w:color w:val="585858"/>
                <w:sz w:val="18"/>
                <w:szCs w:val="18"/>
                <w:lang w:eastAsia="fi-FI"/>
              </w:rPr>
              <w:t>TemplateId</w:t>
            </w:r>
            <w:proofErr w:type="spellEnd"/>
            <w:r w:rsidRPr="002B5052">
              <w:rPr>
                <w:rFonts w:ascii="Courier New" w:hAnsi="Courier New" w:cs="Courier New"/>
                <w:color w:val="585858"/>
                <w:sz w:val="18"/>
                <w:szCs w:val="18"/>
                <w:lang w:eastAsia="fi-FI"/>
              </w:rPr>
              <w:t xml:space="preserve"> o "kuvantamistutkimukset" </w:t>
            </w:r>
            <w:r w:rsidRPr="002B5052">
              <w:rPr>
                <w:rFonts w:ascii="Courier New" w:hAnsi="Courier New" w:cs="Courier New"/>
                <w:color w:val="0000FF"/>
                <w:sz w:val="18"/>
                <w:szCs w:val="18"/>
                <w:lang w:eastAsia="fi-FI"/>
              </w:rPr>
              <w:t>--&gt;</w:t>
            </w:r>
          </w:p>
          <w:p w14:paraId="6A46921A"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eastAsia="fi-FI"/>
              </w:rPr>
              <w:tab/>
            </w: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eastAsia="fi-FI"/>
              </w:rPr>
              <w:t>&lt;</w:t>
            </w:r>
            <w:proofErr w:type="spellStart"/>
            <w:r w:rsidRPr="002B5052">
              <w:rPr>
                <w:rFonts w:ascii="Courier New" w:hAnsi="Courier New" w:cs="Courier New"/>
                <w:color w:val="800000"/>
                <w:sz w:val="18"/>
                <w:szCs w:val="18"/>
                <w:lang w:eastAsia="fi-FI"/>
              </w:rPr>
              <w:t>templateId</w:t>
            </w:r>
            <w:proofErr w:type="spellEnd"/>
            <w:r w:rsidRPr="002B5052">
              <w:rPr>
                <w:rFonts w:ascii="Courier New" w:hAnsi="Courier New" w:cs="Courier New"/>
                <w:i/>
                <w:iCs/>
                <w:color w:val="008080"/>
                <w:sz w:val="18"/>
                <w:szCs w:val="18"/>
                <w:lang w:eastAsia="fi-FI"/>
              </w:rPr>
              <w:t xml:space="preserve"> </w:t>
            </w:r>
            <w:r w:rsidRPr="002B5052">
              <w:rPr>
                <w:rFonts w:ascii="Courier New" w:hAnsi="Courier New" w:cs="Courier New"/>
                <w:color w:val="FF0000"/>
                <w:sz w:val="18"/>
                <w:szCs w:val="18"/>
                <w:lang w:eastAsia="fi-FI"/>
              </w:rPr>
              <w:t>root</w:t>
            </w:r>
            <w:r w:rsidRPr="002B5052">
              <w:rPr>
                <w:rFonts w:ascii="Courier New" w:hAnsi="Courier New" w:cs="Courier New"/>
                <w:color w:val="0000FF"/>
                <w:sz w:val="18"/>
                <w:szCs w:val="18"/>
                <w:lang w:eastAsia="fi-FI"/>
              </w:rPr>
              <w:t>="</w:t>
            </w:r>
            <w:r w:rsidRPr="002B5052">
              <w:rPr>
                <w:rFonts w:ascii="Courier New" w:hAnsi="Courier New" w:cs="Courier New"/>
                <w:color w:val="000000"/>
                <w:sz w:val="18"/>
                <w:szCs w:val="18"/>
                <w:lang w:eastAsia="fi-FI"/>
              </w:rPr>
              <w:t>1.2.246.537.6.12.999.2003.22</w:t>
            </w:r>
            <w:r w:rsidRPr="002B5052">
              <w:rPr>
                <w:rFonts w:ascii="Courier New" w:hAnsi="Courier New" w:cs="Courier New"/>
                <w:color w:val="0000FF"/>
                <w:sz w:val="18"/>
                <w:szCs w:val="18"/>
                <w:lang w:eastAsia="fi-FI"/>
              </w:rPr>
              <w:t>"/&gt;</w:t>
            </w:r>
          </w:p>
          <w:p w14:paraId="305FEA41"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eastAsia="fi-FI"/>
              </w:rPr>
              <w:tab/>
            </w: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eastAsia="fi-FI"/>
              </w:rPr>
              <w:t>&lt;!</w:t>
            </w:r>
            <w:proofErr w:type="gramStart"/>
            <w:r w:rsidRPr="002B5052">
              <w:rPr>
                <w:rFonts w:ascii="Courier New" w:hAnsi="Courier New" w:cs="Courier New"/>
                <w:color w:val="0000FF"/>
                <w:sz w:val="18"/>
                <w:szCs w:val="18"/>
                <w:lang w:eastAsia="fi-FI"/>
              </w:rPr>
              <w:t>--</w:t>
            </w:r>
            <w:r w:rsidRPr="002B5052">
              <w:rPr>
                <w:rFonts w:ascii="Courier New" w:hAnsi="Courier New" w:cs="Courier New"/>
                <w:color w:val="585858"/>
                <w:sz w:val="18"/>
                <w:szCs w:val="18"/>
                <w:lang w:eastAsia="fi-FI"/>
              </w:rPr>
              <w:t xml:space="preserve"> vanha</w:t>
            </w:r>
            <w:proofErr w:type="gramEnd"/>
            <w:r w:rsidRPr="002B5052">
              <w:rPr>
                <w:rFonts w:ascii="Courier New" w:hAnsi="Courier New" w:cs="Courier New"/>
                <w:color w:val="585858"/>
                <w:sz w:val="18"/>
                <w:szCs w:val="18"/>
                <w:lang w:eastAsia="fi-FI"/>
              </w:rPr>
              <w:t xml:space="preserve"> </w:t>
            </w:r>
            <w:proofErr w:type="spellStart"/>
            <w:r w:rsidRPr="002B5052">
              <w:rPr>
                <w:rFonts w:ascii="Courier New" w:hAnsi="Courier New" w:cs="Courier New"/>
                <w:color w:val="585858"/>
                <w:sz w:val="18"/>
                <w:szCs w:val="18"/>
                <w:lang w:eastAsia="fi-FI"/>
              </w:rPr>
              <w:t>templateid</w:t>
            </w:r>
            <w:proofErr w:type="spellEnd"/>
            <w:r w:rsidRPr="002B5052">
              <w:rPr>
                <w:rFonts w:ascii="Courier New" w:hAnsi="Courier New" w:cs="Courier New"/>
                <w:color w:val="585858"/>
                <w:sz w:val="18"/>
                <w:szCs w:val="18"/>
                <w:lang w:eastAsia="fi-FI"/>
              </w:rPr>
              <w:t xml:space="preserve">, lisäksi tätä voi käyttää jos tarvetta </w:t>
            </w:r>
            <w:r w:rsidRPr="002B5052">
              <w:rPr>
                <w:rFonts w:ascii="Courier New" w:hAnsi="Courier New" w:cs="Courier New"/>
                <w:color w:val="0000FF"/>
                <w:sz w:val="18"/>
                <w:szCs w:val="18"/>
                <w:lang w:eastAsia="fi-FI"/>
              </w:rPr>
              <w:t>--&gt;</w:t>
            </w:r>
          </w:p>
          <w:p w14:paraId="6AAA8E49"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eastAsia="fi-FI"/>
              </w:rPr>
              <w:tab/>
            </w: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eastAsia="fi-FI"/>
              </w:rPr>
              <w:t>&lt;</w:t>
            </w:r>
            <w:proofErr w:type="spellStart"/>
            <w:r w:rsidRPr="002B5052">
              <w:rPr>
                <w:rFonts w:ascii="Courier New" w:hAnsi="Courier New" w:cs="Courier New"/>
                <w:color w:val="800000"/>
                <w:sz w:val="18"/>
                <w:szCs w:val="18"/>
                <w:lang w:eastAsia="fi-FI"/>
              </w:rPr>
              <w:t>templateId</w:t>
            </w:r>
            <w:proofErr w:type="spellEnd"/>
            <w:r w:rsidRPr="002B5052">
              <w:rPr>
                <w:rFonts w:ascii="Courier New" w:hAnsi="Courier New" w:cs="Courier New"/>
                <w:i/>
                <w:iCs/>
                <w:color w:val="008080"/>
                <w:sz w:val="18"/>
                <w:szCs w:val="18"/>
                <w:lang w:eastAsia="fi-FI"/>
              </w:rPr>
              <w:t xml:space="preserve"> </w:t>
            </w:r>
            <w:r w:rsidRPr="002B5052">
              <w:rPr>
                <w:rFonts w:ascii="Courier New" w:hAnsi="Courier New" w:cs="Courier New"/>
                <w:color w:val="FF0000"/>
                <w:sz w:val="18"/>
                <w:szCs w:val="18"/>
                <w:lang w:eastAsia="fi-FI"/>
              </w:rPr>
              <w:t>root</w:t>
            </w:r>
            <w:r w:rsidRPr="002B5052">
              <w:rPr>
                <w:rFonts w:ascii="Courier New" w:hAnsi="Courier New" w:cs="Courier New"/>
                <w:color w:val="0000FF"/>
                <w:sz w:val="18"/>
                <w:szCs w:val="18"/>
                <w:lang w:eastAsia="fi-FI"/>
              </w:rPr>
              <w:t>="</w:t>
            </w:r>
            <w:r w:rsidRPr="002B5052">
              <w:rPr>
                <w:rFonts w:ascii="Courier New" w:hAnsi="Courier New" w:cs="Courier New"/>
                <w:color w:val="000000"/>
                <w:sz w:val="18"/>
                <w:szCs w:val="18"/>
                <w:lang w:eastAsia="fi-FI"/>
              </w:rPr>
              <w:t>1.2.246.537.6.12.999.2003.4</w:t>
            </w:r>
            <w:r w:rsidRPr="002B5052">
              <w:rPr>
                <w:rFonts w:ascii="Courier New" w:hAnsi="Courier New" w:cs="Courier New"/>
                <w:color w:val="0000FF"/>
                <w:sz w:val="18"/>
                <w:szCs w:val="18"/>
                <w:lang w:eastAsia="fi-FI"/>
              </w:rPr>
              <w:t>"/&gt;</w:t>
            </w:r>
          </w:p>
          <w:p w14:paraId="2C217C15"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color w:val="000000"/>
                <w:sz w:val="18"/>
                <w:szCs w:val="18"/>
                <w:lang w:eastAsia="fi-FI"/>
              </w:rPr>
              <w:t xml:space="preserve">   </w:t>
            </w: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eastAsia="fi-FI"/>
              </w:rPr>
              <w:t>&lt;!</w:t>
            </w:r>
            <w:proofErr w:type="gramStart"/>
            <w:r w:rsidRPr="002B5052">
              <w:rPr>
                <w:rFonts w:ascii="Courier New" w:hAnsi="Courier New" w:cs="Courier New"/>
                <w:color w:val="0000FF"/>
                <w:sz w:val="18"/>
                <w:szCs w:val="18"/>
                <w:lang w:eastAsia="fi-FI"/>
              </w:rPr>
              <w:t>--</w:t>
            </w:r>
            <w:r w:rsidRPr="002B5052">
              <w:rPr>
                <w:rFonts w:ascii="Courier New" w:hAnsi="Courier New" w:cs="Courier New"/>
                <w:color w:val="585858"/>
                <w:sz w:val="18"/>
                <w:szCs w:val="18"/>
                <w:lang w:eastAsia="fi-FI"/>
              </w:rPr>
              <w:t xml:space="preserve"> Pyynnön</w:t>
            </w:r>
            <w:proofErr w:type="gramEnd"/>
            <w:r w:rsidRPr="002B5052">
              <w:rPr>
                <w:rFonts w:ascii="Courier New" w:hAnsi="Courier New" w:cs="Courier New"/>
                <w:color w:val="585858"/>
                <w:sz w:val="18"/>
                <w:szCs w:val="18"/>
                <w:lang w:eastAsia="fi-FI"/>
              </w:rPr>
              <w:t xml:space="preserve"> tunniste tähän, </w:t>
            </w:r>
            <w:proofErr w:type="spellStart"/>
            <w:r w:rsidRPr="002B5052">
              <w:rPr>
                <w:rFonts w:ascii="Courier New" w:hAnsi="Courier New" w:cs="Courier New"/>
                <w:color w:val="585858"/>
                <w:sz w:val="18"/>
                <w:szCs w:val="18"/>
                <w:lang w:eastAsia="fi-FI"/>
              </w:rPr>
              <w:t>AC-nro</w:t>
            </w:r>
            <w:proofErr w:type="spellEnd"/>
            <w:r w:rsidRPr="002B5052">
              <w:rPr>
                <w:rFonts w:ascii="Courier New" w:hAnsi="Courier New" w:cs="Courier New"/>
                <w:color w:val="585858"/>
                <w:sz w:val="18"/>
                <w:szCs w:val="18"/>
                <w:lang w:eastAsia="fi-FI"/>
              </w:rPr>
              <w:t xml:space="preserve"> </w:t>
            </w:r>
            <w:proofErr w:type="spellStart"/>
            <w:r w:rsidRPr="002B5052">
              <w:rPr>
                <w:rFonts w:ascii="Courier New" w:hAnsi="Courier New" w:cs="Courier New"/>
                <w:color w:val="585858"/>
                <w:sz w:val="18"/>
                <w:szCs w:val="18"/>
                <w:lang w:eastAsia="fi-FI"/>
              </w:rPr>
              <w:t>extensioniin</w:t>
            </w:r>
            <w:proofErr w:type="spellEnd"/>
            <w:r w:rsidRPr="002B5052">
              <w:rPr>
                <w:rFonts w:ascii="Courier New" w:hAnsi="Courier New" w:cs="Courier New"/>
                <w:color w:val="0000FF"/>
                <w:sz w:val="18"/>
                <w:szCs w:val="18"/>
                <w:lang w:eastAsia="fi-FI"/>
              </w:rPr>
              <w:t>--&gt;</w:t>
            </w:r>
          </w:p>
          <w:p w14:paraId="1BA20B3F"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eastAsia="fi-FI"/>
              </w:rPr>
              <w:tab/>
            </w: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eastAsia="fi-FI"/>
              </w:rPr>
              <w:t>&lt;</w:t>
            </w:r>
            <w:r w:rsidRPr="002B5052">
              <w:rPr>
                <w:rFonts w:ascii="Courier New" w:hAnsi="Courier New" w:cs="Courier New"/>
                <w:color w:val="800000"/>
                <w:sz w:val="18"/>
                <w:szCs w:val="18"/>
                <w:lang w:eastAsia="fi-FI"/>
              </w:rPr>
              <w:t>id</w:t>
            </w:r>
            <w:r w:rsidRPr="002B5052">
              <w:rPr>
                <w:rFonts w:ascii="Courier New" w:hAnsi="Courier New" w:cs="Courier New"/>
                <w:i/>
                <w:iCs/>
                <w:color w:val="008080"/>
                <w:sz w:val="18"/>
                <w:szCs w:val="18"/>
                <w:lang w:eastAsia="fi-FI"/>
              </w:rPr>
              <w:t xml:space="preserve"> </w:t>
            </w:r>
            <w:r w:rsidRPr="002B5052">
              <w:rPr>
                <w:rFonts w:ascii="Courier New" w:hAnsi="Courier New" w:cs="Courier New"/>
                <w:color w:val="FF0000"/>
                <w:sz w:val="18"/>
                <w:szCs w:val="18"/>
                <w:lang w:eastAsia="fi-FI"/>
              </w:rPr>
              <w:t>extension</w:t>
            </w:r>
            <w:r w:rsidRPr="002B5052">
              <w:rPr>
                <w:rFonts w:ascii="Courier New" w:hAnsi="Courier New" w:cs="Courier New"/>
                <w:color w:val="0000FF"/>
                <w:sz w:val="18"/>
                <w:szCs w:val="18"/>
                <w:lang w:eastAsia="fi-FI"/>
              </w:rPr>
              <w:t>="</w:t>
            </w:r>
            <w:r w:rsidRPr="002B5052">
              <w:rPr>
                <w:rFonts w:ascii="Courier New" w:hAnsi="Courier New" w:cs="Courier New"/>
                <w:color w:val="000000"/>
                <w:sz w:val="18"/>
                <w:szCs w:val="18"/>
                <w:lang w:eastAsia="fi-FI"/>
              </w:rPr>
              <w:t>2</w:t>
            </w:r>
            <w:r w:rsidRPr="002B5052">
              <w:rPr>
                <w:rFonts w:ascii="Courier New" w:hAnsi="Courier New" w:cs="Courier New"/>
                <w:color w:val="0000FF"/>
                <w:sz w:val="18"/>
                <w:szCs w:val="18"/>
                <w:lang w:eastAsia="fi-FI"/>
              </w:rPr>
              <w:t>"</w:t>
            </w:r>
            <w:r w:rsidRPr="002B5052">
              <w:rPr>
                <w:rFonts w:ascii="Courier New" w:hAnsi="Courier New" w:cs="Courier New"/>
                <w:i/>
                <w:iCs/>
                <w:color w:val="008080"/>
                <w:sz w:val="18"/>
                <w:szCs w:val="18"/>
                <w:lang w:eastAsia="fi-FI"/>
              </w:rPr>
              <w:t xml:space="preserve"> </w:t>
            </w:r>
            <w:r w:rsidRPr="002B5052">
              <w:rPr>
                <w:rFonts w:ascii="Courier New" w:hAnsi="Courier New" w:cs="Courier New"/>
                <w:color w:val="FF0000"/>
                <w:sz w:val="18"/>
                <w:szCs w:val="18"/>
                <w:lang w:eastAsia="fi-FI"/>
              </w:rPr>
              <w:t>root</w:t>
            </w:r>
            <w:r w:rsidRPr="002B5052">
              <w:rPr>
                <w:rFonts w:ascii="Courier New" w:hAnsi="Courier New" w:cs="Courier New"/>
                <w:color w:val="0000FF"/>
                <w:sz w:val="18"/>
                <w:szCs w:val="18"/>
                <w:lang w:eastAsia="fi-FI"/>
              </w:rPr>
              <w:t>="</w:t>
            </w:r>
            <w:r w:rsidRPr="002B5052">
              <w:rPr>
                <w:rFonts w:ascii="Courier New" w:hAnsi="Courier New" w:cs="Courier New"/>
                <w:color w:val="000000"/>
                <w:sz w:val="18"/>
                <w:szCs w:val="18"/>
                <w:lang w:eastAsia="fi-FI"/>
              </w:rPr>
              <w:t>1.2.246.10.1234567.14.2009.123.1.2</w:t>
            </w:r>
            <w:r w:rsidRPr="002B5052">
              <w:rPr>
                <w:rFonts w:ascii="Courier New" w:hAnsi="Courier New" w:cs="Courier New"/>
                <w:color w:val="0000FF"/>
                <w:sz w:val="18"/>
                <w:szCs w:val="18"/>
                <w:lang w:eastAsia="fi-FI"/>
              </w:rPr>
              <w:t>"/&gt;</w:t>
            </w:r>
          </w:p>
          <w:p w14:paraId="32962CA8"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eastAsia="fi-FI"/>
              </w:rPr>
              <w:tab/>
            </w: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eastAsia="fi-FI"/>
              </w:rPr>
              <w:t>&lt;!</w:t>
            </w:r>
            <w:proofErr w:type="gramStart"/>
            <w:r w:rsidRPr="002B5052">
              <w:rPr>
                <w:rFonts w:ascii="Courier New" w:hAnsi="Courier New" w:cs="Courier New"/>
                <w:color w:val="0000FF"/>
                <w:sz w:val="18"/>
                <w:szCs w:val="18"/>
                <w:lang w:eastAsia="fi-FI"/>
              </w:rPr>
              <w:t>--</w:t>
            </w:r>
            <w:r w:rsidRPr="002B5052">
              <w:rPr>
                <w:rFonts w:ascii="Courier New" w:hAnsi="Courier New" w:cs="Courier New"/>
                <w:color w:val="585858"/>
                <w:sz w:val="18"/>
                <w:szCs w:val="18"/>
                <w:lang w:eastAsia="fi-FI"/>
              </w:rPr>
              <w:t xml:space="preserve">  Pyydetty</w:t>
            </w:r>
            <w:proofErr w:type="gramEnd"/>
            <w:r w:rsidRPr="002B5052">
              <w:rPr>
                <w:rFonts w:ascii="Courier New" w:hAnsi="Courier New" w:cs="Courier New"/>
                <w:color w:val="585858"/>
                <w:sz w:val="18"/>
                <w:szCs w:val="18"/>
                <w:lang w:eastAsia="fi-FI"/>
              </w:rPr>
              <w:t xml:space="preserve"> tutkimus   </w:t>
            </w:r>
            <w:r w:rsidRPr="002B5052">
              <w:rPr>
                <w:rFonts w:ascii="Courier New" w:hAnsi="Courier New" w:cs="Courier New"/>
                <w:color w:val="0000FF"/>
                <w:sz w:val="18"/>
                <w:szCs w:val="18"/>
                <w:lang w:eastAsia="fi-FI"/>
              </w:rPr>
              <w:t>--&gt;</w:t>
            </w:r>
          </w:p>
          <w:p w14:paraId="463BE86C"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eastAsia="fi-FI"/>
              </w:rPr>
              <w:tab/>
            </w: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eastAsia="fi-FI"/>
              </w:rPr>
              <w:t>&lt;</w:t>
            </w:r>
            <w:proofErr w:type="spellStart"/>
            <w:r w:rsidRPr="002B5052">
              <w:rPr>
                <w:rFonts w:ascii="Courier New" w:hAnsi="Courier New" w:cs="Courier New"/>
                <w:color w:val="800000"/>
                <w:sz w:val="18"/>
                <w:szCs w:val="18"/>
                <w:lang w:eastAsia="fi-FI"/>
              </w:rPr>
              <w:t>code</w:t>
            </w:r>
            <w:proofErr w:type="spellEnd"/>
            <w:r w:rsidRPr="002B5052">
              <w:rPr>
                <w:rFonts w:ascii="Courier New" w:hAnsi="Courier New" w:cs="Courier New"/>
                <w:i/>
                <w:iCs/>
                <w:color w:val="008080"/>
                <w:sz w:val="18"/>
                <w:szCs w:val="18"/>
                <w:lang w:eastAsia="fi-FI"/>
              </w:rPr>
              <w:t xml:space="preserve"> </w:t>
            </w:r>
            <w:r w:rsidRPr="002B5052">
              <w:rPr>
                <w:rFonts w:ascii="Courier New" w:hAnsi="Courier New" w:cs="Courier New"/>
                <w:color w:val="FF0000"/>
                <w:sz w:val="18"/>
                <w:szCs w:val="18"/>
                <w:lang w:eastAsia="fi-FI"/>
              </w:rPr>
              <w:t>code</w:t>
            </w:r>
            <w:r w:rsidRPr="002B5052">
              <w:rPr>
                <w:rFonts w:ascii="Courier New" w:hAnsi="Courier New" w:cs="Courier New"/>
                <w:color w:val="0000FF"/>
                <w:sz w:val="18"/>
                <w:szCs w:val="18"/>
                <w:lang w:eastAsia="fi-FI"/>
              </w:rPr>
              <w:t>="</w:t>
            </w:r>
            <w:r w:rsidRPr="002B5052">
              <w:rPr>
                <w:rFonts w:ascii="Courier New" w:hAnsi="Courier New" w:cs="Courier New"/>
                <w:color w:val="000000"/>
                <w:sz w:val="18"/>
                <w:szCs w:val="18"/>
                <w:lang w:eastAsia="fi-FI"/>
              </w:rPr>
              <w:t>GD1QA</w:t>
            </w:r>
            <w:r w:rsidRPr="002B5052">
              <w:rPr>
                <w:rFonts w:ascii="Courier New" w:hAnsi="Courier New" w:cs="Courier New"/>
                <w:color w:val="0000FF"/>
                <w:sz w:val="18"/>
                <w:szCs w:val="18"/>
                <w:lang w:eastAsia="fi-FI"/>
              </w:rPr>
              <w:t>"</w:t>
            </w:r>
            <w:r w:rsidRPr="002B5052">
              <w:rPr>
                <w:rFonts w:ascii="Courier New" w:hAnsi="Courier New" w:cs="Courier New"/>
                <w:i/>
                <w:iCs/>
                <w:color w:val="008080"/>
                <w:sz w:val="18"/>
                <w:szCs w:val="18"/>
                <w:lang w:eastAsia="fi-FI"/>
              </w:rPr>
              <w:t xml:space="preserve"> </w:t>
            </w:r>
            <w:r w:rsidRPr="002B5052">
              <w:rPr>
                <w:rFonts w:ascii="Courier New" w:hAnsi="Courier New" w:cs="Courier New"/>
                <w:color w:val="FF0000"/>
                <w:sz w:val="18"/>
                <w:szCs w:val="18"/>
                <w:lang w:eastAsia="fi-FI"/>
              </w:rPr>
              <w:t>codeSystem</w:t>
            </w:r>
            <w:r w:rsidRPr="002B5052">
              <w:rPr>
                <w:rFonts w:ascii="Courier New" w:hAnsi="Courier New" w:cs="Courier New"/>
                <w:color w:val="0000FF"/>
                <w:sz w:val="18"/>
                <w:szCs w:val="18"/>
                <w:lang w:eastAsia="fi-FI"/>
              </w:rPr>
              <w:t>="</w:t>
            </w:r>
            <w:r w:rsidRPr="002B5052">
              <w:rPr>
                <w:rFonts w:ascii="Courier New" w:hAnsi="Courier New" w:cs="Courier New"/>
                <w:color w:val="000000"/>
                <w:sz w:val="18"/>
                <w:szCs w:val="18"/>
                <w:lang w:eastAsia="fi-FI"/>
              </w:rPr>
              <w:t>1.2.246.537.6.4.2007</w:t>
            </w:r>
            <w:r w:rsidRPr="002B5052">
              <w:rPr>
                <w:rFonts w:ascii="Courier New" w:hAnsi="Courier New" w:cs="Courier New"/>
                <w:color w:val="0000FF"/>
                <w:sz w:val="18"/>
                <w:szCs w:val="18"/>
                <w:lang w:eastAsia="fi-FI"/>
              </w:rPr>
              <w:t>"</w:t>
            </w:r>
            <w:r w:rsidRPr="002B5052">
              <w:rPr>
                <w:rFonts w:ascii="Courier New" w:hAnsi="Courier New" w:cs="Courier New"/>
                <w:i/>
                <w:iCs/>
                <w:color w:val="008080"/>
                <w:sz w:val="18"/>
                <w:szCs w:val="18"/>
                <w:lang w:eastAsia="fi-FI"/>
              </w:rPr>
              <w:t xml:space="preserve"> </w:t>
            </w:r>
            <w:proofErr w:type="spellStart"/>
            <w:r w:rsidRPr="002B5052">
              <w:rPr>
                <w:rFonts w:ascii="Courier New" w:hAnsi="Courier New" w:cs="Courier New"/>
                <w:color w:val="FF0000"/>
                <w:sz w:val="18"/>
                <w:szCs w:val="18"/>
                <w:lang w:eastAsia="fi-FI"/>
              </w:rPr>
              <w:t>codeSystemName</w:t>
            </w:r>
            <w:r w:rsidRPr="002B5052">
              <w:rPr>
                <w:rFonts w:ascii="Courier New" w:hAnsi="Courier New" w:cs="Courier New"/>
                <w:color w:val="0000FF"/>
                <w:sz w:val="18"/>
                <w:szCs w:val="18"/>
                <w:lang w:eastAsia="fi-FI"/>
              </w:rPr>
              <w:t>="</w:t>
            </w:r>
            <w:r w:rsidRPr="002B5052">
              <w:rPr>
                <w:rFonts w:ascii="Courier New" w:hAnsi="Courier New" w:cs="Courier New"/>
                <w:color w:val="000000"/>
                <w:sz w:val="18"/>
                <w:szCs w:val="18"/>
                <w:lang w:eastAsia="fi-FI"/>
              </w:rPr>
              <w:t>Radiologinen</w:t>
            </w:r>
            <w:proofErr w:type="spellEnd"/>
            <w:r w:rsidRPr="002B5052">
              <w:rPr>
                <w:rFonts w:ascii="Courier New" w:hAnsi="Courier New" w:cs="Courier New"/>
                <w:color w:val="000000"/>
                <w:sz w:val="18"/>
                <w:szCs w:val="18"/>
                <w:lang w:eastAsia="fi-FI"/>
              </w:rPr>
              <w:t xml:space="preserve"> tutkimus- ja toimenpideluokitus 2007</w:t>
            </w:r>
            <w:r w:rsidRPr="002B5052">
              <w:rPr>
                <w:rFonts w:ascii="Courier New" w:hAnsi="Courier New" w:cs="Courier New"/>
                <w:color w:val="0000FF"/>
                <w:sz w:val="18"/>
                <w:szCs w:val="18"/>
                <w:lang w:eastAsia="fi-FI"/>
              </w:rPr>
              <w:t>"</w:t>
            </w:r>
            <w:r w:rsidRPr="002B5052">
              <w:rPr>
                <w:rFonts w:ascii="Courier New" w:hAnsi="Courier New" w:cs="Courier New"/>
                <w:i/>
                <w:iCs/>
                <w:color w:val="008080"/>
                <w:sz w:val="18"/>
                <w:szCs w:val="18"/>
                <w:lang w:eastAsia="fi-FI"/>
              </w:rPr>
              <w:t xml:space="preserve"> </w:t>
            </w:r>
            <w:proofErr w:type="spellStart"/>
            <w:r w:rsidRPr="002B5052">
              <w:rPr>
                <w:rFonts w:ascii="Courier New" w:hAnsi="Courier New" w:cs="Courier New"/>
                <w:color w:val="FF0000"/>
                <w:sz w:val="18"/>
                <w:szCs w:val="18"/>
                <w:lang w:eastAsia="fi-FI"/>
              </w:rPr>
              <w:t>displayName</w:t>
            </w:r>
            <w:r w:rsidRPr="002B5052">
              <w:rPr>
                <w:rFonts w:ascii="Courier New" w:hAnsi="Courier New" w:cs="Courier New"/>
                <w:color w:val="0000FF"/>
                <w:sz w:val="18"/>
                <w:szCs w:val="18"/>
                <w:lang w:eastAsia="fi-FI"/>
              </w:rPr>
              <w:t>="</w:t>
            </w:r>
            <w:r w:rsidRPr="002B5052">
              <w:rPr>
                <w:rFonts w:ascii="Courier New" w:hAnsi="Courier New" w:cs="Courier New"/>
                <w:color w:val="000000"/>
                <w:sz w:val="18"/>
                <w:szCs w:val="18"/>
                <w:lang w:eastAsia="fi-FI"/>
              </w:rPr>
              <w:t>Thoraxin</w:t>
            </w:r>
            <w:proofErr w:type="spellEnd"/>
            <w:r w:rsidRPr="002B5052">
              <w:rPr>
                <w:rFonts w:ascii="Courier New" w:hAnsi="Courier New" w:cs="Courier New"/>
                <w:color w:val="000000"/>
                <w:sz w:val="18"/>
                <w:szCs w:val="18"/>
                <w:lang w:eastAsia="fi-FI"/>
              </w:rPr>
              <w:t xml:space="preserve"> </w:t>
            </w:r>
            <w:proofErr w:type="spellStart"/>
            <w:r w:rsidRPr="002B5052">
              <w:rPr>
                <w:rFonts w:ascii="Courier New" w:hAnsi="Courier New" w:cs="Courier New"/>
                <w:color w:val="000000"/>
                <w:sz w:val="18"/>
                <w:szCs w:val="18"/>
                <w:lang w:eastAsia="fi-FI"/>
              </w:rPr>
              <w:t>natiiviröntgen</w:t>
            </w:r>
            <w:proofErr w:type="spellEnd"/>
            <w:r w:rsidRPr="002B5052">
              <w:rPr>
                <w:rFonts w:ascii="Courier New" w:hAnsi="Courier New" w:cs="Courier New"/>
                <w:color w:val="000000"/>
                <w:sz w:val="18"/>
                <w:szCs w:val="18"/>
                <w:lang w:eastAsia="fi-FI"/>
              </w:rPr>
              <w:t xml:space="preserve"> makuuasennossa</w:t>
            </w:r>
            <w:r w:rsidRPr="002B5052">
              <w:rPr>
                <w:rFonts w:ascii="Courier New" w:hAnsi="Courier New" w:cs="Courier New"/>
                <w:color w:val="0000FF"/>
                <w:sz w:val="18"/>
                <w:szCs w:val="18"/>
                <w:lang w:eastAsia="fi-FI"/>
              </w:rPr>
              <w:t>"&gt;</w:t>
            </w:r>
          </w:p>
          <w:p w14:paraId="03504457"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eastAsia="fi-FI"/>
              </w:rPr>
              <w:tab/>
            </w:r>
            <w:r w:rsidRPr="002B5052">
              <w:rPr>
                <w:rFonts w:ascii="Courier New" w:hAnsi="Courier New" w:cs="Courier New"/>
                <w:i/>
                <w:iCs/>
                <w:color w:val="008080"/>
                <w:sz w:val="18"/>
                <w:szCs w:val="18"/>
                <w:lang w:eastAsia="fi-FI"/>
              </w:rPr>
              <w:tab/>
            </w: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eastAsia="fi-FI"/>
              </w:rPr>
              <w:t>&lt;!</w:t>
            </w:r>
            <w:proofErr w:type="gramStart"/>
            <w:r w:rsidRPr="002B5052">
              <w:rPr>
                <w:rFonts w:ascii="Courier New" w:hAnsi="Courier New" w:cs="Courier New"/>
                <w:color w:val="0000FF"/>
                <w:sz w:val="18"/>
                <w:szCs w:val="18"/>
                <w:lang w:eastAsia="fi-FI"/>
              </w:rPr>
              <w:t>--</w:t>
            </w:r>
            <w:r w:rsidRPr="002B5052">
              <w:rPr>
                <w:rFonts w:ascii="Courier New" w:hAnsi="Courier New" w:cs="Courier New"/>
                <w:color w:val="585858"/>
                <w:sz w:val="18"/>
                <w:szCs w:val="18"/>
                <w:lang w:eastAsia="fi-FI"/>
              </w:rPr>
              <w:t xml:space="preserve">  Tarkenne</w:t>
            </w:r>
            <w:proofErr w:type="gramEnd"/>
            <w:r w:rsidRPr="002B5052">
              <w:rPr>
                <w:rFonts w:ascii="Courier New" w:hAnsi="Courier New" w:cs="Courier New"/>
                <w:color w:val="585858"/>
                <w:sz w:val="18"/>
                <w:szCs w:val="18"/>
                <w:lang w:eastAsia="fi-FI"/>
              </w:rPr>
              <w:t xml:space="preserve"> tutkimuskoodiin: puolisuus - Jos tutkimusta on tarvetta tarkentaa tai tutkimuksen kulkuun </w:t>
            </w:r>
            <w:proofErr w:type="spellStart"/>
            <w:r w:rsidRPr="002B5052">
              <w:rPr>
                <w:rFonts w:ascii="Courier New" w:hAnsi="Courier New" w:cs="Courier New"/>
                <w:color w:val="585858"/>
                <w:sz w:val="18"/>
                <w:szCs w:val="18"/>
                <w:lang w:eastAsia="fi-FI"/>
              </w:rPr>
              <w:t>tulkee</w:t>
            </w:r>
            <w:proofErr w:type="spellEnd"/>
            <w:r w:rsidRPr="002B5052">
              <w:rPr>
                <w:rFonts w:ascii="Courier New" w:hAnsi="Courier New" w:cs="Courier New"/>
                <w:color w:val="585858"/>
                <w:sz w:val="18"/>
                <w:szCs w:val="18"/>
                <w:lang w:eastAsia="fi-FI"/>
              </w:rPr>
              <w:t xml:space="preserve"> poikkeuksia, niin tällöin käytetään omana kenttänään ”THL – Toimenpideluokitus” -koodeja (OID: 1.2.246.537.6.2.2007 ).   </w:t>
            </w:r>
            <w:r w:rsidRPr="002B5052">
              <w:rPr>
                <w:rFonts w:ascii="Courier New" w:hAnsi="Courier New" w:cs="Courier New"/>
                <w:color w:val="0000FF"/>
                <w:sz w:val="18"/>
                <w:szCs w:val="18"/>
                <w:lang w:eastAsia="fi-FI"/>
              </w:rPr>
              <w:t>--&gt;</w:t>
            </w:r>
          </w:p>
          <w:p w14:paraId="395A6D8F" w14:textId="77777777" w:rsidR="002B5052" w:rsidRPr="002B5052" w:rsidRDefault="002B5052" w:rsidP="002B5052">
            <w:pPr>
              <w:autoSpaceDE w:val="0"/>
              <w:autoSpaceDN w:val="0"/>
              <w:adjustRightInd w:val="0"/>
              <w:rPr>
                <w:rFonts w:ascii="Courier New" w:hAnsi="Courier New" w:cs="Courier New"/>
                <w:color w:val="585858"/>
                <w:sz w:val="18"/>
                <w:szCs w:val="18"/>
                <w:lang w:eastAsia="fi-FI"/>
              </w:rPr>
            </w:pPr>
            <w:r w:rsidRPr="002B5052">
              <w:rPr>
                <w:rFonts w:ascii="Courier New" w:hAnsi="Courier New" w:cs="Courier New"/>
                <w:color w:val="000000"/>
                <w:sz w:val="18"/>
                <w:szCs w:val="18"/>
                <w:lang w:eastAsia="fi-FI"/>
              </w:rPr>
              <w:t xml:space="preserve">      </w:t>
            </w:r>
            <w:r w:rsidRPr="002B5052">
              <w:rPr>
                <w:rFonts w:ascii="Courier New" w:hAnsi="Courier New" w:cs="Courier New"/>
                <w:color w:val="0000FF"/>
                <w:sz w:val="18"/>
                <w:szCs w:val="18"/>
                <w:lang w:eastAsia="fi-FI"/>
              </w:rPr>
              <w:t>&lt;!</w:t>
            </w:r>
            <w:proofErr w:type="gramStart"/>
            <w:r w:rsidRPr="002B5052">
              <w:rPr>
                <w:rFonts w:ascii="Courier New" w:hAnsi="Courier New" w:cs="Courier New"/>
                <w:color w:val="0000FF"/>
                <w:sz w:val="18"/>
                <w:szCs w:val="18"/>
                <w:lang w:eastAsia="fi-FI"/>
              </w:rPr>
              <w:t>--</w:t>
            </w:r>
            <w:r w:rsidRPr="002B5052">
              <w:rPr>
                <w:rFonts w:ascii="Courier New" w:hAnsi="Courier New" w:cs="Courier New"/>
                <w:color w:val="585858"/>
                <w:sz w:val="18"/>
                <w:szCs w:val="18"/>
                <w:lang w:eastAsia="fi-FI"/>
              </w:rPr>
              <w:t xml:space="preserve"> Puolisuus</w:t>
            </w:r>
            <w:proofErr w:type="gramEnd"/>
            <w:r w:rsidRPr="002B5052">
              <w:rPr>
                <w:rFonts w:ascii="Courier New" w:hAnsi="Courier New" w:cs="Courier New"/>
                <w:color w:val="585858"/>
                <w:sz w:val="18"/>
                <w:szCs w:val="18"/>
                <w:lang w:eastAsia="fi-FI"/>
              </w:rPr>
              <w:t xml:space="preserve"> ja anatominen alue </w:t>
            </w:r>
            <w:proofErr w:type="spellStart"/>
            <w:r w:rsidRPr="002B5052">
              <w:rPr>
                <w:rFonts w:ascii="Courier New" w:hAnsi="Courier New" w:cs="Courier New"/>
                <w:color w:val="585858"/>
                <w:sz w:val="18"/>
                <w:szCs w:val="18"/>
                <w:lang w:eastAsia="fi-FI"/>
              </w:rPr>
              <w:t>tarkenteiden</w:t>
            </w:r>
            <w:proofErr w:type="spellEnd"/>
            <w:r w:rsidRPr="002B5052">
              <w:rPr>
                <w:rFonts w:ascii="Courier New" w:hAnsi="Courier New" w:cs="Courier New"/>
                <w:color w:val="585858"/>
                <w:sz w:val="18"/>
                <w:szCs w:val="18"/>
                <w:lang w:eastAsia="fi-FI"/>
              </w:rPr>
              <w:t xml:space="preserve"> esittäminen kommentoitu pois 21.12.2012, toteutetaan 2016 pakettiin</w:t>
            </w:r>
          </w:p>
          <w:p w14:paraId="5D29EA61" w14:textId="77777777" w:rsidR="002B5052" w:rsidRPr="002B5052" w:rsidRDefault="002B5052" w:rsidP="002B5052">
            <w:pPr>
              <w:autoSpaceDE w:val="0"/>
              <w:autoSpaceDN w:val="0"/>
              <w:adjustRightInd w:val="0"/>
              <w:rPr>
                <w:rFonts w:ascii="Courier New" w:hAnsi="Courier New" w:cs="Courier New"/>
                <w:color w:val="585858"/>
                <w:sz w:val="18"/>
                <w:szCs w:val="18"/>
                <w:lang w:eastAsia="fi-FI"/>
              </w:rPr>
            </w:pPr>
            <w:r w:rsidRPr="002B5052">
              <w:rPr>
                <w:rFonts w:ascii="Courier New" w:hAnsi="Courier New" w:cs="Courier New"/>
                <w:color w:val="585858"/>
                <w:sz w:val="18"/>
                <w:szCs w:val="18"/>
                <w:lang w:eastAsia="fi-FI"/>
              </w:rPr>
              <w:t xml:space="preserve">      &lt;</w:t>
            </w:r>
            <w:proofErr w:type="spellStart"/>
            <w:r w:rsidRPr="002B5052">
              <w:rPr>
                <w:rFonts w:ascii="Courier New" w:hAnsi="Courier New" w:cs="Courier New"/>
                <w:color w:val="585858"/>
                <w:sz w:val="18"/>
                <w:szCs w:val="18"/>
                <w:lang w:eastAsia="fi-FI"/>
              </w:rPr>
              <w:t>qualifier</w:t>
            </w:r>
            <w:proofErr w:type="spellEnd"/>
            <w:r w:rsidRPr="002B5052">
              <w:rPr>
                <w:rFonts w:ascii="Courier New" w:hAnsi="Courier New" w:cs="Courier New"/>
                <w:color w:val="585858"/>
                <w:sz w:val="18"/>
                <w:szCs w:val="18"/>
                <w:lang w:eastAsia="fi-FI"/>
              </w:rPr>
              <w:t>&gt;</w:t>
            </w:r>
          </w:p>
          <w:p w14:paraId="2C117D81" w14:textId="77777777" w:rsidR="002B5052" w:rsidRPr="002B5052" w:rsidRDefault="002B5052" w:rsidP="002B5052">
            <w:pPr>
              <w:autoSpaceDE w:val="0"/>
              <w:autoSpaceDN w:val="0"/>
              <w:adjustRightInd w:val="0"/>
              <w:rPr>
                <w:rFonts w:ascii="Courier New" w:hAnsi="Courier New" w:cs="Courier New"/>
                <w:color w:val="585858"/>
                <w:sz w:val="18"/>
                <w:szCs w:val="18"/>
                <w:lang w:val="en-US" w:eastAsia="fi-FI"/>
              </w:rPr>
            </w:pPr>
            <w:r w:rsidRPr="002B5052">
              <w:rPr>
                <w:rFonts w:ascii="Courier New" w:hAnsi="Courier New" w:cs="Courier New"/>
                <w:color w:val="585858"/>
                <w:sz w:val="18"/>
                <w:szCs w:val="18"/>
                <w:lang w:eastAsia="fi-FI"/>
              </w:rPr>
              <w:tab/>
            </w:r>
            <w:r w:rsidRPr="002B5052">
              <w:rPr>
                <w:rFonts w:ascii="Courier New" w:hAnsi="Courier New" w:cs="Courier New"/>
                <w:color w:val="585858"/>
                <w:sz w:val="18"/>
                <w:szCs w:val="18"/>
                <w:lang w:eastAsia="fi-FI"/>
              </w:rPr>
              <w:tab/>
            </w:r>
            <w:r w:rsidRPr="002B5052">
              <w:rPr>
                <w:rFonts w:ascii="Courier New" w:hAnsi="Courier New" w:cs="Courier New"/>
                <w:color w:val="585858"/>
                <w:sz w:val="18"/>
                <w:szCs w:val="18"/>
                <w:lang w:eastAsia="fi-FI"/>
              </w:rPr>
              <w:tab/>
            </w:r>
            <w:r w:rsidRPr="002B5052">
              <w:rPr>
                <w:rFonts w:ascii="Courier New" w:hAnsi="Courier New" w:cs="Courier New"/>
                <w:color w:val="585858"/>
                <w:sz w:val="18"/>
                <w:szCs w:val="18"/>
                <w:lang w:eastAsia="fi-FI"/>
              </w:rPr>
              <w:tab/>
            </w:r>
            <w:r w:rsidRPr="002B5052">
              <w:rPr>
                <w:rFonts w:ascii="Courier New" w:hAnsi="Courier New" w:cs="Courier New"/>
                <w:color w:val="585858"/>
                <w:sz w:val="18"/>
                <w:szCs w:val="18"/>
                <w:lang w:val="en-US" w:eastAsia="fi-FI"/>
              </w:rPr>
              <w:t>&lt;name&gt;</w:t>
            </w:r>
          </w:p>
          <w:p w14:paraId="360897C7" w14:textId="77777777" w:rsidR="002B5052" w:rsidRPr="002B5052" w:rsidRDefault="002B5052" w:rsidP="002B5052">
            <w:pPr>
              <w:autoSpaceDE w:val="0"/>
              <w:autoSpaceDN w:val="0"/>
              <w:adjustRightInd w:val="0"/>
              <w:rPr>
                <w:rFonts w:ascii="Courier New" w:hAnsi="Courier New" w:cs="Courier New"/>
                <w:color w:val="585858"/>
                <w:sz w:val="18"/>
                <w:szCs w:val="18"/>
                <w:lang w:val="en-US" w:eastAsia="fi-FI"/>
              </w:rPr>
            </w:pP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t>&lt;</w:t>
            </w:r>
            <w:proofErr w:type="spellStart"/>
            <w:r w:rsidRPr="002B5052">
              <w:rPr>
                <w:rFonts w:ascii="Courier New" w:hAnsi="Courier New" w:cs="Courier New"/>
                <w:color w:val="585858"/>
                <w:sz w:val="18"/>
                <w:szCs w:val="18"/>
                <w:lang w:val="en-US" w:eastAsia="fi-FI"/>
              </w:rPr>
              <w:t>originalText</w:t>
            </w:r>
            <w:proofErr w:type="spellEnd"/>
            <w:r w:rsidRPr="002B5052">
              <w:rPr>
                <w:rFonts w:ascii="Courier New" w:hAnsi="Courier New" w:cs="Courier New"/>
                <w:color w:val="585858"/>
                <w:sz w:val="18"/>
                <w:szCs w:val="18"/>
                <w:lang w:val="en-US" w:eastAsia="fi-FI"/>
              </w:rPr>
              <w:t>&gt;</w:t>
            </w:r>
            <w:proofErr w:type="spellStart"/>
            <w:r w:rsidRPr="002B5052">
              <w:rPr>
                <w:rFonts w:ascii="Courier New" w:hAnsi="Courier New" w:cs="Courier New"/>
                <w:color w:val="585858"/>
                <w:sz w:val="18"/>
                <w:szCs w:val="18"/>
                <w:lang w:val="en-US" w:eastAsia="fi-FI"/>
              </w:rPr>
              <w:t>puolisuus</w:t>
            </w:r>
            <w:proofErr w:type="spellEnd"/>
            <w:r w:rsidRPr="002B5052">
              <w:rPr>
                <w:rFonts w:ascii="Courier New" w:hAnsi="Courier New" w:cs="Courier New"/>
                <w:color w:val="585858"/>
                <w:sz w:val="18"/>
                <w:szCs w:val="18"/>
                <w:lang w:val="en-US" w:eastAsia="fi-FI"/>
              </w:rPr>
              <w:t>&lt;/</w:t>
            </w:r>
            <w:proofErr w:type="spellStart"/>
            <w:r w:rsidRPr="002B5052">
              <w:rPr>
                <w:rFonts w:ascii="Courier New" w:hAnsi="Courier New" w:cs="Courier New"/>
                <w:color w:val="585858"/>
                <w:sz w:val="18"/>
                <w:szCs w:val="18"/>
                <w:lang w:val="en-US" w:eastAsia="fi-FI"/>
              </w:rPr>
              <w:t>originalText</w:t>
            </w:r>
            <w:proofErr w:type="spellEnd"/>
            <w:r w:rsidRPr="002B5052">
              <w:rPr>
                <w:rFonts w:ascii="Courier New" w:hAnsi="Courier New" w:cs="Courier New"/>
                <w:color w:val="585858"/>
                <w:sz w:val="18"/>
                <w:szCs w:val="18"/>
                <w:lang w:val="en-US" w:eastAsia="fi-FI"/>
              </w:rPr>
              <w:t>&gt;</w:t>
            </w:r>
          </w:p>
          <w:p w14:paraId="02B385F0" w14:textId="77777777" w:rsidR="002B5052" w:rsidRPr="002B5052" w:rsidRDefault="002B5052" w:rsidP="002B5052">
            <w:pPr>
              <w:autoSpaceDE w:val="0"/>
              <w:autoSpaceDN w:val="0"/>
              <w:adjustRightInd w:val="0"/>
              <w:rPr>
                <w:rFonts w:ascii="Courier New" w:hAnsi="Courier New" w:cs="Courier New"/>
                <w:color w:val="585858"/>
                <w:sz w:val="18"/>
                <w:szCs w:val="18"/>
                <w:lang w:val="en-US" w:eastAsia="fi-FI"/>
              </w:rPr>
            </w:pP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t>&lt;/name&gt;</w:t>
            </w:r>
          </w:p>
          <w:p w14:paraId="3C25F718" w14:textId="77777777" w:rsidR="002B5052" w:rsidRPr="002B5052" w:rsidRDefault="002B5052" w:rsidP="002B5052">
            <w:pPr>
              <w:autoSpaceDE w:val="0"/>
              <w:autoSpaceDN w:val="0"/>
              <w:adjustRightInd w:val="0"/>
              <w:rPr>
                <w:rFonts w:ascii="Courier New" w:hAnsi="Courier New" w:cs="Courier New"/>
                <w:color w:val="585858"/>
                <w:sz w:val="18"/>
                <w:szCs w:val="18"/>
                <w:lang w:val="en-US" w:eastAsia="fi-FI"/>
              </w:rPr>
            </w:pP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t xml:space="preserve">&lt;value code="ZXA00" </w:t>
            </w:r>
            <w:proofErr w:type="spellStart"/>
            <w:r w:rsidRPr="002B5052">
              <w:rPr>
                <w:rFonts w:ascii="Courier New" w:hAnsi="Courier New" w:cs="Courier New"/>
                <w:color w:val="585858"/>
                <w:sz w:val="18"/>
                <w:szCs w:val="18"/>
                <w:lang w:val="en-US" w:eastAsia="fi-FI"/>
              </w:rPr>
              <w:t>codeSystem</w:t>
            </w:r>
            <w:proofErr w:type="spellEnd"/>
            <w:r w:rsidRPr="002B5052">
              <w:rPr>
                <w:rFonts w:ascii="Courier New" w:hAnsi="Courier New" w:cs="Courier New"/>
                <w:color w:val="585858"/>
                <w:sz w:val="18"/>
                <w:szCs w:val="18"/>
                <w:lang w:val="en-US" w:eastAsia="fi-FI"/>
              </w:rPr>
              <w:t xml:space="preserve">="1.2.246.537.6.2.2007" </w:t>
            </w:r>
            <w:proofErr w:type="spellStart"/>
            <w:r w:rsidRPr="002B5052">
              <w:rPr>
                <w:rFonts w:ascii="Courier New" w:hAnsi="Courier New" w:cs="Courier New"/>
                <w:color w:val="585858"/>
                <w:sz w:val="18"/>
                <w:szCs w:val="18"/>
                <w:lang w:val="en-US" w:eastAsia="fi-FI"/>
              </w:rPr>
              <w:t>codeSystemName</w:t>
            </w:r>
            <w:proofErr w:type="spellEnd"/>
            <w:r w:rsidRPr="002B5052">
              <w:rPr>
                <w:rFonts w:ascii="Courier New" w:hAnsi="Courier New" w:cs="Courier New"/>
                <w:color w:val="585858"/>
                <w:sz w:val="18"/>
                <w:szCs w:val="18"/>
                <w:lang w:val="en-US" w:eastAsia="fi-FI"/>
              </w:rPr>
              <w:t xml:space="preserve">="THL - </w:t>
            </w:r>
            <w:proofErr w:type="spellStart"/>
            <w:r w:rsidRPr="002B5052">
              <w:rPr>
                <w:rFonts w:ascii="Courier New" w:hAnsi="Courier New" w:cs="Courier New"/>
                <w:color w:val="585858"/>
                <w:sz w:val="18"/>
                <w:szCs w:val="18"/>
                <w:lang w:val="en-US" w:eastAsia="fi-FI"/>
              </w:rPr>
              <w:t>toimenpideluokitus</w:t>
            </w:r>
            <w:proofErr w:type="spellEnd"/>
            <w:r w:rsidRPr="002B5052">
              <w:rPr>
                <w:rFonts w:ascii="Courier New" w:hAnsi="Courier New" w:cs="Courier New"/>
                <w:color w:val="585858"/>
                <w:sz w:val="18"/>
                <w:szCs w:val="18"/>
                <w:lang w:val="en-US" w:eastAsia="fi-FI"/>
              </w:rPr>
              <w:t xml:space="preserve">" </w:t>
            </w:r>
            <w:proofErr w:type="spellStart"/>
            <w:r w:rsidRPr="002B5052">
              <w:rPr>
                <w:rFonts w:ascii="Courier New" w:hAnsi="Courier New" w:cs="Courier New"/>
                <w:color w:val="585858"/>
                <w:sz w:val="18"/>
                <w:szCs w:val="18"/>
                <w:lang w:val="en-US" w:eastAsia="fi-FI"/>
              </w:rPr>
              <w:t>displayName</w:t>
            </w:r>
            <w:proofErr w:type="spellEnd"/>
            <w:r w:rsidRPr="002B5052">
              <w:rPr>
                <w:rFonts w:ascii="Courier New" w:hAnsi="Courier New" w:cs="Courier New"/>
                <w:color w:val="585858"/>
                <w:sz w:val="18"/>
                <w:szCs w:val="18"/>
                <w:lang w:val="en-US" w:eastAsia="fi-FI"/>
              </w:rPr>
              <w:t>="</w:t>
            </w:r>
            <w:proofErr w:type="spellStart"/>
            <w:r w:rsidRPr="002B5052">
              <w:rPr>
                <w:rFonts w:ascii="Courier New" w:hAnsi="Courier New" w:cs="Courier New"/>
                <w:color w:val="585858"/>
                <w:sz w:val="18"/>
                <w:szCs w:val="18"/>
                <w:lang w:val="en-US" w:eastAsia="fi-FI"/>
              </w:rPr>
              <w:t>Oikea</w:t>
            </w:r>
            <w:proofErr w:type="spellEnd"/>
            <w:r w:rsidRPr="002B5052">
              <w:rPr>
                <w:rFonts w:ascii="Courier New" w:hAnsi="Courier New" w:cs="Courier New"/>
                <w:color w:val="585858"/>
                <w:sz w:val="18"/>
                <w:szCs w:val="18"/>
                <w:lang w:val="en-US" w:eastAsia="fi-FI"/>
              </w:rPr>
              <w:t xml:space="preserve"> </w:t>
            </w:r>
            <w:proofErr w:type="spellStart"/>
            <w:r w:rsidRPr="002B5052">
              <w:rPr>
                <w:rFonts w:ascii="Courier New" w:hAnsi="Courier New" w:cs="Courier New"/>
                <w:color w:val="585858"/>
                <w:sz w:val="18"/>
                <w:szCs w:val="18"/>
                <w:lang w:val="en-US" w:eastAsia="fi-FI"/>
              </w:rPr>
              <w:t>puoli</w:t>
            </w:r>
            <w:proofErr w:type="spellEnd"/>
            <w:r w:rsidRPr="002B5052">
              <w:rPr>
                <w:rFonts w:ascii="Courier New" w:hAnsi="Courier New" w:cs="Courier New"/>
                <w:color w:val="585858"/>
                <w:sz w:val="18"/>
                <w:szCs w:val="18"/>
                <w:lang w:val="en-US" w:eastAsia="fi-FI"/>
              </w:rPr>
              <w:t>"/&gt;</w:t>
            </w:r>
          </w:p>
          <w:p w14:paraId="17852253" w14:textId="77777777" w:rsidR="002B5052" w:rsidRPr="002B5052" w:rsidRDefault="002B5052" w:rsidP="002B5052">
            <w:pPr>
              <w:autoSpaceDE w:val="0"/>
              <w:autoSpaceDN w:val="0"/>
              <w:adjustRightInd w:val="0"/>
              <w:rPr>
                <w:rFonts w:ascii="Courier New" w:hAnsi="Courier New" w:cs="Courier New"/>
                <w:color w:val="585858"/>
                <w:sz w:val="18"/>
                <w:szCs w:val="18"/>
                <w:lang w:val="en-US" w:eastAsia="fi-FI"/>
              </w:rPr>
            </w:pP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t>&lt;/qualifier&gt;</w:t>
            </w:r>
          </w:p>
          <w:p w14:paraId="69828305" w14:textId="77777777" w:rsidR="002B5052" w:rsidRPr="002B5052" w:rsidRDefault="002B5052" w:rsidP="002B5052">
            <w:pPr>
              <w:autoSpaceDE w:val="0"/>
              <w:autoSpaceDN w:val="0"/>
              <w:adjustRightInd w:val="0"/>
              <w:rPr>
                <w:rFonts w:ascii="Courier New" w:hAnsi="Courier New" w:cs="Courier New"/>
                <w:color w:val="585858"/>
                <w:sz w:val="18"/>
                <w:szCs w:val="18"/>
                <w:lang w:val="en-US" w:eastAsia="fi-FI"/>
              </w:rPr>
            </w:pP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r>
            <w:proofErr w:type="spellStart"/>
            <w:r w:rsidRPr="002B5052">
              <w:rPr>
                <w:rFonts w:ascii="Courier New" w:hAnsi="Courier New" w:cs="Courier New"/>
                <w:color w:val="585858"/>
                <w:sz w:val="18"/>
                <w:szCs w:val="18"/>
                <w:lang w:val="en-US" w:eastAsia="fi-FI"/>
              </w:rPr>
              <w:t>Tarkenne</w:t>
            </w:r>
            <w:proofErr w:type="spellEnd"/>
            <w:r w:rsidRPr="002B5052">
              <w:rPr>
                <w:rFonts w:ascii="Courier New" w:hAnsi="Courier New" w:cs="Courier New"/>
                <w:color w:val="585858"/>
                <w:sz w:val="18"/>
                <w:szCs w:val="18"/>
                <w:lang w:val="en-US" w:eastAsia="fi-FI"/>
              </w:rPr>
              <w:t xml:space="preserve"> </w:t>
            </w:r>
            <w:proofErr w:type="spellStart"/>
            <w:r w:rsidRPr="002B5052">
              <w:rPr>
                <w:rFonts w:ascii="Courier New" w:hAnsi="Courier New" w:cs="Courier New"/>
                <w:color w:val="585858"/>
                <w:sz w:val="18"/>
                <w:szCs w:val="18"/>
                <w:lang w:val="en-US" w:eastAsia="fi-FI"/>
              </w:rPr>
              <w:t>tutkimuskoodiin</w:t>
            </w:r>
            <w:proofErr w:type="spellEnd"/>
            <w:r w:rsidRPr="002B5052">
              <w:rPr>
                <w:rFonts w:ascii="Courier New" w:hAnsi="Courier New" w:cs="Courier New"/>
                <w:color w:val="585858"/>
                <w:sz w:val="18"/>
                <w:szCs w:val="18"/>
                <w:lang w:val="en-US" w:eastAsia="fi-FI"/>
              </w:rPr>
              <w:t xml:space="preserve">: </w:t>
            </w:r>
            <w:proofErr w:type="spellStart"/>
            <w:r w:rsidRPr="002B5052">
              <w:rPr>
                <w:rFonts w:ascii="Courier New" w:hAnsi="Courier New" w:cs="Courier New"/>
                <w:color w:val="585858"/>
                <w:sz w:val="18"/>
                <w:szCs w:val="18"/>
                <w:lang w:val="en-US" w:eastAsia="fi-FI"/>
              </w:rPr>
              <w:t>anatominen</w:t>
            </w:r>
            <w:proofErr w:type="spellEnd"/>
            <w:r w:rsidRPr="002B5052">
              <w:rPr>
                <w:rFonts w:ascii="Courier New" w:hAnsi="Courier New" w:cs="Courier New"/>
                <w:color w:val="585858"/>
                <w:sz w:val="18"/>
                <w:szCs w:val="18"/>
                <w:lang w:val="en-US" w:eastAsia="fi-FI"/>
              </w:rPr>
              <w:t xml:space="preserve"> </w:t>
            </w:r>
            <w:proofErr w:type="spellStart"/>
            <w:r w:rsidRPr="002B5052">
              <w:rPr>
                <w:rFonts w:ascii="Courier New" w:hAnsi="Courier New" w:cs="Courier New"/>
                <w:color w:val="585858"/>
                <w:sz w:val="18"/>
                <w:szCs w:val="18"/>
                <w:lang w:val="en-US" w:eastAsia="fi-FI"/>
              </w:rPr>
              <w:t>alue</w:t>
            </w:r>
            <w:proofErr w:type="spellEnd"/>
          </w:p>
          <w:p w14:paraId="4EE951D9" w14:textId="77777777" w:rsidR="002B5052" w:rsidRPr="002B5052" w:rsidRDefault="002B5052" w:rsidP="002B5052">
            <w:pPr>
              <w:autoSpaceDE w:val="0"/>
              <w:autoSpaceDN w:val="0"/>
              <w:adjustRightInd w:val="0"/>
              <w:rPr>
                <w:rFonts w:ascii="Courier New" w:hAnsi="Courier New" w:cs="Courier New"/>
                <w:color w:val="585858"/>
                <w:sz w:val="18"/>
                <w:szCs w:val="18"/>
                <w:lang w:val="en-US" w:eastAsia="fi-FI"/>
              </w:rPr>
            </w:pP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t>&lt;qualifier&gt;</w:t>
            </w:r>
          </w:p>
          <w:p w14:paraId="67F5D569" w14:textId="77777777" w:rsidR="002B5052" w:rsidRPr="002B5052" w:rsidRDefault="002B5052" w:rsidP="002B5052">
            <w:pPr>
              <w:autoSpaceDE w:val="0"/>
              <w:autoSpaceDN w:val="0"/>
              <w:adjustRightInd w:val="0"/>
              <w:rPr>
                <w:rFonts w:ascii="Courier New" w:hAnsi="Courier New" w:cs="Courier New"/>
                <w:color w:val="585858"/>
                <w:sz w:val="18"/>
                <w:szCs w:val="18"/>
                <w:lang w:val="en-US" w:eastAsia="fi-FI"/>
              </w:rPr>
            </w:pP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t>&lt;name&gt;</w:t>
            </w:r>
          </w:p>
          <w:p w14:paraId="5D090658" w14:textId="77777777" w:rsidR="002B5052" w:rsidRPr="002B5052" w:rsidRDefault="002B5052" w:rsidP="002B5052">
            <w:pPr>
              <w:autoSpaceDE w:val="0"/>
              <w:autoSpaceDN w:val="0"/>
              <w:adjustRightInd w:val="0"/>
              <w:rPr>
                <w:rFonts w:ascii="Courier New" w:hAnsi="Courier New" w:cs="Courier New"/>
                <w:color w:val="585858"/>
                <w:sz w:val="18"/>
                <w:szCs w:val="18"/>
                <w:lang w:val="en-US" w:eastAsia="fi-FI"/>
              </w:rPr>
            </w:pP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t>&lt;</w:t>
            </w:r>
            <w:proofErr w:type="spellStart"/>
            <w:r w:rsidRPr="002B5052">
              <w:rPr>
                <w:rFonts w:ascii="Courier New" w:hAnsi="Courier New" w:cs="Courier New"/>
                <w:color w:val="585858"/>
                <w:sz w:val="18"/>
                <w:szCs w:val="18"/>
                <w:lang w:val="en-US" w:eastAsia="fi-FI"/>
              </w:rPr>
              <w:t>originalText</w:t>
            </w:r>
            <w:proofErr w:type="spellEnd"/>
            <w:r w:rsidRPr="002B5052">
              <w:rPr>
                <w:rFonts w:ascii="Courier New" w:hAnsi="Courier New" w:cs="Courier New"/>
                <w:color w:val="585858"/>
                <w:sz w:val="18"/>
                <w:szCs w:val="18"/>
                <w:lang w:val="en-US" w:eastAsia="fi-FI"/>
              </w:rPr>
              <w:t>&gt;</w:t>
            </w:r>
            <w:proofErr w:type="spellStart"/>
            <w:r w:rsidRPr="002B5052">
              <w:rPr>
                <w:rFonts w:ascii="Courier New" w:hAnsi="Courier New" w:cs="Courier New"/>
                <w:color w:val="585858"/>
                <w:sz w:val="18"/>
                <w:szCs w:val="18"/>
                <w:lang w:val="en-US" w:eastAsia="fi-FI"/>
              </w:rPr>
              <w:t>anatominen</w:t>
            </w:r>
            <w:proofErr w:type="spellEnd"/>
            <w:r w:rsidRPr="002B5052">
              <w:rPr>
                <w:rFonts w:ascii="Courier New" w:hAnsi="Courier New" w:cs="Courier New"/>
                <w:color w:val="585858"/>
                <w:sz w:val="18"/>
                <w:szCs w:val="18"/>
                <w:lang w:val="en-US" w:eastAsia="fi-FI"/>
              </w:rPr>
              <w:t xml:space="preserve"> </w:t>
            </w:r>
            <w:proofErr w:type="spellStart"/>
            <w:r w:rsidRPr="002B5052">
              <w:rPr>
                <w:rFonts w:ascii="Courier New" w:hAnsi="Courier New" w:cs="Courier New"/>
                <w:color w:val="585858"/>
                <w:sz w:val="18"/>
                <w:szCs w:val="18"/>
                <w:lang w:val="en-US" w:eastAsia="fi-FI"/>
              </w:rPr>
              <w:t>alue</w:t>
            </w:r>
            <w:proofErr w:type="spellEnd"/>
            <w:r w:rsidRPr="002B5052">
              <w:rPr>
                <w:rFonts w:ascii="Courier New" w:hAnsi="Courier New" w:cs="Courier New"/>
                <w:color w:val="585858"/>
                <w:sz w:val="18"/>
                <w:szCs w:val="18"/>
                <w:lang w:val="en-US" w:eastAsia="fi-FI"/>
              </w:rPr>
              <w:t>&lt;/</w:t>
            </w:r>
            <w:proofErr w:type="spellStart"/>
            <w:r w:rsidRPr="002B5052">
              <w:rPr>
                <w:rFonts w:ascii="Courier New" w:hAnsi="Courier New" w:cs="Courier New"/>
                <w:color w:val="585858"/>
                <w:sz w:val="18"/>
                <w:szCs w:val="18"/>
                <w:lang w:val="en-US" w:eastAsia="fi-FI"/>
              </w:rPr>
              <w:t>originalText</w:t>
            </w:r>
            <w:proofErr w:type="spellEnd"/>
            <w:r w:rsidRPr="002B5052">
              <w:rPr>
                <w:rFonts w:ascii="Courier New" w:hAnsi="Courier New" w:cs="Courier New"/>
                <w:color w:val="585858"/>
                <w:sz w:val="18"/>
                <w:szCs w:val="18"/>
                <w:lang w:val="en-US" w:eastAsia="fi-FI"/>
              </w:rPr>
              <w:t>&gt;</w:t>
            </w:r>
          </w:p>
          <w:p w14:paraId="3E4538B5" w14:textId="77777777" w:rsidR="002B5052" w:rsidRPr="002B5052" w:rsidRDefault="002B5052" w:rsidP="002B5052">
            <w:pPr>
              <w:autoSpaceDE w:val="0"/>
              <w:autoSpaceDN w:val="0"/>
              <w:adjustRightInd w:val="0"/>
              <w:rPr>
                <w:rFonts w:ascii="Courier New" w:hAnsi="Courier New" w:cs="Courier New"/>
                <w:color w:val="585858"/>
                <w:sz w:val="18"/>
                <w:szCs w:val="18"/>
                <w:lang w:val="en-US" w:eastAsia="fi-FI"/>
              </w:rPr>
            </w:pP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t>&lt;/name&gt;</w:t>
            </w:r>
          </w:p>
          <w:p w14:paraId="009D5053" w14:textId="77777777" w:rsidR="002B5052" w:rsidRPr="002B5052" w:rsidRDefault="002B5052" w:rsidP="002B5052">
            <w:pPr>
              <w:autoSpaceDE w:val="0"/>
              <w:autoSpaceDN w:val="0"/>
              <w:adjustRightInd w:val="0"/>
              <w:rPr>
                <w:rFonts w:ascii="Courier New" w:hAnsi="Courier New" w:cs="Courier New"/>
                <w:color w:val="585858"/>
                <w:sz w:val="18"/>
                <w:szCs w:val="18"/>
                <w:lang w:val="en-US" w:eastAsia="fi-FI"/>
              </w:rPr>
            </w:pP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t xml:space="preserve">&lt;value code="GA" </w:t>
            </w:r>
            <w:proofErr w:type="spellStart"/>
            <w:r w:rsidRPr="002B5052">
              <w:rPr>
                <w:rFonts w:ascii="Courier New" w:hAnsi="Courier New" w:cs="Courier New"/>
                <w:color w:val="585858"/>
                <w:sz w:val="18"/>
                <w:szCs w:val="18"/>
                <w:lang w:val="en-US" w:eastAsia="fi-FI"/>
              </w:rPr>
              <w:t>codeSystem</w:t>
            </w:r>
            <w:proofErr w:type="spellEnd"/>
            <w:r w:rsidRPr="002B5052">
              <w:rPr>
                <w:rFonts w:ascii="Courier New" w:hAnsi="Courier New" w:cs="Courier New"/>
                <w:color w:val="585858"/>
                <w:sz w:val="18"/>
                <w:szCs w:val="18"/>
                <w:lang w:val="en-US" w:eastAsia="fi-FI"/>
              </w:rPr>
              <w:t xml:space="preserve">="1.2.246.537.6.2.2007" </w:t>
            </w:r>
            <w:proofErr w:type="spellStart"/>
            <w:r w:rsidRPr="002B5052">
              <w:rPr>
                <w:rFonts w:ascii="Courier New" w:hAnsi="Courier New" w:cs="Courier New"/>
                <w:color w:val="585858"/>
                <w:sz w:val="18"/>
                <w:szCs w:val="18"/>
                <w:lang w:val="en-US" w:eastAsia="fi-FI"/>
              </w:rPr>
              <w:t>codeSystemName</w:t>
            </w:r>
            <w:proofErr w:type="spellEnd"/>
            <w:r w:rsidRPr="002B5052">
              <w:rPr>
                <w:rFonts w:ascii="Courier New" w:hAnsi="Courier New" w:cs="Courier New"/>
                <w:color w:val="585858"/>
                <w:sz w:val="18"/>
                <w:szCs w:val="18"/>
                <w:lang w:val="en-US" w:eastAsia="fi-FI"/>
              </w:rPr>
              <w:t xml:space="preserve">="THL - </w:t>
            </w:r>
            <w:proofErr w:type="spellStart"/>
            <w:r w:rsidRPr="002B5052">
              <w:rPr>
                <w:rFonts w:ascii="Courier New" w:hAnsi="Courier New" w:cs="Courier New"/>
                <w:color w:val="585858"/>
                <w:sz w:val="18"/>
                <w:szCs w:val="18"/>
                <w:lang w:val="en-US" w:eastAsia="fi-FI"/>
              </w:rPr>
              <w:t>toimenpideluokitus</w:t>
            </w:r>
            <w:proofErr w:type="spellEnd"/>
            <w:r w:rsidRPr="002B5052">
              <w:rPr>
                <w:rFonts w:ascii="Courier New" w:hAnsi="Courier New" w:cs="Courier New"/>
                <w:color w:val="585858"/>
                <w:sz w:val="18"/>
                <w:szCs w:val="18"/>
                <w:lang w:val="en-US" w:eastAsia="fi-FI"/>
              </w:rPr>
              <w:t xml:space="preserve">" </w:t>
            </w:r>
            <w:proofErr w:type="spellStart"/>
            <w:r w:rsidRPr="002B5052">
              <w:rPr>
                <w:rFonts w:ascii="Courier New" w:hAnsi="Courier New" w:cs="Courier New"/>
                <w:color w:val="585858"/>
                <w:sz w:val="18"/>
                <w:szCs w:val="18"/>
                <w:lang w:val="en-US" w:eastAsia="fi-FI"/>
              </w:rPr>
              <w:t>displayName</w:t>
            </w:r>
            <w:proofErr w:type="spellEnd"/>
            <w:r w:rsidRPr="002B5052">
              <w:rPr>
                <w:rFonts w:ascii="Courier New" w:hAnsi="Courier New" w:cs="Courier New"/>
                <w:color w:val="585858"/>
                <w:sz w:val="18"/>
                <w:szCs w:val="18"/>
                <w:lang w:val="en-US" w:eastAsia="fi-FI"/>
              </w:rPr>
              <w:t>="</w:t>
            </w:r>
            <w:proofErr w:type="spellStart"/>
            <w:r w:rsidRPr="002B5052">
              <w:rPr>
                <w:rFonts w:ascii="Courier New" w:hAnsi="Courier New" w:cs="Courier New"/>
                <w:color w:val="585858"/>
                <w:sz w:val="18"/>
                <w:szCs w:val="18"/>
                <w:lang w:val="en-US" w:eastAsia="fi-FI"/>
              </w:rPr>
              <w:t>Keuhkot</w:t>
            </w:r>
            <w:proofErr w:type="spellEnd"/>
            <w:r w:rsidRPr="002B5052">
              <w:rPr>
                <w:rFonts w:ascii="Courier New" w:hAnsi="Courier New" w:cs="Courier New"/>
                <w:color w:val="585858"/>
                <w:sz w:val="18"/>
                <w:szCs w:val="18"/>
                <w:lang w:val="en-US" w:eastAsia="fi-FI"/>
              </w:rPr>
              <w:t>"/&gt;</w:t>
            </w:r>
          </w:p>
          <w:p w14:paraId="2E1F2817"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t xml:space="preserve">&lt;/qualifier&gt;   </w:t>
            </w:r>
            <w:r w:rsidRPr="002B5052">
              <w:rPr>
                <w:rFonts w:ascii="Courier New" w:hAnsi="Courier New" w:cs="Courier New"/>
                <w:color w:val="0000FF"/>
                <w:sz w:val="18"/>
                <w:szCs w:val="18"/>
                <w:lang w:val="en-US" w:eastAsia="fi-FI"/>
              </w:rPr>
              <w:t>--&gt;</w:t>
            </w:r>
          </w:p>
          <w:p w14:paraId="7C51CD13"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code</w:t>
            </w:r>
            <w:r w:rsidRPr="002B5052">
              <w:rPr>
                <w:rFonts w:ascii="Courier New" w:hAnsi="Courier New" w:cs="Courier New"/>
                <w:color w:val="0000FF"/>
                <w:sz w:val="18"/>
                <w:szCs w:val="18"/>
                <w:lang w:val="en-US" w:eastAsia="fi-FI"/>
              </w:rPr>
              <w:t>&gt;</w:t>
            </w:r>
          </w:p>
          <w:p w14:paraId="69354B9F"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text</w:t>
            </w:r>
            <w:r w:rsidRPr="002B5052">
              <w:rPr>
                <w:rFonts w:ascii="Courier New" w:hAnsi="Courier New" w:cs="Courier New"/>
                <w:color w:val="0000FF"/>
                <w:sz w:val="18"/>
                <w:szCs w:val="18"/>
                <w:lang w:val="en-US" w:eastAsia="fi-FI"/>
              </w:rPr>
              <w:t>&gt;</w:t>
            </w:r>
          </w:p>
          <w:p w14:paraId="3CA302C8"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reference</w:t>
            </w:r>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value</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#OID1.2.246.10.1234567.14.2009.123.1.1.1</w:t>
            </w:r>
            <w:r w:rsidRPr="002B5052">
              <w:rPr>
                <w:rFonts w:ascii="Courier New" w:hAnsi="Courier New" w:cs="Courier New"/>
                <w:color w:val="0000FF"/>
                <w:sz w:val="18"/>
                <w:szCs w:val="18"/>
                <w:lang w:val="en-US" w:eastAsia="fi-FI"/>
              </w:rPr>
              <w:t>"/&gt;</w:t>
            </w:r>
          </w:p>
          <w:p w14:paraId="54AE7B56"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eastAsia="fi-FI"/>
              </w:rPr>
              <w:t>&lt;/</w:t>
            </w:r>
            <w:proofErr w:type="spellStart"/>
            <w:r w:rsidRPr="002B5052">
              <w:rPr>
                <w:rFonts w:ascii="Courier New" w:hAnsi="Courier New" w:cs="Courier New"/>
                <w:color w:val="800000"/>
                <w:sz w:val="18"/>
                <w:szCs w:val="18"/>
                <w:lang w:eastAsia="fi-FI"/>
              </w:rPr>
              <w:t>text</w:t>
            </w:r>
            <w:proofErr w:type="spellEnd"/>
            <w:r w:rsidRPr="002B5052">
              <w:rPr>
                <w:rFonts w:ascii="Courier New" w:hAnsi="Courier New" w:cs="Courier New"/>
                <w:color w:val="0000FF"/>
                <w:sz w:val="18"/>
                <w:szCs w:val="18"/>
                <w:lang w:eastAsia="fi-FI"/>
              </w:rPr>
              <w:t>&gt;</w:t>
            </w:r>
          </w:p>
          <w:p w14:paraId="44BE736D"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eastAsia="fi-FI"/>
              </w:rPr>
              <w:tab/>
            </w: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eastAsia="fi-FI"/>
              </w:rPr>
              <w:t>&lt;!</w:t>
            </w:r>
            <w:proofErr w:type="gramStart"/>
            <w:r w:rsidRPr="002B5052">
              <w:rPr>
                <w:rFonts w:ascii="Courier New" w:hAnsi="Courier New" w:cs="Courier New"/>
                <w:color w:val="0000FF"/>
                <w:sz w:val="18"/>
                <w:szCs w:val="18"/>
                <w:lang w:eastAsia="fi-FI"/>
              </w:rPr>
              <w:t>--</w:t>
            </w:r>
            <w:r w:rsidRPr="002B5052">
              <w:rPr>
                <w:rFonts w:ascii="Courier New" w:hAnsi="Courier New" w:cs="Courier New"/>
                <w:color w:val="585858"/>
                <w:sz w:val="18"/>
                <w:szCs w:val="18"/>
                <w:lang w:eastAsia="fi-FI"/>
              </w:rPr>
              <w:t xml:space="preserve">  Viittaus</w:t>
            </w:r>
            <w:proofErr w:type="gramEnd"/>
            <w:r w:rsidRPr="002B5052">
              <w:rPr>
                <w:rFonts w:ascii="Courier New" w:hAnsi="Courier New" w:cs="Courier New"/>
                <w:color w:val="585858"/>
                <w:sz w:val="18"/>
                <w:szCs w:val="18"/>
                <w:lang w:eastAsia="fi-FI"/>
              </w:rPr>
              <w:t xml:space="preserve"> ulkoiseen läheteasiakirjaan   </w:t>
            </w:r>
            <w:r w:rsidRPr="002B5052">
              <w:rPr>
                <w:rFonts w:ascii="Courier New" w:hAnsi="Courier New" w:cs="Courier New"/>
                <w:color w:val="0000FF"/>
                <w:sz w:val="18"/>
                <w:szCs w:val="18"/>
                <w:lang w:eastAsia="fi-FI"/>
              </w:rPr>
              <w:t>--&gt;</w:t>
            </w:r>
          </w:p>
          <w:p w14:paraId="595EE6A0"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eastAsia="fi-FI"/>
              </w:rPr>
              <w:tab/>
            </w: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eastAsia="fi-FI"/>
              </w:rPr>
              <w:t>&lt;</w:t>
            </w:r>
            <w:proofErr w:type="spellStart"/>
            <w:r w:rsidRPr="002B5052">
              <w:rPr>
                <w:rFonts w:ascii="Courier New" w:hAnsi="Courier New" w:cs="Courier New"/>
                <w:color w:val="800000"/>
                <w:sz w:val="18"/>
                <w:szCs w:val="18"/>
                <w:lang w:eastAsia="fi-FI"/>
              </w:rPr>
              <w:t>reference</w:t>
            </w:r>
            <w:proofErr w:type="spellEnd"/>
            <w:r w:rsidRPr="002B5052">
              <w:rPr>
                <w:rFonts w:ascii="Courier New" w:hAnsi="Courier New" w:cs="Courier New"/>
                <w:i/>
                <w:iCs/>
                <w:color w:val="008080"/>
                <w:sz w:val="18"/>
                <w:szCs w:val="18"/>
                <w:lang w:eastAsia="fi-FI"/>
              </w:rPr>
              <w:t xml:space="preserve"> </w:t>
            </w:r>
            <w:proofErr w:type="spellStart"/>
            <w:r w:rsidRPr="002B5052">
              <w:rPr>
                <w:rFonts w:ascii="Courier New" w:hAnsi="Courier New" w:cs="Courier New"/>
                <w:color w:val="FF0000"/>
                <w:sz w:val="18"/>
                <w:szCs w:val="18"/>
                <w:lang w:eastAsia="fi-FI"/>
              </w:rPr>
              <w:t>typeCode</w:t>
            </w:r>
            <w:r w:rsidRPr="002B5052">
              <w:rPr>
                <w:rFonts w:ascii="Courier New" w:hAnsi="Courier New" w:cs="Courier New"/>
                <w:color w:val="0000FF"/>
                <w:sz w:val="18"/>
                <w:szCs w:val="18"/>
                <w:lang w:eastAsia="fi-FI"/>
              </w:rPr>
              <w:t>="</w:t>
            </w:r>
            <w:r w:rsidRPr="002B5052">
              <w:rPr>
                <w:rFonts w:ascii="Courier New" w:hAnsi="Courier New" w:cs="Courier New"/>
                <w:color w:val="000000"/>
                <w:sz w:val="18"/>
                <w:szCs w:val="18"/>
                <w:lang w:eastAsia="fi-FI"/>
              </w:rPr>
              <w:t>SPRT</w:t>
            </w:r>
            <w:proofErr w:type="spellEnd"/>
            <w:r w:rsidRPr="002B5052">
              <w:rPr>
                <w:rFonts w:ascii="Courier New" w:hAnsi="Courier New" w:cs="Courier New"/>
                <w:color w:val="0000FF"/>
                <w:sz w:val="18"/>
                <w:szCs w:val="18"/>
                <w:lang w:eastAsia="fi-FI"/>
              </w:rPr>
              <w:t>"&gt;</w:t>
            </w:r>
          </w:p>
          <w:p w14:paraId="28C273A6"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eastAsia="fi-FI"/>
              </w:rPr>
              <w:tab/>
            </w:r>
            <w:r w:rsidRPr="002B5052">
              <w:rPr>
                <w:rFonts w:ascii="Courier New" w:hAnsi="Courier New" w:cs="Courier New"/>
                <w:i/>
                <w:iCs/>
                <w:color w:val="008080"/>
                <w:sz w:val="18"/>
                <w:szCs w:val="18"/>
                <w:lang w:eastAsia="fi-FI"/>
              </w:rPr>
              <w:tab/>
            </w: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val="en-US" w:eastAsia="fi-FI"/>
              </w:rPr>
              <w:t>&lt;</w:t>
            </w:r>
            <w:proofErr w:type="spellStart"/>
            <w:r w:rsidRPr="002B5052">
              <w:rPr>
                <w:rFonts w:ascii="Courier New" w:hAnsi="Courier New" w:cs="Courier New"/>
                <w:color w:val="800000"/>
                <w:sz w:val="18"/>
                <w:szCs w:val="18"/>
                <w:lang w:val="en-US" w:eastAsia="fi-FI"/>
              </w:rPr>
              <w:t>externalDocument</w:t>
            </w:r>
            <w:proofErr w:type="spellEnd"/>
            <w:r w:rsidRPr="002B5052">
              <w:rPr>
                <w:rFonts w:ascii="Courier New" w:hAnsi="Courier New" w:cs="Courier New"/>
                <w:color w:val="0000FF"/>
                <w:sz w:val="18"/>
                <w:szCs w:val="18"/>
                <w:lang w:val="en-US" w:eastAsia="fi-FI"/>
              </w:rPr>
              <w:t>&gt;</w:t>
            </w:r>
          </w:p>
          <w:p w14:paraId="46DB73E2"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id</w:t>
            </w:r>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extension</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2009.55</w:t>
            </w:r>
            <w:r w:rsidRPr="002B5052">
              <w:rPr>
                <w:rFonts w:ascii="Courier New" w:hAnsi="Courier New" w:cs="Courier New"/>
                <w:color w:val="0000FF"/>
                <w:sz w:val="18"/>
                <w:szCs w:val="18"/>
                <w:lang w:val="en-US" w:eastAsia="fi-FI"/>
              </w:rPr>
              <w:t>"</w:t>
            </w:r>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root</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1.2.246.10.34567890.11</w:t>
            </w:r>
            <w:r w:rsidRPr="002B5052">
              <w:rPr>
                <w:rFonts w:ascii="Courier New" w:hAnsi="Courier New" w:cs="Courier New"/>
                <w:color w:val="0000FF"/>
                <w:sz w:val="18"/>
                <w:szCs w:val="18"/>
                <w:lang w:val="en-US" w:eastAsia="fi-FI"/>
              </w:rPr>
              <w:t>"/&gt;</w:t>
            </w:r>
          </w:p>
          <w:p w14:paraId="6BF97100"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proofErr w:type="spellStart"/>
            <w:r w:rsidRPr="002B5052">
              <w:rPr>
                <w:rFonts w:ascii="Courier New" w:hAnsi="Courier New" w:cs="Courier New"/>
                <w:color w:val="800000"/>
                <w:sz w:val="18"/>
                <w:szCs w:val="18"/>
                <w:lang w:val="en-US" w:eastAsia="fi-FI"/>
              </w:rPr>
              <w:t>setId</w:t>
            </w:r>
            <w:proofErr w:type="spellEnd"/>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extension</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2009.55</w:t>
            </w:r>
            <w:r w:rsidRPr="002B5052">
              <w:rPr>
                <w:rFonts w:ascii="Courier New" w:hAnsi="Courier New" w:cs="Courier New"/>
                <w:color w:val="0000FF"/>
                <w:sz w:val="18"/>
                <w:szCs w:val="18"/>
                <w:lang w:val="en-US" w:eastAsia="fi-FI"/>
              </w:rPr>
              <w:t>"</w:t>
            </w:r>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root</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1.2.246.10.34567890.11</w:t>
            </w:r>
            <w:r w:rsidRPr="002B5052">
              <w:rPr>
                <w:rFonts w:ascii="Courier New" w:hAnsi="Courier New" w:cs="Courier New"/>
                <w:color w:val="0000FF"/>
                <w:sz w:val="18"/>
                <w:szCs w:val="18"/>
                <w:lang w:val="en-US" w:eastAsia="fi-FI"/>
              </w:rPr>
              <w:t>"/&gt;</w:t>
            </w:r>
          </w:p>
          <w:p w14:paraId="5B710D47"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proofErr w:type="spellStart"/>
            <w:r w:rsidRPr="002B5052">
              <w:rPr>
                <w:rFonts w:ascii="Courier New" w:hAnsi="Courier New" w:cs="Courier New"/>
                <w:color w:val="800000"/>
                <w:sz w:val="18"/>
                <w:szCs w:val="18"/>
                <w:lang w:val="en-US" w:eastAsia="fi-FI"/>
              </w:rPr>
              <w:t>versionNumber</w:t>
            </w:r>
            <w:proofErr w:type="spellEnd"/>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value</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1</w:t>
            </w:r>
            <w:r w:rsidRPr="002B5052">
              <w:rPr>
                <w:rFonts w:ascii="Courier New" w:hAnsi="Courier New" w:cs="Courier New"/>
                <w:color w:val="0000FF"/>
                <w:sz w:val="18"/>
                <w:szCs w:val="18"/>
                <w:lang w:val="en-US" w:eastAsia="fi-FI"/>
              </w:rPr>
              <w:t>"/&gt;</w:t>
            </w:r>
          </w:p>
          <w:p w14:paraId="1B173570"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proofErr w:type="spellStart"/>
            <w:r w:rsidRPr="002B5052">
              <w:rPr>
                <w:rFonts w:ascii="Courier New" w:hAnsi="Courier New" w:cs="Courier New"/>
                <w:color w:val="800000"/>
                <w:sz w:val="18"/>
                <w:szCs w:val="18"/>
                <w:lang w:val="en-US" w:eastAsia="fi-FI"/>
              </w:rPr>
              <w:t>externalDocument</w:t>
            </w:r>
            <w:proofErr w:type="spellEnd"/>
            <w:r w:rsidRPr="002B5052">
              <w:rPr>
                <w:rFonts w:ascii="Courier New" w:hAnsi="Courier New" w:cs="Courier New"/>
                <w:color w:val="0000FF"/>
                <w:sz w:val="18"/>
                <w:szCs w:val="18"/>
                <w:lang w:val="en-US" w:eastAsia="fi-FI"/>
              </w:rPr>
              <w:t>&gt;</w:t>
            </w:r>
          </w:p>
          <w:p w14:paraId="6469B897"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reference</w:t>
            </w:r>
            <w:r w:rsidRPr="002B5052">
              <w:rPr>
                <w:rFonts w:ascii="Courier New" w:hAnsi="Courier New" w:cs="Courier New"/>
                <w:color w:val="0000FF"/>
                <w:sz w:val="18"/>
                <w:szCs w:val="18"/>
                <w:lang w:val="en-US" w:eastAsia="fi-FI"/>
              </w:rPr>
              <w:t>&gt;</w:t>
            </w:r>
          </w:p>
          <w:p w14:paraId="46DB6DD2"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observation</w:t>
            </w:r>
            <w:r w:rsidRPr="002B5052">
              <w:rPr>
                <w:rFonts w:ascii="Courier New" w:hAnsi="Courier New" w:cs="Courier New"/>
                <w:color w:val="0000FF"/>
                <w:sz w:val="18"/>
                <w:szCs w:val="18"/>
                <w:lang w:val="en-US" w:eastAsia="fi-FI"/>
              </w:rPr>
              <w:t>&gt;</w:t>
            </w:r>
          </w:p>
          <w:p w14:paraId="6B10D985"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entry</w:t>
            </w:r>
            <w:r w:rsidRPr="002B5052">
              <w:rPr>
                <w:rFonts w:ascii="Courier New" w:hAnsi="Courier New" w:cs="Courier New"/>
                <w:color w:val="0000FF"/>
                <w:sz w:val="18"/>
                <w:szCs w:val="18"/>
                <w:lang w:val="en-US" w:eastAsia="fi-FI"/>
              </w:rPr>
              <w:t>&gt;</w:t>
            </w:r>
          </w:p>
          <w:p w14:paraId="590B36B2" w14:textId="6F9B5DA7" w:rsidR="00C40054" w:rsidRPr="00A776A5" w:rsidRDefault="00C40054" w:rsidP="007D0C17">
            <w:pPr>
              <w:autoSpaceDE w:val="0"/>
              <w:autoSpaceDN w:val="0"/>
              <w:adjustRightInd w:val="0"/>
              <w:rPr>
                <w:highlight w:val="white"/>
                <w:lang w:eastAsia="fi-FI"/>
              </w:rPr>
            </w:pPr>
          </w:p>
        </w:tc>
      </w:tr>
    </w:tbl>
    <w:p w14:paraId="590B36B4" w14:textId="77777777" w:rsidR="00FD1DD3" w:rsidRDefault="00FD1DD3" w:rsidP="001350BB">
      <w:pPr>
        <w:rPr>
          <w:highlight w:val="white"/>
          <w:lang w:eastAsia="fi-FI"/>
        </w:rPr>
      </w:pPr>
    </w:p>
    <w:p w14:paraId="590B36B5" w14:textId="77777777" w:rsidR="00E7063F" w:rsidRDefault="00E7063F" w:rsidP="00E7063F">
      <w:pPr>
        <w:pStyle w:val="Otsikko2"/>
        <w:rPr>
          <w:highlight w:val="white"/>
          <w:lang w:eastAsia="fi-FI"/>
        </w:rPr>
      </w:pPr>
      <w:bookmarkStart w:id="67" w:name="_Toc343863245"/>
      <w:proofErr w:type="spellStart"/>
      <w:r>
        <w:rPr>
          <w:highlight w:val="white"/>
          <w:lang w:eastAsia="fi-FI"/>
        </w:rPr>
        <w:t>Tutkimukset</w:t>
      </w:r>
      <w:bookmarkEnd w:id="67"/>
      <w:proofErr w:type="spellEnd"/>
      <w:r>
        <w:rPr>
          <w:highlight w:val="white"/>
          <w:lang w:eastAsia="fi-FI"/>
        </w:rPr>
        <w:t xml:space="preserve"> </w:t>
      </w:r>
    </w:p>
    <w:p w14:paraId="590B36B6" w14:textId="18D86449" w:rsidR="00E7063F" w:rsidRDefault="0014763B" w:rsidP="00E7063F">
      <w:pPr>
        <w:rPr>
          <w:lang w:eastAsia="fi-FI"/>
        </w:rPr>
      </w:pPr>
      <w:r>
        <w:t xml:space="preserve">Tutkimuksen tiedot tulevat </w:t>
      </w:r>
      <w:proofErr w:type="spellStart"/>
      <w:r>
        <w:t>RTG</w:t>
      </w:r>
      <w:r w:rsidR="00C821B7">
        <w:t>-</w:t>
      </w:r>
      <w:r>
        <w:t>näkymälle</w:t>
      </w:r>
      <w:proofErr w:type="spellEnd"/>
      <w:r>
        <w:t xml:space="preserve"> kuten pyynnön tiedot.</w:t>
      </w:r>
    </w:p>
    <w:p w14:paraId="590B36B7" w14:textId="77777777" w:rsidR="00E7063F" w:rsidRPr="00BB354D" w:rsidRDefault="00E7063F" w:rsidP="00E7063F">
      <w:pPr>
        <w:pStyle w:val="Otsikko3"/>
        <w:rPr>
          <w:highlight w:val="white"/>
          <w:lang w:val="fi-FI" w:eastAsia="fi-FI"/>
        </w:rPr>
      </w:pPr>
      <w:bookmarkStart w:id="68" w:name="_Toc343863246"/>
      <w:r>
        <w:rPr>
          <w:highlight w:val="white"/>
          <w:lang w:val="fi-FI" w:eastAsia="fi-FI"/>
        </w:rPr>
        <w:lastRenderedPageBreak/>
        <w:t>Tutkimuksen</w:t>
      </w:r>
      <w:r w:rsidRPr="00BB354D">
        <w:rPr>
          <w:highlight w:val="white"/>
          <w:lang w:val="fi-FI" w:eastAsia="fi-FI"/>
        </w:rPr>
        <w:t xml:space="preserve"> tekijän tiedot</w:t>
      </w:r>
      <w:bookmarkEnd w:id="68"/>
    </w:p>
    <w:p w14:paraId="590B36B8" w14:textId="5FA8650B" w:rsidR="00E7063F" w:rsidRDefault="00261686" w:rsidP="00E7063F">
      <w:pPr>
        <w:rPr>
          <w:highlight w:val="white"/>
          <w:lang w:eastAsia="fi-FI"/>
        </w:rPr>
      </w:pPr>
      <w:r w:rsidRPr="00261686">
        <w:rPr>
          <w:lang w:eastAsia="fi-FI"/>
        </w:rPr>
        <w:t xml:space="preserve">Ainoastaan merkinnän tekijä tulee ilmoittaa näkymä-tasolla sekä näyttömuotoisena </w:t>
      </w:r>
      <w:proofErr w:type="spellStart"/>
      <w:r w:rsidRPr="00261686">
        <w:rPr>
          <w:lang w:eastAsia="fi-FI"/>
        </w:rPr>
        <w:t>text-elementtinä</w:t>
      </w:r>
      <w:proofErr w:type="spellEnd"/>
      <w:r w:rsidRPr="00261686">
        <w:rPr>
          <w:lang w:eastAsia="fi-FI"/>
        </w:rPr>
        <w:t xml:space="preserve"> että </w:t>
      </w:r>
      <w:proofErr w:type="spellStart"/>
      <w:r w:rsidRPr="00261686">
        <w:rPr>
          <w:lang w:eastAsia="fi-FI"/>
        </w:rPr>
        <w:t>rakenteisena</w:t>
      </w:r>
      <w:proofErr w:type="spellEnd"/>
      <w:r w:rsidRPr="00261686">
        <w:rPr>
          <w:lang w:eastAsia="fi-FI"/>
        </w:rPr>
        <w:t xml:space="preserve"> </w:t>
      </w:r>
      <w:proofErr w:type="spellStart"/>
      <w:r w:rsidRPr="00261686">
        <w:rPr>
          <w:lang w:eastAsia="fi-FI"/>
        </w:rPr>
        <w:t>author-elementtinä</w:t>
      </w:r>
      <w:proofErr w:type="spellEnd"/>
      <w:r w:rsidRPr="00261686">
        <w:rPr>
          <w:lang w:eastAsia="fi-FI"/>
        </w:rPr>
        <w:t xml:space="preserve">. Merkinnän käsittelyyn osallistujat tulee ilmoittaa ainoastaan </w:t>
      </w:r>
      <w:proofErr w:type="spellStart"/>
      <w:r w:rsidRPr="00261686">
        <w:rPr>
          <w:lang w:eastAsia="fi-FI"/>
        </w:rPr>
        <w:t>rakenteisena</w:t>
      </w:r>
      <w:proofErr w:type="spellEnd"/>
      <w:r w:rsidRPr="00261686">
        <w:rPr>
          <w:lang w:eastAsia="fi-FI"/>
        </w:rPr>
        <w:t xml:space="preserve"> </w:t>
      </w:r>
      <w:proofErr w:type="spellStart"/>
      <w:r w:rsidRPr="00261686">
        <w:rPr>
          <w:lang w:eastAsia="fi-FI"/>
        </w:rPr>
        <w:t>author-elementtinä</w:t>
      </w:r>
      <w:proofErr w:type="spellEnd"/>
      <w:r w:rsidRPr="00261686">
        <w:rPr>
          <w:lang w:eastAsia="fi-FI"/>
        </w:rPr>
        <w:t>.</w:t>
      </w:r>
      <w:r w:rsidR="00DA2390">
        <w:rPr>
          <w:highlight w:val="white"/>
          <w:lang w:eastAsia="fi-FI"/>
        </w:rPr>
        <w:t xml:space="preserve"> </w:t>
      </w:r>
      <w:r w:rsidR="00F03E14">
        <w:rPr>
          <w:highlight w:val="white"/>
          <w:lang w:eastAsia="fi-FI"/>
        </w:rPr>
        <w:t>A</w:t>
      </w:r>
      <w:r w:rsidR="00DA2390">
        <w:rPr>
          <w:highlight w:val="white"/>
          <w:lang w:eastAsia="fi-FI"/>
        </w:rPr>
        <w:t>mmattilaisten osalta esitetään, missä roolissa ovat osallistuneet kyseisen merkinnän tekemiseen.</w:t>
      </w:r>
      <w:r w:rsidR="00E7063F">
        <w:rPr>
          <w:highlight w:val="white"/>
          <w:lang w:eastAsia="fi-FI"/>
        </w:rPr>
        <w:t xml:space="preserve"> </w:t>
      </w:r>
      <w:r w:rsidR="00F03E14">
        <w:rPr>
          <w:highlight w:val="white"/>
          <w:lang w:eastAsia="fi-FI"/>
        </w:rPr>
        <w:t>Radiologis</w:t>
      </w:r>
      <w:r>
        <w:rPr>
          <w:highlight w:val="white"/>
          <w:lang w:eastAsia="fi-FI"/>
        </w:rPr>
        <w:t>is</w:t>
      </w:r>
      <w:r w:rsidR="00F03E14">
        <w:rPr>
          <w:highlight w:val="white"/>
          <w:lang w:eastAsia="fi-FI"/>
        </w:rPr>
        <w:t xml:space="preserve">sa tutkimuksissa tulee usein useamman ammattilaisen tiedot, </w:t>
      </w:r>
      <w:r w:rsidR="008F052F">
        <w:rPr>
          <w:highlight w:val="white"/>
          <w:lang w:eastAsia="fi-FI"/>
        </w:rPr>
        <w:t xml:space="preserve">jotka voidaan esittää tutkimuksen </w:t>
      </w:r>
      <w:proofErr w:type="spellStart"/>
      <w:r w:rsidR="008F052F">
        <w:rPr>
          <w:highlight w:val="white"/>
          <w:lang w:eastAsia="fi-FI"/>
        </w:rPr>
        <w:t>rakenteiset</w:t>
      </w:r>
      <w:proofErr w:type="spellEnd"/>
      <w:r w:rsidR="008F052F">
        <w:rPr>
          <w:highlight w:val="white"/>
          <w:lang w:eastAsia="fi-FI"/>
        </w:rPr>
        <w:t xml:space="preserve"> tiedot </w:t>
      </w:r>
      <w:proofErr w:type="spellStart"/>
      <w:r w:rsidR="008F052F">
        <w:rPr>
          <w:highlight w:val="white"/>
          <w:lang w:eastAsia="fi-FI"/>
        </w:rPr>
        <w:t>entryn</w:t>
      </w:r>
      <w:proofErr w:type="spellEnd"/>
      <w:r w:rsidR="008F052F">
        <w:rPr>
          <w:highlight w:val="white"/>
          <w:lang w:eastAsia="fi-FI"/>
        </w:rPr>
        <w:t xml:space="preserve"> alle sijoittavassa </w:t>
      </w:r>
      <w:proofErr w:type="spellStart"/>
      <w:r w:rsidR="008F052F">
        <w:rPr>
          <w:highlight w:val="white"/>
          <w:lang w:eastAsia="fi-FI"/>
        </w:rPr>
        <w:t>Author:ssa</w:t>
      </w:r>
      <w:proofErr w:type="spellEnd"/>
      <w:r w:rsidR="00F03E14">
        <w:rPr>
          <w:highlight w:val="white"/>
          <w:lang w:eastAsia="fi-FI"/>
        </w:rPr>
        <w:t xml:space="preserve">. </w:t>
      </w:r>
    </w:p>
    <w:p w14:paraId="590B36B9" w14:textId="77777777" w:rsidR="00E7063F" w:rsidRDefault="00E7063F" w:rsidP="00E7063F">
      <w:pPr>
        <w:rPr>
          <w:highlight w:val="white"/>
          <w:lang w:eastAsia="fi-FI"/>
        </w:rPr>
      </w:pPr>
    </w:p>
    <w:p w14:paraId="590B36BA" w14:textId="5A3940A5" w:rsidR="00E7063F" w:rsidRDefault="00E7063F" w:rsidP="00E7063F">
      <w:pPr>
        <w:rPr>
          <w:lang w:eastAsia="fi-FI"/>
        </w:rPr>
      </w:pPr>
      <w:r>
        <w:rPr>
          <w:highlight w:val="white"/>
          <w:lang w:eastAsia="fi-FI"/>
        </w:rPr>
        <w:t xml:space="preserve">Tutkimuksen tekijän tiedot eli </w:t>
      </w:r>
      <w:r>
        <w:rPr>
          <w:lang w:eastAsia="fi-FI"/>
        </w:rPr>
        <w:t>m</w:t>
      </w:r>
      <w:r w:rsidRPr="00BB354D">
        <w:rPr>
          <w:lang w:eastAsia="fi-FI"/>
        </w:rPr>
        <w:t>erkinnän palveluyksikkö, tekijä ja tapahtuma-aika</w:t>
      </w:r>
      <w:r>
        <w:rPr>
          <w:lang w:eastAsia="fi-FI"/>
        </w:rPr>
        <w:t xml:space="preserve"> esitetään näkymätasolla </w:t>
      </w:r>
      <w:proofErr w:type="spellStart"/>
      <w:r>
        <w:rPr>
          <w:lang w:eastAsia="fi-FI"/>
        </w:rPr>
        <w:t>author</w:t>
      </w:r>
      <w:r w:rsidR="00C821B7">
        <w:rPr>
          <w:lang w:eastAsia="fi-FI"/>
        </w:rPr>
        <w:t>-</w:t>
      </w:r>
      <w:r>
        <w:rPr>
          <w:lang w:eastAsia="fi-FI"/>
        </w:rPr>
        <w:t>elementissä</w:t>
      </w:r>
      <w:proofErr w:type="spellEnd"/>
      <w:r>
        <w:rPr>
          <w:lang w:eastAsia="fi-FI"/>
        </w:rPr>
        <w:t>.</w:t>
      </w:r>
    </w:p>
    <w:p w14:paraId="590B36F8" w14:textId="6171D820" w:rsidR="00DA2390" w:rsidRDefault="008F052F" w:rsidP="00E7063F">
      <w:pPr>
        <w:rPr>
          <w:lang w:eastAsia="fi-FI"/>
        </w:rPr>
      </w:pPr>
      <w:r>
        <w:rPr>
          <w:lang w:eastAsia="fi-FI"/>
        </w:rPr>
        <w:t xml:space="preserve">Tutkimuksen tekijän tiedot esitetään samalla rakenteella kuin pyynnön tekijäntiedot esimerkissä luvussa </w:t>
      </w:r>
      <w:r w:rsidR="007C618E">
        <w:rPr>
          <w:lang w:eastAsia="fi-FI"/>
        </w:rPr>
        <w:t>6</w:t>
      </w:r>
      <w:r>
        <w:rPr>
          <w:lang w:eastAsia="fi-FI"/>
        </w:rPr>
        <w:t>.2.1.</w:t>
      </w:r>
    </w:p>
    <w:p w14:paraId="590B36F9" w14:textId="77777777" w:rsidR="00DA2390" w:rsidRDefault="00DA2390" w:rsidP="00DA2390">
      <w:pPr>
        <w:pStyle w:val="Otsikko3"/>
        <w:rPr>
          <w:lang w:eastAsia="fi-FI"/>
        </w:rPr>
      </w:pPr>
      <w:bookmarkStart w:id="69" w:name="_Toc343863247"/>
      <w:proofErr w:type="spellStart"/>
      <w:r>
        <w:rPr>
          <w:lang w:eastAsia="fi-FI"/>
        </w:rPr>
        <w:t>Hoitoprosessin</w:t>
      </w:r>
      <w:proofErr w:type="spellEnd"/>
      <w:r>
        <w:rPr>
          <w:lang w:eastAsia="fi-FI"/>
        </w:rPr>
        <w:t xml:space="preserve"> </w:t>
      </w:r>
      <w:proofErr w:type="spellStart"/>
      <w:r>
        <w:rPr>
          <w:lang w:eastAsia="fi-FI"/>
        </w:rPr>
        <w:t>vaihe</w:t>
      </w:r>
      <w:proofErr w:type="spellEnd"/>
      <w:r>
        <w:rPr>
          <w:lang w:eastAsia="fi-FI"/>
        </w:rPr>
        <w:t xml:space="preserve"> </w:t>
      </w:r>
      <w:proofErr w:type="spellStart"/>
      <w:proofErr w:type="gramStart"/>
      <w:r>
        <w:rPr>
          <w:lang w:eastAsia="fi-FI"/>
        </w:rPr>
        <w:t>ja</w:t>
      </w:r>
      <w:proofErr w:type="spellEnd"/>
      <w:proofErr w:type="gramEnd"/>
      <w:r>
        <w:rPr>
          <w:lang w:eastAsia="fi-FI"/>
        </w:rPr>
        <w:t xml:space="preserve"> </w:t>
      </w:r>
      <w:proofErr w:type="spellStart"/>
      <w:r>
        <w:rPr>
          <w:lang w:eastAsia="fi-FI"/>
        </w:rPr>
        <w:t>otsikko</w:t>
      </w:r>
      <w:bookmarkEnd w:id="69"/>
      <w:proofErr w:type="spellEnd"/>
    </w:p>
    <w:p w14:paraId="590B36FA" w14:textId="5595F938" w:rsidR="00DA2390" w:rsidRDefault="00DA2390" w:rsidP="00DA2390">
      <w:pPr>
        <w:rPr>
          <w:lang w:eastAsia="fi-FI"/>
        </w:rPr>
      </w:pPr>
      <w:r>
        <w:rPr>
          <w:lang w:eastAsia="fi-FI"/>
        </w:rPr>
        <w:t xml:space="preserve">Tehdyn tutkimuksen tiedot laitetaan </w:t>
      </w:r>
      <w:r w:rsidR="00C821B7">
        <w:rPr>
          <w:lang w:eastAsia="fi-FI"/>
        </w:rPr>
        <w:t>H</w:t>
      </w:r>
      <w:r>
        <w:rPr>
          <w:lang w:eastAsia="fi-FI"/>
        </w:rPr>
        <w:t xml:space="preserve">oidon toteutus </w:t>
      </w:r>
      <w:r w:rsidR="00C821B7">
        <w:rPr>
          <w:lang w:eastAsia="fi-FI"/>
        </w:rPr>
        <w:t>-</w:t>
      </w:r>
      <w:r>
        <w:rPr>
          <w:lang w:eastAsia="fi-FI"/>
        </w:rPr>
        <w:t>vaiheen alle. Otsikkoon tulee Tutkimukset, koodi 53 otsikkokoodistosta.</w:t>
      </w:r>
    </w:p>
    <w:p w14:paraId="590B36FB" w14:textId="77777777" w:rsidR="00DA2390" w:rsidRDefault="00DA2390" w:rsidP="00E7063F">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DA2390" w:rsidRPr="00910FFD" w14:paraId="590B3705" w14:textId="77777777" w:rsidTr="00910FFD">
        <w:tc>
          <w:tcPr>
            <w:tcW w:w="9779" w:type="dxa"/>
          </w:tcPr>
          <w:p w14:paraId="61C0F697" w14:textId="77777777" w:rsidR="008F052F" w:rsidRPr="008F052F" w:rsidRDefault="008F052F" w:rsidP="008F052F">
            <w:pPr>
              <w:autoSpaceDE w:val="0"/>
              <w:autoSpaceDN w:val="0"/>
              <w:adjustRightInd w:val="0"/>
              <w:rPr>
                <w:rFonts w:ascii="Courier New" w:hAnsi="Courier New" w:cs="Courier New"/>
                <w:color w:val="0000FF"/>
                <w:sz w:val="18"/>
                <w:szCs w:val="18"/>
                <w:lang w:eastAsia="fi-FI"/>
              </w:rPr>
            </w:pPr>
            <w:r w:rsidRPr="008F052F">
              <w:rPr>
                <w:rFonts w:ascii="Courier New" w:hAnsi="Courier New" w:cs="Courier New"/>
                <w:color w:val="0000FF"/>
                <w:sz w:val="18"/>
                <w:szCs w:val="18"/>
                <w:lang w:eastAsia="fi-FI"/>
              </w:rPr>
              <w:t>&lt;!</w:t>
            </w:r>
            <w:proofErr w:type="gramStart"/>
            <w:r w:rsidRPr="008F052F">
              <w:rPr>
                <w:rFonts w:ascii="Courier New" w:hAnsi="Courier New" w:cs="Courier New"/>
                <w:color w:val="0000FF"/>
                <w:sz w:val="18"/>
                <w:szCs w:val="18"/>
                <w:lang w:eastAsia="fi-FI"/>
              </w:rPr>
              <w:t>--</w:t>
            </w:r>
            <w:r w:rsidRPr="008F052F">
              <w:rPr>
                <w:rFonts w:ascii="Courier New" w:hAnsi="Courier New" w:cs="Courier New"/>
                <w:color w:val="585858"/>
                <w:sz w:val="18"/>
                <w:szCs w:val="18"/>
                <w:lang w:eastAsia="fi-FI"/>
              </w:rPr>
              <w:t xml:space="preserve"> Hoitoprosessin</w:t>
            </w:r>
            <w:proofErr w:type="gramEnd"/>
            <w:r w:rsidRPr="008F052F">
              <w:rPr>
                <w:rFonts w:ascii="Courier New" w:hAnsi="Courier New" w:cs="Courier New"/>
                <w:color w:val="585858"/>
                <w:sz w:val="18"/>
                <w:szCs w:val="18"/>
                <w:lang w:eastAsia="fi-FI"/>
              </w:rPr>
              <w:t xml:space="preserve"> vaihe "Hoidon toteutus" = Tutkimukset  </w:t>
            </w:r>
            <w:r w:rsidRPr="008F052F">
              <w:rPr>
                <w:rFonts w:ascii="Courier New" w:hAnsi="Courier New" w:cs="Courier New"/>
                <w:color w:val="0000FF"/>
                <w:sz w:val="18"/>
                <w:szCs w:val="18"/>
                <w:lang w:eastAsia="fi-FI"/>
              </w:rPr>
              <w:t>--&gt;</w:t>
            </w:r>
          </w:p>
          <w:p w14:paraId="42C0E80E" w14:textId="77777777" w:rsidR="008F052F" w:rsidRPr="008F052F" w:rsidRDefault="008F052F" w:rsidP="008F052F">
            <w:pPr>
              <w:autoSpaceDE w:val="0"/>
              <w:autoSpaceDN w:val="0"/>
              <w:adjustRightInd w:val="0"/>
              <w:rPr>
                <w:rFonts w:ascii="Courier New" w:hAnsi="Courier New" w:cs="Courier New"/>
                <w:color w:val="0000FF"/>
                <w:sz w:val="18"/>
                <w:szCs w:val="18"/>
                <w:lang w:val="en-US" w:eastAsia="fi-FI"/>
              </w:rPr>
            </w:pPr>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component</w:t>
            </w:r>
            <w:r w:rsidRPr="008F052F">
              <w:rPr>
                <w:rFonts w:ascii="Courier New" w:hAnsi="Courier New" w:cs="Courier New"/>
                <w:color w:val="0000FF"/>
                <w:sz w:val="18"/>
                <w:szCs w:val="18"/>
                <w:lang w:val="en-US" w:eastAsia="fi-FI"/>
              </w:rPr>
              <w:t>&gt;</w:t>
            </w:r>
          </w:p>
          <w:p w14:paraId="7D933BD2" w14:textId="77777777" w:rsidR="008F052F" w:rsidRPr="008F052F" w:rsidRDefault="008F052F" w:rsidP="008F052F">
            <w:pPr>
              <w:autoSpaceDE w:val="0"/>
              <w:autoSpaceDN w:val="0"/>
              <w:adjustRightInd w:val="0"/>
              <w:rPr>
                <w:rFonts w:ascii="Courier New" w:hAnsi="Courier New" w:cs="Courier New"/>
                <w:color w:val="0000FF"/>
                <w:sz w:val="18"/>
                <w:szCs w:val="18"/>
                <w:lang w:val="en-US" w:eastAsia="fi-FI"/>
              </w:rPr>
            </w:pPr>
            <w:r w:rsidRPr="008F052F">
              <w:rPr>
                <w:rFonts w:ascii="Courier New" w:hAnsi="Courier New" w:cs="Courier New"/>
                <w:i/>
                <w:iCs/>
                <w:color w:val="008080"/>
                <w:sz w:val="18"/>
                <w:szCs w:val="18"/>
                <w:lang w:val="en-US" w:eastAsia="fi-FI"/>
              </w:rPr>
              <w:tab/>
            </w:r>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section</w:t>
            </w:r>
            <w:r w:rsidRPr="008F052F">
              <w:rPr>
                <w:rFonts w:ascii="Courier New" w:hAnsi="Courier New" w:cs="Courier New"/>
                <w:color w:val="0000FF"/>
                <w:sz w:val="18"/>
                <w:szCs w:val="18"/>
                <w:lang w:val="en-US" w:eastAsia="fi-FI"/>
              </w:rPr>
              <w:t>&gt;</w:t>
            </w:r>
          </w:p>
          <w:p w14:paraId="146AE638" w14:textId="77777777" w:rsidR="008F052F" w:rsidRPr="008F052F" w:rsidRDefault="008F052F" w:rsidP="008F052F">
            <w:pPr>
              <w:autoSpaceDE w:val="0"/>
              <w:autoSpaceDN w:val="0"/>
              <w:adjustRightInd w:val="0"/>
              <w:rPr>
                <w:rFonts w:ascii="Courier New" w:hAnsi="Courier New" w:cs="Courier New"/>
                <w:color w:val="0000FF"/>
                <w:sz w:val="18"/>
                <w:szCs w:val="18"/>
                <w:lang w:val="en-US" w:eastAsia="fi-FI"/>
              </w:rPr>
            </w:pPr>
            <w:r w:rsidRPr="008F052F">
              <w:rPr>
                <w:rFonts w:ascii="Courier New" w:hAnsi="Courier New" w:cs="Courier New"/>
                <w:i/>
                <w:iCs/>
                <w:color w:val="008080"/>
                <w:sz w:val="18"/>
                <w:szCs w:val="18"/>
                <w:lang w:val="en-US" w:eastAsia="fi-FI"/>
              </w:rPr>
              <w:tab/>
            </w:r>
            <w:r w:rsidRPr="008F052F">
              <w:rPr>
                <w:rFonts w:ascii="Courier New" w:hAnsi="Courier New" w:cs="Courier New"/>
                <w:i/>
                <w:iCs/>
                <w:color w:val="008080"/>
                <w:sz w:val="18"/>
                <w:szCs w:val="18"/>
                <w:lang w:val="en-US" w:eastAsia="fi-FI"/>
              </w:rPr>
              <w:tab/>
            </w:r>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code</w:t>
            </w:r>
            <w:r w:rsidRPr="008F052F">
              <w:rPr>
                <w:rFonts w:ascii="Courier New" w:hAnsi="Courier New" w:cs="Courier New"/>
                <w:i/>
                <w:iCs/>
                <w:color w:val="008080"/>
                <w:sz w:val="18"/>
                <w:szCs w:val="18"/>
                <w:lang w:val="en-US" w:eastAsia="fi-FI"/>
              </w:rPr>
              <w:t xml:space="preserve"> </w:t>
            </w:r>
            <w:r w:rsidRPr="008F052F">
              <w:rPr>
                <w:rFonts w:ascii="Courier New" w:hAnsi="Courier New" w:cs="Courier New"/>
                <w:color w:val="FF0000"/>
                <w:sz w:val="18"/>
                <w:szCs w:val="18"/>
                <w:lang w:val="en-US" w:eastAsia="fi-FI"/>
              </w:rPr>
              <w:t>code</w:t>
            </w:r>
            <w:r w:rsidRPr="008F052F">
              <w:rPr>
                <w:rFonts w:ascii="Courier New" w:hAnsi="Courier New" w:cs="Courier New"/>
                <w:color w:val="0000FF"/>
                <w:sz w:val="18"/>
                <w:szCs w:val="18"/>
                <w:lang w:val="en-US" w:eastAsia="fi-FI"/>
              </w:rPr>
              <w:t>="</w:t>
            </w:r>
            <w:r w:rsidRPr="008F052F">
              <w:rPr>
                <w:rFonts w:ascii="Courier New" w:hAnsi="Courier New" w:cs="Courier New"/>
                <w:color w:val="000000"/>
                <w:sz w:val="18"/>
                <w:szCs w:val="18"/>
                <w:lang w:val="en-US" w:eastAsia="fi-FI"/>
              </w:rPr>
              <w:t>15</w:t>
            </w:r>
            <w:r w:rsidRPr="008F052F">
              <w:rPr>
                <w:rFonts w:ascii="Courier New" w:hAnsi="Courier New" w:cs="Courier New"/>
                <w:color w:val="0000FF"/>
                <w:sz w:val="18"/>
                <w:szCs w:val="18"/>
                <w:lang w:val="en-US" w:eastAsia="fi-FI"/>
              </w:rPr>
              <w:t>"</w:t>
            </w:r>
            <w:r w:rsidRPr="008F052F">
              <w:rPr>
                <w:rFonts w:ascii="Courier New" w:hAnsi="Courier New" w:cs="Courier New"/>
                <w:i/>
                <w:iCs/>
                <w:color w:val="008080"/>
                <w:sz w:val="18"/>
                <w:szCs w:val="18"/>
                <w:lang w:val="en-US" w:eastAsia="fi-FI"/>
              </w:rPr>
              <w:t xml:space="preserve"> </w:t>
            </w:r>
            <w:proofErr w:type="spellStart"/>
            <w:r w:rsidRPr="008F052F">
              <w:rPr>
                <w:rFonts w:ascii="Courier New" w:hAnsi="Courier New" w:cs="Courier New"/>
                <w:color w:val="FF0000"/>
                <w:sz w:val="18"/>
                <w:szCs w:val="18"/>
                <w:lang w:val="en-US" w:eastAsia="fi-FI"/>
              </w:rPr>
              <w:t>codeSystem</w:t>
            </w:r>
            <w:proofErr w:type="spellEnd"/>
            <w:r w:rsidRPr="008F052F">
              <w:rPr>
                <w:rFonts w:ascii="Courier New" w:hAnsi="Courier New" w:cs="Courier New"/>
                <w:color w:val="0000FF"/>
                <w:sz w:val="18"/>
                <w:szCs w:val="18"/>
                <w:lang w:val="en-US" w:eastAsia="fi-FI"/>
              </w:rPr>
              <w:t>="</w:t>
            </w:r>
            <w:r w:rsidRPr="008F052F">
              <w:rPr>
                <w:rFonts w:ascii="Courier New" w:hAnsi="Courier New" w:cs="Courier New"/>
                <w:color w:val="000000"/>
                <w:sz w:val="18"/>
                <w:szCs w:val="18"/>
                <w:lang w:val="en-US" w:eastAsia="fi-FI"/>
              </w:rPr>
              <w:t>1.2.246.537.6.13.2006</w:t>
            </w:r>
            <w:r w:rsidRPr="008F052F">
              <w:rPr>
                <w:rFonts w:ascii="Courier New" w:hAnsi="Courier New" w:cs="Courier New"/>
                <w:color w:val="0000FF"/>
                <w:sz w:val="18"/>
                <w:szCs w:val="18"/>
                <w:lang w:val="en-US" w:eastAsia="fi-FI"/>
              </w:rPr>
              <w:t>"</w:t>
            </w:r>
            <w:r w:rsidRPr="008F052F">
              <w:rPr>
                <w:rFonts w:ascii="Courier New" w:hAnsi="Courier New" w:cs="Courier New"/>
                <w:i/>
                <w:iCs/>
                <w:color w:val="008080"/>
                <w:sz w:val="18"/>
                <w:szCs w:val="18"/>
                <w:lang w:val="en-US" w:eastAsia="fi-FI"/>
              </w:rPr>
              <w:t xml:space="preserve"> </w:t>
            </w:r>
            <w:proofErr w:type="spellStart"/>
            <w:r w:rsidRPr="008F052F">
              <w:rPr>
                <w:rFonts w:ascii="Courier New" w:hAnsi="Courier New" w:cs="Courier New"/>
                <w:color w:val="FF0000"/>
                <w:sz w:val="18"/>
                <w:szCs w:val="18"/>
                <w:lang w:val="en-US" w:eastAsia="fi-FI"/>
              </w:rPr>
              <w:t>codeSystemName</w:t>
            </w:r>
            <w:proofErr w:type="spellEnd"/>
            <w:r w:rsidRPr="008F052F">
              <w:rPr>
                <w:rFonts w:ascii="Courier New" w:hAnsi="Courier New" w:cs="Courier New"/>
                <w:color w:val="0000FF"/>
                <w:sz w:val="18"/>
                <w:szCs w:val="18"/>
                <w:lang w:val="en-US" w:eastAsia="fi-FI"/>
              </w:rPr>
              <w:t>="</w:t>
            </w:r>
            <w:proofErr w:type="spellStart"/>
            <w:r w:rsidRPr="008F052F">
              <w:rPr>
                <w:rFonts w:ascii="Courier New" w:hAnsi="Courier New" w:cs="Courier New"/>
                <w:color w:val="000000"/>
                <w:sz w:val="18"/>
                <w:szCs w:val="18"/>
                <w:lang w:val="en-US" w:eastAsia="fi-FI"/>
              </w:rPr>
              <w:t>Hoitoprosessin</w:t>
            </w:r>
            <w:proofErr w:type="spellEnd"/>
            <w:r w:rsidRPr="008F052F">
              <w:rPr>
                <w:rFonts w:ascii="Courier New" w:hAnsi="Courier New" w:cs="Courier New"/>
                <w:color w:val="000000"/>
                <w:sz w:val="18"/>
                <w:szCs w:val="18"/>
                <w:lang w:val="en-US" w:eastAsia="fi-FI"/>
              </w:rPr>
              <w:t xml:space="preserve"> </w:t>
            </w:r>
            <w:proofErr w:type="spellStart"/>
            <w:r w:rsidRPr="008F052F">
              <w:rPr>
                <w:rFonts w:ascii="Courier New" w:hAnsi="Courier New" w:cs="Courier New"/>
                <w:color w:val="000000"/>
                <w:sz w:val="18"/>
                <w:szCs w:val="18"/>
                <w:lang w:val="en-US" w:eastAsia="fi-FI"/>
              </w:rPr>
              <w:t>vaihe</w:t>
            </w:r>
            <w:proofErr w:type="spellEnd"/>
            <w:r w:rsidRPr="008F052F">
              <w:rPr>
                <w:rFonts w:ascii="Courier New" w:hAnsi="Courier New" w:cs="Courier New"/>
                <w:color w:val="0000FF"/>
                <w:sz w:val="18"/>
                <w:szCs w:val="18"/>
                <w:lang w:val="en-US" w:eastAsia="fi-FI"/>
              </w:rPr>
              <w:t>"</w:t>
            </w:r>
            <w:r w:rsidRPr="008F052F">
              <w:rPr>
                <w:rFonts w:ascii="Courier New" w:hAnsi="Courier New" w:cs="Courier New"/>
                <w:i/>
                <w:iCs/>
                <w:color w:val="008080"/>
                <w:sz w:val="18"/>
                <w:szCs w:val="18"/>
                <w:lang w:val="en-US" w:eastAsia="fi-FI"/>
              </w:rPr>
              <w:t xml:space="preserve"> </w:t>
            </w:r>
            <w:proofErr w:type="spellStart"/>
            <w:r w:rsidRPr="008F052F">
              <w:rPr>
                <w:rFonts w:ascii="Courier New" w:hAnsi="Courier New" w:cs="Courier New"/>
                <w:color w:val="FF0000"/>
                <w:sz w:val="18"/>
                <w:szCs w:val="18"/>
                <w:lang w:val="en-US" w:eastAsia="fi-FI"/>
              </w:rPr>
              <w:t>displayName</w:t>
            </w:r>
            <w:proofErr w:type="spellEnd"/>
            <w:r w:rsidRPr="008F052F">
              <w:rPr>
                <w:rFonts w:ascii="Courier New" w:hAnsi="Courier New" w:cs="Courier New"/>
                <w:color w:val="0000FF"/>
                <w:sz w:val="18"/>
                <w:szCs w:val="18"/>
                <w:lang w:val="en-US" w:eastAsia="fi-FI"/>
              </w:rPr>
              <w:t>="</w:t>
            </w:r>
            <w:proofErr w:type="spellStart"/>
            <w:r w:rsidRPr="008F052F">
              <w:rPr>
                <w:rFonts w:ascii="Courier New" w:hAnsi="Courier New" w:cs="Courier New"/>
                <w:color w:val="000000"/>
                <w:sz w:val="18"/>
                <w:szCs w:val="18"/>
                <w:lang w:val="en-US" w:eastAsia="fi-FI"/>
              </w:rPr>
              <w:t>Hoidon</w:t>
            </w:r>
            <w:proofErr w:type="spellEnd"/>
            <w:r w:rsidRPr="008F052F">
              <w:rPr>
                <w:rFonts w:ascii="Courier New" w:hAnsi="Courier New" w:cs="Courier New"/>
                <w:color w:val="000000"/>
                <w:sz w:val="18"/>
                <w:szCs w:val="18"/>
                <w:lang w:val="en-US" w:eastAsia="fi-FI"/>
              </w:rPr>
              <w:t xml:space="preserve"> </w:t>
            </w:r>
            <w:proofErr w:type="spellStart"/>
            <w:r w:rsidRPr="008F052F">
              <w:rPr>
                <w:rFonts w:ascii="Courier New" w:hAnsi="Courier New" w:cs="Courier New"/>
                <w:color w:val="000000"/>
                <w:sz w:val="18"/>
                <w:szCs w:val="18"/>
                <w:lang w:val="en-US" w:eastAsia="fi-FI"/>
              </w:rPr>
              <w:t>toteutus</w:t>
            </w:r>
            <w:proofErr w:type="spellEnd"/>
            <w:r w:rsidRPr="008F052F">
              <w:rPr>
                <w:rFonts w:ascii="Courier New" w:hAnsi="Courier New" w:cs="Courier New"/>
                <w:color w:val="0000FF"/>
                <w:sz w:val="18"/>
                <w:szCs w:val="18"/>
                <w:lang w:val="en-US" w:eastAsia="fi-FI"/>
              </w:rPr>
              <w:t>"/&gt;</w:t>
            </w:r>
          </w:p>
          <w:p w14:paraId="640EC0CB" w14:textId="77777777" w:rsidR="008F052F" w:rsidRPr="008F052F" w:rsidRDefault="008F052F" w:rsidP="008F052F">
            <w:pPr>
              <w:autoSpaceDE w:val="0"/>
              <w:autoSpaceDN w:val="0"/>
              <w:adjustRightInd w:val="0"/>
              <w:rPr>
                <w:rFonts w:ascii="Courier New" w:hAnsi="Courier New" w:cs="Courier New"/>
                <w:color w:val="0000FF"/>
                <w:sz w:val="18"/>
                <w:szCs w:val="18"/>
                <w:lang w:val="en-US" w:eastAsia="fi-FI"/>
              </w:rPr>
            </w:pPr>
            <w:r w:rsidRPr="008F052F">
              <w:rPr>
                <w:rFonts w:ascii="Courier New" w:hAnsi="Courier New" w:cs="Courier New"/>
                <w:i/>
                <w:iCs/>
                <w:color w:val="008080"/>
                <w:sz w:val="18"/>
                <w:szCs w:val="18"/>
                <w:lang w:val="en-US" w:eastAsia="fi-FI"/>
              </w:rPr>
              <w:tab/>
            </w:r>
            <w:r w:rsidRPr="008F052F">
              <w:rPr>
                <w:rFonts w:ascii="Courier New" w:hAnsi="Courier New" w:cs="Courier New"/>
                <w:i/>
                <w:iCs/>
                <w:color w:val="008080"/>
                <w:sz w:val="18"/>
                <w:szCs w:val="18"/>
                <w:lang w:val="en-US" w:eastAsia="fi-FI"/>
              </w:rPr>
              <w:tab/>
            </w:r>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title</w:t>
            </w:r>
            <w:r w:rsidRPr="008F052F">
              <w:rPr>
                <w:rFonts w:ascii="Courier New" w:hAnsi="Courier New" w:cs="Courier New"/>
                <w:color w:val="0000FF"/>
                <w:sz w:val="18"/>
                <w:szCs w:val="18"/>
                <w:lang w:val="en-US" w:eastAsia="fi-FI"/>
              </w:rPr>
              <w:t>&gt;</w:t>
            </w:r>
            <w:proofErr w:type="spellStart"/>
            <w:r w:rsidRPr="008F052F">
              <w:rPr>
                <w:rFonts w:ascii="Courier New" w:hAnsi="Courier New" w:cs="Courier New"/>
                <w:color w:val="000000"/>
                <w:sz w:val="18"/>
                <w:szCs w:val="18"/>
                <w:lang w:val="en-US" w:eastAsia="fi-FI"/>
              </w:rPr>
              <w:t>Hoidon</w:t>
            </w:r>
            <w:proofErr w:type="spellEnd"/>
            <w:r w:rsidRPr="008F052F">
              <w:rPr>
                <w:rFonts w:ascii="Courier New" w:hAnsi="Courier New" w:cs="Courier New"/>
                <w:color w:val="000000"/>
                <w:sz w:val="18"/>
                <w:szCs w:val="18"/>
                <w:lang w:val="en-US" w:eastAsia="fi-FI"/>
              </w:rPr>
              <w:t xml:space="preserve"> </w:t>
            </w:r>
            <w:proofErr w:type="spellStart"/>
            <w:r w:rsidRPr="008F052F">
              <w:rPr>
                <w:rFonts w:ascii="Courier New" w:hAnsi="Courier New" w:cs="Courier New"/>
                <w:color w:val="000000"/>
                <w:sz w:val="18"/>
                <w:szCs w:val="18"/>
                <w:lang w:val="en-US" w:eastAsia="fi-FI"/>
              </w:rPr>
              <w:t>toteutus</w:t>
            </w:r>
            <w:proofErr w:type="spellEnd"/>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title</w:t>
            </w:r>
            <w:r w:rsidRPr="008F052F">
              <w:rPr>
                <w:rFonts w:ascii="Courier New" w:hAnsi="Courier New" w:cs="Courier New"/>
                <w:color w:val="0000FF"/>
                <w:sz w:val="18"/>
                <w:szCs w:val="18"/>
                <w:lang w:val="en-US" w:eastAsia="fi-FI"/>
              </w:rPr>
              <w:t>&gt;</w:t>
            </w:r>
          </w:p>
          <w:p w14:paraId="25070C68" w14:textId="77777777" w:rsidR="008F052F" w:rsidRPr="008F052F" w:rsidRDefault="008F052F" w:rsidP="008F052F">
            <w:pPr>
              <w:autoSpaceDE w:val="0"/>
              <w:autoSpaceDN w:val="0"/>
              <w:adjustRightInd w:val="0"/>
              <w:rPr>
                <w:rFonts w:ascii="Courier New" w:hAnsi="Courier New" w:cs="Courier New"/>
                <w:color w:val="0000FF"/>
                <w:sz w:val="18"/>
                <w:szCs w:val="18"/>
                <w:lang w:val="en-US" w:eastAsia="fi-FI"/>
              </w:rPr>
            </w:pPr>
            <w:r w:rsidRPr="008F052F">
              <w:rPr>
                <w:rFonts w:ascii="Courier New" w:hAnsi="Courier New" w:cs="Courier New"/>
                <w:i/>
                <w:iCs/>
                <w:color w:val="008080"/>
                <w:sz w:val="18"/>
                <w:szCs w:val="18"/>
                <w:lang w:val="en-US" w:eastAsia="fi-FI"/>
              </w:rPr>
              <w:tab/>
            </w:r>
            <w:r w:rsidRPr="008F052F">
              <w:rPr>
                <w:rFonts w:ascii="Courier New" w:hAnsi="Courier New" w:cs="Courier New"/>
                <w:i/>
                <w:iCs/>
                <w:color w:val="008080"/>
                <w:sz w:val="18"/>
                <w:szCs w:val="18"/>
                <w:lang w:val="en-US" w:eastAsia="fi-FI"/>
              </w:rPr>
              <w:tab/>
            </w:r>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component</w:t>
            </w:r>
            <w:r w:rsidRPr="008F052F">
              <w:rPr>
                <w:rFonts w:ascii="Courier New" w:hAnsi="Courier New" w:cs="Courier New"/>
                <w:color w:val="0000FF"/>
                <w:sz w:val="18"/>
                <w:szCs w:val="18"/>
                <w:lang w:val="en-US" w:eastAsia="fi-FI"/>
              </w:rPr>
              <w:t>&gt;</w:t>
            </w:r>
          </w:p>
          <w:p w14:paraId="1A73B166" w14:textId="77777777" w:rsidR="008F052F" w:rsidRPr="008F052F" w:rsidRDefault="008F052F" w:rsidP="008F052F">
            <w:pPr>
              <w:autoSpaceDE w:val="0"/>
              <w:autoSpaceDN w:val="0"/>
              <w:adjustRightInd w:val="0"/>
              <w:rPr>
                <w:rFonts w:ascii="Courier New" w:hAnsi="Courier New" w:cs="Courier New"/>
                <w:color w:val="0000FF"/>
                <w:sz w:val="18"/>
                <w:szCs w:val="18"/>
                <w:lang w:val="en-US" w:eastAsia="fi-FI"/>
              </w:rPr>
            </w:pPr>
            <w:r w:rsidRPr="008F052F">
              <w:rPr>
                <w:rFonts w:ascii="Courier New" w:hAnsi="Courier New" w:cs="Courier New"/>
                <w:i/>
                <w:iCs/>
                <w:color w:val="008080"/>
                <w:sz w:val="18"/>
                <w:szCs w:val="18"/>
                <w:lang w:val="en-US" w:eastAsia="fi-FI"/>
              </w:rPr>
              <w:tab/>
            </w:r>
            <w:r w:rsidRPr="008F052F">
              <w:rPr>
                <w:rFonts w:ascii="Courier New" w:hAnsi="Courier New" w:cs="Courier New"/>
                <w:i/>
                <w:iCs/>
                <w:color w:val="008080"/>
                <w:sz w:val="18"/>
                <w:szCs w:val="18"/>
                <w:lang w:val="en-US" w:eastAsia="fi-FI"/>
              </w:rPr>
              <w:tab/>
            </w:r>
            <w:r w:rsidRPr="008F052F">
              <w:rPr>
                <w:rFonts w:ascii="Courier New" w:hAnsi="Courier New" w:cs="Courier New"/>
                <w:i/>
                <w:iCs/>
                <w:color w:val="008080"/>
                <w:sz w:val="18"/>
                <w:szCs w:val="18"/>
                <w:lang w:val="en-US" w:eastAsia="fi-FI"/>
              </w:rPr>
              <w:tab/>
            </w:r>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section</w:t>
            </w:r>
            <w:r w:rsidRPr="008F052F">
              <w:rPr>
                <w:rFonts w:ascii="Courier New" w:hAnsi="Courier New" w:cs="Courier New"/>
                <w:i/>
                <w:iCs/>
                <w:color w:val="008080"/>
                <w:sz w:val="18"/>
                <w:szCs w:val="18"/>
                <w:lang w:val="en-US" w:eastAsia="fi-FI"/>
              </w:rPr>
              <w:t xml:space="preserve"> </w:t>
            </w:r>
            <w:r w:rsidRPr="008F052F">
              <w:rPr>
                <w:rFonts w:ascii="Courier New" w:hAnsi="Courier New" w:cs="Courier New"/>
                <w:color w:val="FF0000"/>
                <w:sz w:val="18"/>
                <w:szCs w:val="18"/>
                <w:lang w:val="en-US" w:eastAsia="fi-FI"/>
              </w:rPr>
              <w:t>ID</w:t>
            </w:r>
            <w:r w:rsidRPr="008F052F">
              <w:rPr>
                <w:rFonts w:ascii="Courier New" w:hAnsi="Courier New" w:cs="Courier New"/>
                <w:color w:val="0000FF"/>
                <w:sz w:val="18"/>
                <w:szCs w:val="18"/>
                <w:lang w:val="en-US" w:eastAsia="fi-FI"/>
              </w:rPr>
              <w:t>="</w:t>
            </w:r>
            <w:r w:rsidRPr="008F052F">
              <w:rPr>
                <w:rFonts w:ascii="Courier New" w:hAnsi="Courier New" w:cs="Courier New"/>
                <w:color w:val="000000"/>
                <w:sz w:val="18"/>
                <w:szCs w:val="18"/>
                <w:lang w:val="en-US" w:eastAsia="fi-FI"/>
              </w:rPr>
              <w:t>OID1.2.246.10.1234567.14.2009.123.2.2</w:t>
            </w:r>
            <w:r w:rsidRPr="008F052F">
              <w:rPr>
                <w:rFonts w:ascii="Courier New" w:hAnsi="Courier New" w:cs="Courier New"/>
                <w:color w:val="0000FF"/>
                <w:sz w:val="18"/>
                <w:szCs w:val="18"/>
                <w:lang w:val="en-US" w:eastAsia="fi-FI"/>
              </w:rPr>
              <w:t>"&gt;</w:t>
            </w:r>
          </w:p>
          <w:p w14:paraId="636951B2" w14:textId="77777777" w:rsidR="008F052F" w:rsidRPr="008F052F" w:rsidRDefault="008F052F" w:rsidP="008F052F">
            <w:pPr>
              <w:autoSpaceDE w:val="0"/>
              <w:autoSpaceDN w:val="0"/>
              <w:adjustRightInd w:val="0"/>
              <w:rPr>
                <w:rFonts w:ascii="Courier New" w:hAnsi="Courier New" w:cs="Courier New"/>
                <w:color w:val="0000FF"/>
                <w:sz w:val="18"/>
                <w:szCs w:val="18"/>
                <w:lang w:val="en-US" w:eastAsia="fi-FI"/>
              </w:rPr>
            </w:pPr>
            <w:r w:rsidRPr="008F052F">
              <w:rPr>
                <w:rFonts w:ascii="Courier New" w:hAnsi="Courier New" w:cs="Courier New"/>
                <w:i/>
                <w:iCs/>
                <w:color w:val="008080"/>
                <w:sz w:val="18"/>
                <w:szCs w:val="18"/>
                <w:lang w:val="en-US" w:eastAsia="fi-FI"/>
              </w:rPr>
              <w:tab/>
            </w:r>
            <w:r w:rsidRPr="008F052F">
              <w:rPr>
                <w:rFonts w:ascii="Courier New" w:hAnsi="Courier New" w:cs="Courier New"/>
                <w:i/>
                <w:iCs/>
                <w:color w:val="008080"/>
                <w:sz w:val="18"/>
                <w:szCs w:val="18"/>
                <w:lang w:val="en-US" w:eastAsia="fi-FI"/>
              </w:rPr>
              <w:tab/>
            </w:r>
            <w:r w:rsidRPr="008F052F">
              <w:rPr>
                <w:rFonts w:ascii="Courier New" w:hAnsi="Courier New" w:cs="Courier New"/>
                <w:i/>
                <w:iCs/>
                <w:color w:val="008080"/>
                <w:sz w:val="18"/>
                <w:szCs w:val="18"/>
                <w:lang w:val="en-US" w:eastAsia="fi-FI"/>
              </w:rPr>
              <w:tab/>
            </w:r>
            <w:r w:rsidRPr="008F052F">
              <w:rPr>
                <w:rFonts w:ascii="Courier New" w:hAnsi="Courier New" w:cs="Courier New"/>
                <w:i/>
                <w:iCs/>
                <w:color w:val="008080"/>
                <w:sz w:val="18"/>
                <w:szCs w:val="18"/>
                <w:lang w:val="en-US" w:eastAsia="fi-FI"/>
              </w:rPr>
              <w:tab/>
            </w:r>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code</w:t>
            </w:r>
            <w:r w:rsidRPr="008F052F">
              <w:rPr>
                <w:rFonts w:ascii="Courier New" w:hAnsi="Courier New" w:cs="Courier New"/>
                <w:i/>
                <w:iCs/>
                <w:color w:val="008080"/>
                <w:sz w:val="18"/>
                <w:szCs w:val="18"/>
                <w:lang w:val="en-US" w:eastAsia="fi-FI"/>
              </w:rPr>
              <w:t xml:space="preserve"> </w:t>
            </w:r>
            <w:r w:rsidRPr="008F052F">
              <w:rPr>
                <w:rFonts w:ascii="Courier New" w:hAnsi="Courier New" w:cs="Courier New"/>
                <w:color w:val="FF0000"/>
                <w:sz w:val="18"/>
                <w:szCs w:val="18"/>
                <w:lang w:val="en-US" w:eastAsia="fi-FI"/>
              </w:rPr>
              <w:t>code</w:t>
            </w:r>
            <w:r w:rsidRPr="008F052F">
              <w:rPr>
                <w:rFonts w:ascii="Courier New" w:hAnsi="Courier New" w:cs="Courier New"/>
                <w:color w:val="0000FF"/>
                <w:sz w:val="18"/>
                <w:szCs w:val="18"/>
                <w:lang w:val="en-US" w:eastAsia="fi-FI"/>
              </w:rPr>
              <w:t>="</w:t>
            </w:r>
            <w:r w:rsidRPr="008F052F">
              <w:rPr>
                <w:rFonts w:ascii="Courier New" w:hAnsi="Courier New" w:cs="Courier New"/>
                <w:color w:val="000000"/>
                <w:sz w:val="18"/>
                <w:szCs w:val="18"/>
                <w:lang w:val="en-US" w:eastAsia="fi-FI"/>
              </w:rPr>
              <w:t>53</w:t>
            </w:r>
            <w:r w:rsidRPr="008F052F">
              <w:rPr>
                <w:rFonts w:ascii="Courier New" w:hAnsi="Courier New" w:cs="Courier New"/>
                <w:color w:val="0000FF"/>
                <w:sz w:val="18"/>
                <w:szCs w:val="18"/>
                <w:lang w:val="en-US" w:eastAsia="fi-FI"/>
              </w:rPr>
              <w:t>"</w:t>
            </w:r>
            <w:r w:rsidRPr="008F052F">
              <w:rPr>
                <w:rFonts w:ascii="Courier New" w:hAnsi="Courier New" w:cs="Courier New"/>
                <w:i/>
                <w:iCs/>
                <w:color w:val="008080"/>
                <w:sz w:val="18"/>
                <w:szCs w:val="18"/>
                <w:lang w:val="en-US" w:eastAsia="fi-FI"/>
              </w:rPr>
              <w:t xml:space="preserve"> </w:t>
            </w:r>
            <w:proofErr w:type="spellStart"/>
            <w:r w:rsidRPr="008F052F">
              <w:rPr>
                <w:rFonts w:ascii="Courier New" w:hAnsi="Courier New" w:cs="Courier New"/>
                <w:color w:val="FF0000"/>
                <w:sz w:val="18"/>
                <w:szCs w:val="18"/>
                <w:lang w:val="en-US" w:eastAsia="fi-FI"/>
              </w:rPr>
              <w:t>codeSystem</w:t>
            </w:r>
            <w:proofErr w:type="spellEnd"/>
            <w:r w:rsidRPr="008F052F">
              <w:rPr>
                <w:rFonts w:ascii="Courier New" w:hAnsi="Courier New" w:cs="Courier New"/>
                <w:color w:val="0000FF"/>
                <w:sz w:val="18"/>
                <w:szCs w:val="18"/>
                <w:lang w:val="en-US" w:eastAsia="fi-FI"/>
              </w:rPr>
              <w:t>="</w:t>
            </w:r>
            <w:r w:rsidRPr="008F052F">
              <w:rPr>
                <w:rFonts w:ascii="Courier New" w:hAnsi="Courier New" w:cs="Courier New"/>
                <w:color w:val="000000"/>
                <w:sz w:val="18"/>
                <w:szCs w:val="18"/>
                <w:lang w:val="en-US" w:eastAsia="fi-FI"/>
              </w:rPr>
              <w:t>1.2.246.537.6.14.2006</w:t>
            </w:r>
            <w:r w:rsidRPr="008F052F">
              <w:rPr>
                <w:rFonts w:ascii="Courier New" w:hAnsi="Courier New" w:cs="Courier New"/>
                <w:color w:val="0000FF"/>
                <w:sz w:val="18"/>
                <w:szCs w:val="18"/>
                <w:lang w:val="en-US" w:eastAsia="fi-FI"/>
              </w:rPr>
              <w:t>"</w:t>
            </w:r>
            <w:r w:rsidRPr="008F052F">
              <w:rPr>
                <w:rFonts w:ascii="Courier New" w:hAnsi="Courier New" w:cs="Courier New"/>
                <w:i/>
                <w:iCs/>
                <w:color w:val="008080"/>
                <w:sz w:val="18"/>
                <w:szCs w:val="18"/>
                <w:lang w:val="en-US" w:eastAsia="fi-FI"/>
              </w:rPr>
              <w:t xml:space="preserve"> </w:t>
            </w:r>
            <w:proofErr w:type="spellStart"/>
            <w:r w:rsidRPr="008F052F">
              <w:rPr>
                <w:rFonts w:ascii="Courier New" w:hAnsi="Courier New" w:cs="Courier New"/>
                <w:color w:val="FF0000"/>
                <w:sz w:val="18"/>
                <w:szCs w:val="18"/>
                <w:lang w:val="en-US" w:eastAsia="fi-FI"/>
              </w:rPr>
              <w:t>codeSystemName</w:t>
            </w:r>
            <w:proofErr w:type="spellEnd"/>
            <w:r w:rsidRPr="008F052F">
              <w:rPr>
                <w:rFonts w:ascii="Courier New" w:hAnsi="Courier New" w:cs="Courier New"/>
                <w:color w:val="0000FF"/>
                <w:sz w:val="18"/>
                <w:szCs w:val="18"/>
                <w:lang w:val="en-US" w:eastAsia="fi-FI"/>
              </w:rPr>
              <w:t>="</w:t>
            </w:r>
            <w:proofErr w:type="spellStart"/>
            <w:r w:rsidRPr="008F052F">
              <w:rPr>
                <w:rFonts w:ascii="Courier New" w:hAnsi="Courier New" w:cs="Courier New"/>
                <w:color w:val="000000"/>
                <w:sz w:val="18"/>
                <w:szCs w:val="18"/>
                <w:lang w:val="en-US" w:eastAsia="fi-FI"/>
              </w:rPr>
              <w:t>Otsikko</w:t>
            </w:r>
            <w:proofErr w:type="spellEnd"/>
            <w:r w:rsidRPr="008F052F">
              <w:rPr>
                <w:rFonts w:ascii="Courier New" w:hAnsi="Courier New" w:cs="Courier New"/>
                <w:color w:val="0000FF"/>
                <w:sz w:val="18"/>
                <w:szCs w:val="18"/>
                <w:lang w:val="en-US" w:eastAsia="fi-FI"/>
              </w:rPr>
              <w:t>"</w:t>
            </w:r>
            <w:r w:rsidRPr="008F052F">
              <w:rPr>
                <w:rFonts w:ascii="Courier New" w:hAnsi="Courier New" w:cs="Courier New"/>
                <w:i/>
                <w:iCs/>
                <w:color w:val="008080"/>
                <w:sz w:val="18"/>
                <w:szCs w:val="18"/>
                <w:lang w:val="en-US" w:eastAsia="fi-FI"/>
              </w:rPr>
              <w:t xml:space="preserve"> </w:t>
            </w:r>
            <w:proofErr w:type="spellStart"/>
            <w:r w:rsidRPr="008F052F">
              <w:rPr>
                <w:rFonts w:ascii="Courier New" w:hAnsi="Courier New" w:cs="Courier New"/>
                <w:color w:val="FF0000"/>
                <w:sz w:val="18"/>
                <w:szCs w:val="18"/>
                <w:lang w:val="en-US" w:eastAsia="fi-FI"/>
              </w:rPr>
              <w:t>displayName</w:t>
            </w:r>
            <w:proofErr w:type="spellEnd"/>
            <w:r w:rsidRPr="008F052F">
              <w:rPr>
                <w:rFonts w:ascii="Courier New" w:hAnsi="Courier New" w:cs="Courier New"/>
                <w:color w:val="0000FF"/>
                <w:sz w:val="18"/>
                <w:szCs w:val="18"/>
                <w:lang w:val="en-US" w:eastAsia="fi-FI"/>
              </w:rPr>
              <w:t>="</w:t>
            </w:r>
            <w:proofErr w:type="spellStart"/>
            <w:r w:rsidRPr="008F052F">
              <w:rPr>
                <w:rFonts w:ascii="Courier New" w:hAnsi="Courier New" w:cs="Courier New"/>
                <w:color w:val="000000"/>
                <w:sz w:val="18"/>
                <w:szCs w:val="18"/>
                <w:lang w:val="en-US" w:eastAsia="fi-FI"/>
              </w:rPr>
              <w:t>Tutkimukset</w:t>
            </w:r>
            <w:proofErr w:type="spellEnd"/>
            <w:r w:rsidRPr="008F052F">
              <w:rPr>
                <w:rFonts w:ascii="Courier New" w:hAnsi="Courier New" w:cs="Courier New"/>
                <w:color w:val="0000FF"/>
                <w:sz w:val="18"/>
                <w:szCs w:val="18"/>
                <w:lang w:val="en-US" w:eastAsia="fi-FI"/>
              </w:rPr>
              <w:t>"/&gt;</w:t>
            </w:r>
          </w:p>
          <w:p w14:paraId="590B3704" w14:textId="677D29D3" w:rsidR="00DA2390" w:rsidRPr="00910FFD" w:rsidRDefault="008F052F" w:rsidP="00910FFD">
            <w:pPr>
              <w:autoSpaceDE w:val="0"/>
              <w:autoSpaceDN w:val="0"/>
              <w:adjustRightInd w:val="0"/>
              <w:rPr>
                <w:highlight w:val="white"/>
                <w:lang w:eastAsia="fi-FI"/>
              </w:rPr>
            </w:pPr>
            <w:r w:rsidRPr="008F052F">
              <w:rPr>
                <w:rFonts w:ascii="Courier New" w:hAnsi="Courier New" w:cs="Courier New"/>
                <w:i/>
                <w:iCs/>
                <w:color w:val="008080"/>
                <w:sz w:val="18"/>
                <w:szCs w:val="18"/>
                <w:lang w:val="en-US" w:eastAsia="fi-FI"/>
              </w:rPr>
              <w:tab/>
            </w:r>
            <w:r w:rsidRPr="008F052F">
              <w:rPr>
                <w:rFonts w:ascii="Courier New" w:hAnsi="Courier New" w:cs="Courier New"/>
                <w:i/>
                <w:iCs/>
                <w:color w:val="008080"/>
                <w:sz w:val="18"/>
                <w:szCs w:val="18"/>
                <w:lang w:val="en-US" w:eastAsia="fi-FI"/>
              </w:rPr>
              <w:tab/>
            </w:r>
            <w:r w:rsidRPr="008F052F">
              <w:rPr>
                <w:rFonts w:ascii="Courier New" w:hAnsi="Courier New" w:cs="Courier New"/>
                <w:i/>
                <w:iCs/>
                <w:color w:val="008080"/>
                <w:sz w:val="18"/>
                <w:szCs w:val="18"/>
                <w:lang w:val="en-US" w:eastAsia="fi-FI"/>
              </w:rPr>
              <w:tab/>
            </w:r>
            <w:r w:rsidRPr="008F052F">
              <w:rPr>
                <w:rFonts w:ascii="Courier New" w:hAnsi="Courier New" w:cs="Courier New"/>
                <w:i/>
                <w:iCs/>
                <w:color w:val="008080"/>
                <w:sz w:val="18"/>
                <w:szCs w:val="18"/>
                <w:lang w:val="en-US" w:eastAsia="fi-FI"/>
              </w:rPr>
              <w:tab/>
            </w:r>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title</w:t>
            </w:r>
            <w:r w:rsidRPr="008F052F">
              <w:rPr>
                <w:rFonts w:ascii="Courier New" w:hAnsi="Courier New" w:cs="Courier New"/>
                <w:color w:val="0000FF"/>
                <w:sz w:val="18"/>
                <w:szCs w:val="18"/>
                <w:lang w:val="en-US" w:eastAsia="fi-FI"/>
              </w:rPr>
              <w:t>&gt;</w:t>
            </w:r>
            <w:proofErr w:type="spellStart"/>
            <w:r w:rsidRPr="008F052F">
              <w:rPr>
                <w:rFonts w:ascii="Courier New" w:hAnsi="Courier New" w:cs="Courier New"/>
                <w:color w:val="000000"/>
                <w:sz w:val="18"/>
                <w:szCs w:val="18"/>
                <w:lang w:val="en-US" w:eastAsia="fi-FI"/>
              </w:rPr>
              <w:t>Tutkimus</w:t>
            </w:r>
            <w:proofErr w:type="spellEnd"/>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title</w:t>
            </w:r>
            <w:r w:rsidRPr="008F052F">
              <w:rPr>
                <w:rFonts w:ascii="Courier New" w:hAnsi="Courier New" w:cs="Courier New"/>
                <w:color w:val="0000FF"/>
                <w:sz w:val="18"/>
                <w:szCs w:val="18"/>
                <w:lang w:val="en-US" w:eastAsia="fi-FI"/>
              </w:rPr>
              <w:t>&gt;</w:t>
            </w:r>
          </w:p>
        </w:tc>
      </w:tr>
    </w:tbl>
    <w:p w14:paraId="590B3706" w14:textId="77777777" w:rsidR="00DA2390" w:rsidRDefault="00DA2390" w:rsidP="00E7063F">
      <w:pPr>
        <w:rPr>
          <w:highlight w:val="white"/>
          <w:lang w:eastAsia="fi-FI"/>
        </w:rPr>
      </w:pPr>
    </w:p>
    <w:p w14:paraId="590B3707" w14:textId="77777777" w:rsidR="00DA2390" w:rsidRDefault="00DA2390" w:rsidP="00DA2390">
      <w:pPr>
        <w:pStyle w:val="Otsikko3"/>
        <w:rPr>
          <w:highlight w:val="white"/>
          <w:lang w:eastAsia="fi-FI"/>
        </w:rPr>
      </w:pPr>
      <w:bookmarkStart w:id="70" w:name="_Toc343863248"/>
      <w:proofErr w:type="spellStart"/>
      <w:r>
        <w:rPr>
          <w:highlight w:val="white"/>
          <w:lang w:eastAsia="fi-FI"/>
        </w:rPr>
        <w:t>Tutkimuksen</w:t>
      </w:r>
      <w:proofErr w:type="spellEnd"/>
      <w:r>
        <w:rPr>
          <w:highlight w:val="white"/>
          <w:lang w:eastAsia="fi-FI"/>
        </w:rPr>
        <w:t xml:space="preserve"> </w:t>
      </w:r>
      <w:proofErr w:type="spellStart"/>
      <w:r>
        <w:rPr>
          <w:highlight w:val="white"/>
          <w:lang w:eastAsia="fi-FI"/>
        </w:rPr>
        <w:t>tiedot</w:t>
      </w:r>
      <w:proofErr w:type="spellEnd"/>
      <w:r>
        <w:rPr>
          <w:highlight w:val="white"/>
          <w:lang w:eastAsia="fi-FI"/>
        </w:rPr>
        <w:t xml:space="preserve"> </w:t>
      </w:r>
      <w:proofErr w:type="spellStart"/>
      <w:r>
        <w:rPr>
          <w:highlight w:val="white"/>
          <w:lang w:eastAsia="fi-FI"/>
        </w:rPr>
        <w:t>näyttömuodossa</w:t>
      </w:r>
      <w:bookmarkEnd w:id="70"/>
      <w:proofErr w:type="spellEnd"/>
    </w:p>
    <w:p w14:paraId="590B3708" w14:textId="7586CA8F" w:rsidR="00DA2390" w:rsidRDefault="00D177BD" w:rsidP="00E7063F">
      <w:pPr>
        <w:rPr>
          <w:highlight w:val="white"/>
          <w:lang w:eastAsia="fi-FI"/>
        </w:rPr>
      </w:pPr>
      <w:r>
        <w:rPr>
          <w:highlight w:val="white"/>
          <w:lang w:eastAsia="fi-FI"/>
        </w:rPr>
        <w:t xml:space="preserve">Tutkimuksen tiedot esitetään näyttömuodossa </w:t>
      </w:r>
      <w:proofErr w:type="spellStart"/>
      <w:r>
        <w:rPr>
          <w:highlight w:val="white"/>
          <w:lang w:eastAsia="fi-FI"/>
        </w:rPr>
        <w:t>text</w:t>
      </w:r>
      <w:r w:rsidR="00C821B7">
        <w:rPr>
          <w:highlight w:val="white"/>
          <w:lang w:eastAsia="fi-FI"/>
        </w:rPr>
        <w:t>-</w:t>
      </w:r>
      <w:r>
        <w:rPr>
          <w:highlight w:val="white"/>
          <w:lang w:eastAsia="fi-FI"/>
        </w:rPr>
        <w:t>elementissä</w:t>
      </w:r>
      <w:proofErr w:type="spellEnd"/>
      <w:r>
        <w:rPr>
          <w:highlight w:val="white"/>
          <w:lang w:eastAsia="fi-FI"/>
        </w:rPr>
        <w:t>, seuraavas</w:t>
      </w:r>
      <w:r w:rsidR="00F03E14">
        <w:rPr>
          <w:highlight w:val="white"/>
          <w:lang w:eastAsia="fi-FI"/>
        </w:rPr>
        <w:t xml:space="preserve">sa luvussa eritellyt </w:t>
      </w:r>
      <w:proofErr w:type="spellStart"/>
      <w:r w:rsidR="00F03E14">
        <w:rPr>
          <w:highlight w:val="white"/>
          <w:lang w:eastAsia="fi-FI"/>
        </w:rPr>
        <w:t>rakenteisten</w:t>
      </w:r>
      <w:proofErr w:type="spellEnd"/>
      <w:r>
        <w:rPr>
          <w:highlight w:val="white"/>
          <w:lang w:eastAsia="fi-FI"/>
        </w:rPr>
        <w:t xml:space="preserve"> tutkimuksen tietojen osalta </w:t>
      </w:r>
      <w:r w:rsidR="00F03E14">
        <w:rPr>
          <w:highlight w:val="white"/>
          <w:lang w:eastAsia="fi-FI"/>
        </w:rPr>
        <w:t xml:space="preserve">sijoitetaan </w:t>
      </w:r>
      <w:r>
        <w:rPr>
          <w:highlight w:val="white"/>
          <w:lang w:eastAsia="fi-FI"/>
        </w:rPr>
        <w:t xml:space="preserve">eri </w:t>
      </w:r>
      <w:proofErr w:type="spellStart"/>
      <w:r>
        <w:rPr>
          <w:highlight w:val="white"/>
          <w:lang w:eastAsia="fi-FI"/>
        </w:rPr>
        <w:t>paragrapheihin</w:t>
      </w:r>
      <w:proofErr w:type="spellEnd"/>
      <w:r>
        <w:rPr>
          <w:highlight w:val="white"/>
          <w:lang w:eastAsia="fi-FI"/>
        </w:rPr>
        <w:t xml:space="preserve"> vastaavat näyttömuodon tekstit.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DA2390" w:rsidRPr="00910FFD" w14:paraId="590B3724" w14:textId="77777777" w:rsidTr="00910FFD">
        <w:tc>
          <w:tcPr>
            <w:tcW w:w="9779" w:type="dxa"/>
          </w:tcPr>
          <w:p w14:paraId="1022BFE2" w14:textId="77777777" w:rsidR="008F052F" w:rsidRPr="008F052F" w:rsidRDefault="008F052F" w:rsidP="008F052F">
            <w:pPr>
              <w:autoSpaceDE w:val="0"/>
              <w:autoSpaceDN w:val="0"/>
              <w:adjustRightInd w:val="0"/>
              <w:rPr>
                <w:rFonts w:ascii="Courier New" w:hAnsi="Courier New" w:cs="Courier New"/>
                <w:color w:val="0000FF"/>
                <w:sz w:val="18"/>
                <w:szCs w:val="18"/>
                <w:lang w:eastAsia="fi-FI"/>
              </w:rPr>
            </w:pPr>
            <w:r w:rsidRPr="008F052F">
              <w:rPr>
                <w:rFonts w:ascii="Courier New" w:hAnsi="Courier New" w:cs="Courier New"/>
                <w:color w:val="0000FF"/>
                <w:sz w:val="18"/>
                <w:szCs w:val="18"/>
                <w:lang w:eastAsia="fi-FI"/>
              </w:rPr>
              <w:t>&lt;!</w:t>
            </w:r>
            <w:proofErr w:type="gramStart"/>
            <w:r w:rsidRPr="008F052F">
              <w:rPr>
                <w:rFonts w:ascii="Courier New" w:hAnsi="Courier New" w:cs="Courier New"/>
                <w:color w:val="0000FF"/>
                <w:sz w:val="18"/>
                <w:szCs w:val="18"/>
                <w:lang w:eastAsia="fi-FI"/>
              </w:rPr>
              <w:t>--</w:t>
            </w:r>
            <w:r w:rsidRPr="008F052F">
              <w:rPr>
                <w:rFonts w:ascii="Courier New" w:hAnsi="Courier New" w:cs="Courier New"/>
                <w:color w:val="585858"/>
                <w:sz w:val="18"/>
                <w:szCs w:val="18"/>
                <w:lang w:eastAsia="fi-FI"/>
              </w:rPr>
              <w:t xml:space="preserve">  Tutkimukset</w:t>
            </w:r>
            <w:proofErr w:type="gramEnd"/>
            <w:r w:rsidRPr="008F052F">
              <w:rPr>
                <w:rFonts w:ascii="Courier New" w:hAnsi="Courier New" w:cs="Courier New"/>
                <w:color w:val="585858"/>
                <w:sz w:val="18"/>
                <w:szCs w:val="18"/>
                <w:lang w:eastAsia="fi-FI"/>
              </w:rPr>
              <w:t xml:space="preserve"> näyttömuodossa   </w:t>
            </w:r>
            <w:r w:rsidRPr="008F052F">
              <w:rPr>
                <w:rFonts w:ascii="Courier New" w:hAnsi="Courier New" w:cs="Courier New"/>
                <w:color w:val="0000FF"/>
                <w:sz w:val="18"/>
                <w:szCs w:val="18"/>
                <w:lang w:eastAsia="fi-FI"/>
              </w:rPr>
              <w:t>--&gt;</w:t>
            </w:r>
          </w:p>
          <w:p w14:paraId="2027F58E" w14:textId="77777777" w:rsidR="008F052F" w:rsidRPr="008F052F" w:rsidRDefault="008F052F" w:rsidP="008F052F">
            <w:pPr>
              <w:autoSpaceDE w:val="0"/>
              <w:autoSpaceDN w:val="0"/>
              <w:adjustRightInd w:val="0"/>
              <w:rPr>
                <w:rFonts w:ascii="Courier New" w:hAnsi="Courier New" w:cs="Courier New"/>
                <w:color w:val="0000FF"/>
                <w:sz w:val="18"/>
                <w:szCs w:val="18"/>
                <w:lang w:eastAsia="fi-FI"/>
              </w:rPr>
            </w:pPr>
            <w:r w:rsidRPr="008F052F">
              <w:rPr>
                <w:rFonts w:ascii="Courier New" w:hAnsi="Courier New" w:cs="Courier New"/>
                <w:color w:val="0000FF"/>
                <w:sz w:val="18"/>
                <w:szCs w:val="18"/>
                <w:lang w:eastAsia="fi-FI"/>
              </w:rPr>
              <w:t>&lt;</w:t>
            </w:r>
            <w:proofErr w:type="spellStart"/>
            <w:r w:rsidRPr="008F052F">
              <w:rPr>
                <w:rFonts w:ascii="Courier New" w:hAnsi="Courier New" w:cs="Courier New"/>
                <w:color w:val="800000"/>
                <w:sz w:val="18"/>
                <w:szCs w:val="18"/>
                <w:lang w:eastAsia="fi-FI"/>
              </w:rPr>
              <w:t>text</w:t>
            </w:r>
            <w:proofErr w:type="spellEnd"/>
            <w:r w:rsidRPr="008F052F">
              <w:rPr>
                <w:rFonts w:ascii="Courier New" w:hAnsi="Courier New" w:cs="Courier New"/>
                <w:i/>
                <w:iCs/>
                <w:color w:val="008080"/>
                <w:sz w:val="18"/>
                <w:szCs w:val="18"/>
                <w:lang w:eastAsia="fi-FI"/>
              </w:rPr>
              <w:t xml:space="preserve"> </w:t>
            </w:r>
            <w:r w:rsidRPr="008F052F">
              <w:rPr>
                <w:rFonts w:ascii="Courier New" w:hAnsi="Courier New" w:cs="Courier New"/>
                <w:color w:val="FF0000"/>
                <w:sz w:val="18"/>
                <w:szCs w:val="18"/>
                <w:lang w:eastAsia="fi-FI"/>
              </w:rPr>
              <w:t>ID</w:t>
            </w:r>
            <w:r w:rsidRPr="008F052F">
              <w:rPr>
                <w:rFonts w:ascii="Courier New" w:hAnsi="Courier New" w:cs="Courier New"/>
                <w:color w:val="0000FF"/>
                <w:sz w:val="18"/>
                <w:szCs w:val="18"/>
                <w:lang w:eastAsia="fi-FI"/>
              </w:rPr>
              <w:t>="</w:t>
            </w:r>
            <w:r w:rsidRPr="008F052F">
              <w:rPr>
                <w:rFonts w:ascii="Courier New" w:hAnsi="Courier New" w:cs="Courier New"/>
                <w:color w:val="000000"/>
                <w:sz w:val="18"/>
                <w:szCs w:val="18"/>
                <w:lang w:eastAsia="fi-FI"/>
              </w:rPr>
              <w:t>OID1.2.246.10.1234567.14.2009.123.2.2.1</w:t>
            </w:r>
            <w:r w:rsidRPr="008F052F">
              <w:rPr>
                <w:rFonts w:ascii="Courier New" w:hAnsi="Courier New" w:cs="Courier New"/>
                <w:color w:val="0000FF"/>
                <w:sz w:val="18"/>
                <w:szCs w:val="18"/>
                <w:lang w:eastAsia="fi-FI"/>
              </w:rPr>
              <w:t>"&gt;</w:t>
            </w:r>
          </w:p>
          <w:p w14:paraId="380401C2" w14:textId="77777777" w:rsidR="008F052F" w:rsidRPr="008F052F" w:rsidRDefault="008F052F" w:rsidP="008F052F">
            <w:pPr>
              <w:autoSpaceDE w:val="0"/>
              <w:autoSpaceDN w:val="0"/>
              <w:adjustRightInd w:val="0"/>
              <w:rPr>
                <w:rFonts w:ascii="Courier New" w:hAnsi="Courier New" w:cs="Courier New"/>
                <w:color w:val="0000FF"/>
                <w:sz w:val="18"/>
                <w:szCs w:val="18"/>
                <w:lang w:val="en-US" w:eastAsia="fi-FI"/>
              </w:rPr>
            </w:pPr>
            <w:r w:rsidRPr="008F052F">
              <w:rPr>
                <w:rFonts w:ascii="Courier New" w:hAnsi="Courier New" w:cs="Courier New"/>
                <w:i/>
                <w:iCs/>
                <w:color w:val="008080"/>
                <w:sz w:val="18"/>
                <w:szCs w:val="18"/>
                <w:lang w:eastAsia="fi-FI"/>
              </w:rPr>
              <w:tab/>
            </w:r>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paragraph</w:t>
            </w:r>
            <w:r w:rsidRPr="008F052F">
              <w:rPr>
                <w:rFonts w:ascii="Courier New" w:hAnsi="Courier New" w:cs="Courier New"/>
                <w:color w:val="0000FF"/>
                <w:sz w:val="18"/>
                <w:szCs w:val="18"/>
                <w:lang w:val="en-US" w:eastAsia="fi-FI"/>
              </w:rPr>
              <w:t>&gt;</w:t>
            </w:r>
          </w:p>
          <w:p w14:paraId="0CC439A9" w14:textId="77777777" w:rsidR="008F052F" w:rsidRPr="008F052F" w:rsidRDefault="008F052F" w:rsidP="008F052F">
            <w:pPr>
              <w:autoSpaceDE w:val="0"/>
              <w:autoSpaceDN w:val="0"/>
              <w:adjustRightInd w:val="0"/>
              <w:rPr>
                <w:rFonts w:ascii="Courier New" w:hAnsi="Courier New" w:cs="Courier New"/>
                <w:color w:val="0000FF"/>
                <w:sz w:val="18"/>
                <w:szCs w:val="18"/>
                <w:lang w:val="en-US" w:eastAsia="fi-FI"/>
              </w:rPr>
            </w:pPr>
            <w:r w:rsidRPr="008F052F">
              <w:rPr>
                <w:rFonts w:ascii="Courier New" w:hAnsi="Courier New" w:cs="Courier New"/>
                <w:i/>
                <w:iCs/>
                <w:color w:val="008080"/>
                <w:sz w:val="18"/>
                <w:szCs w:val="18"/>
                <w:lang w:val="en-US" w:eastAsia="fi-FI"/>
              </w:rPr>
              <w:tab/>
            </w:r>
            <w:r w:rsidRPr="008F052F">
              <w:rPr>
                <w:rFonts w:ascii="Courier New" w:hAnsi="Courier New" w:cs="Courier New"/>
                <w:i/>
                <w:iCs/>
                <w:color w:val="008080"/>
                <w:sz w:val="18"/>
                <w:szCs w:val="18"/>
                <w:lang w:val="en-US" w:eastAsia="fi-FI"/>
              </w:rPr>
              <w:tab/>
            </w:r>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caption</w:t>
            </w:r>
            <w:r w:rsidRPr="008F052F">
              <w:rPr>
                <w:rFonts w:ascii="Courier New" w:hAnsi="Courier New" w:cs="Courier New"/>
                <w:color w:val="0000FF"/>
                <w:sz w:val="18"/>
                <w:szCs w:val="18"/>
                <w:lang w:val="en-US" w:eastAsia="fi-FI"/>
              </w:rPr>
              <w:t>&gt;</w:t>
            </w:r>
            <w:proofErr w:type="spellStart"/>
            <w:r w:rsidRPr="008F052F">
              <w:rPr>
                <w:rFonts w:ascii="Courier New" w:hAnsi="Courier New" w:cs="Courier New"/>
                <w:color w:val="000000"/>
                <w:sz w:val="18"/>
                <w:szCs w:val="18"/>
                <w:lang w:val="en-US" w:eastAsia="fi-FI"/>
              </w:rPr>
              <w:t>Tutkimus</w:t>
            </w:r>
            <w:proofErr w:type="spellEnd"/>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caption</w:t>
            </w:r>
            <w:r w:rsidRPr="008F052F">
              <w:rPr>
                <w:rFonts w:ascii="Courier New" w:hAnsi="Courier New" w:cs="Courier New"/>
                <w:color w:val="0000FF"/>
                <w:sz w:val="18"/>
                <w:szCs w:val="18"/>
                <w:lang w:val="en-US" w:eastAsia="fi-FI"/>
              </w:rPr>
              <w:t>&gt;</w:t>
            </w:r>
          </w:p>
          <w:p w14:paraId="5EE4B520" w14:textId="77777777" w:rsidR="008F052F" w:rsidRPr="008F052F" w:rsidRDefault="008F052F" w:rsidP="008F052F">
            <w:pPr>
              <w:autoSpaceDE w:val="0"/>
              <w:autoSpaceDN w:val="0"/>
              <w:adjustRightInd w:val="0"/>
              <w:rPr>
                <w:rFonts w:ascii="Courier New" w:hAnsi="Courier New" w:cs="Courier New"/>
                <w:color w:val="0000FF"/>
                <w:sz w:val="18"/>
                <w:szCs w:val="18"/>
                <w:lang w:val="en-US" w:eastAsia="fi-FI"/>
              </w:rPr>
            </w:pPr>
            <w:r w:rsidRPr="008F052F">
              <w:rPr>
                <w:rFonts w:ascii="Courier New" w:hAnsi="Courier New" w:cs="Courier New"/>
                <w:i/>
                <w:iCs/>
                <w:color w:val="008080"/>
                <w:sz w:val="18"/>
                <w:szCs w:val="18"/>
                <w:lang w:val="en-US" w:eastAsia="fi-FI"/>
              </w:rPr>
              <w:tab/>
            </w:r>
            <w:r w:rsidRPr="008F052F">
              <w:rPr>
                <w:rFonts w:ascii="Courier New" w:hAnsi="Courier New" w:cs="Courier New"/>
                <w:i/>
                <w:iCs/>
                <w:color w:val="008080"/>
                <w:sz w:val="18"/>
                <w:szCs w:val="18"/>
                <w:lang w:val="en-US" w:eastAsia="fi-FI"/>
              </w:rPr>
              <w:tab/>
            </w:r>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content</w:t>
            </w:r>
            <w:r w:rsidRPr="008F052F">
              <w:rPr>
                <w:rFonts w:ascii="Courier New" w:hAnsi="Courier New" w:cs="Courier New"/>
                <w:i/>
                <w:iCs/>
                <w:color w:val="008080"/>
                <w:sz w:val="18"/>
                <w:szCs w:val="18"/>
                <w:lang w:val="en-US" w:eastAsia="fi-FI"/>
              </w:rPr>
              <w:t xml:space="preserve"> </w:t>
            </w:r>
            <w:r w:rsidRPr="008F052F">
              <w:rPr>
                <w:rFonts w:ascii="Courier New" w:hAnsi="Courier New" w:cs="Courier New"/>
                <w:color w:val="FF0000"/>
                <w:sz w:val="18"/>
                <w:szCs w:val="18"/>
                <w:lang w:val="en-US" w:eastAsia="fi-FI"/>
              </w:rPr>
              <w:t>ID</w:t>
            </w:r>
            <w:r w:rsidRPr="008F052F">
              <w:rPr>
                <w:rFonts w:ascii="Courier New" w:hAnsi="Courier New" w:cs="Courier New"/>
                <w:color w:val="0000FF"/>
                <w:sz w:val="18"/>
                <w:szCs w:val="18"/>
                <w:lang w:val="en-US" w:eastAsia="fi-FI"/>
              </w:rPr>
              <w:t>="</w:t>
            </w:r>
            <w:r w:rsidRPr="008F052F">
              <w:rPr>
                <w:rFonts w:ascii="Courier New" w:hAnsi="Courier New" w:cs="Courier New"/>
                <w:color w:val="000000"/>
                <w:sz w:val="18"/>
                <w:szCs w:val="18"/>
                <w:lang w:val="en-US" w:eastAsia="fi-FI"/>
              </w:rPr>
              <w:t>OID1.2.246.10.1234567.14.2009.123.2.2.1.1</w:t>
            </w:r>
            <w:r w:rsidRPr="008F052F">
              <w:rPr>
                <w:rFonts w:ascii="Courier New" w:hAnsi="Courier New" w:cs="Courier New"/>
                <w:color w:val="0000FF"/>
                <w:sz w:val="18"/>
                <w:szCs w:val="18"/>
                <w:lang w:val="en-US" w:eastAsia="fi-FI"/>
              </w:rPr>
              <w:t>"&gt;</w:t>
            </w:r>
            <w:r w:rsidRPr="008F052F">
              <w:rPr>
                <w:rFonts w:ascii="Courier New" w:hAnsi="Courier New" w:cs="Courier New"/>
                <w:color w:val="000000"/>
                <w:sz w:val="18"/>
                <w:szCs w:val="18"/>
                <w:lang w:val="en-US" w:eastAsia="fi-FI"/>
              </w:rPr>
              <w:t>GD1QA</w:t>
            </w:r>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content</w:t>
            </w:r>
            <w:r w:rsidRPr="008F052F">
              <w:rPr>
                <w:rFonts w:ascii="Courier New" w:hAnsi="Courier New" w:cs="Courier New"/>
                <w:color w:val="0000FF"/>
                <w:sz w:val="18"/>
                <w:szCs w:val="18"/>
                <w:lang w:val="en-US" w:eastAsia="fi-FI"/>
              </w:rPr>
              <w:t>&gt;</w:t>
            </w:r>
          </w:p>
          <w:p w14:paraId="07057754" w14:textId="77777777" w:rsidR="008F052F" w:rsidRPr="008F052F" w:rsidRDefault="008F052F" w:rsidP="008F052F">
            <w:pPr>
              <w:autoSpaceDE w:val="0"/>
              <w:autoSpaceDN w:val="0"/>
              <w:adjustRightInd w:val="0"/>
              <w:rPr>
                <w:rFonts w:ascii="Courier New" w:hAnsi="Courier New" w:cs="Courier New"/>
                <w:color w:val="0000FF"/>
                <w:sz w:val="18"/>
                <w:szCs w:val="18"/>
                <w:lang w:val="en-US" w:eastAsia="fi-FI"/>
              </w:rPr>
            </w:pPr>
            <w:r w:rsidRPr="008F052F">
              <w:rPr>
                <w:rFonts w:ascii="Courier New" w:hAnsi="Courier New" w:cs="Courier New"/>
                <w:i/>
                <w:iCs/>
                <w:color w:val="008080"/>
                <w:sz w:val="18"/>
                <w:szCs w:val="18"/>
                <w:lang w:val="en-US" w:eastAsia="fi-FI"/>
              </w:rPr>
              <w:tab/>
            </w:r>
            <w:r w:rsidRPr="008F052F">
              <w:rPr>
                <w:rFonts w:ascii="Courier New" w:hAnsi="Courier New" w:cs="Courier New"/>
                <w:i/>
                <w:iCs/>
                <w:color w:val="008080"/>
                <w:sz w:val="18"/>
                <w:szCs w:val="18"/>
                <w:lang w:val="en-US" w:eastAsia="fi-FI"/>
              </w:rPr>
              <w:tab/>
            </w:r>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content</w:t>
            </w:r>
            <w:r w:rsidRPr="008F052F">
              <w:rPr>
                <w:rFonts w:ascii="Courier New" w:hAnsi="Courier New" w:cs="Courier New"/>
                <w:color w:val="0000FF"/>
                <w:sz w:val="18"/>
                <w:szCs w:val="18"/>
                <w:lang w:val="en-US" w:eastAsia="fi-FI"/>
              </w:rPr>
              <w:t>&gt;</w:t>
            </w:r>
            <w:proofErr w:type="spellStart"/>
            <w:r w:rsidRPr="008F052F">
              <w:rPr>
                <w:rFonts w:ascii="Courier New" w:hAnsi="Courier New" w:cs="Courier New"/>
                <w:color w:val="000000"/>
                <w:sz w:val="18"/>
                <w:szCs w:val="18"/>
                <w:lang w:val="en-US" w:eastAsia="fi-FI"/>
              </w:rPr>
              <w:t>Thoraxin</w:t>
            </w:r>
            <w:proofErr w:type="spellEnd"/>
            <w:r w:rsidRPr="008F052F">
              <w:rPr>
                <w:rFonts w:ascii="Courier New" w:hAnsi="Courier New" w:cs="Courier New"/>
                <w:color w:val="000000"/>
                <w:sz w:val="18"/>
                <w:szCs w:val="18"/>
                <w:lang w:val="en-US" w:eastAsia="fi-FI"/>
              </w:rPr>
              <w:t xml:space="preserve"> </w:t>
            </w:r>
            <w:proofErr w:type="spellStart"/>
            <w:r w:rsidRPr="008F052F">
              <w:rPr>
                <w:rFonts w:ascii="Courier New" w:hAnsi="Courier New" w:cs="Courier New"/>
                <w:color w:val="000000"/>
                <w:sz w:val="18"/>
                <w:szCs w:val="18"/>
                <w:lang w:val="en-US" w:eastAsia="fi-FI"/>
              </w:rPr>
              <w:t>natiiviröntgen</w:t>
            </w:r>
            <w:proofErr w:type="spellEnd"/>
            <w:r w:rsidRPr="008F052F">
              <w:rPr>
                <w:rFonts w:ascii="Courier New" w:hAnsi="Courier New" w:cs="Courier New"/>
                <w:color w:val="000000"/>
                <w:sz w:val="18"/>
                <w:szCs w:val="18"/>
                <w:lang w:val="en-US" w:eastAsia="fi-FI"/>
              </w:rPr>
              <w:t xml:space="preserve"> </w:t>
            </w:r>
            <w:proofErr w:type="spellStart"/>
            <w:r w:rsidRPr="008F052F">
              <w:rPr>
                <w:rFonts w:ascii="Courier New" w:hAnsi="Courier New" w:cs="Courier New"/>
                <w:color w:val="000000"/>
                <w:sz w:val="18"/>
                <w:szCs w:val="18"/>
                <w:lang w:val="en-US" w:eastAsia="fi-FI"/>
              </w:rPr>
              <w:t>makuuasennossa</w:t>
            </w:r>
            <w:proofErr w:type="spellEnd"/>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content</w:t>
            </w:r>
            <w:r w:rsidRPr="008F052F">
              <w:rPr>
                <w:rFonts w:ascii="Courier New" w:hAnsi="Courier New" w:cs="Courier New"/>
                <w:color w:val="0000FF"/>
                <w:sz w:val="18"/>
                <w:szCs w:val="18"/>
                <w:lang w:val="en-US" w:eastAsia="fi-FI"/>
              </w:rPr>
              <w:t>&gt;</w:t>
            </w:r>
          </w:p>
          <w:p w14:paraId="77BF77CD" w14:textId="77777777" w:rsidR="008F052F" w:rsidRPr="008F052F" w:rsidRDefault="008F052F" w:rsidP="008F052F">
            <w:pPr>
              <w:autoSpaceDE w:val="0"/>
              <w:autoSpaceDN w:val="0"/>
              <w:adjustRightInd w:val="0"/>
              <w:rPr>
                <w:rFonts w:ascii="Courier New" w:hAnsi="Courier New" w:cs="Courier New"/>
                <w:color w:val="0000FF"/>
                <w:sz w:val="18"/>
                <w:szCs w:val="18"/>
                <w:lang w:val="en-US" w:eastAsia="fi-FI"/>
              </w:rPr>
            </w:pPr>
            <w:r w:rsidRPr="008F052F">
              <w:rPr>
                <w:rFonts w:ascii="Courier New" w:hAnsi="Courier New" w:cs="Courier New"/>
                <w:i/>
                <w:iCs/>
                <w:color w:val="008080"/>
                <w:sz w:val="18"/>
                <w:szCs w:val="18"/>
                <w:lang w:val="en-US" w:eastAsia="fi-FI"/>
              </w:rPr>
              <w:tab/>
            </w:r>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paragraph</w:t>
            </w:r>
            <w:r w:rsidRPr="008F052F">
              <w:rPr>
                <w:rFonts w:ascii="Courier New" w:hAnsi="Courier New" w:cs="Courier New"/>
                <w:color w:val="0000FF"/>
                <w:sz w:val="18"/>
                <w:szCs w:val="18"/>
                <w:lang w:val="en-US" w:eastAsia="fi-FI"/>
              </w:rPr>
              <w:t>&gt;</w:t>
            </w:r>
          </w:p>
          <w:p w14:paraId="0763ECB6" w14:textId="77777777" w:rsidR="008F052F" w:rsidRPr="008F052F" w:rsidRDefault="008F052F" w:rsidP="008F052F">
            <w:pPr>
              <w:autoSpaceDE w:val="0"/>
              <w:autoSpaceDN w:val="0"/>
              <w:adjustRightInd w:val="0"/>
              <w:rPr>
                <w:rFonts w:ascii="Courier New" w:hAnsi="Courier New" w:cs="Courier New"/>
                <w:color w:val="0000FF"/>
                <w:sz w:val="18"/>
                <w:szCs w:val="18"/>
                <w:lang w:val="en-US" w:eastAsia="fi-FI"/>
              </w:rPr>
            </w:pPr>
            <w:r w:rsidRPr="008F052F">
              <w:rPr>
                <w:rFonts w:ascii="Courier New" w:hAnsi="Courier New" w:cs="Courier New"/>
                <w:i/>
                <w:iCs/>
                <w:color w:val="008080"/>
                <w:sz w:val="18"/>
                <w:szCs w:val="18"/>
                <w:lang w:val="en-US" w:eastAsia="fi-FI"/>
              </w:rPr>
              <w:tab/>
            </w:r>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paragraph</w:t>
            </w:r>
            <w:r w:rsidRPr="008F052F">
              <w:rPr>
                <w:rFonts w:ascii="Courier New" w:hAnsi="Courier New" w:cs="Courier New"/>
                <w:color w:val="0000FF"/>
                <w:sz w:val="18"/>
                <w:szCs w:val="18"/>
                <w:lang w:val="en-US" w:eastAsia="fi-FI"/>
              </w:rPr>
              <w:t>&gt;</w:t>
            </w:r>
          </w:p>
          <w:p w14:paraId="1F7CB1B3" w14:textId="77777777" w:rsidR="008F052F" w:rsidRPr="008F052F" w:rsidRDefault="008F052F" w:rsidP="008F052F">
            <w:pPr>
              <w:autoSpaceDE w:val="0"/>
              <w:autoSpaceDN w:val="0"/>
              <w:adjustRightInd w:val="0"/>
              <w:rPr>
                <w:rFonts w:ascii="Courier New" w:hAnsi="Courier New" w:cs="Courier New"/>
                <w:color w:val="0000FF"/>
                <w:sz w:val="18"/>
                <w:szCs w:val="18"/>
                <w:lang w:val="en-US" w:eastAsia="fi-FI"/>
              </w:rPr>
            </w:pPr>
            <w:r w:rsidRPr="008F052F">
              <w:rPr>
                <w:rFonts w:ascii="Courier New" w:hAnsi="Courier New" w:cs="Courier New"/>
                <w:i/>
                <w:iCs/>
                <w:color w:val="008080"/>
                <w:sz w:val="18"/>
                <w:szCs w:val="18"/>
                <w:lang w:val="en-US" w:eastAsia="fi-FI"/>
              </w:rPr>
              <w:tab/>
            </w:r>
            <w:r w:rsidRPr="008F052F">
              <w:rPr>
                <w:rFonts w:ascii="Courier New" w:hAnsi="Courier New" w:cs="Courier New"/>
                <w:i/>
                <w:iCs/>
                <w:color w:val="008080"/>
                <w:sz w:val="18"/>
                <w:szCs w:val="18"/>
                <w:lang w:val="en-US" w:eastAsia="fi-FI"/>
              </w:rPr>
              <w:tab/>
            </w:r>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content</w:t>
            </w:r>
            <w:r w:rsidRPr="008F052F">
              <w:rPr>
                <w:rFonts w:ascii="Courier New" w:hAnsi="Courier New" w:cs="Courier New"/>
                <w:i/>
                <w:iCs/>
                <w:color w:val="008080"/>
                <w:sz w:val="18"/>
                <w:szCs w:val="18"/>
                <w:lang w:val="en-US" w:eastAsia="fi-FI"/>
              </w:rPr>
              <w:t xml:space="preserve"> </w:t>
            </w:r>
            <w:r w:rsidRPr="008F052F">
              <w:rPr>
                <w:rFonts w:ascii="Courier New" w:hAnsi="Courier New" w:cs="Courier New"/>
                <w:color w:val="FF0000"/>
                <w:sz w:val="18"/>
                <w:szCs w:val="18"/>
                <w:lang w:val="en-US" w:eastAsia="fi-FI"/>
              </w:rPr>
              <w:t>ID</w:t>
            </w:r>
            <w:r w:rsidRPr="008F052F">
              <w:rPr>
                <w:rFonts w:ascii="Courier New" w:hAnsi="Courier New" w:cs="Courier New"/>
                <w:color w:val="0000FF"/>
                <w:sz w:val="18"/>
                <w:szCs w:val="18"/>
                <w:lang w:val="en-US" w:eastAsia="fi-FI"/>
              </w:rPr>
              <w:t>="</w:t>
            </w:r>
            <w:r w:rsidRPr="008F052F">
              <w:rPr>
                <w:rFonts w:ascii="Courier New" w:hAnsi="Courier New" w:cs="Courier New"/>
                <w:color w:val="000000"/>
                <w:sz w:val="18"/>
                <w:szCs w:val="18"/>
                <w:lang w:val="en-US" w:eastAsia="fi-FI"/>
              </w:rPr>
              <w:t>OID1.2.246.10.1234567.14.2009.123.2.2.1.2</w:t>
            </w:r>
            <w:r w:rsidRPr="008F052F">
              <w:rPr>
                <w:rFonts w:ascii="Courier New" w:hAnsi="Courier New" w:cs="Courier New"/>
                <w:color w:val="0000FF"/>
                <w:sz w:val="18"/>
                <w:szCs w:val="18"/>
                <w:lang w:val="en-US" w:eastAsia="fi-FI"/>
              </w:rPr>
              <w:t>"</w:t>
            </w:r>
            <w:r w:rsidRPr="008F052F">
              <w:rPr>
                <w:rFonts w:ascii="Courier New" w:hAnsi="Courier New" w:cs="Courier New"/>
                <w:i/>
                <w:iCs/>
                <w:color w:val="008080"/>
                <w:sz w:val="18"/>
                <w:szCs w:val="18"/>
                <w:lang w:val="en-US" w:eastAsia="fi-FI"/>
              </w:rPr>
              <w:t xml:space="preserve"> </w:t>
            </w:r>
            <w:proofErr w:type="spellStart"/>
            <w:r w:rsidRPr="008F052F">
              <w:rPr>
                <w:rFonts w:ascii="Courier New" w:hAnsi="Courier New" w:cs="Courier New"/>
                <w:color w:val="FF0000"/>
                <w:sz w:val="18"/>
                <w:szCs w:val="18"/>
                <w:lang w:val="en-US" w:eastAsia="fi-FI"/>
              </w:rPr>
              <w:t>styleCode</w:t>
            </w:r>
            <w:proofErr w:type="spellEnd"/>
            <w:r w:rsidRPr="008F052F">
              <w:rPr>
                <w:rFonts w:ascii="Courier New" w:hAnsi="Courier New" w:cs="Courier New"/>
                <w:color w:val="0000FF"/>
                <w:sz w:val="18"/>
                <w:szCs w:val="18"/>
                <w:lang w:val="en-US" w:eastAsia="fi-FI"/>
              </w:rPr>
              <w:t>="</w:t>
            </w:r>
            <w:proofErr w:type="spellStart"/>
            <w:r w:rsidRPr="008F052F">
              <w:rPr>
                <w:rFonts w:ascii="Courier New" w:hAnsi="Courier New" w:cs="Courier New"/>
                <w:color w:val="000000"/>
                <w:sz w:val="18"/>
                <w:szCs w:val="18"/>
                <w:lang w:val="en-US" w:eastAsia="fi-FI"/>
              </w:rPr>
              <w:t>xUnstructured</w:t>
            </w:r>
            <w:proofErr w:type="spellEnd"/>
            <w:r w:rsidRPr="008F052F">
              <w:rPr>
                <w:rFonts w:ascii="Courier New" w:hAnsi="Courier New" w:cs="Courier New"/>
                <w:color w:val="0000FF"/>
                <w:sz w:val="18"/>
                <w:szCs w:val="18"/>
                <w:lang w:val="en-US" w:eastAsia="fi-FI"/>
              </w:rPr>
              <w:t>"&gt;</w:t>
            </w:r>
            <w:r w:rsidRPr="008F052F">
              <w:rPr>
                <w:rFonts w:ascii="Courier New" w:hAnsi="Courier New" w:cs="Courier New"/>
                <w:color w:val="000000"/>
                <w:sz w:val="18"/>
                <w:szCs w:val="18"/>
                <w:lang w:val="en-US" w:eastAsia="fi-FI"/>
              </w:rPr>
              <w:t xml:space="preserve"> </w:t>
            </w:r>
            <w:proofErr w:type="spellStart"/>
            <w:r w:rsidRPr="008F052F">
              <w:rPr>
                <w:rFonts w:ascii="Courier New" w:hAnsi="Courier New" w:cs="Courier New"/>
                <w:color w:val="000000"/>
                <w:sz w:val="18"/>
                <w:szCs w:val="18"/>
                <w:lang w:val="en-US" w:eastAsia="fi-FI"/>
              </w:rPr>
              <w:t>Thoraxin</w:t>
            </w:r>
            <w:proofErr w:type="spellEnd"/>
            <w:r w:rsidRPr="008F052F">
              <w:rPr>
                <w:rFonts w:ascii="Courier New" w:hAnsi="Courier New" w:cs="Courier New"/>
                <w:color w:val="000000"/>
                <w:sz w:val="18"/>
                <w:szCs w:val="18"/>
                <w:lang w:val="en-US" w:eastAsia="fi-FI"/>
              </w:rPr>
              <w:t xml:space="preserve"> </w:t>
            </w:r>
            <w:proofErr w:type="spellStart"/>
            <w:r w:rsidRPr="008F052F">
              <w:rPr>
                <w:rFonts w:ascii="Courier New" w:hAnsi="Courier New" w:cs="Courier New"/>
                <w:color w:val="000000"/>
                <w:sz w:val="18"/>
                <w:szCs w:val="18"/>
                <w:lang w:val="en-US" w:eastAsia="fi-FI"/>
              </w:rPr>
              <w:t>natiiviröntgen</w:t>
            </w:r>
            <w:proofErr w:type="spellEnd"/>
            <w:r w:rsidRPr="008F052F">
              <w:rPr>
                <w:rFonts w:ascii="Courier New" w:hAnsi="Courier New" w:cs="Courier New"/>
                <w:color w:val="000000"/>
                <w:sz w:val="18"/>
                <w:szCs w:val="18"/>
                <w:lang w:val="en-US" w:eastAsia="fi-FI"/>
              </w:rPr>
              <w:t xml:space="preserve"> </w:t>
            </w:r>
            <w:proofErr w:type="spellStart"/>
            <w:r w:rsidRPr="008F052F">
              <w:rPr>
                <w:rFonts w:ascii="Courier New" w:hAnsi="Courier New" w:cs="Courier New"/>
                <w:color w:val="000000"/>
                <w:sz w:val="18"/>
                <w:szCs w:val="18"/>
                <w:lang w:val="en-US" w:eastAsia="fi-FI"/>
              </w:rPr>
              <w:t>makuuasennossa</w:t>
            </w:r>
            <w:proofErr w:type="spellEnd"/>
            <w:r w:rsidRPr="008F052F">
              <w:rPr>
                <w:rFonts w:ascii="Courier New" w:hAnsi="Courier New" w:cs="Courier New"/>
                <w:color w:val="000000"/>
                <w:sz w:val="18"/>
                <w:szCs w:val="18"/>
                <w:lang w:val="en-US" w:eastAsia="fi-FI"/>
              </w:rPr>
              <w:t xml:space="preserve"> </w:t>
            </w:r>
            <w:proofErr w:type="spellStart"/>
            <w:r w:rsidRPr="008F052F">
              <w:rPr>
                <w:rFonts w:ascii="Courier New" w:hAnsi="Courier New" w:cs="Courier New"/>
                <w:color w:val="000000"/>
                <w:sz w:val="18"/>
                <w:szCs w:val="18"/>
                <w:lang w:val="en-US" w:eastAsia="fi-FI"/>
              </w:rPr>
              <w:t>selällään</w:t>
            </w:r>
            <w:proofErr w:type="spellEnd"/>
            <w:r w:rsidRPr="008F052F">
              <w:rPr>
                <w:rFonts w:ascii="Courier New" w:hAnsi="Courier New" w:cs="Courier New"/>
                <w:color w:val="000000"/>
                <w:sz w:val="18"/>
                <w:szCs w:val="18"/>
                <w:lang w:val="en-US" w:eastAsia="fi-FI"/>
              </w:rPr>
              <w:t xml:space="preserve"> </w:t>
            </w:r>
            <w:proofErr w:type="spellStart"/>
            <w:r w:rsidRPr="008F052F">
              <w:rPr>
                <w:rFonts w:ascii="Courier New" w:hAnsi="Courier New" w:cs="Courier New"/>
                <w:color w:val="000000"/>
                <w:sz w:val="18"/>
                <w:szCs w:val="18"/>
                <w:lang w:val="en-US" w:eastAsia="fi-FI"/>
              </w:rPr>
              <w:t>ja</w:t>
            </w:r>
            <w:proofErr w:type="spellEnd"/>
            <w:r w:rsidRPr="008F052F">
              <w:rPr>
                <w:rFonts w:ascii="Courier New" w:hAnsi="Courier New" w:cs="Courier New"/>
                <w:color w:val="000000"/>
                <w:sz w:val="18"/>
                <w:szCs w:val="18"/>
                <w:lang w:val="en-US" w:eastAsia="fi-FI"/>
              </w:rPr>
              <w:t xml:space="preserve"> </w:t>
            </w:r>
            <w:proofErr w:type="spellStart"/>
            <w:r w:rsidRPr="008F052F">
              <w:rPr>
                <w:rFonts w:ascii="Courier New" w:hAnsi="Courier New" w:cs="Courier New"/>
                <w:color w:val="000000"/>
                <w:sz w:val="18"/>
                <w:szCs w:val="18"/>
                <w:lang w:val="en-US" w:eastAsia="fi-FI"/>
              </w:rPr>
              <w:t>vatsallaan</w:t>
            </w:r>
            <w:proofErr w:type="spellEnd"/>
            <w:r w:rsidRPr="008F052F">
              <w:rPr>
                <w:rFonts w:ascii="Courier New" w:hAnsi="Courier New" w:cs="Courier New"/>
                <w:color w:val="000000"/>
                <w:sz w:val="18"/>
                <w:szCs w:val="18"/>
                <w:lang w:val="en-US" w:eastAsia="fi-FI"/>
              </w:rPr>
              <w:t xml:space="preserve">, </w:t>
            </w:r>
            <w:proofErr w:type="spellStart"/>
            <w:r w:rsidRPr="008F052F">
              <w:rPr>
                <w:rFonts w:ascii="Courier New" w:hAnsi="Courier New" w:cs="Courier New"/>
                <w:color w:val="000000"/>
                <w:sz w:val="18"/>
                <w:szCs w:val="18"/>
                <w:lang w:val="en-US" w:eastAsia="fi-FI"/>
              </w:rPr>
              <w:t>epäillään</w:t>
            </w:r>
            <w:proofErr w:type="spellEnd"/>
            <w:r w:rsidRPr="008F052F">
              <w:rPr>
                <w:rFonts w:ascii="Courier New" w:hAnsi="Courier New" w:cs="Courier New"/>
                <w:color w:val="000000"/>
                <w:sz w:val="18"/>
                <w:szCs w:val="18"/>
                <w:lang w:val="en-US" w:eastAsia="fi-FI"/>
              </w:rPr>
              <w:t xml:space="preserve"> </w:t>
            </w:r>
            <w:proofErr w:type="spellStart"/>
            <w:r w:rsidRPr="008F052F">
              <w:rPr>
                <w:rFonts w:ascii="Courier New" w:hAnsi="Courier New" w:cs="Courier New"/>
                <w:color w:val="000000"/>
                <w:sz w:val="18"/>
                <w:szCs w:val="18"/>
                <w:lang w:val="en-US" w:eastAsia="fi-FI"/>
              </w:rPr>
              <w:t>keuhkoveritulppaa</w:t>
            </w:r>
            <w:proofErr w:type="spellEnd"/>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content</w:t>
            </w:r>
            <w:r w:rsidRPr="008F052F">
              <w:rPr>
                <w:rFonts w:ascii="Courier New" w:hAnsi="Courier New" w:cs="Courier New"/>
                <w:color w:val="0000FF"/>
                <w:sz w:val="18"/>
                <w:szCs w:val="18"/>
                <w:lang w:val="en-US" w:eastAsia="fi-FI"/>
              </w:rPr>
              <w:t>&gt;</w:t>
            </w:r>
          </w:p>
          <w:p w14:paraId="0DB9E09E" w14:textId="77777777" w:rsidR="008F052F" w:rsidRPr="008F052F" w:rsidRDefault="008F052F" w:rsidP="008F052F">
            <w:pPr>
              <w:autoSpaceDE w:val="0"/>
              <w:autoSpaceDN w:val="0"/>
              <w:adjustRightInd w:val="0"/>
              <w:rPr>
                <w:rFonts w:ascii="Courier New" w:hAnsi="Courier New" w:cs="Courier New"/>
                <w:color w:val="0000FF"/>
                <w:sz w:val="18"/>
                <w:szCs w:val="18"/>
                <w:lang w:eastAsia="fi-FI"/>
              </w:rPr>
            </w:pPr>
            <w:r w:rsidRPr="008F052F">
              <w:rPr>
                <w:rFonts w:ascii="Courier New" w:hAnsi="Courier New" w:cs="Courier New"/>
                <w:i/>
                <w:iCs/>
                <w:color w:val="008080"/>
                <w:sz w:val="18"/>
                <w:szCs w:val="18"/>
                <w:lang w:val="en-US" w:eastAsia="fi-FI"/>
              </w:rPr>
              <w:tab/>
            </w:r>
            <w:r w:rsidRPr="008F052F">
              <w:rPr>
                <w:rFonts w:ascii="Courier New" w:hAnsi="Courier New" w:cs="Courier New"/>
                <w:color w:val="0000FF"/>
                <w:sz w:val="18"/>
                <w:szCs w:val="18"/>
                <w:lang w:eastAsia="fi-FI"/>
              </w:rPr>
              <w:t>&lt;/</w:t>
            </w:r>
            <w:proofErr w:type="spellStart"/>
            <w:r w:rsidRPr="008F052F">
              <w:rPr>
                <w:rFonts w:ascii="Courier New" w:hAnsi="Courier New" w:cs="Courier New"/>
                <w:color w:val="800000"/>
                <w:sz w:val="18"/>
                <w:szCs w:val="18"/>
                <w:lang w:eastAsia="fi-FI"/>
              </w:rPr>
              <w:t>paragraph</w:t>
            </w:r>
            <w:proofErr w:type="spellEnd"/>
            <w:r w:rsidRPr="008F052F">
              <w:rPr>
                <w:rFonts w:ascii="Courier New" w:hAnsi="Courier New" w:cs="Courier New"/>
                <w:color w:val="0000FF"/>
                <w:sz w:val="18"/>
                <w:szCs w:val="18"/>
                <w:lang w:eastAsia="fi-FI"/>
              </w:rPr>
              <w:t>&gt;</w:t>
            </w:r>
          </w:p>
          <w:p w14:paraId="2EEAD6E8" w14:textId="77777777" w:rsidR="008F052F" w:rsidRPr="008F052F" w:rsidRDefault="008F052F" w:rsidP="008F052F">
            <w:pPr>
              <w:autoSpaceDE w:val="0"/>
              <w:autoSpaceDN w:val="0"/>
              <w:adjustRightInd w:val="0"/>
              <w:rPr>
                <w:rFonts w:ascii="Courier New" w:hAnsi="Courier New" w:cs="Courier New"/>
                <w:color w:val="0000FF"/>
                <w:sz w:val="18"/>
                <w:szCs w:val="18"/>
                <w:lang w:eastAsia="fi-FI"/>
              </w:rPr>
            </w:pPr>
            <w:r w:rsidRPr="008F052F">
              <w:rPr>
                <w:rFonts w:ascii="Courier New" w:hAnsi="Courier New" w:cs="Courier New"/>
                <w:i/>
                <w:iCs/>
                <w:color w:val="008080"/>
                <w:sz w:val="18"/>
                <w:szCs w:val="18"/>
                <w:lang w:eastAsia="fi-FI"/>
              </w:rPr>
              <w:tab/>
            </w:r>
            <w:r w:rsidRPr="008F052F">
              <w:rPr>
                <w:rFonts w:ascii="Courier New" w:hAnsi="Courier New" w:cs="Courier New"/>
                <w:color w:val="0000FF"/>
                <w:sz w:val="18"/>
                <w:szCs w:val="18"/>
                <w:lang w:eastAsia="fi-FI"/>
              </w:rPr>
              <w:t>&lt;!</w:t>
            </w:r>
            <w:proofErr w:type="gramStart"/>
            <w:r w:rsidRPr="008F052F">
              <w:rPr>
                <w:rFonts w:ascii="Courier New" w:hAnsi="Courier New" w:cs="Courier New"/>
                <w:color w:val="0000FF"/>
                <w:sz w:val="18"/>
                <w:szCs w:val="18"/>
                <w:lang w:eastAsia="fi-FI"/>
              </w:rPr>
              <w:t>--</w:t>
            </w:r>
            <w:r w:rsidRPr="008F052F">
              <w:rPr>
                <w:rFonts w:ascii="Courier New" w:hAnsi="Courier New" w:cs="Courier New"/>
                <w:color w:val="585858"/>
                <w:sz w:val="18"/>
                <w:szCs w:val="18"/>
                <w:lang w:eastAsia="fi-FI"/>
              </w:rPr>
              <w:t xml:space="preserve"> jos</w:t>
            </w:r>
            <w:proofErr w:type="gramEnd"/>
            <w:r w:rsidRPr="008F052F">
              <w:rPr>
                <w:rFonts w:ascii="Courier New" w:hAnsi="Courier New" w:cs="Courier New"/>
                <w:color w:val="585858"/>
                <w:sz w:val="18"/>
                <w:szCs w:val="18"/>
                <w:lang w:eastAsia="fi-FI"/>
              </w:rPr>
              <w:t xml:space="preserve"> kuvasta olisi linkki niin tähän </w:t>
            </w:r>
            <w:proofErr w:type="spellStart"/>
            <w:r w:rsidRPr="008F052F">
              <w:rPr>
                <w:rFonts w:ascii="Courier New" w:hAnsi="Courier New" w:cs="Courier New"/>
                <w:color w:val="585858"/>
                <w:sz w:val="18"/>
                <w:szCs w:val="18"/>
                <w:lang w:eastAsia="fi-FI"/>
              </w:rPr>
              <w:t>RenderMultimedia</w:t>
            </w:r>
            <w:proofErr w:type="spellEnd"/>
            <w:r w:rsidRPr="008F052F">
              <w:rPr>
                <w:rFonts w:ascii="Courier New" w:hAnsi="Courier New" w:cs="Courier New"/>
                <w:color w:val="585858"/>
                <w:sz w:val="18"/>
                <w:szCs w:val="18"/>
                <w:lang w:eastAsia="fi-FI"/>
              </w:rPr>
              <w:t xml:space="preserve"> rakenteella viittaus </w:t>
            </w:r>
            <w:r w:rsidRPr="008F052F">
              <w:rPr>
                <w:rFonts w:ascii="Courier New" w:hAnsi="Courier New" w:cs="Courier New"/>
                <w:color w:val="0000FF"/>
                <w:sz w:val="18"/>
                <w:szCs w:val="18"/>
                <w:lang w:eastAsia="fi-FI"/>
              </w:rPr>
              <w:t>--&gt;</w:t>
            </w:r>
          </w:p>
          <w:p w14:paraId="02433D07" w14:textId="77777777" w:rsidR="008F052F" w:rsidRPr="008F052F" w:rsidRDefault="008F052F" w:rsidP="008F052F">
            <w:pPr>
              <w:autoSpaceDE w:val="0"/>
              <w:autoSpaceDN w:val="0"/>
              <w:adjustRightInd w:val="0"/>
              <w:rPr>
                <w:rFonts w:ascii="Courier New" w:hAnsi="Courier New" w:cs="Courier New"/>
                <w:color w:val="0000FF"/>
                <w:sz w:val="18"/>
                <w:szCs w:val="18"/>
                <w:lang w:val="en-US" w:eastAsia="fi-FI"/>
              </w:rPr>
            </w:pPr>
            <w:r w:rsidRPr="008F052F">
              <w:rPr>
                <w:rFonts w:ascii="Courier New" w:hAnsi="Courier New" w:cs="Courier New"/>
                <w:i/>
                <w:iCs/>
                <w:color w:val="008080"/>
                <w:sz w:val="18"/>
                <w:szCs w:val="18"/>
                <w:lang w:eastAsia="fi-FI"/>
              </w:rPr>
              <w:tab/>
            </w:r>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paragraph</w:t>
            </w:r>
            <w:r w:rsidRPr="008F052F">
              <w:rPr>
                <w:rFonts w:ascii="Courier New" w:hAnsi="Courier New" w:cs="Courier New"/>
                <w:color w:val="0000FF"/>
                <w:sz w:val="18"/>
                <w:szCs w:val="18"/>
                <w:lang w:val="en-US" w:eastAsia="fi-FI"/>
              </w:rPr>
              <w:t>&gt;</w:t>
            </w:r>
          </w:p>
          <w:p w14:paraId="6888F89A" w14:textId="77777777" w:rsidR="008F052F" w:rsidRPr="008F052F" w:rsidRDefault="008F052F" w:rsidP="008F052F">
            <w:pPr>
              <w:autoSpaceDE w:val="0"/>
              <w:autoSpaceDN w:val="0"/>
              <w:adjustRightInd w:val="0"/>
              <w:rPr>
                <w:rFonts w:ascii="Courier New" w:hAnsi="Courier New" w:cs="Courier New"/>
                <w:color w:val="0000FF"/>
                <w:sz w:val="18"/>
                <w:szCs w:val="18"/>
                <w:lang w:val="en-US" w:eastAsia="fi-FI"/>
              </w:rPr>
            </w:pPr>
            <w:r w:rsidRPr="008F052F">
              <w:rPr>
                <w:rFonts w:ascii="Courier New" w:hAnsi="Courier New" w:cs="Courier New"/>
                <w:i/>
                <w:iCs/>
                <w:color w:val="008080"/>
                <w:sz w:val="18"/>
                <w:szCs w:val="18"/>
                <w:lang w:val="en-US" w:eastAsia="fi-FI"/>
              </w:rPr>
              <w:tab/>
            </w:r>
            <w:r w:rsidRPr="008F052F">
              <w:rPr>
                <w:rFonts w:ascii="Courier New" w:hAnsi="Courier New" w:cs="Courier New"/>
                <w:i/>
                <w:iCs/>
                <w:color w:val="008080"/>
                <w:sz w:val="18"/>
                <w:szCs w:val="18"/>
                <w:lang w:val="en-US" w:eastAsia="fi-FI"/>
              </w:rPr>
              <w:tab/>
            </w:r>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content</w:t>
            </w:r>
            <w:r w:rsidRPr="008F052F">
              <w:rPr>
                <w:rFonts w:ascii="Courier New" w:hAnsi="Courier New" w:cs="Courier New"/>
                <w:color w:val="0000FF"/>
                <w:sz w:val="18"/>
                <w:szCs w:val="18"/>
                <w:lang w:val="en-US" w:eastAsia="fi-FI"/>
              </w:rPr>
              <w:t>&gt;</w:t>
            </w:r>
            <w:r w:rsidRPr="008F052F">
              <w:rPr>
                <w:rFonts w:ascii="Courier New" w:hAnsi="Courier New" w:cs="Courier New"/>
                <w:color w:val="000000"/>
                <w:sz w:val="18"/>
                <w:szCs w:val="18"/>
                <w:lang w:val="en-US" w:eastAsia="fi-FI"/>
              </w:rPr>
              <w:t xml:space="preserve"> </w:t>
            </w:r>
            <w:proofErr w:type="spellStart"/>
            <w:r w:rsidRPr="008F052F">
              <w:rPr>
                <w:rFonts w:ascii="Courier New" w:hAnsi="Courier New" w:cs="Courier New"/>
                <w:color w:val="000000"/>
                <w:sz w:val="18"/>
                <w:szCs w:val="18"/>
                <w:lang w:val="en-US" w:eastAsia="fi-FI"/>
              </w:rPr>
              <w:t>Diagnostinen</w:t>
            </w:r>
            <w:proofErr w:type="spellEnd"/>
            <w:r w:rsidRPr="008F052F">
              <w:rPr>
                <w:rFonts w:ascii="Courier New" w:hAnsi="Courier New" w:cs="Courier New"/>
                <w:color w:val="000000"/>
                <w:sz w:val="18"/>
                <w:szCs w:val="18"/>
                <w:lang w:val="en-US" w:eastAsia="fi-FI"/>
              </w:rPr>
              <w:t xml:space="preserve"> </w:t>
            </w:r>
            <w:proofErr w:type="spellStart"/>
            <w:r w:rsidRPr="008F052F">
              <w:rPr>
                <w:rFonts w:ascii="Courier New" w:hAnsi="Courier New" w:cs="Courier New"/>
                <w:color w:val="000000"/>
                <w:sz w:val="18"/>
                <w:szCs w:val="18"/>
                <w:lang w:val="en-US" w:eastAsia="fi-FI"/>
              </w:rPr>
              <w:t>kuva</w:t>
            </w:r>
            <w:proofErr w:type="spellEnd"/>
            <w:r w:rsidRPr="008F052F">
              <w:rPr>
                <w:rFonts w:ascii="Courier New" w:hAnsi="Courier New" w:cs="Courier New"/>
                <w:color w:val="000000"/>
                <w:sz w:val="18"/>
                <w:szCs w:val="18"/>
                <w:lang w:val="en-US" w:eastAsia="fi-FI"/>
              </w:rPr>
              <w:t xml:space="preserve"> </w:t>
            </w:r>
            <w:proofErr w:type="spellStart"/>
            <w:r w:rsidRPr="008F052F">
              <w:rPr>
                <w:rFonts w:ascii="Courier New" w:hAnsi="Courier New" w:cs="Courier New"/>
                <w:color w:val="000000"/>
                <w:sz w:val="18"/>
                <w:szCs w:val="18"/>
                <w:lang w:val="en-US" w:eastAsia="fi-FI"/>
              </w:rPr>
              <w:t>PACSissa</w:t>
            </w:r>
            <w:proofErr w:type="spellEnd"/>
            <w:r w:rsidRPr="008F052F">
              <w:rPr>
                <w:rFonts w:ascii="Courier New" w:hAnsi="Courier New" w:cs="Courier New"/>
                <w:color w:val="000000"/>
                <w:sz w:val="18"/>
                <w:szCs w:val="18"/>
                <w:lang w:val="en-US" w:eastAsia="fi-FI"/>
              </w:rPr>
              <w:t xml:space="preserve">  </w:t>
            </w:r>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content</w:t>
            </w:r>
            <w:r w:rsidRPr="008F052F">
              <w:rPr>
                <w:rFonts w:ascii="Courier New" w:hAnsi="Courier New" w:cs="Courier New"/>
                <w:color w:val="0000FF"/>
                <w:sz w:val="18"/>
                <w:szCs w:val="18"/>
                <w:lang w:val="en-US" w:eastAsia="fi-FI"/>
              </w:rPr>
              <w:t>&gt;</w:t>
            </w:r>
          </w:p>
          <w:p w14:paraId="69B61B97" w14:textId="77777777" w:rsidR="008F052F" w:rsidRPr="008F052F" w:rsidRDefault="008F052F" w:rsidP="008F052F">
            <w:pPr>
              <w:autoSpaceDE w:val="0"/>
              <w:autoSpaceDN w:val="0"/>
              <w:adjustRightInd w:val="0"/>
              <w:rPr>
                <w:rFonts w:ascii="Courier New" w:hAnsi="Courier New" w:cs="Courier New"/>
                <w:color w:val="0000FF"/>
                <w:sz w:val="18"/>
                <w:szCs w:val="18"/>
                <w:lang w:eastAsia="fi-FI"/>
              </w:rPr>
            </w:pPr>
            <w:r w:rsidRPr="008F052F">
              <w:rPr>
                <w:rFonts w:ascii="Courier New" w:hAnsi="Courier New" w:cs="Courier New"/>
                <w:i/>
                <w:iCs/>
                <w:color w:val="008080"/>
                <w:sz w:val="18"/>
                <w:szCs w:val="18"/>
                <w:lang w:val="en-US" w:eastAsia="fi-FI"/>
              </w:rPr>
              <w:tab/>
            </w:r>
            <w:r w:rsidRPr="008F052F">
              <w:rPr>
                <w:rFonts w:ascii="Courier New" w:hAnsi="Courier New" w:cs="Courier New"/>
                <w:color w:val="0000FF"/>
                <w:sz w:val="18"/>
                <w:szCs w:val="18"/>
                <w:lang w:eastAsia="fi-FI"/>
              </w:rPr>
              <w:t>&lt;/</w:t>
            </w:r>
            <w:proofErr w:type="spellStart"/>
            <w:r w:rsidRPr="008F052F">
              <w:rPr>
                <w:rFonts w:ascii="Courier New" w:hAnsi="Courier New" w:cs="Courier New"/>
                <w:color w:val="800000"/>
                <w:sz w:val="18"/>
                <w:szCs w:val="18"/>
                <w:lang w:eastAsia="fi-FI"/>
              </w:rPr>
              <w:t>paragraph</w:t>
            </w:r>
            <w:proofErr w:type="spellEnd"/>
            <w:r w:rsidRPr="008F052F">
              <w:rPr>
                <w:rFonts w:ascii="Courier New" w:hAnsi="Courier New" w:cs="Courier New"/>
                <w:color w:val="0000FF"/>
                <w:sz w:val="18"/>
                <w:szCs w:val="18"/>
                <w:lang w:eastAsia="fi-FI"/>
              </w:rPr>
              <w:t>&gt;</w:t>
            </w:r>
          </w:p>
          <w:p w14:paraId="0A4D5310" w14:textId="77777777" w:rsidR="008F052F" w:rsidRPr="008F052F" w:rsidRDefault="008F052F" w:rsidP="008F052F">
            <w:pPr>
              <w:autoSpaceDE w:val="0"/>
              <w:autoSpaceDN w:val="0"/>
              <w:adjustRightInd w:val="0"/>
              <w:rPr>
                <w:rFonts w:ascii="Courier New" w:hAnsi="Courier New" w:cs="Courier New"/>
                <w:color w:val="585858"/>
                <w:sz w:val="18"/>
                <w:szCs w:val="18"/>
                <w:lang w:eastAsia="fi-FI"/>
              </w:rPr>
            </w:pPr>
            <w:r w:rsidRPr="008F052F">
              <w:rPr>
                <w:rFonts w:ascii="Courier New" w:hAnsi="Courier New" w:cs="Courier New"/>
                <w:color w:val="000000"/>
                <w:sz w:val="18"/>
                <w:szCs w:val="18"/>
                <w:lang w:eastAsia="fi-FI"/>
              </w:rPr>
              <w:t xml:space="preserve">    </w:t>
            </w:r>
            <w:r w:rsidRPr="008F052F">
              <w:rPr>
                <w:rFonts w:ascii="Courier New" w:hAnsi="Courier New" w:cs="Courier New"/>
                <w:color w:val="0000FF"/>
                <w:sz w:val="18"/>
                <w:szCs w:val="18"/>
                <w:lang w:eastAsia="fi-FI"/>
              </w:rPr>
              <w:t>&lt;!</w:t>
            </w:r>
            <w:proofErr w:type="gramStart"/>
            <w:r w:rsidRPr="008F052F">
              <w:rPr>
                <w:rFonts w:ascii="Courier New" w:hAnsi="Courier New" w:cs="Courier New"/>
                <w:color w:val="0000FF"/>
                <w:sz w:val="18"/>
                <w:szCs w:val="18"/>
                <w:lang w:eastAsia="fi-FI"/>
              </w:rPr>
              <w:t>--</w:t>
            </w:r>
            <w:r w:rsidRPr="008F052F">
              <w:rPr>
                <w:rFonts w:ascii="Courier New" w:hAnsi="Courier New" w:cs="Courier New"/>
                <w:color w:val="585858"/>
                <w:sz w:val="18"/>
                <w:szCs w:val="18"/>
                <w:lang w:eastAsia="fi-FI"/>
              </w:rPr>
              <w:t xml:space="preserve"> Puolisuus</w:t>
            </w:r>
            <w:proofErr w:type="gramEnd"/>
            <w:r w:rsidRPr="008F052F">
              <w:rPr>
                <w:rFonts w:ascii="Courier New" w:hAnsi="Courier New" w:cs="Courier New"/>
                <w:color w:val="585858"/>
                <w:sz w:val="18"/>
                <w:szCs w:val="18"/>
                <w:lang w:eastAsia="fi-FI"/>
              </w:rPr>
              <w:t xml:space="preserve"> ja anatominen alue </w:t>
            </w:r>
            <w:proofErr w:type="spellStart"/>
            <w:r w:rsidRPr="008F052F">
              <w:rPr>
                <w:rFonts w:ascii="Courier New" w:hAnsi="Courier New" w:cs="Courier New"/>
                <w:color w:val="585858"/>
                <w:sz w:val="18"/>
                <w:szCs w:val="18"/>
                <w:lang w:eastAsia="fi-FI"/>
              </w:rPr>
              <w:t>tarkenteiden</w:t>
            </w:r>
            <w:proofErr w:type="spellEnd"/>
            <w:r w:rsidRPr="008F052F">
              <w:rPr>
                <w:rFonts w:ascii="Courier New" w:hAnsi="Courier New" w:cs="Courier New"/>
                <w:color w:val="585858"/>
                <w:sz w:val="18"/>
                <w:szCs w:val="18"/>
                <w:lang w:eastAsia="fi-FI"/>
              </w:rPr>
              <w:t xml:space="preserve"> esittäminen kommentoitu pois 21.12.2012, toteutetaan tarvittaessa 2016 pakettiin</w:t>
            </w:r>
          </w:p>
          <w:p w14:paraId="5378532B" w14:textId="77777777" w:rsidR="008F052F" w:rsidRPr="008F052F" w:rsidRDefault="008F052F" w:rsidP="008F052F">
            <w:pPr>
              <w:autoSpaceDE w:val="0"/>
              <w:autoSpaceDN w:val="0"/>
              <w:adjustRightInd w:val="0"/>
              <w:rPr>
                <w:rFonts w:ascii="Courier New" w:hAnsi="Courier New" w:cs="Courier New"/>
                <w:color w:val="585858"/>
                <w:sz w:val="18"/>
                <w:szCs w:val="18"/>
                <w:lang w:val="en-US" w:eastAsia="fi-FI"/>
              </w:rPr>
            </w:pPr>
            <w:r w:rsidRPr="008F052F">
              <w:rPr>
                <w:rFonts w:ascii="Courier New" w:hAnsi="Courier New" w:cs="Courier New"/>
                <w:color w:val="585858"/>
                <w:sz w:val="18"/>
                <w:szCs w:val="18"/>
                <w:lang w:eastAsia="fi-FI"/>
              </w:rPr>
              <w:t xml:space="preserve">    </w:t>
            </w:r>
            <w:r w:rsidRPr="008F052F">
              <w:rPr>
                <w:rFonts w:ascii="Courier New" w:hAnsi="Courier New" w:cs="Courier New"/>
                <w:color w:val="585858"/>
                <w:sz w:val="18"/>
                <w:szCs w:val="18"/>
                <w:lang w:val="en-US" w:eastAsia="fi-FI"/>
              </w:rPr>
              <w:t>&lt;paragraph&gt;</w:t>
            </w:r>
          </w:p>
          <w:p w14:paraId="4A1B87F7" w14:textId="77777777" w:rsidR="008F052F" w:rsidRPr="008F052F" w:rsidRDefault="008F052F" w:rsidP="008F052F">
            <w:pPr>
              <w:autoSpaceDE w:val="0"/>
              <w:autoSpaceDN w:val="0"/>
              <w:adjustRightInd w:val="0"/>
              <w:rPr>
                <w:rFonts w:ascii="Courier New" w:hAnsi="Courier New" w:cs="Courier New"/>
                <w:color w:val="585858"/>
                <w:sz w:val="18"/>
                <w:szCs w:val="18"/>
                <w:lang w:val="en-US" w:eastAsia="fi-FI"/>
              </w:rPr>
            </w:pPr>
            <w:r w:rsidRPr="008F052F">
              <w:rPr>
                <w:rFonts w:ascii="Courier New" w:hAnsi="Courier New" w:cs="Courier New"/>
                <w:color w:val="585858"/>
                <w:sz w:val="18"/>
                <w:szCs w:val="18"/>
                <w:lang w:val="en-US" w:eastAsia="fi-FI"/>
              </w:rPr>
              <w:tab/>
            </w:r>
            <w:r w:rsidRPr="008F052F">
              <w:rPr>
                <w:rFonts w:ascii="Courier New" w:hAnsi="Courier New" w:cs="Courier New"/>
                <w:color w:val="585858"/>
                <w:sz w:val="18"/>
                <w:szCs w:val="18"/>
                <w:lang w:val="en-US" w:eastAsia="fi-FI"/>
              </w:rPr>
              <w:tab/>
              <w:t xml:space="preserve">&lt;content ID="OID1.2.246.10.1234567.14.2009.123.2.2.1.3"&gt; </w:t>
            </w:r>
            <w:proofErr w:type="spellStart"/>
            <w:r w:rsidRPr="008F052F">
              <w:rPr>
                <w:rFonts w:ascii="Courier New" w:hAnsi="Courier New" w:cs="Courier New"/>
                <w:color w:val="585858"/>
                <w:sz w:val="18"/>
                <w:szCs w:val="18"/>
                <w:lang w:val="en-US" w:eastAsia="fi-FI"/>
              </w:rPr>
              <w:t>puolisuus</w:t>
            </w:r>
            <w:proofErr w:type="spellEnd"/>
            <w:r w:rsidRPr="008F052F">
              <w:rPr>
                <w:rFonts w:ascii="Courier New" w:hAnsi="Courier New" w:cs="Courier New"/>
                <w:color w:val="585858"/>
                <w:sz w:val="18"/>
                <w:szCs w:val="18"/>
                <w:lang w:val="en-US" w:eastAsia="fi-FI"/>
              </w:rPr>
              <w:t xml:space="preserve">: </w:t>
            </w:r>
            <w:proofErr w:type="spellStart"/>
            <w:r w:rsidRPr="008F052F">
              <w:rPr>
                <w:rFonts w:ascii="Courier New" w:hAnsi="Courier New" w:cs="Courier New"/>
                <w:color w:val="585858"/>
                <w:sz w:val="18"/>
                <w:szCs w:val="18"/>
                <w:lang w:val="en-US" w:eastAsia="fi-FI"/>
              </w:rPr>
              <w:t>oikea</w:t>
            </w:r>
            <w:proofErr w:type="spellEnd"/>
            <w:r w:rsidRPr="008F052F">
              <w:rPr>
                <w:rFonts w:ascii="Courier New" w:hAnsi="Courier New" w:cs="Courier New"/>
                <w:color w:val="585858"/>
                <w:sz w:val="18"/>
                <w:szCs w:val="18"/>
                <w:lang w:val="en-US" w:eastAsia="fi-FI"/>
              </w:rPr>
              <w:t xml:space="preserve"> </w:t>
            </w:r>
            <w:proofErr w:type="spellStart"/>
            <w:r w:rsidRPr="008F052F">
              <w:rPr>
                <w:rFonts w:ascii="Courier New" w:hAnsi="Courier New" w:cs="Courier New"/>
                <w:color w:val="585858"/>
                <w:sz w:val="18"/>
                <w:szCs w:val="18"/>
                <w:lang w:val="en-US" w:eastAsia="fi-FI"/>
              </w:rPr>
              <w:t>puoli</w:t>
            </w:r>
            <w:proofErr w:type="spellEnd"/>
            <w:r w:rsidRPr="008F052F">
              <w:rPr>
                <w:rFonts w:ascii="Courier New" w:hAnsi="Courier New" w:cs="Courier New"/>
                <w:color w:val="585858"/>
                <w:sz w:val="18"/>
                <w:szCs w:val="18"/>
                <w:lang w:val="en-US" w:eastAsia="fi-FI"/>
              </w:rPr>
              <w:t>&lt;/content&gt;</w:t>
            </w:r>
          </w:p>
          <w:p w14:paraId="1D3BE56D" w14:textId="77777777" w:rsidR="008F052F" w:rsidRPr="008F052F" w:rsidRDefault="008F052F" w:rsidP="008F052F">
            <w:pPr>
              <w:autoSpaceDE w:val="0"/>
              <w:autoSpaceDN w:val="0"/>
              <w:adjustRightInd w:val="0"/>
              <w:rPr>
                <w:rFonts w:ascii="Courier New" w:hAnsi="Courier New" w:cs="Courier New"/>
                <w:color w:val="585858"/>
                <w:sz w:val="18"/>
                <w:szCs w:val="18"/>
                <w:lang w:val="en-US" w:eastAsia="fi-FI"/>
              </w:rPr>
            </w:pPr>
            <w:r w:rsidRPr="008F052F">
              <w:rPr>
                <w:rFonts w:ascii="Courier New" w:hAnsi="Courier New" w:cs="Courier New"/>
                <w:color w:val="585858"/>
                <w:sz w:val="18"/>
                <w:szCs w:val="18"/>
                <w:lang w:val="en-US" w:eastAsia="fi-FI"/>
              </w:rPr>
              <w:tab/>
              <w:t>&lt;/paragraph&gt;</w:t>
            </w:r>
          </w:p>
          <w:p w14:paraId="1DDD4025" w14:textId="77777777" w:rsidR="008F052F" w:rsidRPr="008F052F" w:rsidRDefault="008F052F" w:rsidP="008F052F">
            <w:pPr>
              <w:autoSpaceDE w:val="0"/>
              <w:autoSpaceDN w:val="0"/>
              <w:adjustRightInd w:val="0"/>
              <w:rPr>
                <w:rFonts w:ascii="Courier New" w:hAnsi="Courier New" w:cs="Courier New"/>
                <w:color w:val="585858"/>
                <w:sz w:val="18"/>
                <w:szCs w:val="18"/>
                <w:lang w:val="en-US" w:eastAsia="fi-FI"/>
              </w:rPr>
            </w:pPr>
            <w:r w:rsidRPr="008F052F">
              <w:rPr>
                <w:rFonts w:ascii="Courier New" w:hAnsi="Courier New" w:cs="Courier New"/>
                <w:color w:val="585858"/>
                <w:sz w:val="18"/>
                <w:szCs w:val="18"/>
                <w:lang w:val="en-US" w:eastAsia="fi-FI"/>
              </w:rPr>
              <w:tab/>
              <w:t>&lt;paragraph&gt;</w:t>
            </w:r>
          </w:p>
          <w:p w14:paraId="4BF29219" w14:textId="77777777" w:rsidR="008F052F" w:rsidRPr="008F052F" w:rsidRDefault="008F052F" w:rsidP="008F052F">
            <w:pPr>
              <w:autoSpaceDE w:val="0"/>
              <w:autoSpaceDN w:val="0"/>
              <w:adjustRightInd w:val="0"/>
              <w:rPr>
                <w:rFonts w:ascii="Courier New" w:hAnsi="Courier New" w:cs="Courier New"/>
                <w:color w:val="585858"/>
                <w:sz w:val="18"/>
                <w:szCs w:val="18"/>
                <w:lang w:val="en-US" w:eastAsia="fi-FI"/>
              </w:rPr>
            </w:pPr>
            <w:r w:rsidRPr="008F052F">
              <w:rPr>
                <w:rFonts w:ascii="Courier New" w:hAnsi="Courier New" w:cs="Courier New"/>
                <w:color w:val="585858"/>
                <w:sz w:val="18"/>
                <w:szCs w:val="18"/>
                <w:lang w:val="en-US" w:eastAsia="fi-FI"/>
              </w:rPr>
              <w:lastRenderedPageBreak/>
              <w:tab/>
            </w:r>
            <w:r w:rsidRPr="008F052F">
              <w:rPr>
                <w:rFonts w:ascii="Courier New" w:hAnsi="Courier New" w:cs="Courier New"/>
                <w:color w:val="585858"/>
                <w:sz w:val="18"/>
                <w:szCs w:val="18"/>
                <w:lang w:val="en-US" w:eastAsia="fi-FI"/>
              </w:rPr>
              <w:tab/>
              <w:t xml:space="preserve">&lt;content ID="OID1.2.246.10.1234567.14.2009.123.2.2.1.4"&gt; </w:t>
            </w:r>
            <w:proofErr w:type="spellStart"/>
            <w:r w:rsidRPr="008F052F">
              <w:rPr>
                <w:rFonts w:ascii="Courier New" w:hAnsi="Courier New" w:cs="Courier New"/>
                <w:color w:val="585858"/>
                <w:sz w:val="18"/>
                <w:szCs w:val="18"/>
                <w:lang w:val="en-US" w:eastAsia="fi-FI"/>
              </w:rPr>
              <w:t>anatominen</w:t>
            </w:r>
            <w:proofErr w:type="spellEnd"/>
            <w:r w:rsidRPr="008F052F">
              <w:rPr>
                <w:rFonts w:ascii="Courier New" w:hAnsi="Courier New" w:cs="Courier New"/>
                <w:color w:val="585858"/>
                <w:sz w:val="18"/>
                <w:szCs w:val="18"/>
                <w:lang w:val="en-US" w:eastAsia="fi-FI"/>
              </w:rPr>
              <w:t xml:space="preserve"> </w:t>
            </w:r>
            <w:proofErr w:type="spellStart"/>
            <w:r w:rsidRPr="008F052F">
              <w:rPr>
                <w:rFonts w:ascii="Courier New" w:hAnsi="Courier New" w:cs="Courier New"/>
                <w:color w:val="585858"/>
                <w:sz w:val="18"/>
                <w:szCs w:val="18"/>
                <w:lang w:val="en-US" w:eastAsia="fi-FI"/>
              </w:rPr>
              <w:t>alue</w:t>
            </w:r>
            <w:proofErr w:type="spellEnd"/>
            <w:r w:rsidRPr="008F052F">
              <w:rPr>
                <w:rFonts w:ascii="Courier New" w:hAnsi="Courier New" w:cs="Courier New"/>
                <w:color w:val="585858"/>
                <w:sz w:val="18"/>
                <w:szCs w:val="18"/>
                <w:lang w:val="en-US" w:eastAsia="fi-FI"/>
              </w:rPr>
              <w:t xml:space="preserve">: </w:t>
            </w:r>
            <w:proofErr w:type="spellStart"/>
            <w:r w:rsidRPr="008F052F">
              <w:rPr>
                <w:rFonts w:ascii="Courier New" w:hAnsi="Courier New" w:cs="Courier New"/>
                <w:color w:val="585858"/>
                <w:sz w:val="18"/>
                <w:szCs w:val="18"/>
                <w:lang w:val="en-US" w:eastAsia="fi-FI"/>
              </w:rPr>
              <w:t>keuhkot</w:t>
            </w:r>
            <w:proofErr w:type="spellEnd"/>
            <w:r w:rsidRPr="008F052F">
              <w:rPr>
                <w:rFonts w:ascii="Courier New" w:hAnsi="Courier New" w:cs="Courier New"/>
                <w:color w:val="585858"/>
                <w:sz w:val="18"/>
                <w:szCs w:val="18"/>
                <w:lang w:val="en-US" w:eastAsia="fi-FI"/>
              </w:rPr>
              <w:t>&lt;/content&gt;</w:t>
            </w:r>
          </w:p>
          <w:p w14:paraId="33DBADF0" w14:textId="77777777" w:rsidR="008F052F" w:rsidRPr="008F052F" w:rsidRDefault="008F052F" w:rsidP="008F052F">
            <w:pPr>
              <w:autoSpaceDE w:val="0"/>
              <w:autoSpaceDN w:val="0"/>
              <w:adjustRightInd w:val="0"/>
              <w:rPr>
                <w:rFonts w:ascii="Courier New" w:hAnsi="Courier New" w:cs="Courier New"/>
                <w:color w:val="0000FF"/>
                <w:sz w:val="18"/>
                <w:szCs w:val="18"/>
                <w:lang w:eastAsia="fi-FI"/>
              </w:rPr>
            </w:pPr>
            <w:r w:rsidRPr="008F052F">
              <w:rPr>
                <w:rFonts w:ascii="Courier New" w:hAnsi="Courier New" w:cs="Courier New"/>
                <w:color w:val="585858"/>
                <w:sz w:val="18"/>
                <w:szCs w:val="18"/>
                <w:lang w:val="en-US" w:eastAsia="fi-FI"/>
              </w:rPr>
              <w:tab/>
            </w:r>
            <w:r w:rsidRPr="008F052F">
              <w:rPr>
                <w:rFonts w:ascii="Courier New" w:hAnsi="Courier New" w:cs="Courier New"/>
                <w:color w:val="585858"/>
                <w:sz w:val="18"/>
                <w:szCs w:val="18"/>
                <w:lang w:eastAsia="fi-FI"/>
              </w:rPr>
              <w:t>&lt;/</w:t>
            </w:r>
            <w:proofErr w:type="spellStart"/>
            <w:proofErr w:type="gramStart"/>
            <w:r w:rsidRPr="008F052F">
              <w:rPr>
                <w:rFonts w:ascii="Courier New" w:hAnsi="Courier New" w:cs="Courier New"/>
                <w:color w:val="585858"/>
                <w:sz w:val="18"/>
                <w:szCs w:val="18"/>
                <w:lang w:eastAsia="fi-FI"/>
              </w:rPr>
              <w:t>paragraph</w:t>
            </w:r>
            <w:proofErr w:type="spellEnd"/>
            <w:r w:rsidRPr="008F052F">
              <w:rPr>
                <w:rFonts w:ascii="Courier New" w:hAnsi="Courier New" w:cs="Courier New"/>
                <w:color w:val="585858"/>
                <w:sz w:val="18"/>
                <w:szCs w:val="18"/>
                <w:lang w:eastAsia="fi-FI"/>
              </w:rPr>
              <w:t xml:space="preserve">&gt;  </w:t>
            </w:r>
            <w:r w:rsidRPr="008F052F">
              <w:rPr>
                <w:rFonts w:ascii="Courier New" w:hAnsi="Courier New" w:cs="Courier New"/>
                <w:color w:val="0000FF"/>
                <w:sz w:val="18"/>
                <w:szCs w:val="18"/>
                <w:lang w:eastAsia="fi-FI"/>
              </w:rPr>
              <w:t>-</w:t>
            </w:r>
            <w:proofErr w:type="gramEnd"/>
            <w:r w:rsidRPr="008F052F">
              <w:rPr>
                <w:rFonts w:ascii="Courier New" w:hAnsi="Courier New" w:cs="Courier New"/>
                <w:color w:val="0000FF"/>
                <w:sz w:val="18"/>
                <w:szCs w:val="18"/>
                <w:lang w:eastAsia="fi-FI"/>
              </w:rPr>
              <w:t>-&gt;</w:t>
            </w:r>
          </w:p>
          <w:p w14:paraId="0DAC9666" w14:textId="77777777" w:rsidR="008F052F" w:rsidRPr="008F052F" w:rsidRDefault="008F052F" w:rsidP="008F052F">
            <w:pPr>
              <w:autoSpaceDE w:val="0"/>
              <w:autoSpaceDN w:val="0"/>
              <w:adjustRightInd w:val="0"/>
              <w:rPr>
                <w:rFonts w:ascii="Courier New" w:hAnsi="Courier New" w:cs="Courier New"/>
                <w:color w:val="0000FF"/>
                <w:sz w:val="18"/>
                <w:szCs w:val="18"/>
                <w:lang w:eastAsia="fi-FI"/>
              </w:rPr>
            </w:pPr>
            <w:r w:rsidRPr="008F052F">
              <w:rPr>
                <w:rFonts w:ascii="Courier New" w:hAnsi="Courier New" w:cs="Courier New"/>
                <w:i/>
                <w:iCs/>
                <w:color w:val="008080"/>
                <w:sz w:val="18"/>
                <w:szCs w:val="18"/>
                <w:lang w:eastAsia="fi-FI"/>
              </w:rPr>
              <w:tab/>
            </w:r>
            <w:r w:rsidRPr="008F052F">
              <w:rPr>
                <w:rFonts w:ascii="Courier New" w:hAnsi="Courier New" w:cs="Courier New"/>
                <w:color w:val="0000FF"/>
                <w:sz w:val="18"/>
                <w:szCs w:val="18"/>
                <w:lang w:eastAsia="fi-FI"/>
              </w:rPr>
              <w:t>&lt;</w:t>
            </w:r>
            <w:proofErr w:type="spellStart"/>
            <w:r w:rsidRPr="008F052F">
              <w:rPr>
                <w:rFonts w:ascii="Courier New" w:hAnsi="Courier New" w:cs="Courier New"/>
                <w:color w:val="800000"/>
                <w:sz w:val="18"/>
                <w:szCs w:val="18"/>
                <w:lang w:eastAsia="fi-FI"/>
              </w:rPr>
              <w:t>paragraph</w:t>
            </w:r>
            <w:proofErr w:type="spellEnd"/>
            <w:r w:rsidRPr="008F052F">
              <w:rPr>
                <w:rFonts w:ascii="Courier New" w:hAnsi="Courier New" w:cs="Courier New"/>
                <w:color w:val="0000FF"/>
                <w:sz w:val="18"/>
                <w:szCs w:val="18"/>
                <w:lang w:eastAsia="fi-FI"/>
              </w:rPr>
              <w:t>&gt;</w:t>
            </w:r>
          </w:p>
          <w:p w14:paraId="31128219" w14:textId="77777777" w:rsidR="008F052F" w:rsidRPr="008F052F" w:rsidRDefault="008F052F" w:rsidP="008F052F">
            <w:pPr>
              <w:autoSpaceDE w:val="0"/>
              <w:autoSpaceDN w:val="0"/>
              <w:adjustRightInd w:val="0"/>
              <w:rPr>
                <w:rFonts w:ascii="Courier New" w:hAnsi="Courier New" w:cs="Courier New"/>
                <w:color w:val="0000FF"/>
                <w:sz w:val="18"/>
                <w:szCs w:val="18"/>
                <w:lang w:eastAsia="fi-FI"/>
              </w:rPr>
            </w:pPr>
            <w:r w:rsidRPr="008F052F">
              <w:rPr>
                <w:rFonts w:ascii="Courier New" w:hAnsi="Courier New" w:cs="Courier New"/>
                <w:i/>
                <w:iCs/>
                <w:color w:val="008080"/>
                <w:sz w:val="18"/>
                <w:szCs w:val="18"/>
                <w:lang w:eastAsia="fi-FI"/>
              </w:rPr>
              <w:tab/>
            </w:r>
            <w:r w:rsidRPr="008F052F">
              <w:rPr>
                <w:rFonts w:ascii="Courier New" w:hAnsi="Courier New" w:cs="Courier New"/>
                <w:i/>
                <w:iCs/>
                <w:color w:val="008080"/>
                <w:sz w:val="18"/>
                <w:szCs w:val="18"/>
                <w:lang w:eastAsia="fi-FI"/>
              </w:rPr>
              <w:tab/>
            </w:r>
            <w:r w:rsidRPr="008F052F">
              <w:rPr>
                <w:rFonts w:ascii="Courier New" w:hAnsi="Courier New" w:cs="Courier New"/>
                <w:color w:val="0000FF"/>
                <w:sz w:val="18"/>
                <w:szCs w:val="18"/>
                <w:lang w:eastAsia="fi-FI"/>
              </w:rPr>
              <w:t>&lt;</w:t>
            </w:r>
            <w:proofErr w:type="spellStart"/>
            <w:r w:rsidRPr="008F052F">
              <w:rPr>
                <w:rFonts w:ascii="Courier New" w:hAnsi="Courier New" w:cs="Courier New"/>
                <w:color w:val="800000"/>
                <w:sz w:val="18"/>
                <w:szCs w:val="18"/>
                <w:lang w:eastAsia="fi-FI"/>
              </w:rPr>
              <w:t>content</w:t>
            </w:r>
            <w:proofErr w:type="spellEnd"/>
            <w:r w:rsidRPr="008F052F">
              <w:rPr>
                <w:rFonts w:ascii="Courier New" w:hAnsi="Courier New" w:cs="Courier New"/>
                <w:i/>
                <w:iCs/>
                <w:color w:val="008080"/>
                <w:sz w:val="18"/>
                <w:szCs w:val="18"/>
                <w:lang w:eastAsia="fi-FI"/>
              </w:rPr>
              <w:t xml:space="preserve"> </w:t>
            </w:r>
            <w:r w:rsidRPr="008F052F">
              <w:rPr>
                <w:rFonts w:ascii="Courier New" w:hAnsi="Courier New" w:cs="Courier New"/>
                <w:color w:val="FF0000"/>
                <w:sz w:val="18"/>
                <w:szCs w:val="18"/>
                <w:lang w:eastAsia="fi-FI"/>
              </w:rPr>
              <w:t>ID</w:t>
            </w:r>
            <w:r w:rsidRPr="008F052F">
              <w:rPr>
                <w:rFonts w:ascii="Courier New" w:hAnsi="Courier New" w:cs="Courier New"/>
                <w:color w:val="0000FF"/>
                <w:sz w:val="18"/>
                <w:szCs w:val="18"/>
                <w:lang w:eastAsia="fi-FI"/>
              </w:rPr>
              <w:t>="</w:t>
            </w:r>
            <w:r w:rsidRPr="008F052F">
              <w:rPr>
                <w:rFonts w:ascii="Courier New" w:hAnsi="Courier New" w:cs="Courier New"/>
                <w:color w:val="000000"/>
                <w:sz w:val="18"/>
                <w:szCs w:val="18"/>
                <w:lang w:eastAsia="fi-FI"/>
              </w:rPr>
              <w:t>OID1.2.246.10.1234567.14.2009.123.2.2.1.5</w:t>
            </w:r>
            <w:r w:rsidRPr="008F052F">
              <w:rPr>
                <w:rFonts w:ascii="Courier New" w:hAnsi="Courier New" w:cs="Courier New"/>
                <w:color w:val="0000FF"/>
                <w:sz w:val="18"/>
                <w:szCs w:val="18"/>
                <w:lang w:eastAsia="fi-FI"/>
              </w:rPr>
              <w:t>"&gt;</w:t>
            </w:r>
            <w:r w:rsidRPr="008F052F">
              <w:rPr>
                <w:rFonts w:ascii="Courier New" w:hAnsi="Courier New" w:cs="Courier New"/>
                <w:color w:val="000000"/>
                <w:sz w:val="18"/>
                <w:szCs w:val="18"/>
                <w:lang w:eastAsia="fi-FI"/>
              </w:rPr>
              <w:t xml:space="preserve"> Säteilyannos: Säteilyannoksen ja pinta-alan tulo DAP on 0,1 </w:t>
            </w:r>
            <w:proofErr w:type="spellStart"/>
            <w:r w:rsidRPr="008F052F">
              <w:rPr>
                <w:rFonts w:ascii="Courier New" w:hAnsi="Courier New" w:cs="Courier New"/>
                <w:color w:val="000000"/>
                <w:sz w:val="18"/>
                <w:szCs w:val="18"/>
                <w:lang w:eastAsia="fi-FI"/>
              </w:rPr>
              <w:t>mGy</w:t>
            </w:r>
            <w:proofErr w:type="spellEnd"/>
            <w:r w:rsidRPr="008F052F">
              <w:rPr>
                <w:rFonts w:ascii="Courier New" w:hAnsi="Courier New" w:cs="Courier New"/>
                <w:color w:val="000000"/>
                <w:sz w:val="18"/>
                <w:szCs w:val="18"/>
                <w:lang w:eastAsia="fi-FI"/>
              </w:rPr>
              <w:t xml:space="preserve"> cm2</w:t>
            </w:r>
            <w:r w:rsidRPr="008F052F">
              <w:rPr>
                <w:rFonts w:ascii="Courier New" w:hAnsi="Courier New" w:cs="Courier New"/>
                <w:color w:val="0000FF"/>
                <w:sz w:val="18"/>
                <w:szCs w:val="18"/>
                <w:lang w:eastAsia="fi-FI"/>
              </w:rPr>
              <w:t>&lt;/</w:t>
            </w:r>
            <w:proofErr w:type="spellStart"/>
            <w:r w:rsidRPr="008F052F">
              <w:rPr>
                <w:rFonts w:ascii="Courier New" w:hAnsi="Courier New" w:cs="Courier New"/>
                <w:color w:val="800000"/>
                <w:sz w:val="18"/>
                <w:szCs w:val="18"/>
                <w:lang w:eastAsia="fi-FI"/>
              </w:rPr>
              <w:t>content</w:t>
            </w:r>
            <w:proofErr w:type="spellEnd"/>
            <w:r w:rsidRPr="008F052F">
              <w:rPr>
                <w:rFonts w:ascii="Courier New" w:hAnsi="Courier New" w:cs="Courier New"/>
                <w:color w:val="0000FF"/>
                <w:sz w:val="18"/>
                <w:szCs w:val="18"/>
                <w:lang w:eastAsia="fi-FI"/>
              </w:rPr>
              <w:t>&gt;</w:t>
            </w:r>
          </w:p>
          <w:p w14:paraId="2E15D805" w14:textId="77777777" w:rsidR="008F052F" w:rsidRPr="008F052F" w:rsidRDefault="008F052F" w:rsidP="008F052F">
            <w:pPr>
              <w:autoSpaceDE w:val="0"/>
              <w:autoSpaceDN w:val="0"/>
              <w:adjustRightInd w:val="0"/>
              <w:rPr>
                <w:rFonts w:ascii="Courier New" w:hAnsi="Courier New" w:cs="Courier New"/>
                <w:color w:val="0000FF"/>
                <w:sz w:val="18"/>
                <w:szCs w:val="18"/>
                <w:lang w:val="en-US" w:eastAsia="fi-FI"/>
              </w:rPr>
            </w:pPr>
            <w:r w:rsidRPr="008F052F">
              <w:rPr>
                <w:rFonts w:ascii="Courier New" w:hAnsi="Courier New" w:cs="Courier New"/>
                <w:i/>
                <w:iCs/>
                <w:color w:val="008080"/>
                <w:sz w:val="18"/>
                <w:szCs w:val="18"/>
                <w:lang w:eastAsia="fi-FI"/>
              </w:rPr>
              <w:tab/>
            </w:r>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paragraph</w:t>
            </w:r>
            <w:r w:rsidRPr="008F052F">
              <w:rPr>
                <w:rFonts w:ascii="Courier New" w:hAnsi="Courier New" w:cs="Courier New"/>
                <w:color w:val="0000FF"/>
                <w:sz w:val="18"/>
                <w:szCs w:val="18"/>
                <w:lang w:val="en-US" w:eastAsia="fi-FI"/>
              </w:rPr>
              <w:t>&gt;</w:t>
            </w:r>
          </w:p>
          <w:p w14:paraId="170CF09D" w14:textId="77777777" w:rsidR="008F052F" w:rsidRPr="008F052F" w:rsidRDefault="008F052F" w:rsidP="008F052F">
            <w:pPr>
              <w:autoSpaceDE w:val="0"/>
              <w:autoSpaceDN w:val="0"/>
              <w:adjustRightInd w:val="0"/>
              <w:rPr>
                <w:rFonts w:ascii="Courier New" w:hAnsi="Courier New" w:cs="Courier New"/>
                <w:color w:val="0000FF"/>
                <w:sz w:val="18"/>
                <w:szCs w:val="18"/>
                <w:lang w:val="en-US" w:eastAsia="fi-FI"/>
              </w:rPr>
            </w:pPr>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text</w:t>
            </w:r>
            <w:r w:rsidRPr="008F052F">
              <w:rPr>
                <w:rFonts w:ascii="Courier New" w:hAnsi="Courier New" w:cs="Courier New"/>
                <w:color w:val="0000FF"/>
                <w:sz w:val="18"/>
                <w:szCs w:val="18"/>
                <w:lang w:val="en-US" w:eastAsia="fi-FI"/>
              </w:rPr>
              <w:t>&gt;</w:t>
            </w:r>
          </w:p>
          <w:p w14:paraId="590B3723" w14:textId="0D63ED87" w:rsidR="00DA2390" w:rsidRPr="00910FFD" w:rsidRDefault="00DA2390" w:rsidP="006C71D0">
            <w:pPr>
              <w:autoSpaceDE w:val="0"/>
              <w:autoSpaceDN w:val="0"/>
              <w:adjustRightInd w:val="0"/>
              <w:rPr>
                <w:highlight w:val="white"/>
                <w:lang w:eastAsia="fi-FI"/>
              </w:rPr>
            </w:pPr>
          </w:p>
        </w:tc>
      </w:tr>
    </w:tbl>
    <w:p w14:paraId="590B3725" w14:textId="77777777" w:rsidR="00DA2390" w:rsidRDefault="00DA2390" w:rsidP="00E7063F">
      <w:pPr>
        <w:rPr>
          <w:highlight w:val="white"/>
          <w:lang w:eastAsia="fi-FI"/>
        </w:rPr>
      </w:pPr>
    </w:p>
    <w:p w14:paraId="590B3726" w14:textId="77777777" w:rsidR="00D177BD" w:rsidRDefault="00D177BD" w:rsidP="00D177BD">
      <w:pPr>
        <w:pStyle w:val="Otsikko3"/>
        <w:rPr>
          <w:highlight w:val="white"/>
          <w:lang w:eastAsia="fi-FI"/>
        </w:rPr>
      </w:pPr>
      <w:bookmarkStart w:id="71" w:name="_Toc343863249"/>
      <w:proofErr w:type="spellStart"/>
      <w:r>
        <w:rPr>
          <w:highlight w:val="white"/>
          <w:lang w:eastAsia="fi-FI"/>
        </w:rPr>
        <w:t>Tutkimuksen</w:t>
      </w:r>
      <w:proofErr w:type="spellEnd"/>
      <w:r>
        <w:rPr>
          <w:highlight w:val="white"/>
          <w:lang w:eastAsia="fi-FI"/>
        </w:rPr>
        <w:t xml:space="preserve"> </w:t>
      </w:r>
      <w:proofErr w:type="spellStart"/>
      <w:r>
        <w:rPr>
          <w:highlight w:val="white"/>
          <w:lang w:eastAsia="fi-FI"/>
        </w:rPr>
        <w:t>tiedot</w:t>
      </w:r>
      <w:proofErr w:type="spellEnd"/>
      <w:r>
        <w:rPr>
          <w:highlight w:val="white"/>
          <w:lang w:eastAsia="fi-FI"/>
        </w:rPr>
        <w:t xml:space="preserve"> </w:t>
      </w:r>
      <w:proofErr w:type="spellStart"/>
      <w:r>
        <w:rPr>
          <w:highlight w:val="white"/>
          <w:lang w:eastAsia="fi-FI"/>
        </w:rPr>
        <w:t>rakenteisessa</w:t>
      </w:r>
      <w:proofErr w:type="spellEnd"/>
      <w:r>
        <w:rPr>
          <w:highlight w:val="white"/>
          <w:lang w:eastAsia="fi-FI"/>
        </w:rPr>
        <w:t xml:space="preserve"> </w:t>
      </w:r>
      <w:proofErr w:type="spellStart"/>
      <w:r>
        <w:rPr>
          <w:highlight w:val="white"/>
          <w:lang w:eastAsia="fi-FI"/>
        </w:rPr>
        <w:t>muodossa</w:t>
      </w:r>
      <w:bookmarkEnd w:id="71"/>
      <w:proofErr w:type="spellEnd"/>
    </w:p>
    <w:p w14:paraId="590B3727" w14:textId="77777777" w:rsidR="00DA2390" w:rsidRDefault="00D177BD" w:rsidP="00E7063F">
      <w:pPr>
        <w:rPr>
          <w:highlight w:val="white"/>
          <w:lang w:eastAsia="fi-FI"/>
        </w:rPr>
      </w:pPr>
      <w:r>
        <w:rPr>
          <w:highlight w:val="white"/>
          <w:lang w:eastAsia="fi-FI"/>
        </w:rPr>
        <w:t xml:space="preserve">Tutkimuksen tiedot </w:t>
      </w:r>
      <w:proofErr w:type="spellStart"/>
      <w:r>
        <w:rPr>
          <w:highlight w:val="white"/>
          <w:lang w:eastAsia="fi-FI"/>
        </w:rPr>
        <w:t>rakenteisessa</w:t>
      </w:r>
      <w:proofErr w:type="spellEnd"/>
      <w:r>
        <w:rPr>
          <w:highlight w:val="white"/>
          <w:lang w:eastAsia="fi-FI"/>
        </w:rPr>
        <w:t xml:space="preserve"> muodossa esitetään yhdessä </w:t>
      </w:r>
      <w:proofErr w:type="spellStart"/>
      <w:r>
        <w:rPr>
          <w:highlight w:val="white"/>
          <w:lang w:eastAsia="fi-FI"/>
        </w:rPr>
        <w:t>entryssä</w:t>
      </w:r>
      <w:proofErr w:type="spellEnd"/>
      <w:r>
        <w:rPr>
          <w:highlight w:val="white"/>
          <w:lang w:eastAsia="fi-FI"/>
        </w:rPr>
        <w:t>.</w:t>
      </w:r>
    </w:p>
    <w:p w14:paraId="590B3728" w14:textId="77777777" w:rsidR="00D177BD" w:rsidRDefault="00D177BD" w:rsidP="00E7063F">
      <w:pPr>
        <w:rPr>
          <w:highlight w:val="white"/>
          <w:lang w:eastAsia="fi-FI"/>
        </w:rPr>
      </w:pPr>
    </w:p>
    <w:p w14:paraId="590B3729" w14:textId="468FF286" w:rsidR="00D177BD" w:rsidRDefault="00D177BD" w:rsidP="00E7063F">
      <w:pPr>
        <w:rPr>
          <w:highlight w:val="white"/>
          <w:lang w:eastAsia="fi-FI"/>
        </w:rPr>
      </w:pPr>
      <w:r>
        <w:rPr>
          <w:highlight w:val="white"/>
          <w:lang w:eastAsia="fi-FI"/>
        </w:rPr>
        <w:t xml:space="preserve">Tutkimuksen koodi ja koodin </w:t>
      </w:r>
      <w:proofErr w:type="spellStart"/>
      <w:r>
        <w:rPr>
          <w:highlight w:val="white"/>
          <w:lang w:eastAsia="fi-FI"/>
        </w:rPr>
        <w:t>tarkenteissa</w:t>
      </w:r>
      <w:proofErr w:type="spellEnd"/>
      <w:r>
        <w:rPr>
          <w:highlight w:val="white"/>
          <w:lang w:eastAsia="fi-FI"/>
        </w:rPr>
        <w:t xml:space="preserve"> käytetään luvussa 7 esiteltyä Radiologinen tutkimus- ja toimenpideluokitusta. Koodin </w:t>
      </w:r>
      <w:proofErr w:type="spellStart"/>
      <w:r>
        <w:rPr>
          <w:highlight w:val="white"/>
          <w:lang w:eastAsia="fi-FI"/>
        </w:rPr>
        <w:t>tarkenteet</w:t>
      </w:r>
      <w:proofErr w:type="spellEnd"/>
      <w:r>
        <w:rPr>
          <w:highlight w:val="white"/>
          <w:lang w:eastAsia="fi-FI"/>
        </w:rPr>
        <w:t xml:space="preserve"> esitetään </w:t>
      </w:r>
      <w:proofErr w:type="spellStart"/>
      <w:r>
        <w:rPr>
          <w:highlight w:val="white"/>
          <w:lang w:eastAsia="fi-FI"/>
        </w:rPr>
        <w:t>code</w:t>
      </w:r>
      <w:r w:rsidR="00C821B7">
        <w:rPr>
          <w:highlight w:val="white"/>
          <w:lang w:eastAsia="fi-FI"/>
        </w:rPr>
        <w:t>-</w:t>
      </w:r>
      <w:r>
        <w:rPr>
          <w:highlight w:val="white"/>
          <w:lang w:eastAsia="fi-FI"/>
        </w:rPr>
        <w:t>elementin</w:t>
      </w:r>
      <w:proofErr w:type="spellEnd"/>
      <w:r>
        <w:rPr>
          <w:highlight w:val="white"/>
          <w:lang w:eastAsia="fi-FI"/>
        </w:rPr>
        <w:t xml:space="preserve"> alla </w:t>
      </w:r>
      <w:proofErr w:type="spellStart"/>
      <w:r>
        <w:rPr>
          <w:highlight w:val="white"/>
          <w:lang w:eastAsia="fi-FI"/>
        </w:rPr>
        <w:t>qualifiereina</w:t>
      </w:r>
      <w:proofErr w:type="spellEnd"/>
      <w:r>
        <w:rPr>
          <w:highlight w:val="white"/>
          <w:lang w:eastAsia="fi-FI"/>
        </w:rPr>
        <w:t xml:space="preserve">, </w:t>
      </w:r>
      <w:proofErr w:type="spellStart"/>
      <w:r>
        <w:rPr>
          <w:highlight w:val="white"/>
          <w:lang w:eastAsia="fi-FI"/>
        </w:rPr>
        <w:t>qualifierin</w:t>
      </w:r>
      <w:proofErr w:type="spellEnd"/>
      <w:r>
        <w:rPr>
          <w:highlight w:val="white"/>
          <w:lang w:eastAsia="fi-FI"/>
        </w:rPr>
        <w:t xml:space="preserve"> </w:t>
      </w:r>
      <w:proofErr w:type="spellStart"/>
      <w:r>
        <w:rPr>
          <w:highlight w:val="white"/>
          <w:lang w:eastAsia="fi-FI"/>
        </w:rPr>
        <w:t>valueen</w:t>
      </w:r>
      <w:proofErr w:type="spellEnd"/>
      <w:r>
        <w:rPr>
          <w:highlight w:val="white"/>
          <w:lang w:eastAsia="fi-FI"/>
        </w:rPr>
        <w:t xml:space="preserve"> tulee </w:t>
      </w:r>
      <w:r w:rsidR="00F03E14">
        <w:rPr>
          <w:highlight w:val="white"/>
          <w:lang w:eastAsia="fi-FI"/>
        </w:rPr>
        <w:t>kyseisen tarke</w:t>
      </w:r>
      <w:r w:rsidR="00C821B7">
        <w:rPr>
          <w:highlight w:val="white"/>
          <w:lang w:eastAsia="fi-FI"/>
        </w:rPr>
        <w:t>nt</w:t>
      </w:r>
      <w:r w:rsidR="00F03E14">
        <w:rPr>
          <w:highlight w:val="white"/>
          <w:lang w:eastAsia="fi-FI"/>
        </w:rPr>
        <w:t>i</w:t>
      </w:r>
      <w:r w:rsidR="00C821B7">
        <w:rPr>
          <w:highlight w:val="white"/>
          <w:lang w:eastAsia="fi-FI"/>
        </w:rPr>
        <w:t>m</w:t>
      </w:r>
      <w:r w:rsidR="00F03E14">
        <w:rPr>
          <w:highlight w:val="white"/>
          <w:lang w:eastAsia="fi-FI"/>
        </w:rPr>
        <w:t>en arvo</w:t>
      </w:r>
      <w:r>
        <w:rPr>
          <w:highlight w:val="white"/>
          <w:lang w:eastAsia="fi-FI"/>
        </w:rPr>
        <w:t>.</w:t>
      </w:r>
    </w:p>
    <w:p w14:paraId="590B372A" w14:textId="77777777" w:rsidR="00D177BD" w:rsidRDefault="00D177BD" w:rsidP="00E7063F">
      <w:pPr>
        <w:rPr>
          <w:highlight w:val="white"/>
          <w:lang w:eastAsia="fi-FI"/>
        </w:rPr>
      </w:pPr>
    </w:p>
    <w:p w14:paraId="590B372B" w14:textId="628D48CC" w:rsidR="00F03E14" w:rsidRDefault="00F03E14" w:rsidP="00E7063F">
      <w:pPr>
        <w:rPr>
          <w:highlight w:val="white"/>
          <w:lang w:eastAsia="fi-FI"/>
        </w:rPr>
      </w:pPr>
      <w:r>
        <w:rPr>
          <w:highlight w:val="white"/>
          <w:lang w:eastAsia="fi-FI"/>
        </w:rPr>
        <w:t xml:space="preserve">Alkuperäiseen pyyntöön viitataan </w:t>
      </w:r>
      <w:proofErr w:type="spellStart"/>
      <w:r>
        <w:rPr>
          <w:highlight w:val="white"/>
          <w:lang w:eastAsia="fi-FI"/>
        </w:rPr>
        <w:t>reference</w:t>
      </w:r>
      <w:proofErr w:type="spellEnd"/>
      <w:r>
        <w:rPr>
          <w:highlight w:val="white"/>
          <w:lang w:eastAsia="fi-FI"/>
        </w:rPr>
        <w:t xml:space="preserve"> – </w:t>
      </w:r>
      <w:proofErr w:type="spellStart"/>
      <w:r>
        <w:rPr>
          <w:highlight w:val="white"/>
          <w:lang w:eastAsia="fi-FI"/>
        </w:rPr>
        <w:t>external</w:t>
      </w:r>
      <w:r w:rsidR="00C821B7">
        <w:rPr>
          <w:highlight w:val="white"/>
          <w:lang w:eastAsia="fi-FI"/>
        </w:rPr>
        <w:t>O</w:t>
      </w:r>
      <w:r>
        <w:rPr>
          <w:highlight w:val="white"/>
          <w:lang w:eastAsia="fi-FI"/>
        </w:rPr>
        <w:t>bservation</w:t>
      </w:r>
      <w:proofErr w:type="spellEnd"/>
      <w:r>
        <w:rPr>
          <w:highlight w:val="white"/>
          <w:lang w:eastAsia="fi-FI"/>
        </w:rPr>
        <w:t xml:space="preserve"> </w:t>
      </w:r>
      <w:r w:rsidR="00C821B7">
        <w:rPr>
          <w:highlight w:val="white"/>
          <w:lang w:eastAsia="fi-FI"/>
        </w:rPr>
        <w:t>-</w:t>
      </w:r>
      <w:r>
        <w:rPr>
          <w:highlight w:val="white"/>
          <w:lang w:eastAsia="fi-FI"/>
        </w:rPr>
        <w:t xml:space="preserve">rakenteella, jonka </w:t>
      </w:r>
      <w:proofErr w:type="spellStart"/>
      <w:r>
        <w:rPr>
          <w:highlight w:val="white"/>
          <w:lang w:eastAsia="fi-FI"/>
        </w:rPr>
        <w:t>id</w:t>
      </w:r>
      <w:r w:rsidR="00C821B7">
        <w:rPr>
          <w:highlight w:val="white"/>
          <w:lang w:eastAsia="fi-FI"/>
        </w:rPr>
        <w:t>-</w:t>
      </w:r>
      <w:r>
        <w:rPr>
          <w:highlight w:val="white"/>
          <w:lang w:eastAsia="fi-FI"/>
        </w:rPr>
        <w:t>elementtin</w:t>
      </w:r>
      <w:proofErr w:type="spellEnd"/>
      <w:r>
        <w:rPr>
          <w:highlight w:val="white"/>
          <w:lang w:eastAsia="fi-FI"/>
        </w:rPr>
        <w:t xml:space="preserve"> </w:t>
      </w:r>
      <w:proofErr w:type="spellStart"/>
      <w:r>
        <w:rPr>
          <w:lang w:eastAsia="fi-FI"/>
        </w:rPr>
        <w:t>extension</w:t>
      </w:r>
      <w:r w:rsidR="00C821B7">
        <w:rPr>
          <w:lang w:eastAsia="fi-FI"/>
        </w:rPr>
        <w:t>-</w:t>
      </w:r>
      <w:r>
        <w:rPr>
          <w:lang w:eastAsia="fi-FI"/>
        </w:rPr>
        <w:t>attribuuttiin</w:t>
      </w:r>
      <w:proofErr w:type="spellEnd"/>
      <w:r>
        <w:rPr>
          <w:lang w:eastAsia="fi-FI"/>
        </w:rPr>
        <w:t xml:space="preserve"> sijoitetaan </w:t>
      </w:r>
      <w:proofErr w:type="spellStart"/>
      <w:r>
        <w:rPr>
          <w:lang w:eastAsia="fi-FI"/>
        </w:rPr>
        <w:t>AC-nro</w:t>
      </w:r>
      <w:proofErr w:type="spellEnd"/>
      <w:r>
        <w:rPr>
          <w:lang w:eastAsia="fi-FI"/>
        </w:rPr>
        <w:t xml:space="preserve"> (=</w:t>
      </w:r>
      <w:r w:rsidR="00C821B7">
        <w:rPr>
          <w:lang w:eastAsia="fi-FI"/>
        </w:rPr>
        <w:t xml:space="preserve"> </w:t>
      </w:r>
      <w:r>
        <w:rPr>
          <w:lang w:eastAsia="fi-FI"/>
        </w:rPr>
        <w:t xml:space="preserve">pyynnön yksilöivät tunnus </w:t>
      </w:r>
      <w:proofErr w:type="spellStart"/>
      <w:r>
        <w:rPr>
          <w:lang w:eastAsia="fi-FI"/>
        </w:rPr>
        <w:t>RIS:ssä</w:t>
      </w:r>
      <w:proofErr w:type="spellEnd"/>
      <w:r>
        <w:rPr>
          <w:lang w:eastAsia="fi-FI"/>
        </w:rPr>
        <w:t xml:space="preserve"> tässä) ja </w:t>
      </w:r>
      <w:proofErr w:type="spellStart"/>
      <w:r>
        <w:rPr>
          <w:lang w:eastAsia="fi-FI"/>
        </w:rPr>
        <w:t>root</w:t>
      </w:r>
      <w:r w:rsidR="00C821B7">
        <w:rPr>
          <w:lang w:eastAsia="fi-FI"/>
        </w:rPr>
        <w:t>-</w:t>
      </w:r>
      <w:r>
        <w:rPr>
          <w:lang w:eastAsia="fi-FI"/>
        </w:rPr>
        <w:t>attribuuttiin</w:t>
      </w:r>
      <w:proofErr w:type="spellEnd"/>
      <w:r>
        <w:rPr>
          <w:lang w:eastAsia="fi-FI"/>
        </w:rPr>
        <w:t xml:space="preserve"> </w:t>
      </w:r>
      <w:r w:rsidR="00D75A90">
        <w:rPr>
          <w:lang w:eastAsia="fi-FI"/>
        </w:rPr>
        <w:t>tutkimuksen tehnee</w:t>
      </w:r>
      <w:r w:rsidR="00C821B7">
        <w:rPr>
          <w:lang w:eastAsia="fi-FI"/>
        </w:rPr>
        <w:t>n</w:t>
      </w:r>
      <w:r w:rsidR="00D75A90">
        <w:rPr>
          <w:lang w:eastAsia="fi-FI"/>
        </w:rPr>
        <w:t xml:space="preserve"> palveluyksikön tunnus.</w:t>
      </w:r>
    </w:p>
    <w:p w14:paraId="590B372C" w14:textId="77777777" w:rsidR="00F03E14" w:rsidRDefault="00F03E14" w:rsidP="00E7063F">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F03E14" w:rsidRPr="0099736C" w14:paraId="590B375B" w14:textId="77777777" w:rsidTr="00910FFD">
        <w:tc>
          <w:tcPr>
            <w:tcW w:w="9779" w:type="dxa"/>
          </w:tcPr>
          <w:p w14:paraId="38092E5C"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color w:val="0000FF"/>
                <w:sz w:val="18"/>
                <w:szCs w:val="18"/>
                <w:lang w:eastAsia="fi-FI"/>
              </w:rPr>
              <w:t>&lt;!</w:t>
            </w:r>
            <w:proofErr w:type="gramStart"/>
            <w:r w:rsidRPr="00170787">
              <w:rPr>
                <w:rFonts w:ascii="Courier New" w:hAnsi="Courier New" w:cs="Courier New"/>
                <w:color w:val="0000FF"/>
                <w:sz w:val="18"/>
                <w:szCs w:val="18"/>
                <w:lang w:eastAsia="fi-FI"/>
              </w:rPr>
              <w:t>--</w:t>
            </w:r>
            <w:r w:rsidRPr="00170787">
              <w:rPr>
                <w:rFonts w:ascii="Courier New" w:hAnsi="Courier New" w:cs="Courier New"/>
                <w:color w:val="585858"/>
                <w:sz w:val="18"/>
                <w:szCs w:val="18"/>
                <w:lang w:eastAsia="fi-FI"/>
              </w:rPr>
              <w:t xml:space="preserve">  Tutkimuksen</w:t>
            </w:r>
            <w:proofErr w:type="gramEnd"/>
            <w:r w:rsidRPr="00170787">
              <w:rPr>
                <w:rFonts w:ascii="Courier New" w:hAnsi="Courier New" w:cs="Courier New"/>
                <w:color w:val="585858"/>
                <w:sz w:val="18"/>
                <w:szCs w:val="18"/>
                <w:lang w:eastAsia="fi-FI"/>
              </w:rPr>
              <w:t xml:space="preserve"> tiedot </w:t>
            </w:r>
            <w:proofErr w:type="spellStart"/>
            <w:r w:rsidRPr="00170787">
              <w:rPr>
                <w:rFonts w:ascii="Courier New" w:hAnsi="Courier New" w:cs="Courier New"/>
                <w:color w:val="585858"/>
                <w:sz w:val="18"/>
                <w:szCs w:val="18"/>
                <w:lang w:eastAsia="fi-FI"/>
              </w:rPr>
              <w:t>rakenteisessa</w:t>
            </w:r>
            <w:proofErr w:type="spellEnd"/>
            <w:r w:rsidRPr="00170787">
              <w:rPr>
                <w:rFonts w:ascii="Courier New" w:hAnsi="Courier New" w:cs="Courier New"/>
                <w:color w:val="585858"/>
                <w:sz w:val="18"/>
                <w:szCs w:val="18"/>
                <w:lang w:eastAsia="fi-FI"/>
              </w:rPr>
              <w:t xml:space="preserve"> muodossa   </w:t>
            </w:r>
            <w:r w:rsidRPr="00170787">
              <w:rPr>
                <w:rFonts w:ascii="Courier New" w:hAnsi="Courier New" w:cs="Courier New"/>
                <w:color w:val="0000FF"/>
                <w:sz w:val="18"/>
                <w:szCs w:val="18"/>
                <w:lang w:eastAsia="fi-FI"/>
              </w:rPr>
              <w:t>--&gt;</w:t>
            </w:r>
          </w:p>
          <w:p w14:paraId="53444F25"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color w:val="0000FF"/>
                <w:sz w:val="18"/>
                <w:szCs w:val="18"/>
                <w:lang w:eastAsia="fi-FI"/>
              </w:rPr>
              <w:t>&lt;</w:t>
            </w:r>
            <w:proofErr w:type="spellStart"/>
            <w:r w:rsidRPr="00170787">
              <w:rPr>
                <w:rFonts w:ascii="Courier New" w:hAnsi="Courier New" w:cs="Courier New"/>
                <w:color w:val="800000"/>
                <w:sz w:val="18"/>
                <w:szCs w:val="18"/>
                <w:lang w:eastAsia="fi-FI"/>
              </w:rPr>
              <w:t>entry</w:t>
            </w:r>
            <w:proofErr w:type="spellEnd"/>
            <w:r w:rsidRPr="00170787">
              <w:rPr>
                <w:rFonts w:ascii="Courier New" w:hAnsi="Courier New" w:cs="Courier New"/>
                <w:color w:val="0000FF"/>
                <w:sz w:val="18"/>
                <w:szCs w:val="18"/>
                <w:lang w:eastAsia="fi-FI"/>
              </w:rPr>
              <w:t>&gt;</w:t>
            </w:r>
          </w:p>
          <w:p w14:paraId="7E9D2278"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observation</w:t>
            </w:r>
            <w:r w:rsidRPr="00170787">
              <w:rPr>
                <w:rFonts w:ascii="Courier New" w:hAnsi="Courier New" w:cs="Courier New"/>
                <w:i/>
                <w:iCs/>
                <w:color w:val="008080"/>
                <w:sz w:val="18"/>
                <w:szCs w:val="18"/>
                <w:lang w:val="en-US" w:eastAsia="fi-FI"/>
              </w:rPr>
              <w:t xml:space="preserve"> </w:t>
            </w:r>
            <w:proofErr w:type="spellStart"/>
            <w:r w:rsidRPr="00170787">
              <w:rPr>
                <w:rFonts w:ascii="Courier New" w:hAnsi="Courier New" w:cs="Courier New"/>
                <w:color w:val="FF0000"/>
                <w:sz w:val="18"/>
                <w:szCs w:val="18"/>
                <w:lang w:val="en-US" w:eastAsia="fi-FI"/>
              </w:rPr>
              <w:t>classCode</w:t>
            </w:r>
            <w:proofErr w:type="spellEnd"/>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OBS</w:t>
            </w:r>
            <w:r w:rsidRPr="00170787">
              <w:rPr>
                <w:rFonts w:ascii="Courier New" w:hAnsi="Courier New" w:cs="Courier New"/>
                <w:color w:val="0000FF"/>
                <w:sz w:val="18"/>
                <w:szCs w:val="18"/>
                <w:lang w:val="en-US" w:eastAsia="fi-FI"/>
              </w:rPr>
              <w:t>"</w:t>
            </w:r>
            <w:r w:rsidRPr="00170787">
              <w:rPr>
                <w:rFonts w:ascii="Courier New" w:hAnsi="Courier New" w:cs="Courier New"/>
                <w:i/>
                <w:iCs/>
                <w:color w:val="008080"/>
                <w:sz w:val="18"/>
                <w:szCs w:val="18"/>
                <w:lang w:val="en-US" w:eastAsia="fi-FI"/>
              </w:rPr>
              <w:t xml:space="preserve"> </w:t>
            </w:r>
            <w:proofErr w:type="spellStart"/>
            <w:r w:rsidRPr="00170787">
              <w:rPr>
                <w:rFonts w:ascii="Courier New" w:hAnsi="Courier New" w:cs="Courier New"/>
                <w:color w:val="FF0000"/>
                <w:sz w:val="18"/>
                <w:szCs w:val="18"/>
                <w:lang w:val="en-US" w:eastAsia="fi-FI"/>
              </w:rPr>
              <w:t>moodCode</w:t>
            </w:r>
            <w:proofErr w:type="spellEnd"/>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EVN</w:t>
            </w:r>
            <w:r w:rsidRPr="00170787">
              <w:rPr>
                <w:rFonts w:ascii="Courier New" w:hAnsi="Courier New" w:cs="Courier New"/>
                <w:color w:val="0000FF"/>
                <w:sz w:val="18"/>
                <w:szCs w:val="18"/>
                <w:lang w:val="en-US" w:eastAsia="fi-FI"/>
              </w:rPr>
              <w:t>"&gt;</w:t>
            </w:r>
          </w:p>
          <w:p w14:paraId="6D40423D"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eastAsia="fi-FI"/>
              </w:rPr>
              <w:t>&lt;!</w:t>
            </w:r>
            <w:proofErr w:type="gramStart"/>
            <w:r w:rsidRPr="00170787">
              <w:rPr>
                <w:rFonts w:ascii="Courier New" w:hAnsi="Courier New" w:cs="Courier New"/>
                <w:color w:val="0000FF"/>
                <w:sz w:val="18"/>
                <w:szCs w:val="18"/>
                <w:lang w:eastAsia="fi-FI"/>
              </w:rPr>
              <w:t>--</w:t>
            </w:r>
            <w:r w:rsidRPr="00170787">
              <w:rPr>
                <w:rFonts w:ascii="Courier New" w:hAnsi="Courier New" w:cs="Courier New"/>
                <w:color w:val="585858"/>
                <w:sz w:val="18"/>
                <w:szCs w:val="18"/>
                <w:lang w:eastAsia="fi-FI"/>
              </w:rPr>
              <w:t xml:space="preserve"> tutkimuspyynnön</w:t>
            </w:r>
            <w:proofErr w:type="gramEnd"/>
            <w:r w:rsidRPr="00170787">
              <w:rPr>
                <w:rFonts w:ascii="Courier New" w:hAnsi="Courier New" w:cs="Courier New"/>
                <w:color w:val="585858"/>
                <w:sz w:val="18"/>
                <w:szCs w:val="18"/>
                <w:lang w:eastAsia="fi-FI"/>
              </w:rPr>
              <w:t xml:space="preserve">/vastauksen ydintietorakenteen tunnus </w:t>
            </w:r>
            <w:r w:rsidRPr="00170787">
              <w:rPr>
                <w:rFonts w:ascii="Courier New" w:hAnsi="Courier New" w:cs="Courier New"/>
                <w:color w:val="0000FF"/>
                <w:sz w:val="18"/>
                <w:szCs w:val="18"/>
                <w:lang w:eastAsia="fi-FI"/>
              </w:rPr>
              <w:t>--&gt;</w:t>
            </w:r>
          </w:p>
          <w:p w14:paraId="553A06AF" w14:textId="384502F2"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color w:val="000000"/>
                <w:sz w:val="18"/>
                <w:szCs w:val="18"/>
                <w:lang w:eastAsia="fi-FI"/>
              </w:rPr>
              <w:t xml:space="preserve">        </w:t>
            </w:r>
            <w:r w:rsidRPr="00170787">
              <w:rPr>
                <w:rFonts w:ascii="Courier New" w:hAnsi="Courier New" w:cs="Courier New"/>
                <w:color w:val="0000FF"/>
                <w:sz w:val="18"/>
                <w:szCs w:val="18"/>
                <w:lang w:eastAsia="fi-FI"/>
              </w:rPr>
              <w:t>&lt;!</w:t>
            </w:r>
            <w:proofErr w:type="gramStart"/>
            <w:r w:rsidRPr="00170787">
              <w:rPr>
                <w:rFonts w:ascii="Courier New" w:hAnsi="Courier New" w:cs="Courier New"/>
                <w:color w:val="0000FF"/>
                <w:sz w:val="18"/>
                <w:szCs w:val="18"/>
                <w:lang w:eastAsia="fi-FI"/>
              </w:rPr>
              <w:t>--</w:t>
            </w:r>
            <w:r w:rsidRPr="00170787">
              <w:rPr>
                <w:rFonts w:ascii="Courier New" w:hAnsi="Courier New" w:cs="Courier New"/>
                <w:color w:val="585858"/>
                <w:sz w:val="18"/>
                <w:szCs w:val="18"/>
                <w:lang w:eastAsia="fi-FI"/>
              </w:rPr>
              <w:t xml:space="preserve"> MUUTETTU</w:t>
            </w:r>
            <w:proofErr w:type="gramEnd"/>
            <w:r w:rsidRPr="00170787">
              <w:rPr>
                <w:rFonts w:ascii="Courier New" w:hAnsi="Courier New" w:cs="Courier New"/>
                <w:color w:val="585858"/>
                <w:sz w:val="18"/>
                <w:szCs w:val="18"/>
                <w:lang w:eastAsia="fi-FI"/>
              </w:rPr>
              <w:t xml:space="preserve">: </w:t>
            </w:r>
            <w:proofErr w:type="spellStart"/>
            <w:r w:rsidRPr="00170787">
              <w:rPr>
                <w:rFonts w:ascii="Courier New" w:hAnsi="Courier New" w:cs="Courier New"/>
                <w:color w:val="585858"/>
                <w:sz w:val="18"/>
                <w:szCs w:val="18"/>
                <w:lang w:eastAsia="fi-FI"/>
              </w:rPr>
              <w:t>TemplateId</w:t>
            </w:r>
            <w:proofErr w:type="spellEnd"/>
            <w:r w:rsidRPr="00170787">
              <w:rPr>
                <w:rFonts w:ascii="Courier New" w:hAnsi="Courier New" w:cs="Courier New"/>
                <w:color w:val="585858"/>
                <w:sz w:val="18"/>
                <w:szCs w:val="18"/>
                <w:lang w:eastAsia="fi-FI"/>
              </w:rPr>
              <w:t xml:space="preserve"> muutettu eli on nyt "kuvantamistutkimukset" </w:t>
            </w:r>
            <w:r w:rsidRPr="00170787">
              <w:rPr>
                <w:rFonts w:ascii="Courier New" w:hAnsi="Courier New" w:cs="Courier New"/>
                <w:color w:val="0000FF"/>
                <w:sz w:val="18"/>
                <w:szCs w:val="18"/>
                <w:lang w:eastAsia="fi-FI"/>
              </w:rPr>
              <w:t>--&gt;</w:t>
            </w:r>
          </w:p>
          <w:p w14:paraId="2E1F5066"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color w:val="000000"/>
                <w:sz w:val="18"/>
                <w:szCs w:val="18"/>
                <w:lang w:eastAsia="fi-FI"/>
              </w:rPr>
              <w:t xml:space="preserve">        </w:t>
            </w:r>
            <w:r w:rsidRPr="00170787">
              <w:rPr>
                <w:rFonts w:ascii="Courier New" w:hAnsi="Courier New" w:cs="Courier New"/>
                <w:color w:val="0000FF"/>
                <w:sz w:val="18"/>
                <w:szCs w:val="18"/>
                <w:lang w:eastAsia="fi-FI"/>
              </w:rPr>
              <w:t>&lt;</w:t>
            </w:r>
            <w:proofErr w:type="spellStart"/>
            <w:r w:rsidRPr="00170787">
              <w:rPr>
                <w:rFonts w:ascii="Courier New" w:hAnsi="Courier New" w:cs="Courier New"/>
                <w:color w:val="800000"/>
                <w:sz w:val="18"/>
                <w:szCs w:val="18"/>
                <w:lang w:eastAsia="fi-FI"/>
              </w:rPr>
              <w:t>templateId</w:t>
            </w:r>
            <w:proofErr w:type="spellEnd"/>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root</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1.2.246.537.6.12.999.2003.22</w:t>
            </w:r>
            <w:r w:rsidRPr="00170787">
              <w:rPr>
                <w:rFonts w:ascii="Courier New" w:hAnsi="Courier New" w:cs="Courier New"/>
                <w:color w:val="0000FF"/>
                <w:sz w:val="18"/>
                <w:szCs w:val="18"/>
                <w:lang w:eastAsia="fi-FI"/>
              </w:rPr>
              <w:t>"/&gt;</w:t>
            </w:r>
          </w:p>
          <w:p w14:paraId="025C3752" w14:textId="48CE8A0F"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color w:val="000000"/>
                <w:sz w:val="18"/>
                <w:szCs w:val="18"/>
                <w:lang w:eastAsia="fi-FI"/>
              </w:rPr>
              <w:t xml:space="preserve">        </w:t>
            </w:r>
            <w:r w:rsidRPr="00170787">
              <w:rPr>
                <w:rFonts w:ascii="Courier New" w:hAnsi="Courier New" w:cs="Courier New"/>
                <w:color w:val="0000FF"/>
                <w:sz w:val="18"/>
                <w:szCs w:val="18"/>
                <w:lang w:eastAsia="fi-FI"/>
              </w:rPr>
              <w:t>&lt;!</w:t>
            </w:r>
            <w:proofErr w:type="gramStart"/>
            <w:r w:rsidRPr="00170787">
              <w:rPr>
                <w:rFonts w:ascii="Courier New" w:hAnsi="Courier New" w:cs="Courier New"/>
                <w:color w:val="0000FF"/>
                <w:sz w:val="18"/>
                <w:szCs w:val="18"/>
                <w:lang w:eastAsia="fi-FI"/>
              </w:rPr>
              <w:t>--</w:t>
            </w:r>
            <w:r w:rsidRPr="00170787">
              <w:rPr>
                <w:rFonts w:ascii="Courier New" w:hAnsi="Courier New" w:cs="Courier New"/>
                <w:color w:val="585858"/>
                <w:sz w:val="18"/>
                <w:szCs w:val="18"/>
                <w:lang w:eastAsia="fi-FI"/>
              </w:rPr>
              <w:t xml:space="preserve"> </w:t>
            </w:r>
            <w:r w:rsidR="005D49E5">
              <w:rPr>
                <w:rFonts w:ascii="Courier New" w:hAnsi="Courier New" w:cs="Courier New"/>
                <w:color w:val="585858"/>
                <w:sz w:val="18"/>
                <w:szCs w:val="18"/>
                <w:lang w:eastAsia="fi-FI"/>
              </w:rPr>
              <w:t>lisäksi</w:t>
            </w:r>
            <w:proofErr w:type="gramEnd"/>
            <w:r w:rsidR="005D49E5">
              <w:rPr>
                <w:rFonts w:ascii="Courier New" w:hAnsi="Courier New" w:cs="Courier New"/>
                <w:color w:val="585858"/>
                <w:sz w:val="18"/>
                <w:szCs w:val="18"/>
                <w:lang w:eastAsia="fi-FI"/>
              </w:rPr>
              <w:t xml:space="preserve"> tarvittaessa voi käyttää vanhaa</w:t>
            </w:r>
            <w:r w:rsidRPr="00170787">
              <w:rPr>
                <w:rFonts w:ascii="Courier New" w:hAnsi="Courier New" w:cs="Courier New"/>
                <w:color w:val="585858"/>
                <w:sz w:val="18"/>
                <w:szCs w:val="18"/>
                <w:lang w:eastAsia="fi-FI"/>
              </w:rPr>
              <w:t xml:space="preserve"> </w:t>
            </w:r>
            <w:r w:rsidRPr="00170787">
              <w:rPr>
                <w:rFonts w:ascii="Courier New" w:hAnsi="Courier New" w:cs="Courier New"/>
                <w:color w:val="0000FF"/>
                <w:sz w:val="18"/>
                <w:szCs w:val="18"/>
                <w:lang w:eastAsia="fi-FI"/>
              </w:rPr>
              <w:t>--&gt;</w:t>
            </w:r>
          </w:p>
          <w:p w14:paraId="26C2E53C"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color w:val="000000"/>
                <w:sz w:val="18"/>
                <w:szCs w:val="18"/>
                <w:lang w:eastAsia="fi-FI"/>
              </w:rPr>
              <w:t xml:space="preserve">        </w:t>
            </w:r>
            <w:r w:rsidRPr="00170787">
              <w:rPr>
                <w:rFonts w:ascii="Courier New" w:hAnsi="Courier New" w:cs="Courier New"/>
                <w:color w:val="0000FF"/>
                <w:sz w:val="18"/>
                <w:szCs w:val="18"/>
                <w:lang w:eastAsia="fi-FI"/>
              </w:rPr>
              <w:t>&lt;</w:t>
            </w:r>
            <w:proofErr w:type="spellStart"/>
            <w:r w:rsidRPr="00170787">
              <w:rPr>
                <w:rFonts w:ascii="Courier New" w:hAnsi="Courier New" w:cs="Courier New"/>
                <w:color w:val="800000"/>
                <w:sz w:val="18"/>
                <w:szCs w:val="18"/>
                <w:lang w:eastAsia="fi-FI"/>
              </w:rPr>
              <w:t>templateId</w:t>
            </w:r>
            <w:proofErr w:type="spellEnd"/>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root</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1.2.246.537.6.12.999.2003.4</w:t>
            </w:r>
            <w:r w:rsidRPr="00170787">
              <w:rPr>
                <w:rFonts w:ascii="Courier New" w:hAnsi="Courier New" w:cs="Courier New"/>
                <w:color w:val="0000FF"/>
                <w:sz w:val="18"/>
                <w:szCs w:val="18"/>
                <w:lang w:eastAsia="fi-FI"/>
              </w:rPr>
              <w:t>"/&gt;</w:t>
            </w:r>
          </w:p>
          <w:p w14:paraId="1DE0FB3A"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proofErr w:type="gramStart"/>
            <w:r w:rsidRPr="00170787">
              <w:rPr>
                <w:rFonts w:ascii="Courier New" w:hAnsi="Courier New" w:cs="Courier New"/>
                <w:color w:val="0000FF"/>
                <w:sz w:val="18"/>
                <w:szCs w:val="18"/>
                <w:lang w:eastAsia="fi-FI"/>
              </w:rPr>
              <w:t>--</w:t>
            </w:r>
            <w:r w:rsidRPr="00170787">
              <w:rPr>
                <w:rFonts w:ascii="Courier New" w:hAnsi="Courier New" w:cs="Courier New"/>
                <w:color w:val="585858"/>
                <w:sz w:val="18"/>
                <w:szCs w:val="18"/>
                <w:lang w:eastAsia="fi-FI"/>
              </w:rPr>
              <w:t xml:space="preserve">  Tutkimuksen</w:t>
            </w:r>
            <w:proofErr w:type="gramEnd"/>
            <w:r w:rsidRPr="00170787">
              <w:rPr>
                <w:rFonts w:ascii="Courier New" w:hAnsi="Courier New" w:cs="Courier New"/>
                <w:color w:val="585858"/>
                <w:sz w:val="18"/>
                <w:szCs w:val="18"/>
                <w:lang w:eastAsia="fi-FI"/>
              </w:rPr>
              <w:t xml:space="preserve"> tunnus </w:t>
            </w:r>
            <w:r w:rsidRPr="00170787">
              <w:rPr>
                <w:rFonts w:ascii="Courier New" w:hAnsi="Courier New" w:cs="Courier New"/>
                <w:color w:val="0000FF"/>
                <w:sz w:val="18"/>
                <w:szCs w:val="18"/>
                <w:lang w:eastAsia="fi-FI"/>
              </w:rPr>
              <w:t>--&gt;</w:t>
            </w:r>
          </w:p>
          <w:p w14:paraId="5B12B50A"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color w:val="000000"/>
                <w:sz w:val="18"/>
                <w:szCs w:val="18"/>
                <w:lang w:eastAsia="fi-FI"/>
              </w:rPr>
              <w:t xml:space="preserve">        </w:t>
            </w:r>
            <w:r w:rsidRPr="00170787">
              <w:rPr>
                <w:rFonts w:ascii="Courier New" w:hAnsi="Courier New" w:cs="Courier New"/>
                <w:color w:val="0000FF"/>
                <w:sz w:val="18"/>
                <w:szCs w:val="18"/>
                <w:lang w:eastAsia="fi-FI"/>
              </w:rPr>
              <w:t>&lt;</w:t>
            </w:r>
            <w:r w:rsidRPr="00170787">
              <w:rPr>
                <w:rFonts w:ascii="Courier New" w:hAnsi="Courier New" w:cs="Courier New"/>
                <w:color w:val="800000"/>
                <w:sz w:val="18"/>
                <w:szCs w:val="18"/>
                <w:lang w:eastAsia="fi-FI"/>
              </w:rPr>
              <w:t>id</w:t>
            </w:r>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root</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1.2.246.10.1234567.14.2009.123.1.3</w:t>
            </w:r>
            <w:r w:rsidRPr="00170787">
              <w:rPr>
                <w:rFonts w:ascii="Courier New" w:hAnsi="Courier New" w:cs="Courier New"/>
                <w:color w:val="0000FF"/>
                <w:sz w:val="18"/>
                <w:szCs w:val="18"/>
                <w:lang w:eastAsia="fi-FI"/>
              </w:rPr>
              <w:t>"/&gt;</w:t>
            </w:r>
          </w:p>
          <w:p w14:paraId="77B819B8"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proofErr w:type="gramStart"/>
            <w:r w:rsidRPr="00170787">
              <w:rPr>
                <w:rFonts w:ascii="Courier New" w:hAnsi="Courier New" w:cs="Courier New"/>
                <w:color w:val="0000FF"/>
                <w:sz w:val="18"/>
                <w:szCs w:val="18"/>
                <w:lang w:eastAsia="fi-FI"/>
              </w:rPr>
              <w:t>--</w:t>
            </w:r>
            <w:r w:rsidRPr="00170787">
              <w:rPr>
                <w:rFonts w:ascii="Courier New" w:hAnsi="Courier New" w:cs="Courier New"/>
                <w:color w:val="585858"/>
                <w:sz w:val="18"/>
                <w:szCs w:val="18"/>
                <w:lang w:eastAsia="fi-FI"/>
              </w:rPr>
              <w:t xml:space="preserve">  Tutkimuksen</w:t>
            </w:r>
            <w:proofErr w:type="gramEnd"/>
            <w:r w:rsidRPr="00170787">
              <w:rPr>
                <w:rFonts w:ascii="Courier New" w:hAnsi="Courier New" w:cs="Courier New"/>
                <w:color w:val="585858"/>
                <w:sz w:val="18"/>
                <w:szCs w:val="18"/>
                <w:lang w:eastAsia="fi-FI"/>
              </w:rPr>
              <w:t xml:space="preserve"> koodi (Kuntaliiton tutkimusnimikkeistö ja selväkielinen nimi </w:t>
            </w:r>
            <w:proofErr w:type="spellStart"/>
            <w:r w:rsidRPr="00170787">
              <w:rPr>
                <w:rFonts w:ascii="Courier New" w:hAnsi="Courier New" w:cs="Courier New"/>
                <w:color w:val="585858"/>
                <w:sz w:val="18"/>
                <w:szCs w:val="18"/>
                <w:lang w:eastAsia="fi-FI"/>
              </w:rPr>
              <w:t>displayname</w:t>
            </w:r>
            <w:proofErr w:type="spellEnd"/>
            <w:r w:rsidRPr="00170787">
              <w:rPr>
                <w:rFonts w:ascii="Courier New" w:hAnsi="Courier New" w:cs="Courier New"/>
                <w:color w:val="585858"/>
                <w:sz w:val="18"/>
                <w:szCs w:val="18"/>
                <w:lang w:eastAsia="fi-FI"/>
              </w:rPr>
              <w:t xml:space="preserve"> attribuutissa   </w:t>
            </w:r>
            <w:r w:rsidRPr="00170787">
              <w:rPr>
                <w:rFonts w:ascii="Courier New" w:hAnsi="Courier New" w:cs="Courier New"/>
                <w:color w:val="0000FF"/>
                <w:sz w:val="18"/>
                <w:szCs w:val="18"/>
                <w:lang w:eastAsia="fi-FI"/>
              </w:rPr>
              <w:t>--&gt;</w:t>
            </w:r>
          </w:p>
          <w:p w14:paraId="6CBFA6EB"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proofErr w:type="spellStart"/>
            <w:r w:rsidRPr="00170787">
              <w:rPr>
                <w:rFonts w:ascii="Courier New" w:hAnsi="Courier New" w:cs="Courier New"/>
                <w:color w:val="800000"/>
                <w:sz w:val="18"/>
                <w:szCs w:val="18"/>
                <w:lang w:eastAsia="fi-FI"/>
              </w:rPr>
              <w:t>code</w:t>
            </w:r>
            <w:proofErr w:type="spellEnd"/>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code</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GD1QA</w:t>
            </w:r>
            <w:r w:rsidRPr="00170787">
              <w:rPr>
                <w:rFonts w:ascii="Courier New" w:hAnsi="Courier New" w:cs="Courier New"/>
                <w:color w:val="0000FF"/>
                <w:sz w:val="18"/>
                <w:szCs w:val="18"/>
                <w:lang w:eastAsia="fi-FI"/>
              </w:rPr>
              <w:t>"</w:t>
            </w:r>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codeSystem</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1.2.246.537.6.4.2007</w:t>
            </w:r>
            <w:r w:rsidRPr="00170787">
              <w:rPr>
                <w:rFonts w:ascii="Courier New" w:hAnsi="Courier New" w:cs="Courier New"/>
                <w:color w:val="0000FF"/>
                <w:sz w:val="18"/>
                <w:szCs w:val="18"/>
                <w:lang w:eastAsia="fi-FI"/>
              </w:rPr>
              <w:t>"</w:t>
            </w:r>
            <w:r w:rsidRPr="00170787">
              <w:rPr>
                <w:rFonts w:ascii="Courier New" w:hAnsi="Courier New" w:cs="Courier New"/>
                <w:i/>
                <w:iCs/>
                <w:color w:val="008080"/>
                <w:sz w:val="18"/>
                <w:szCs w:val="18"/>
                <w:lang w:eastAsia="fi-FI"/>
              </w:rPr>
              <w:t xml:space="preserve"> </w:t>
            </w:r>
            <w:proofErr w:type="spellStart"/>
            <w:r w:rsidRPr="00170787">
              <w:rPr>
                <w:rFonts w:ascii="Courier New" w:hAnsi="Courier New" w:cs="Courier New"/>
                <w:color w:val="FF0000"/>
                <w:sz w:val="18"/>
                <w:szCs w:val="18"/>
                <w:lang w:eastAsia="fi-FI"/>
              </w:rPr>
              <w:t>codeSystemName</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Radiologinen</w:t>
            </w:r>
            <w:proofErr w:type="spellEnd"/>
            <w:r w:rsidRPr="00170787">
              <w:rPr>
                <w:rFonts w:ascii="Courier New" w:hAnsi="Courier New" w:cs="Courier New"/>
                <w:color w:val="000000"/>
                <w:sz w:val="18"/>
                <w:szCs w:val="18"/>
                <w:lang w:eastAsia="fi-FI"/>
              </w:rPr>
              <w:t xml:space="preserve"> tutkimus- ja toimenpideluokitus 2007</w:t>
            </w:r>
            <w:r w:rsidRPr="00170787">
              <w:rPr>
                <w:rFonts w:ascii="Courier New" w:hAnsi="Courier New" w:cs="Courier New"/>
                <w:color w:val="0000FF"/>
                <w:sz w:val="18"/>
                <w:szCs w:val="18"/>
                <w:lang w:eastAsia="fi-FI"/>
              </w:rPr>
              <w:t>"</w:t>
            </w:r>
            <w:r w:rsidRPr="00170787">
              <w:rPr>
                <w:rFonts w:ascii="Courier New" w:hAnsi="Courier New" w:cs="Courier New"/>
                <w:i/>
                <w:iCs/>
                <w:color w:val="008080"/>
                <w:sz w:val="18"/>
                <w:szCs w:val="18"/>
                <w:lang w:eastAsia="fi-FI"/>
              </w:rPr>
              <w:t xml:space="preserve"> </w:t>
            </w:r>
            <w:proofErr w:type="spellStart"/>
            <w:r w:rsidRPr="00170787">
              <w:rPr>
                <w:rFonts w:ascii="Courier New" w:hAnsi="Courier New" w:cs="Courier New"/>
                <w:color w:val="FF0000"/>
                <w:sz w:val="18"/>
                <w:szCs w:val="18"/>
                <w:lang w:eastAsia="fi-FI"/>
              </w:rPr>
              <w:t>displayName</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Thoraxin</w:t>
            </w:r>
            <w:proofErr w:type="spellEnd"/>
            <w:r w:rsidRPr="00170787">
              <w:rPr>
                <w:rFonts w:ascii="Courier New" w:hAnsi="Courier New" w:cs="Courier New"/>
                <w:color w:val="000000"/>
                <w:sz w:val="18"/>
                <w:szCs w:val="18"/>
                <w:lang w:eastAsia="fi-FI"/>
              </w:rPr>
              <w:t xml:space="preserve"> </w:t>
            </w:r>
            <w:proofErr w:type="spellStart"/>
            <w:r w:rsidRPr="00170787">
              <w:rPr>
                <w:rFonts w:ascii="Courier New" w:hAnsi="Courier New" w:cs="Courier New"/>
                <w:color w:val="000000"/>
                <w:sz w:val="18"/>
                <w:szCs w:val="18"/>
                <w:lang w:eastAsia="fi-FI"/>
              </w:rPr>
              <w:t>natiiviröntgen</w:t>
            </w:r>
            <w:proofErr w:type="spellEnd"/>
            <w:r w:rsidRPr="00170787">
              <w:rPr>
                <w:rFonts w:ascii="Courier New" w:hAnsi="Courier New" w:cs="Courier New"/>
                <w:color w:val="000000"/>
                <w:sz w:val="18"/>
                <w:szCs w:val="18"/>
                <w:lang w:eastAsia="fi-FI"/>
              </w:rPr>
              <w:t xml:space="preserve"> makuuasennossa</w:t>
            </w:r>
            <w:r w:rsidRPr="00170787">
              <w:rPr>
                <w:rFonts w:ascii="Courier New" w:hAnsi="Courier New" w:cs="Courier New"/>
                <w:color w:val="0000FF"/>
                <w:sz w:val="18"/>
                <w:szCs w:val="18"/>
                <w:lang w:eastAsia="fi-FI"/>
              </w:rPr>
              <w:t>"/&gt;</w:t>
            </w:r>
          </w:p>
          <w:p w14:paraId="0F7387F9"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proofErr w:type="gramStart"/>
            <w:r w:rsidRPr="00170787">
              <w:rPr>
                <w:rFonts w:ascii="Courier New" w:hAnsi="Courier New" w:cs="Courier New"/>
                <w:color w:val="0000FF"/>
                <w:sz w:val="18"/>
                <w:szCs w:val="18"/>
                <w:lang w:eastAsia="fi-FI"/>
              </w:rPr>
              <w:t>--</w:t>
            </w:r>
            <w:r w:rsidRPr="00170787">
              <w:rPr>
                <w:rFonts w:ascii="Courier New" w:hAnsi="Courier New" w:cs="Courier New"/>
                <w:color w:val="585858"/>
                <w:sz w:val="18"/>
                <w:szCs w:val="18"/>
                <w:lang w:eastAsia="fi-FI"/>
              </w:rPr>
              <w:t xml:space="preserve"> Viittaus</w:t>
            </w:r>
            <w:proofErr w:type="gramEnd"/>
            <w:r w:rsidRPr="00170787">
              <w:rPr>
                <w:rFonts w:ascii="Courier New" w:hAnsi="Courier New" w:cs="Courier New"/>
                <w:color w:val="585858"/>
                <w:sz w:val="18"/>
                <w:szCs w:val="18"/>
                <w:lang w:eastAsia="fi-FI"/>
              </w:rPr>
              <w:t xml:space="preserve"> näyttömuodossa olevaan tutkimuskoodiin </w:t>
            </w:r>
            <w:r w:rsidRPr="00170787">
              <w:rPr>
                <w:rFonts w:ascii="Courier New" w:hAnsi="Courier New" w:cs="Courier New"/>
                <w:color w:val="0000FF"/>
                <w:sz w:val="18"/>
                <w:szCs w:val="18"/>
                <w:lang w:eastAsia="fi-FI"/>
              </w:rPr>
              <w:t>--&gt;</w:t>
            </w:r>
          </w:p>
          <w:p w14:paraId="5E342602"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proofErr w:type="spellStart"/>
            <w:r w:rsidRPr="00170787">
              <w:rPr>
                <w:rFonts w:ascii="Courier New" w:hAnsi="Courier New" w:cs="Courier New"/>
                <w:color w:val="800000"/>
                <w:sz w:val="18"/>
                <w:szCs w:val="18"/>
                <w:lang w:eastAsia="fi-FI"/>
              </w:rPr>
              <w:t>text</w:t>
            </w:r>
            <w:proofErr w:type="spellEnd"/>
            <w:r w:rsidRPr="00170787">
              <w:rPr>
                <w:rFonts w:ascii="Courier New" w:hAnsi="Courier New" w:cs="Courier New"/>
                <w:color w:val="0000FF"/>
                <w:sz w:val="18"/>
                <w:szCs w:val="18"/>
                <w:lang w:eastAsia="fi-FI"/>
              </w:rPr>
              <w:t>&gt;</w:t>
            </w:r>
          </w:p>
          <w:p w14:paraId="11A310AB"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proofErr w:type="spellStart"/>
            <w:r w:rsidRPr="00170787">
              <w:rPr>
                <w:rFonts w:ascii="Courier New" w:hAnsi="Courier New" w:cs="Courier New"/>
                <w:color w:val="800000"/>
                <w:sz w:val="18"/>
                <w:szCs w:val="18"/>
                <w:lang w:eastAsia="fi-FI"/>
              </w:rPr>
              <w:t>reference</w:t>
            </w:r>
            <w:proofErr w:type="spellEnd"/>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value</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#OID1.2.246.10.1234567.14.2009.123.2.2.1.1</w:t>
            </w:r>
            <w:r w:rsidRPr="00170787">
              <w:rPr>
                <w:rFonts w:ascii="Courier New" w:hAnsi="Courier New" w:cs="Courier New"/>
                <w:color w:val="0000FF"/>
                <w:sz w:val="18"/>
                <w:szCs w:val="18"/>
                <w:lang w:eastAsia="fi-FI"/>
              </w:rPr>
              <w:t>"/&gt;</w:t>
            </w:r>
          </w:p>
          <w:p w14:paraId="37C31FDA"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proofErr w:type="spellStart"/>
            <w:r w:rsidRPr="00170787">
              <w:rPr>
                <w:rFonts w:ascii="Courier New" w:hAnsi="Courier New" w:cs="Courier New"/>
                <w:color w:val="800000"/>
                <w:sz w:val="18"/>
                <w:szCs w:val="18"/>
                <w:lang w:eastAsia="fi-FI"/>
              </w:rPr>
              <w:t>text</w:t>
            </w:r>
            <w:proofErr w:type="spellEnd"/>
            <w:r w:rsidRPr="00170787">
              <w:rPr>
                <w:rFonts w:ascii="Courier New" w:hAnsi="Courier New" w:cs="Courier New"/>
                <w:color w:val="0000FF"/>
                <w:sz w:val="18"/>
                <w:szCs w:val="18"/>
                <w:lang w:eastAsia="fi-FI"/>
              </w:rPr>
              <w:t>&gt;</w:t>
            </w:r>
          </w:p>
          <w:p w14:paraId="53A9BCB8"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proofErr w:type="gramStart"/>
            <w:r w:rsidRPr="00170787">
              <w:rPr>
                <w:rFonts w:ascii="Courier New" w:hAnsi="Courier New" w:cs="Courier New"/>
                <w:color w:val="0000FF"/>
                <w:sz w:val="18"/>
                <w:szCs w:val="18"/>
                <w:lang w:eastAsia="fi-FI"/>
              </w:rPr>
              <w:t>--</w:t>
            </w:r>
            <w:r w:rsidRPr="00170787">
              <w:rPr>
                <w:rFonts w:ascii="Courier New" w:hAnsi="Courier New" w:cs="Courier New"/>
                <w:color w:val="585858"/>
                <w:sz w:val="18"/>
                <w:szCs w:val="18"/>
                <w:lang w:eastAsia="fi-FI"/>
              </w:rPr>
              <w:t xml:space="preserve">  Tarkenne</w:t>
            </w:r>
            <w:proofErr w:type="gramEnd"/>
            <w:r w:rsidRPr="00170787">
              <w:rPr>
                <w:rFonts w:ascii="Courier New" w:hAnsi="Courier New" w:cs="Courier New"/>
                <w:color w:val="585858"/>
                <w:sz w:val="18"/>
                <w:szCs w:val="18"/>
                <w:lang w:eastAsia="fi-FI"/>
              </w:rPr>
              <w:t xml:space="preserve"> tutkimuskoodiin: puolisuus - Jos tutkimusta on tarvetta tarkentaa tai tutkimuksen kulkuun </w:t>
            </w:r>
            <w:proofErr w:type="spellStart"/>
            <w:r w:rsidRPr="00170787">
              <w:rPr>
                <w:rFonts w:ascii="Courier New" w:hAnsi="Courier New" w:cs="Courier New"/>
                <w:color w:val="585858"/>
                <w:sz w:val="18"/>
                <w:szCs w:val="18"/>
                <w:lang w:eastAsia="fi-FI"/>
              </w:rPr>
              <w:t>tulkee</w:t>
            </w:r>
            <w:proofErr w:type="spellEnd"/>
            <w:r w:rsidRPr="00170787">
              <w:rPr>
                <w:rFonts w:ascii="Courier New" w:hAnsi="Courier New" w:cs="Courier New"/>
                <w:color w:val="585858"/>
                <w:sz w:val="18"/>
                <w:szCs w:val="18"/>
                <w:lang w:eastAsia="fi-FI"/>
              </w:rPr>
              <w:t xml:space="preserve"> poikkeuksia, niin tällöin käytetään omana kenttänään ”THL – Toimenpideluokitus” </w:t>
            </w:r>
            <w:proofErr w:type="spellStart"/>
            <w:r w:rsidRPr="00170787">
              <w:rPr>
                <w:rFonts w:ascii="Courier New" w:hAnsi="Courier New" w:cs="Courier New"/>
                <w:color w:val="585858"/>
                <w:sz w:val="18"/>
                <w:szCs w:val="18"/>
                <w:lang w:eastAsia="fi-FI"/>
              </w:rPr>
              <w:t>-koodeja(OID</w:t>
            </w:r>
            <w:proofErr w:type="spellEnd"/>
            <w:r w:rsidRPr="00170787">
              <w:rPr>
                <w:rFonts w:ascii="Courier New" w:hAnsi="Courier New" w:cs="Courier New"/>
                <w:color w:val="585858"/>
                <w:sz w:val="18"/>
                <w:szCs w:val="18"/>
                <w:lang w:eastAsia="fi-FI"/>
              </w:rPr>
              <w:t xml:space="preserve">: 1.2.246.537.6.2.2007 ).   </w:t>
            </w:r>
            <w:r w:rsidRPr="00170787">
              <w:rPr>
                <w:rFonts w:ascii="Courier New" w:hAnsi="Courier New" w:cs="Courier New"/>
                <w:color w:val="0000FF"/>
                <w:sz w:val="18"/>
                <w:szCs w:val="18"/>
                <w:lang w:eastAsia="fi-FI"/>
              </w:rPr>
              <w:t>--&gt;</w:t>
            </w:r>
          </w:p>
          <w:p w14:paraId="31B9C679" w14:textId="77777777" w:rsidR="00170787" w:rsidRPr="00170787" w:rsidRDefault="00170787" w:rsidP="00170787">
            <w:pPr>
              <w:autoSpaceDE w:val="0"/>
              <w:autoSpaceDN w:val="0"/>
              <w:adjustRightInd w:val="0"/>
              <w:rPr>
                <w:rFonts w:ascii="Courier New" w:hAnsi="Courier New" w:cs="Courier New"/>
                <w:color w:val="585858"/>
                <w:sz w:val="18"/>
                <w:szCs w:val="18"/>
                <w:lang w:eastAsia="fi-FI"/>
              </w:rPr>
            </w:pPr>
            <w:r w:rsidRPr="00170787">
              <w:rPr>
                <w:rFonts w:ascii="Courier New" w:hAnsi="Courier New" w:cs="Courier New"/>
                <w:color w:val="000000"/>
                <w:sz w:val="18"/>
                <w:szCs w:val="18"/>
                <w:lang w:eastAsia="fi-FI"/>
              </w:rPr>
              <w:t xml:space="preserve">            </w:t>
            </w:r>
            <w:r w:rsidRPr="00170787">
              <w:rPr>
                <w:rFonts w:ascii="Courier New" w:hAnsi="Courier New" w:cs="Courier New"/>
                <w:color w:val="0000FF"/>
                <w:sz w:val="18"/>
                <w:szCs w:val="18"/>
                <w:lang w:eastAsia="fi-FI"/>
              </w:rPr>
              <w:t>&lt;!</w:t>
            </w:r>
            <w:proofErr w:type="gramStart"/>
            <w:r w:rsidRPr="00170787">
              <w:rPr>
                <w:rFonts w:ascii="Courier New" w:hAnsi="Courier New" w:cs="Courier New"/>
                <w:color w:val="0000FF"/>
                <w:sz w:val="18"/>
                <w:szCs w:val="18"/>
                <w:lang w:eastAsia="fi-FI"/>
              </w:rPr>
              <w:t>--</w:t>
            </w:r>
            <w:r w:rsidRPr="00170787">
              <w:rPr>
                <w:rFonts w:ascii="Courier New" w:hAnsi="Courier New" w:cs="Courier New"/>
                <w:color w:val="585858"/>
                <w:sz w:val="18"/>
                <w:szCs w:val="18"/>
                <w:lang w:eastAsia="fi-FI"/>
              </w:rPr>
              <w:t xml:space="preserve"> Puolisuus</w:t>
            </w:r>
            <w:proofErr w:type="gramEnd"/>
            <w:r w:rsidRPr="00170787">
              <w:rPr>
                <w:rFonts w:ascii="Courier New" w:hAnsi="Courier New" w:cs="Courier New"/>
                <w:color w:val="585858"/>
                <w:sz w:val="18"/>
                <w:szCs w:val="18"/>
                <w:lang w:eastAsia="fi-FI"/>
              </w:rPr>
              <w:t xml:space="preserve"> ja anatominen alue </w:t>
            </w:r>
            <w:proofErr w:type="spellStart"/>
            <w:r w:rsidRPr="00170787">
              <w:rPr>
                <w:rFonts w:ascii="Courier New" w:hAnsi="Courier New" w:cs="Courier New"/>
                <w:color w:val="585858"/>
                <w:sz w:val="18"/>
                <w:szCs w:val="18"/>
                <w:lang w:eastAsia="fi-FI"/>
              </w:rPr>
              <w:t>tarkenteiden</w:t>
            </w:r>
            <w:proofErr w:type="spellEnd"/>
            <w:r w:rsidRPr="00170787">
              <w:rPr>
                <w:rFonts w:ascii="Courier New" w:hAnsi="Courier New" w:cs="Courier New"/>
                <w:color w:val="585858"/>
                <w:sz w:val="18"/>
                <w:szCs w:val="18"/>
                <w:lang w:eastAsia="fi-FI"/>
              </w:rPr>
              <w:t xml:space="preserve"> esittäminen kommentoitu pois 21.12.2012, toteutetaan tarvittaessa 2016 pakettiin</w:t>
            </w:r>
          </w:p>
          <w:p w14:paraId="3EFFCB73" w14:textId="77777777" w:rsidR="00170787" w:rsidRPr="00170787" w:rsidRDefault="00170787" w:rsidP="00170787">
            <w:pPr>
              <w:autoSpaceDE w:val="0"/>
              <w:autoSpaceDN w:val="0"/>
              <w:adjustRightInd w:val="0"/>
              <w:rPr>
                <w:rFonts w:ascii="Courier New" w:hAnsi="Courier New" w:cs="Courier New"/>
                <w:color w:val="585858"/>
                <w:sz w:val="18"/>
                <w:szCs w:val="18"/>
                <w:lang w:val="en-US" w:eastAsia="fi-FI"/>
              </w:rPr>
            </w:pPr>
            <w:r w:rsidRPr="00170787">
              <w:rPr>
                <w:rFonts w:ascii="Courier New" w:hAnsi="Courier New" w:cs="Courier New"/>
                <w:color w:val="585858"/>
                <w:sz w:val="18"/>
                <w:szCs w:val="18"/>
                <w:lang w:eastAsia="fi-FI"/>
              </w:rPr>
              <w:t xml:space="preserve">            </w:t>
            </w:r>
            <w:r w:rsidRPr="00170787">
              <w:rPr>
                <w:rFonts w:ascii="Courier New" w:hAnsi="Courier New" w:cs="Courier New"/>
                <w:color w:val="585858"/>
                <w:sz w:val="18"/>
                <w:szCs w:val="18"/>
                <w:lang w:val="en-US" w:eastAsia="fi-FI"/>
              </w:rPr>
              <w:t>&lt;qualifier&gt;</w:t>
            </w:r>
          </w:p>
          <w:p w14:paraId="762CDD28" w14:textId="77777777" w:rsidR="00170787" w:rsidRPr="00170787" w:rsidRDefault="00170787" w:rsidP="00170787">
            <w:pPr>
              <w:autoSpaceDE w:val="0"/>
              <w:autoSpaceDN w:val="0"/>
              <w:adjustRightInd w:val="0"/>
              <w:rPr>
                <w:rFonts w:ascii="Courier New" w:hAnsi="Courier New" w:cs="Courier New"/>
                <w:color w:val="585858"/>
                <w:sz w:val="18"/>
                <w:szCs w:val="18"/>
                <w:lang w:val="en-US" w:eastAsia="fi-FI"/>
              </w:rPr>
            </w:pP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t>&lt;name&gt;</w:t>
            </w:r>
          </w:p>
          <w:p w14:paraId="322D3454" w14:textId="77777777" w:rsidR="00170787" w:rsidRPr="00170787" w:rsidRDefault="00170787" w:rsidP="00170787">
            <w:pPr>
              <w:autoSpaceDE w:val="0"/>
              <w:autoSpaceDN w:val="0"/>
              <w:adjustRightInd w:val="0"/>
              <w:rPr>
                <w:rFonts w:ascii="Courier New" w:hAnsi="Courier New" w:cs="Courier New"/>
                <w:color w:val="585858"/>
                <w:sz w:val="18"/>
                <w:szCs w:val="18"/>
                <w:lang w:val="en-US" w:eastAsia="fi-FI"/>
              </w:rPr>
            </w:pP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t>&lt;</w:t>
            </w:r>
            <w:proofErr w:type="spellStart"/>
            <w:r w:rsidRPr="00170787">
              <w:rPr>
                <w:rFonts w:ascii="Courier New" w:hAnsi="Courier New" w:cs="Courier New"/>
                <w:color w:val="585858"/>
                <w:sz w:val="18"/>
                <w:szCs w:val="18"/>
                <w:lang w:val="en-US" w:eastAsia="fi-FI"/>
              </w:rPr>
              <w:t>originalText</w:t>
            </w:r>
            <w:proofErr w:type="spellEnd"/>
            <w:r w:rsidRPr="00170787">
              <w:rPr>
                <w:rFonts w:ascii="Courier New" w:hAnsi="Courier New" w:cs="Courier New"/>
                <w:color w:val="585858"/>
                <w:sz w:val="18"/>
                <w:szCs w:val="18"/>
                <w:lang w:val="en-US" w:eastAsia="fi-FI"/>
              </w:rPr>
              <w:t>&gt;</w:t>
            </w:r>
            <w:proofErr w:type="spellStart"/>
            <w:r w:rsidRPr="00170787">
              <w:rPr>
                <w:rFonts w:ascii="Courier New" w:hAnsi="Courier New" w:cs="Courier New"/>
                <w:color w:val="585858"/>
                <w:sz w:val="18"/>
                <w:szCs w:val="18"/>
                <w:lang w:val="en-US" w:eastAsia="fi-FI"/>
              </w:rPr>
              <w:t>puolisuus</w:t>
            </w:r>
            <w:proofErr w:type="spellEnd"/>
            <w:r w:rsidRPr="00170787">
              <w:rPr>
                <w:rFonts w:ascii="Courier New" w:hAnsi="Courier New" w:cs="Courier New"/>
                <w:color w:val="585858"/>
                <w:sz w:val="18"/>
                <w:szCs w:val="18"/>
                <w:lang w:val="en-US" w:eastAsia="fi-FI"/>
              </w:rPr>
              <w:t>&lt;/</w:t>
            </w:r>
            <w:proofErr w:type="spellStart"/>
            <w:r w:rsidRPr="00170787">
              <w:rPr>
                <w:rFonts w:ascii="Courier New" w:hAnsi="Courier New" w:cs="Courier New"/>
                <w:color w:val="585858"/>
                <w:sz w:val="18"/>
                <w:szCs w:val="18"/>
                <w:lang w:val="en-US" w:eastAsia="fi-FI"/>
              </w:rPr>
              <w:t>originalText</w:t>
            </w:r>
            <w:proofErr w:type="spellEnd"/>
            <w:r w:rsidRPr="00170787">
              <w:rPr>
                <w:rFonts w:ascii="Courier New" w:hAnsi="Courier New" w:cs="Courier New"/>
                <w:color w:val="585858"/>
                <w:sz w:val="18"/>
                <w:szCs w:val="18"/>
                <w:lang w:val="en-US" w:eastAsia="fi-FI"/>
              </w:rPr>
              <w:t>&gt;</w:t>
            </w:r>
          </w:p>
          <w:p w14:paraId="0B3D4A78" w14:textId="77777777" w:rsidR="00170787" w:rsidRPr="00170787" w:rsidRDefault="00170787" w:rsidP="00170787">
            <w:pPr>
              <w:autoSpaceDE w:val="0"/>
              <w:autoSpaceDN w:val="0"/>
              <w:adjustRightInd w:val="0"/>
              <w:rPr>
                <w:rFonts w:ascii="Courier New" w:hAnsi="Courier New" w:cs="Courier New"/>
                <w:color w:val="585858"/>
                <w:sz w:val="18"/>
                <w:szCs w:val="18"/>
                <w:lang w:val="en-US" w:eastAsia="fi-FI"/>
              </w:rPr>
            </w:pP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t>&lt;/name&gt;</w:t>
            </w:r>
          </w:p>
          <w:p w14:paraId="495E89CD" w14:textId="77777777" w:rsidR="00170787" w:rsidRPr="00170787" w:rsidRDefault="00170787" w:rsidP="00170787">
            <w:pPr>
              <w:autoSpaceDE w:val="0"/>
              <w:autoSpaceDN w:val="0"/>
              <w:adjustRightInd w:val="0"/>
              <w:rPr>
                <w:rFonts w:ascii="Courier New" w:hAnsi="Courier New" w:cs="Courier New"/>
                <w:color w:val="585858"/>
                <w:sz w:val="18"/>
                <w:szCs w:val="18"/>
                <w:lang w:val="en-US" w:eastAsia="fi-FI"/>
              </w:rPr>
            </w:pP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t xml:space="preserve">&lt;value code="ZXA00" </w:t>
            </w:r>
            <w:proofErr w:type="spellStart"/>
            <w:r w:rsidRPr="00170787">
              <w:rPr>
                <w:rFonts w:ascii="Courier New" w:hAnsi="Courier New" w:cs="Courier New"/>
                <w:color w:val="585858"/>
                <w:sz w:val="18"/>
                <w:szCs w:val="18"/>
                <w:lang w:val="en-US" w:eastAsia="fi-FI"/>
              </w:rPr>
              <w:t>codeSystem</w:t>
            </w:r>
            <w:proofErr w:type="spellEnd"/>
            <w:r w:rsidRPr="00170787">
              <w:rPr>
                <w:rFonts w:ascii="Courier New" w:hAnsi="Courier New" w:cs="Courier New"/>
                <w:color w:val="585858"/>
                <w:sz w:val="18"/>
                <w:szCs w:val="18"/>
                <w:lang w:val="en-US" w:eastAsia="fi-FI"/>
              </w:rPr>
              <w:t xml:space="preserve">="1.2.246.537.6.2.2007" </w:t>
            </w:r>
            <w:proofErr w:type="spellStart"/>
            <w:r w:rsidRPr="00170787">
              <w:rPr>
                <w:rFonts w:ascii="Courier New" w:hAnsi="Courier New" w:cs="Courier New"/>
                <w:color w:val="585858"/>
                <w:sz w:val="18"/>
                <w:szCs w:val="18"/>
                <w:lang w:val="en-US" w:eastAsia="fi-FI"/>
              </w:rPr>
              <w:t>codeSystemName</w:t>
            </w:r>
            <w:proofErr w:type="spellEnd"/>
            <w:r w:rsidRPr="00170787">
              <w:rPr>
                <w:rFonts w:ascii="Courier New" w:hAnsi="Courier New" w:cs="Courier New"/>
                <w:color w:val="585858"/>
                <w:sz w:val="18"/>
                <w:szCs w:val="18"/>
                <w:lang w:val="en-US" w:eastAsia="fi-FI"/>
              </w:rPr>
              <w:t xml:space="preserve">="THL - </w:t>
            </w:r>
            <w:proofErr w:type="spellStart"/>
            <w:r w:rsidRPr="00170787">
              <w:rPr>
                <w:rFonts w:ascii="Courier New" w:hAnsi="Courier New" w:cs="Courier New"/>
                <w:color w:val="585858"/>
                <w:sz w:val="18"/>
                <w:szCs w:val="18"/>
                <w:lang w:val="en-US" w:eastAsia="fi-FI"/>
              </w:rPr>
              <w:t>toimenpideluokitus</w:t>
            </w:r>
            <w:proofErr w:type="spellEnd"/>
            <w:r w:rsidRPr="00170787">
              <w:rPr>
                <w:rFonts w:ascii="Courier New" w:hAnsi="Courier New" w:cs="Courier New"/>
                <w:color w:val="585858"/>
                <w:sz w:val="18"/>
                <w:szCs w:val="18"/>
                <w:lang w:val="en-US" w:eastAsia="fi-FI"/>
              </w:rPr>
              <w:t xml:space="preserve">" </w:t>
            </w:r>
            <w:proofErr w:type="spellStart"/>
            <w:r w:rsidRPr="00170787">
              <w:rPr>
                <w:rFonts w:ascii="Courier New" w:hAnsi="Courier New" w:cs="Courier New"/>
                <w:color w:val="585858"/>
                <w:sz w:val="18"/>
                <w:szCs w:val="18"/>
                <w:lang w:val="en-US" w:eastAsia="fi-FI"/>
              </w:rPr>
              <w:t>displayName</w:t>
            </w:r>
            <w:proofErr w:type="spellEnd"/>
            <w:r w:rsidRPr="00170787">
              <w:rPr>
                <w:rFonts w:ascii="Courier New" w:hAnsi="Courier New" w:cs="Courier New"/>
                <w:color w:val="585858"/>
                <w:sz w:val="18"/>
                <w:szCs w:val="18"/>
                <w:lang w:val="en-US" w:eastAsia="fi-FI"/>
              </w:rPr>
              <w:t>="</w:t>
            </w:r>
            <w:proofErr w:type="spellStart"/>
            <w:r w:rsidRPr="00170787">
              <w:rPr>
                <w:rFonts w:ascii="Courier New" w:hAnsi="Courier New" w:cs="Courier New"/>
                <w:color w:val="585858"/>
                <w:sz w:val="18"/>
                <w:szCs w:val="18"/>
                <w:lang w:val="en-US" w:eastAsia="fi-FI"/>
              </w:rPr>
              <w:t>Oikea</w:t>
            </w:r>
            <w:proofErr w:type="spellEnd"/>
            <w:r w:rsidRPr="00170787">
              <w:rPr>
                <w:rFonts w:ascii="Courier New" w:hAnsi="Courier New" w:cs="Courier New"/>
                <w:color w:val="585858"/>
                <w:sz w:val="18"/>
                <w:szCs w:val="18"/>
                <w:lang w:val="en-US" w:eastAsia="fi-FI"/>
              </w:rPr>
              <w:t xml:space="preserve"> </w:t>
            </w:r>
            <w:proofErr w:type="spellStart"/>
            <w:r w:rsidRPr="00170787">
              <w:rPr>
                <w:rFonts w:ascii="Courier New" w:hAnsi="Courier New" w:cs="Courier New"/>
                <w:color w:val="585858"/>
                <w:sz w:val="18"/>
                <w:szCs w:val="18"/>
                <w:lang w:val="en-US" w:eastAsia="fi-FI"/>
              </w:rPr>
              <w:t>puoli</w:t>
            </w:r>
            <w:proofErr w:type="spellEnd"/>
            <w:r w:rsidRPr="00170787">
              <w:rPr>
                <w:rFonts w:ascii="Courier New" w:hAnsi="Courier New" w:cs="Courier New"/>
                <w:color w:val="585858"/>
                <w:sz w:val="18"/>
                <w:szCs w:val="18"/>
                <w:lang w:val="en-US" w:eastAsia="fi-FI"/>
              </w:rPr>
              <w:t>"&gt;</w:t>
            </w:r>
          </w:p>
          <w:p w14:paraId="4AD95DC1" w14:textId="77777777" w:rsidR="00170787" w:rsidRPr="00170787" w:rsidRDefault="00170787" w:rsidP="00170787">
            <w:pPr>
              <w:autoSpaceDE w:val="0"/>
              <w:autoSpaceDN w:val="0"/>
              <w:adjustRightInd w:val="0"/>
              <w:rPr>
                <w:rFonts w:ascii="Courier New" w:hAnsi="Courier New" w:cs="Courier New"/>
                <w:color w:val="585858"/>
                <w:sz w:val="18"/>
                <w:szCs w:val="18"/>
                <w:lang w:val="en-US" w:eastAsia="fi-FI"/>
              </w:rPr>
            </w:pP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t>&lt;text&gt;</w:t>
            </w:r>
          </w:p>
          <w:p w14:paraId="0FEE9E9E" w14:textId="77777777" w:rsidR="00170787" w:rsidRPr="00170787" w:rsidRDefault="00170787" w:rsidP="00170787">
            <w:pPr>
              <w:autoSpaceDE w:val="0"/>
              <w:autoSpaceDN w:val="0"/>
              <w:adjustRightInd w:val="0"/>
              <w:rPr>
                <w:rFonts w:ascii="Courier New" w:hAnsi="Courier New" w:cs="Courier New"/>
                <w:color w:val="585858"/>
                <w:sz w:val="18"/>
                <w:szCs w:val="18"/>
                <w:lang w:val="en-US" w:eastAsia="fi-FI"/>
              </w:rPr>
            </w:pP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t>&lt;reference value="#OID1.2.246.10.1234567.14.2009.123.2.2.1.3"/&gt;</w:t>
            </w:r>
          </w:p>
          <w:p w14:paraId="5047BD48" w14:textId="77777777" w:rsidR="00170787" w:rsidRPr="00170787" w:rsidRDefault="00170787" w:rsidP="00170787">
            <w:pPr>
              <w:autoSpaceDE w:val="0"/>
              <w:autoSpaceDN w:val="0"/>
              <w:adjustRightInd w:val="0"/>
              <w:rPr>
                <w:rFonts w:ascii="Courier New" w:hAnsi="Courier New" w:cs="Courier New"/>
                <w:color w:val="585858"/>
                <w:sz w:val="18"/>
                <w:szCs w:val="18"/>
                <w:lang w:val="en-US" w:eastAsia="fi-FI"/>
              </w:rPr>
            </w:pP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t>&lt;/text&gt;</w:t>
            </w:r>
          </w:p>
          <w:p w14:paraId="6B356199" w14:textId="77777777" w:rsidR="00170787" w:rsidRPr="00170787" w:rsidRDefault="00170787" w:rsidP="00170787">
            <w:pPr>
              <w:autoSpaceDE w:val="0"/>
              <w:autoSpaceDN w:val="0"/>
              <w:adjustRightInd w:val="0"/>
              <w:rPr>
                <w:rFonts w:ascii="Courier New" w:hAnsi="Courier New" w:cs="Courier New"/>
                <w:color w:val="585858"/>
                <w:sz w:val="18"/>
                <w:szCs w:val="18"/>
                <w:lang w:eastAsia="fi-FI"/>
              </w:rPr>
            </w:pP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eastAsia="fi-FI"/>
              </w:rPr>
              <w:t>&lt;/</w:t>
            </w:r>
            <w:proofErr w:type="spellStart"/>
            <w:r w:rsidRPr="00170787">
              <w:rPr>
                <w:rFonts w:ascii="Courier New" w:hAnsi="Courier New" w:cs="Courier New"/>
                <w:color w:val="585858"/>
                <w:sz w:val="18"/>
                <w:szCs w:val="18"/>
                <w:lang w:eastAsia="fi-FI"/>
              </w:rPr>
              <w:t>value</w:t>
            </w:r>
            <w:proofErr w:type="spellEnd"/>
            <w:r w:rsidRPr="00170787">
              <w:rPr>
                <w:rFonts w:ascii="Courier New" w:hAnsi="Courier New" w:cs="Courier New"/>
                <w:color w:val="585858"/>
                <w:sz w:val="18"/>
                <w:szCs w:val="18"/>
                <w:lang w:eastAsia="fi-FI"/>
              </w:rPr>
              <w:t>&gt;</w:t>
            </w:r>
          </w:p>
          <w:p w14:paraId="79EE20BE" w14:textId="77777777" w:rsidR="00170787" w:rsidRPr="00170787" w:rsidRDefault="00170787" w:rsidP="00170787">
            <w:pPr>
              <w:autoSpaceDE w:val="0"/>
              <w:autoSpaceDN w:val="0"/>
              <w:adjustRightInd w:val="0"/>
              <w:rPr>
                <w:rFonts w:ascii="Courier New" w:hAnsi="Courier New" w:cs="Courier New"/>
                <w:color w:val="585858"/>
                <w:sz w:val="18"/>
                <w:szCs w:val="18"/>
                <w:lang w:eastAsia="fi-FI"/>
              </w:rPr>
            </w:pPr>
            <w:r w:rsidRPr="00170787">
              <w:rPr>
                <w:rFonts w:ascii="Courier New" w:hAnsi="Courier New" w:cs="Courier New"/>
                <w:color w:val="585858"/>
                <w:sz w:val="18"/>
                <w:szCs w:val="18"/>
                <w:lang w:eastAsia="fi-FI"/>
              </w:rPr>
              <w:tab/>
            </w:r>
            <w:r w:rsidRPr="00170787">
              <w:rPr>
                <w:rFonts w:ascii="Courier New" w:hAnsi="Courier New" w:cs="Courier New"/>
                <w:color w:val="585858"/>
                <w:sz w:val="18"/>
                <w:szCs w:val="18"/>
                <w:lang w:eastAsia="fi-FI"/>
              </w:rPr>
              <w:tab/>
            </w:r>
            <w:r w:rsidRPr="00170787">
              <w:rPr>
                <w:rFonts w:ascii="Courier New" w:hAnsi="Courier New" w:cs="Courier New"/>
                <w:color w:val="585858"/>
                <w:sz w:val="18"/>
                <w:szCs w:val="18"/>
                <w:lang w:eastAsia="fi-FI"/>
              </w:rPr>
              <w:tab/>
              <w:t>&lt;/</w:t>
            </w:r>
            <w:proofErr w:type="spellStart"/>
            <w:r w:rsidRPr="00170787">
              <w:rPr>
                <w:rFonts w:ascii="Courier New" w:hAnsi="Courier New" w:cs="Courier New"/>
                <w:color w:val="585858"/>
                <w:sz w:val="18"/>
                <w:szCs w:val="18"/>
                <w:lang w:eastAsia="fi-FI"/>
              </w:rPr>
              <w:t>qualifier</w:t>
            </w:r>
            <w:proofErr w:type="spellEnd"/>
            <w:r w:rsidRPr="00170787">
              <w:rPr>
                <w:rFonts w:ascii="Courier New" w:hAnsi="Courier New" w:cs="Courier New"/>
                <w:color w:val="585858"/>
                <w:sz w:val="18"/>
                <w:szCs w:val="18"/>
                <w:lang w:eastAsia="fi-FI"/>
              </w:rPr>
              <w:t>&gt;</w:t>
            </w:r>
          </w:p>
          <w:p w14:paraId="3F6B0419" w14:textId="77777777" w:rsidR="00170787" w:rsidRPr="00170787" w:rsidRDefault="00170787" w:rsidP="00170787">
            <w:pPr>
              <w:autoSpaceDE w:val="0"/>
              <w:autoSpaceDN w:val="0"/>
              <w:adjustRightInd w:val="0"/>
              <w:rPr>
                <w:rFonts w:ascii="Courier New" w:hAnsi="Courier New" w:cs="Courier New"/>
                <w:color w:val="585858"/>
                <w:sz w:val="18"/>
                <w:szCs w:val="18"/>
                <w:lang w:eastAsia="fi-FI"/>
              </w:rPr>
            </w:pPr>
            <w:r w:rsidRPr="00170787">
              <w:rPr>
                <w:rFonts w:ascii="Courier New" w:hAnsi="Courier New" w:cs="Courier New"/>
                <w:color w:val="585858"/>
                <w:sz w:val="18"/>
                <w:szCs w:val="18"/>
                <w:lang w:eastAsia="fi-FI"/>
              </w:rPr>
              <w:tab/>
            </w:r>
            <w:r w:rsidRPr="00170787">
              <w:rPr>
                <w:rFonts w:ascii="Courier New" w:hAnsi="Courier New" w:cs="Courier New"/>
                <w:color w:val="585858"/>
                <w:sz w:val="18"/>
                <w:szCs w:val="18"/>
                <w:lang w:eastAsia="fi-FI"/>
              </w:rPr>
              <w:tab/>
            </w:r>
            <w:r w:rsidRPr="00170787">
              <w:rPr>
                <w:rFonts w:ascii="Courier New" w:hAnsi="Courier New" w:cs="Courier New"/>
                <w:color w:val="585858"/>
                <w:sz w:val="18"/>
                <w:szCs w:val="18"/>
                <w:lang w:eastAsia="fi-FI"/>
              </w:rPr>
              <w:tab/>
              <w:t xml:space="preserve"> Tarkenne tutkimuskoodiin: anatominen alue</w:t>
            </w:r>
          </w:p>
          <w:p w14:paraId="0788FC4A" w14:textId="77777777" w:rsidR="00170787" w:rsidRPr="00170787" w:rsidRDefault="00170787" w:rsidP="00170787">
            <w:pPr>
              <w:autoSpaceDE w:val="0"/>
              <w:autoSpaceDN w:val="0"/>
              <w:adjustRightInd w:val="0"/>
              <w:rPr>
                <w:rFonts w:ascii="Courier New" w:hAnsi="Courier New" w:cs="Courier New"/>
                <w:color w:val="585858"/>
                <w:sz w:val="18"/>
                <w:szCs w:val="18"/>
                <w:lang w:val="en-US" w:eastAsia="fi-FI"/>
              </w:rPr>
            </w:pPr>
            <w:r w:rsidRPr="00170787">
              <w:rPr>
                <w:rFonts w:ascii="Courier New" w:hAnsi="Courier New" w:cs="Courier New"/>
                <w:color w:val="585858"/>
                <w:sz w:val="18"/>
                <w:szCs w:val="18"/>
                <w:lang w:eastAsia="fi-FI"/>
              </w:rPr>
              <w:tab/>
            </w:r>
            <w:r w:rsidRPr="00170787">
              <w:rPr>
                <w:rFonts w:ascii="Courier New" w:hAnsi="Courier New" w:cs="Courier New"/>
                <w:color w:val="585858"/>
                <w:sz w:val="18"/>
                <w:szCs w:val="18"/>
                <w:lang w:eastAsia="fi-FI"/>
              </w:rPr>
              <w:tab/>
            </w:r>
            <w:r w:rsidRPr="00170787">
              <w:rPr>
                <w:rFonts w:ascii="Courier New" w:hAnsi="Courier New" w:cs="Courier New"/>
                <w:color w:val="585858"/>
                <w:sz w:val="18"/>
                <w:szCs w:val="18"/>
                <w:lang w:eastAsia="fi-FI"/>
              </w:rPr>
              <w:tab/>
            </w:r>
            <w:r w:rsidRPr="00170787">
              <w:rPr>
                <w:rFonts w:ascii="Courier New" w:hAnsi="Courier New" w:cs="Courier New"/>
                <w:color w:val="585858"/>
                <w:sz w:val="18"/>
                <w:szCs w:val="18"/>
                <w:lang w:val="en-US" w:eastAsia="fi-FI"/>
              </w:rPr>
              <w:t>&lt;qualifier&gt;</w:t>
            </w:r>
          </w:p>
          <w:p w14:paraId="2D43681E" w14:textId="77777777" w:rsidR="00170787" w:rsidRPr="00170787" w:rsidRDefault="00170787" w:rsidP="00170787">
            <w:pPr>
              <w:autoSpaceDE w:val="0"/>
              <w:autoSpaceDN w:val="0"/>
              <w:adjustRightInd w:val="0"/>
              <w:rPr>
                <w:rFonts w:ascii="Courier New" w:hAnsi="Courier New" w:cs="Courier New"/>
                <w:color w:val="585858"/>
                <w:sz w:val="18"/>
                <w:szCs w:val="18"/>
                <w:lang w:val="en-US" w:eastAsia="fi-FI"/>
              </w:rPr>
            </w:pP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t>&lt;name&gt;</w:t>
            </w:r>
          </w:p>
          <w:p w14:paraId="0DFE1A72" w14:textId="77777777" w:rsidR="00170787" w:rsidRPr="00170787" w:rsidRDefault="00170787" w:rsidP="00170787">
            <w:pPr>
              <w:autoSpaceDE w:val="0"/>
              <w:autoSpaceDN w:val="0"/>
              <w:adjustRightInd w:val="0"/>
              <w:rPr>
                <w:rFonts w:ascii="Courier New" w:hAnsi="Courier New" w:cs="Courier New"/>
                <w:color w:val="585858"/>
                <w:sz w:val="18"/>
                <w:szCs w:val="18"/>
                <w:lang w:val="en-US" w:eastAsia="fi-FI"/>
              </w:rPr>
            </w:pPr>
            <w:r w:rsidRPr="00170787">
              <w:rPr>
                <w:rFonts w:ascii="Courier New" w:hAnsi="Courier New" w:cs="Courier New"/>
                <w:color w:val="585858"/>
                <w:sz w:val="18"/>
                <w:szCs w:val="18"/>
                <w:lang w:val="en-US" w:eastAsia="fi-FI"/>
              </w:rPr>
              <w:lastRenderedPageBreak/>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t>&lt;</w:t>
            </w:r>
            <w:proofErr w:type="spellStart"/>
            <w:r w:rsidRPr="00170787">
              <w:rPr>
                <w:rFonts w:ascii="Courier New" w:hAnsi="Courier New" w:cs="Courier New"/>
                <w:color w:val="585858"/>
                <w:sz w:val="18"/>
                <w:szCs w:val="18"/>
                <w:lang w:val="en-US" w:eastAsia="fi-FI"/>
              </w:rPr>
              <w:t>originalText</w:t>
            </w:r>
            <w:proofErr w:type="spellEnd"/>
            <w:r w:rsidRPr="00170787">
              <w:rPr>
                <w:rFonts w:ascii="Courier New" w:hAnsi="Courier New" w:cs="Courier New"/>
                <w:color w:val="585858"/>
                <w:sz w:val="18"/>
                <w:szCs w:val="18"/>
                <w:lang w:val="en-US" w:eastAsia="fi-FI"/>
              </w:rPr>
              <w:t>&gt;</w:t>
            </w:r>
            <w:proofErr w:type="spellStart"/>
            <w:r w:rsidRPr="00170787">
              <w:rPr>
                <w:rFonts w:ascii="Courier New" w:hAnsi="Courier New" w:cs="Courier New"/>
                <w:color w:val="585858"/>
                <w:sz w:val="18"/>
                <w:szCs w:val="18"/>
                <w:lang w:val="en-US" w:eastAsia="fi-FI"/>
              </w:rPr>
              <w:t>anatominen</w:t>
            </w:r>
            <w:proofErr w:type="spellEnd"/>
            <w:r w:rsidRPr="00170787">
              <w:rPr>
                <w:rFonts w:ascii="Courier New" w:hAnsi="Courier New" w:cs="Courier New"/>
                <w:color w:val="585858"/>
                <w:sz w:val="18"/>
                <w:szCs w:val="18"/>
                <w:lang w:val="en-US" w:eastAsia="fi-FI"/>
              </w:rPr>
              <w:t xml:space="preserve"> </w:t>
            </w:r>
            <w:proofErr w:type="spellStart"/>
            <w:r w:rsidRPr="00170787">
              <w:rPr>
                <w:rFonts w:ascii="Courier New" w:hAnsi="Courier New" w:cs="Courier New"/>
                <w:color w:val="585858"/>
                <w:sz w:val="18"/>
                <w:szCs w:val="18"/>
                <w:lang w:val="en-US" w:eastAsia="fi-FI"/>
              </w:rPr>
              <w:t>alue</w:t>
            </w:r>
            <w:proofErr w:type="spellEnd"/>
            <w:r w:rsidRPr="00170787">
              <w:rPr>
                <w:rFonts w:ascii="Courier New" w:hAnsi="Courier New" w:cs="Courier New"/>
                <w:color w:val="585858"/>
                <w:sz w:val="18"/>
                <w:szCs w:val="18"/>
                <w:lang w:val="en-US" w:eastAsia="fi-FI"/>
              </w:rPr>
              <w:t>&lt;/</w:t>
            </w:r>
            <w:proofErr w:type="spellStart"/>
            <w:r w:rsidRPr="00170787">
              <w:rPr>
                <w:rFonts w:ascii="Courier New" w:hAnsi="Courier New" w:cs="Courier New"/>
                <w:color w:val="585858"/>
                <w:sz w:val="18"/>
                <w:szCs w:val="18"/>
                <w:lang w:val="en-US" w:eastAsia="fi-FI"/>
              </w:rPr>
              <w:t>originalText</w:t>
            </w:r>
            <w:proofErr w:type="spellEnd"/>
            <w:r w:rsidRPr="00170787">
              <w:rPr>
                <w:rFonts w:ascii="Courier New" w:hAnsi="Courier New" w:cs="Courier New"/>
                <w:color w:val="585858"/>
                <w:sz w:val="18"/>
                <w:szCs w:val="18"/>
                <w:lang w:val="en-US" w:eastAsia="fi-FI"/>
              </w:rPr>
              <w:t>&gt;</w:t>
            </w:r>
          </w:p>
          <w:p w14:paraId="68494F31" w14:textId="77777777" w:rsidR="00170787" w:rsidRPr="00170787" w:rsidRDefault="00170787" w:rsidP="00170787">
            <w:pPr>
              <w:autoSpaceDE w:val="0"/>
              <w:autoSpaceDN w:val="0"/>
              <w:adjustRightInd w:val="0"/>
              <w:rPr>
                <w:rFonts w:ascii="Courier New" w:hAnsi="Courier New" w:cs="Courier New"/>
                <w:color w:val="585858"/>
                <w:sz w:val="18"/>
                <w:szCs w:val="18"/>
                <w:lang w:val="en-US" w:eastAsia="fi-FI"/>
              </w:rPr>
            </w:pP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t>&lt;/name&gt;</w:t>
            </w:r>
          </w:p>
          <w:p w14:paraId="5F700B73" w14:textId="77777777" w:rsidR="00170787" w:rsidRPr="00170787" w:rsidRDefault="00170787" w:rsidP="00170787">
            <w:pPr>
              <w:autoSpaceDE w:val="0"/>
              <w:autoSpaceDN w:val="0"/>
              <w:adjustRightInd w:val="0"/>
              <w:rPr>
                <w:rFonts w:ascii="Courier New" w:hAnsi="Courier New" w:cs="Courier New"/>
                <w:color w:val="585858"/>
                <w:sz w:val="18"/>
                <w:szCs w:val="18"/>
                <w:lang w:val="en-US" w:eastAsia="fi-FI"/>
              </w:rPr>
            </w:pP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t xml:space="preserve">&lt;value code="GA" </w:t>
            </w:r>
            <w:proofErr w:type="spellStart"/>
            <w:r w:rsidRPr="00170787">
              <w:rPr>
                <w:rFonts w:ascii="Courier New" w:hAnsi="Courier New" w:cs="Courier New"/>
                <w:color w:val="585858"/>
                <w:sz w:val="18"/>
                <w:szCs w:val="18"/>
                <w:lang w:val="en-US" w:eastAsia="fi-FI"/>
              </w:rPr>
              <w:t>codeSystem</w:t>
            </w:r>
            <w:proofErr w:type="spellEnd"/>
            <w:r w:rsidRPr="00170787">
              <w:rPr>
                <w:rFonts w:ascii="Courier New" w:hAnsi="Courier New" w:cs="Courier New"/>
                <w:color w:val="585858"/>
                <w:sz w:val="18"/>
                <w:szCs w:val="18"/>
                <w:lang w:val="en-US" w:eastAsia="fi-FI"/>
              </w:rPr>
              <w:t xml:space="preserve">="1.2.246.537.6.2.2007" </w:t>
            </w:r>
            <w:proofErr w:type="spellStart"/>
            <w:r w:rsidRPr="00170787">
              <w:rPr>
                <w:rFonts w:ascii="Courier New" w:hAnsi="Courier New" w:cs="Courier New"/>
                <w:color w:val="585858"/>
                <w:sz w:val="18"/>
                <w:szCs w:val="18"/>
                <w:lang w:val="en-US" w:eastAsia="fi-FI"/>
              </w:rPr>
              <w:t>codeSystemName</w:t>
            </w:r>
            <w:proofErr w:type="spellEnd"/>
            <w:r w:rsidRPr="00170787">
              <w:rPr>
                <w:rFonts w:ascii="Courier New" w:hAnsi="Courier New" w:cs="Courier New"/>
                <w:color w:val="585858"/>
                <w:sz w:val="18"/>
                <w:szCs w:val="18"/>
                <w:lang w:val="en-US" w:eastAsia="fi-FI"/>
              </w:rPr>
              <w:t xml:space="preserve">="THL - </w:t>
            </w:r>
            <w:proofErr w:type="spellStart"/>
            <w:r w:rsidRPr="00170787">
              <w:rPr>
                <w:rFonts w:ascii="Courier New" w:hAnsi="Courier New" w:cs="Courier New"/>
                <w:color w:val="585858"/>
                <w:sz w:val="18"/>
                <w:szCs w:val="18"/>
                <w:lang w:val="en-US" w:eastAsia="fi-FI"/>
              </w:rPr>
              <w:t>toimenpideluokitus</w:t>
            </w:r>
            <w:proofErr w:type="spellEnd"/>
            <w:r w:rsidRPr="00170787">
              <w:rPr>
                <w:rFonts w:ascii="Courier New" w:hAnsi="Courier New" w:cs="Courier New"/>
                <w:color w:val="585858"/>
                <w:sz w:val="18"/>
                <w:szCs w:val="18"/>
                <w:lang w:val="en-US" w:eastAsia="fi-FI"/>
              </w:rPr>
              <w:t xml:space="preserve">" </w:t>
            </w:r>
            <w:proofErr w:type="spellStart"/>
            <w:r w:rsidRPr="00170787">
              <w:rPr>
                <w:rFonts w:ascii="Courier New" w:hAnsi="Courier New" w:cs="Courier New"/>
                <w:color w:val="585858"/>
                <w:sz w:val="18"/>
                <w:szCs w:val="18"/>
                <w:lang w:val="en-US" w:eastAsia="fi-FI"/>
              </w:rPr>
              <w:t>displayName</w:t>
            </w:r>
            <w:proofErr w:type="spellEnd"/>
            <w:r w:rsidRPr="00170787">
              <w:rPr>
                <w:rFonts w:ascii="Courier New" w:hAnsi="Courier New" w:cs="Courier New"/>
                <w:color w:val="585858"/>
                <w:sz w:val="18"/>
                <w:szCs w:val="18"/>
                <w:lang w:val="en-US" w:eastAsia="fi-FI"/>
              </w:rPr>
              <w:t>="</w:t>
            </w:r>
            <w:proofErr w:type="spellStart"/>
            <w:r w:rsidRPr="00170787">
              <w:rPr>
                <w:rFonts w:ascii="Courier New" w:hAnsi="Courier New" w:cs="Courier New"/>
                <w:color w:val="585858"/>
                <w:sz w:val="18"/>
                <w:szCs w:val="18"/>
                <w:lang w:val="en-US" w:eastAsia="fi-FI"/>
              </w:rPr>
              <w:t>Keuhkot</w:t>
            </w:r>
            <w:proofErr w:type="spellEnd"/>
            <w:r w:rsidRPr="00170787">
              <w:rPr>
                <w:rFonts w:ascii="Courier New" w:hAnsi="Courier New" w:cs="Courier New"/>
                <w:color w:val="585858"/>
                <w:sz w:val="18"/>
                <w:szCs w:val="18"/>
                <w:lang w:val="en-US" w:eastAsia="fi-FI"/>
              </w:rPr>
              <w:t>"&gt;</w:t>
            </w:r>
          </w:p>
          <w:p w14:paraId="68743642" w14:textId="77777777" w:rsidR="00170787" w:rsidRPr="00170787" w:rsidRDefault="00170787" w:rsidP="00170787">
            <w:pPr>
              <w:autoSpaceDE w:val="0"/>
              <w:autoSpaceDN w:val="0"/>
              <w:adjustRightInd w:val="0"/>
              <w:rPr>
                <w:rFonts w:ascii="Courier New" w:hAnsi="Courier New" w:cs="Courier New"/>
                <w:color w:val="585858"/>
                <w:sz w:val="18"/>
                <w:szCs w:val="18"/>
                <w:lang w:val="en-US" w:eastAsia="fi-FI"/>
              </w:rPr>
            </w:pP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t>&lt;text&gt;</w:t>
            </w:r>
          </w:p>
          <w:p w14:paraId="4D526901" w14:textId="77777777" w:rsidR="00170787" w:rsidRPr="00170787" w:rsidRDefault="00170787" w:rsidP="00170787">
            <w:pPr>
              <w:autoSpaceDE w:val="0"/>
              <w:autoSpaceDN w:val="0"/>
              <w:adjustRightInd w:val="0"/>
              <w:rPr>
                <w:rFonts w:ascii="Courier New" w:hAnsi="Courier New" w:cs="Courier New"/>
                <w:color w:val="585858"/>
                <w:sz w:val="18"/>
                <w:szCs w:val="18"/>
                <w:lang w:val="en-US" w:eastAsia="fi-FI"/>
              </w:rPr>
            </w:pP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t>&lt;reference value="#OID1.2.246.10.1234567.14.2009.123.2.2.1.4"/&gt;</w:t>
            </w:r>
          </w:p>
          <w:p w14:paraId="6D931BD5" w14:textId="77777777" w:rsidR="00170787" w:rsidRPr="00170787" w:rsidRDefault="00170787" w:rsidP="00170787">
            <w:pPr>
              <w:autoSpaceDE w:val="0"/>
              <w:autoSpaceDN w:val="0"/>
              <w:adjustRightInd w:val="0"/>
              <w:rPr>
                <w:rFonts w:ascii="Courier New" w:hAnsi="Courier New" w:cs="Courier New"/>
                <w:color w:val="585858"/>
                <w:sz w:val="18"/>
                <w:szCs w:val="18"/>
                <w:lang w:val="en-US" w:eastAsia="fi-FI"/>
              </w:rPr>
            </w:pP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t>&lt;/text&gt;</w:t>
            </w:r>
          </w:p>
          <w:p w14:paraId="3F9FBDBB" w14:textId="77777777" w:rsidR="00170787" w:rsidRPr="00170787" w:rsidRDefault="00170787" w:rsidP="00170787">
            <w:pPr>
              <w:autoSpaceDE w:val="0"/>
              <w:autoSpaceDN w:val="0"/>
              <w:adjustRightInd w:val="0"/>
              <w:rPr>
                <w:rFonts w:ascii="Courier New" w:hAnsi="Courier New" w:cs="Courier New"/>
                <w:color w:val="585858"/>
                <w:sz w:val="18"/>
                <w:szCs w:val="18"/>
                <w:lang w:val="en-US" w:eastAsia="fi-FI"/>
              </w:rPr>
            </w:pP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t>&lt;/value&gt;</w:t>
            </w:r>
          </w:p>
          <w:p w14:paraId="6E3E7271"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t xml:space="preserve">&lt;/qualifier&gt; </w:t>
            </w:r>
            <w:r w:rsidRPr="00170787">
              <w:rPr>
                <w:rFonts w:ascii="Courier New" w:hAnsi="Courier New" w:cs="Courier New"/>
                <w:color w:val="0000FF"/>
                <w:sz w:val="18"/>
                <w:szCs w:val="18"/>
                <w:lang w:val="en-US" w:eastAsia="fi-FI"/>
              </w:rPr>
              <w:t>--&gt;</w:t>
            </w:r>
          </w:p>
          <w:p w14:paraId="6CB94C23"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585858"/>
                <w:sz w:val="18"/>
                <w:szCs w:val="18"/>
                <w:lang w:val="en-US" w:eastAsia="fi-FI"/>
              </w:rPr>
              <w:t xml:space="preserve">  </w:t>
            </w:r>
            <w:proofErr w:type="spellStart"/>
            <w:r w:rsidRPr="00170787">
              <w:rPr>
                <w:rFonts w:ascii="Courier New" w:hAnsi="Courier New" w:cs="Courier New"/>
                <w:color w:val="585858"/>
                <w:sz w:val="18"/>
                <w:szCs w:val="18"/>
                <w:lang w:val="en-US" w:eastAsia="fi-FI"/>
              </w:rPr>
              <w:t>Tutkimuksen</w:t>
            </w:r>
            <w:proofErr w:type="spellEnd"/>
            <w:r w:rsidRPr="00170787">
              <w:rPr>
                <w:rFonts w:ascii="Courier New" w:hAnsi="Courier New" w:cs="Courier New"/>
                <w:color w:val="585858"/>
                <w:sz w:val="18"/>
                <w:szCs w:val="18"/>
                <w:lang w:val="en-US" w:eastAsia="fi-FI"/>
              </w:rPr>
              <w:t xml:space="preserve"> </w:t>
            </w:r>
            <w:proofErr w:type="spellStart"/>
            <w:r w:rsidRPr="00170787">
              <w:rPr>
                <w:rFonts w:ascii="Courier New" w:hAnsi="Courier New" w:cs="Courier New"/>
                <w:color w:val="585858"/>
                <w:sz w:val="18"/>
                <w:szCs w:val="18"/>
                <w:lang w:val="en-US" w:eastAsia="fi-FI"/>
              </w:rPr>
              <w:t>tekohetki</w:t>
            </w:r>
            <w:proofErr w:type="spellEnd"/>
            <w:r w:rsidRPr="00170787">
              <w:rPr>
                <w:rFonts w:ascii="Courier New" w:hAnsi="Courier New" w:cs="Courier New"/>
                <w:color w:val="585858"/>
                <w:sz w:val="18"/>
                <w:szCs w:val="18"/>
                <w:lang w:val="en-US" w:eastAsia="fi-FI"/>
              </w:rPr>
              <w:t xml:space="preserve">   </w:t>
            </w:r>
            <w:r w:rsidRPr="00170787">
              <w:rPr>
                <w:rFonts w:ascii="Courier New" w:hAnsi="Courier New" w:cs="Courier New"/>
                <w:color w:val="0000FF"/>
                <w:sz w:val="18"/>
                <w:szCs w:val="18"/>
                <w:lang w:val="en-US" w:eastAsia="fi-FI"/>
              </w:rPr>
              <w:t>--&gt;</w:t>
            </w:r>
          </w:p>
          <w:p w14:paraId="1BAADAEB"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proofErr w:type="spellStart"/>
            <w:r w:rsidRPr="00170787">
              <w:rPr>
                <w:rFonts w:ascii="Courier New" w:hAnsi="Courier New" w:cs="Courier New"/>
                <w:color w:val="800000"/>
                <w:sz w:val="18"/>
                <w:szCs w:val="18"/>
                <w:lang w:val="en-US" w:eastAsia="fi-FI"/>
              </w:rPr>
              <w:t>effectiveTime</w:t>
            </w:r>
            <w:proofErr w:type="spellEnd"/>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value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20090911152059</w:t>
            </w:r>
            <w:r w:rsidRPr="00170787">
              <w:rPr>
                <w:rFonts w:ascii="Courier New" w:hAnsi="Courier New" w:cs="Courier New"/>
                <w:color w:val="0000FF"/>
                <w:sz w:val="18"/>
                <w:szCs w:val="18"/>
                <w:lang w:val="en-US" w:eastAsia="fi-FI"/>
              </w:rPr>
              <w:t>"/&gt;</w:t>
            </w:r>
          </w:p>
          <w:p w14:paraId="049D3B1F"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585858"/>
                <w:sz w:val="18"/>
                <w:szCs w:val="18"/>
                <w:lang w:val="en-US" w:eastAsia="fi-FI"/>
              </w:rPr>
              <w:t xml:space="preserve"> </w:t>
            </w:r>
            <w:proofErr w:type="spellStart"/>
            <w:r w:rsidRPr="00170787">
              <w:rPr>
                <w:rFonts w:ascii="Courier New" w:hAnsi="Courier New" w:cs="Courier New"/>
                <w:color w:val="585858"/>
                <w:sz w:val="18"/>
                <w:szCs w:val="18"/>
                <w:lang w:val="en-US" w:eastAsia="fi-FI"/>
              </w:rPr>
              <w:t>säteilyannos</w:t>
            </w:r>
            <w:proofErr w:type="spellEnd"/>
            <w:r w:rsidRPr="00170787">
              <w:rPr>
                <w:rFonts w:ascii="Courier New" w:hAnsi="Courier New" w:cs="Courier New"/>
                <w:color w:val="585858"/>
                <w:sz w:val="18"/>
                <w:szCs w:val="18"/>
                <w:lang w:val="en-US" w:eastAsia="fi-FI"/>
              </w:rPr>
              <w:t xml:space="preserve"> </w:t>
            </w:r>
            <w:r w:rsidRPr="00170787">
              <w:rPr>
                <w:rFonts w:ascii="Courier New" w:hAnsi="Courier New" w:cs="Courier New"/>
                <w:color w:val="0000FF"/>
                <w:sz w:val="18"/>
                <w:szCs w:val="18"/>
                <w:lang w:val="en-US" w:eastAsia="fi-FI"/>
              </w:rPr>
              <w:t>--&gt;</w:t>
            </w:r>
          </w:p>
          <w:p w14:paraId="1EF1CE42"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proofErr w:type="spellStart"/>
            <w:r w:rsidRPr="00170787">
              <w:rPr>
                <w:rFonts w:ascii="Courier New" w:hAnsi="Courier New" w:cs="Courier New"/>
                <w:color w:val="800000"/>
                <w:sz w:val="18"/>
                <w:szCs w:val="18"/>
                <w:lang w:val="en-US" w:eastAsia="fi-FI"/>
              </w:rPr>
              <w:t>entryRelationship</w:t>
            </w:r>
            <w:proofErr w:type="spellEnd"/>
            <w:r w:rsidRPr="00170787">
              <w:rPr>
                <w:rFonts w:ascii="Courier New" w:hAnsi="Courier New" w:cs="Courier New"/>
                <w:i/>
                <w:iCs/>
                <w:color w:val="008080"/>
                <w:sz w:val="18"/>
                <w:szCs w:val="18"/>
                <w:lang w:val="en-US" w:eastAsia="fi-FI"/>
              </w:rPr>
              <w:t xml:space="preserve"> </w:t>
            </w:r>
            <w:proofErr w:type="spellStart"/>
            <w:r w:rsidRPr="00170787">
              <w:rPr>
                <w:rFonts w:ascii="Courier New" w:hAnsi="Courier New" w:cs="Courier New"/>
                <w:color w:val="FF0000"/>
                <w:sz w:val="18"/>
                <w:szCs w:val="18"/>
                <w:lang w:val="en-US" w:eastAsia="fi-FI"/>
              </w:rPr>
              <w:t>typeCode</w:t>
            </w:r>
            <w:proofErr w:type="spellEnd"/>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COMP</w:t>
            </w:r>
            <w:r w:rsidRPr="00170787">
              <w:rPr>
                <w:rFonts w:ascii="Courier New" w:hAnsi="Courier New" w:cs="Courier New"/>
                <w:color w:val="0000FF"/>
                <w:sz w:val="18"/>
                <w:szCs w:val="18"/>
                <w:lang w:val="en-US" w:eastAsia="fi-FI"/>
              </w:rPr>
              <w:t>"&gt;</w:t>
            </w:r>
          </w:p>
          <w:p w14:paraId="3D828415"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observation</w:t>
            </w:r>
            <w:r w:rsidRPr="00170787">
              <w:rPr>
                <w:rFonts w:ascii="Courier New" w:hAnsi="Courier New" w:cs="Courier New"/>
                <w:i/>
                <w:iCs/>
                <w:color w:val="008080"/>
                <w:sz w:val="18"/>
                <w:szCs w:val="18"/>
                <w:lang w:val="en-US" w:eastAsia="fi-FI"/>
              </w:rPr>
              <w:t xml:space="preserve"> </w:t>
            </w:r>
            <w:proofErr w:type="spellStart"/>
            <w:r w:rsidRPr="00170787">
              <w:rPr>
                <w:rFonts w:ascii="Courier New" w:hAnsi="Courier New" w:cs="Courier New"/>
                <w:color w:val="FF0000"/>
                <w:sz w:val="18"/>
                <w:szCs w:val="18"/>
                <w:lang w:val="en-US" w:eastAsia="fi-FI"/>
              </w:rPr>
              <w:t>classCode</w:t>
            </w:r>
            <w:proofErr w:type="spellEnd"/>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OBS</w:t>
            </w:r>
            <w:r w:rsidRPr="00170787">
              <w:rPr>
                <w:rFonts w:ascii="Courier New" w:hAnsi="Courier New" w:cs="Courier New"/>
                <w:color w:val="0000FF"/>
                <w:sz w:val="18"/>
                <w:szCs w:val="18"/>
                <w:lang w:val="en-US" w:eastAsia="fi-FI"/>
              </w:rPr>
              <w:t>"</w:t>
            </w:r>
            <w:r w:rsidRPr="00170787">
              <w:rPr>
                <w:rFonts w:ascii="Courier New" w:hAnsi="Courier New" w:cs="Courier New"/>
                <w:i/>
                <w:iCs/>
                <w:color w:val="008080"/>
                <w:sz w:val="18"/>
                <w:szCs w:val="18"/>
                <w:lang w:val="en-US" w:eastAsia="fi-FI"/>
              </w:rPr>
              <w:t xml:space="preserve"> </w:t>
            </w:r>
            <w:proofErr w:type="spellStart"/>
            <w:r w:rsidRPr="00170787">
              <w:rPr>
                <w:rFonts w:ascii="Courier New" w:hAnsi="Courier New" w:cs="Courier New"/>
                <w:color w:val="FF0000"/>
                <w:sz w:val="18"/>
                <w:szCs w:val="18"/>
                <w:lang w:val="en-US" w:eastAsia="fi-FI"/>
              </w:rPr>
              <w:t>moodCode</w:t>
            </w:r>
            <w:proofErr w:type="spellEnd"/>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EVN</w:t>
            </w:r>
            <w:r w:rsidRPr="00170787">
              <w:rPr>
                <w:rFonts w:ascii="Courier New" w:hAnsi="Courier New" w:cs="Courier New"/>
                <w:color w:val="0000FF"/>
                <w:sz w:val="18"/>
                <w:szCs w:val="18"/>
                <w:lang w:val="en-US" w:eastAsia="fi-FI"/>
              </w:rPr>
              <w:t>"&gt;</w:t>
            </w:r>
          </w:p>
          <w:p w14:paraId="5311E5C1"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eastAsia="fi-FI"/>
              </w:rPr>
              <w:t>&lt;</w:t>
            </w:r>
            <w:proofErr w:type="spellStart"/>
            <w:r w:rsidRPr="00170787">
              <w:rPr>
                <w:rFonts w:ascii="Courier New" w:hAnsi="Courier New" w:cs="Courier New"/>
                <w:color w:val="800000"/>
                <w:sz w:val="18"/>
                <w:szCs w:val="18"/>
                <w:lang w:eastAsia="fi-FI"/>
              </w:rPr>
              <w:t>code</w:t>
            </w:r>
            <w:proofErr w:type="spellEnd"/>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code</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11</w:t>
            </w:r>
            <w:r w:rsidRPr="00170787">
              <w:rPr>
                <w:rFonts w:ascii="Courier New" w:hAnsi="Courier New" w:cs="Courier New"/>
                <w:color w:val="0000FF"/>
                <w:sz w:val="18"/>
                <w:szCs w:val="18"/>
                <w:lang w:eastAsia="fi-FI"/>
              </w:rPr>
              <w:t>"</w:t>
            </w:r>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codeSystem</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1.2.246.537.6.12.2002.103</w:t>
            </w:r>
            <w:r w:rsidRPr="00170787">
              <w:rPr>
                <w:rFonts w:ascii="Courier New" w:hAnsi="Courier New" w:cs="Courier New"/>
                <w:color w:val="0000FF"/>
                <w:sz w:val="18"/>
                <w:szCs w:val="18"/>
                <w:lang w:eastAsia="fi-FI"/>
              </w:rPr>
              <w:t>"&gt;</w:t>
            </w:r>
          </w:p>
          <w:p w14:paraId="70A80BEE"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proofErr w:type="gramStart"/>
            <w:r w:rsidRPr="00170787">
              <w:rPr>
                <w:rFonts w:ascii="Courier New" w:hAnsi="Courier New" w:cs="Courier New"/>
                <w:color w:val="0000FF"/>
                <w:sz w:val="18"/>
                <w:szCs w:val="18"/>
                <w:lang w:eastAsia="fi-FI"/>
              </w:rPr>
              <w:t>--</w:t>
            </w:r>
            <w:r w:rsidRPr="00170787">
              <w:rPr>
                <w:rFonts w:ascii="Courier New" w:hAnsi="Courier New" w:cs="Courier New"/>
                <w:color w:val="585858"/>
                <w:sz w:val="18"/>
                <w:szCs w:val="18"/>
                <w:lang w:eastAsia="fi-FI"/>
              </w:rPr>
              <w:t xml:space="preserve"> säteilyannoksen</w:t>
            </w:r>
            <w:proofErr w:type="gramEnd"/>
            <w:r w:rsidRPr="00170787">
              <w:rPr>
                <w:rFonts w:ascii="Courier New" w:hAnsi="Courier New" w:cs="Courier New"/>
                <w:color w:val="585858"/>
                <w:sz w:val="18"/>
                <w:szCs w:val="18"/>
                <w:lang w:eastAsia="fi-FI"/>
              </w:rPr>
              <w:t xml:space="preserve"> suure ja tunnus </w:t>
            </w:r>
            <w:r w:rsidRPr="00170787">
              <w:rPr>
                <w:rFonts w:ascii="Courier New" w:hAnsi="Courier New" w:cs="Courier New"/>
                <w:color w:val="0000FF"/>
                <w:sz w:val="18"/>
                <w:szCs w:val="18"/>
                <w:lang w:eastAsia="fi-FI"/>
              </w:rPr>
              <w:t>--&gt;</w:t>
            </w:r>
          </w:p>
          <w:p w14:paraId="79DE9C19"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qualifier</w:t>
            </w:r>
            <w:r w:rsidRPr="00170787">
              <w:rPr>
                <w:rFonts w:ascii="Courier New" w:hAnsi="Courier New" w:cs="Courier New"/>
                <w:color w:val="0000FF"/>
                <w:sz w:val="18"/>
                <w:szCs w:val="18"/>
                <w:lang w:val="en-US" w:eastAsia="fi-FI"/>
              </w:rPr>
              <w:t>&gt;</w:t>
            </w:r>
          </w:p>
          <w:p w14:paraId="6C1767FC"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t xml:space="preserve">    </w:t>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name</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code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DAP</w:t>
            </w:r>
            <w:r w:rsidRPr="00170787">
              <w:rPr>
                <w:rFonts w:ascii="Courier New" w:hAnsi="Courier New" w:cs="Courier New"/>
                <w:color w:val="0000FF"/>
                <w:sz w:val="18"/>
                <w:szCs w:val="18"/>
                <w:lang w:val="en-US" w:eastAsia="fi-FI"/>
              </w:rPr>
              <w:t>"</w:t>
            </w:r>
            <w:r w:rsidRPr="00170787">
              <w:rPr>
                <w:rFonts w:ascii="Courier New" w:hAnsi="Courier New" w:cs="Courier New"/>
                <w:i/>
                <w:iCs/>
                <w:color w:val="008080"/>
                <w:sz w:val="18"/>
                <w:szCs w:val="18"/>
                <w:lang w:val="en-US" w:eastAsia="fi-FI"/>
              </w:rPr>
              <w:t xml:space="preserve"> </w:t>
            </w:r>
            <w:proofErr w:type="spellStart"/>
            <w:r w:rsidRPr="00170787">
              <w:rPr>
                <w:rFonts w:ascii="Courier New" w:hAnsi="Courier New" w:cs="Courier New"/>
                <w:color w:val="FF0000"/>
                <w:sz w:val="18"/>
                <w:szCs w:val="18"/>
                <w:lang w:val="en-US" w:eastAsia="fi-FI"/>
              </w:rPr>
              <w:t>displayName</w:t>
            </w:r>
            <w:proofErr w:type="spellEnd"/>
            <w:r w:rsidRPr="00170787">
              <w:rPr>
                <w:rFonts w:ascii="Courier New" w:hAnsi="Courier New" w:cs="Courier New"/>
                <w:color w:val="0000FF"/>
                <w:sz w:val="18"/>
                <w:szCs w:val="18"/>
                <w:lang w:val="en-US" w:eastAsia="fi-FI"/>
              </w:rPr>
              <w:t>="</w:t>
            </w:r>
            <w:proofErr w:type="spellStart"/>
            <w:r w:rsidRPr="00170787">
              <w:rPr>
                <w:rFonts w:ascii="Courier New" w:hAnsi="Courier New" w:cs="Courier New"/>
                <w:color w:val="000000"/>
                <w:sz w:val="18"/>
                <w:szCs w:val="18"/>
                <w:lang w:val="en-US" w:eastAsia="fi-FI"/>
              </w:rPr>
              <w:t>Annoksen</w:t>
            </w:r>
            <w:proofErr w:type="spellEnd"/>
            <w:r w:rsidRPr="00170787">
              <w:rPr>
                <w:rFonts w:ascii="Courier New" w:hAnsi="Courier New" w:cs="Courier New"/>
                <w:color w:val="000000"/>
                <w:sz w:val="18"/>
                <w:szCs w:val="18"/>
                <w:lang w:val="en-US" w:eastAsia="fi-FI"/>
              </w:rPr>
              <w:t xml:space="preserve"> </w:t>
            </w:r>
            <w:proofErr w:type="spellStart"/>
            <w:r w:rsidRPr="00170787">
              <w:rPr>
                <w:rFonts w:ascii="Courier New" w:hAnsi="Courier New" w:cs="Courier New"/>
                <w:color w:val="000000"/>
                <w:sz w:val="18"/>
                <w:szCs w:val="18"/>
                <w:lang w:val="en-US" w:eastAsia="fi-FI"/>
              </w:rPr>
              <w:t>ja</w:t>
            </w:r>
            <w:proofErr w:type="spellEnd"/>
            <w:r w:rsidRPr="00170787">
              <w:rPr>
                <w:rFonts w:ascii="Courier New" w:hAnsi="Courier New" w:cs="Courier New"/>
                <w:color w:val="000000"/>
                <w:sz w:val="18"/>
                <w:szCs w:val="18"/>
                <w:lang w:val="en-US" w:eastAsia="fi-FI"/>
              </w:rPr>
              <w:t xml:space="preserve"> </w:t>
            </w:r>
            <w:proofErr w:type="spellStart"/>
            <w:r w:rsidRPr="00170787">
              <w:rPr>
                <w:rFonts w:ascii="Courier New" w:hAnsi="Courier New" w:cs="Courier New"/>
                <w:color w:val="000000"/>
                <w:sz w:val="18"/>
                <w:szCs w:val="18"/>
                <w:lang w:val="en-US" w:eastAsia="fi-FI"/>
              </w:rPr>
              <w:t>pinta-alan</w:t>
            </w:r>
            <w:proofErr w:type="spellEnd"/>
            <w:r w:rsidRPr="00170787">
              <w:rPr>
                <w:rFonts w:ascii="Courier New" w:hAnsi="Courier New" w:cs="Courier New"/>
                <w:color w:val="000000"/>
                <w:sz w:val="18"/>
                <w:szCs w:val="18"/>
                <w:lang w:val="en-US" w:eastAsia="fi-FI"/>
              </w:rPr>
              <w:t xml:space="preserve"> </w:t>
            </w:r>
            <w:proofErr w:type="spellStart"/>
            <w:r w:rsidRPr="00170787">
              <w:rPr>
                <w:rFonts w:ascii="Courier New" w:hAnsi="Courier New" w:cs="Courier New"/>
                <w:color w:val="000000"/>
                <w:sz w:val="18"/>
                <w:szCs w:val="18"/>
                <w:lang w:val="en-US" w:eastAsia="fi-FI"/>
              </w:rPr>
              <w:t>tulo</w:t>
            </w:r>
            <w:proofErr w:type="spellEnd"/>
            <w:r w:rsidRPr="00170787">
              <w:rPr>
                <w:rFonts w:ascii="Courier New" w:hAnsi="Courier New" w:cs="Courier New"/>
                <w:color w:val="0000FF"/>
                <w:sz w:val="18"/>
                <w:szCs w:val="18"/>
                <w:lang w:val="en-US" w:eastAsia="fi-FI"/>
              </w:rPr>
              <w:t>"/&gt;</w:t>
            </w:r>
          </w:p>
          <w:p w14:paraId="58FD26F5"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eastAsia="fi-FI"/>
              </w:rPr>
              <w:t>&lt;/</w:t>
            </w:r>
            <w:proofErr w:type="spellStart"/>
            <w:r w:rsidRPr="00170787">
              <w:rPr>
                <w:rFonts w:ascii="Courier New" w:hAnsi="Courier New" w:cs="Courier New"/>
                <w:color w:val="800000"/>
                <w:sz w:val="18"/>
                <w:szCs w:val="18"/>
                <w:lang w:eastAsia="fi-FI"/>
              </w:rPr>
              <w:t>qualifier</w:t>
            </w:r>
            <w:proofErr w:type="spellEnd"/>
            <w:r w:rsidRPr="00170787">
              <w:rPr>
                <w:rFonts w:ascii="Courier New" w:hAnsi="Courier New" w:cs="Courier New"/>
                <w:color w:val="0000FF"/>
                <w:sz w:val="18"/>
                <w:szCs w:val="18"/>
                <w:lang w:eastAsia="fi-FI"/>
              </w:rPr>
              <w:t>&gt;</w:t>
            </w:r>
          </w:p>
          <w:p w14:paraId="02CC5AF3"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proofErr w:type="spellStart"/>
            <w:r w:rsidRPr="00170787">
              <w:rPr>
                <w:rFonts w:ascii="Courier New" w:hAnsi="Courier New" w:cs="Courier New"/>
                <w:color w:val="800000"/>
                <w:sz w:val="18"/>
                <w:szCs w:val="18"/>
                <w:lang w:eastAsia="fi-FI"/>
              </w:rPr>
              <w:t>code</w:t>
            </w:r>
            <w:proofErr w:type="spellEnd"/>
            <w:r w:rsidRPr="00170787">
              <w:rPr>
                <w:rFonts w:ascii="Courier New" w:hAnsi="Courier New" w:cs="Courier New"/>
                <w:color w:val="0000FF"/>
                <w:sz w:val="18"/>
                <w:szCs w:val="18"/>
                <w:lang w:eastAsia="fi-FI"/>
              </w:rPr>
              <w:t>&gt;</w:t>
            </w:r>
          </w:p>
          <w:p w14:paraId="74C9DCDD"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proofErr w:type="gramStart"/>
            <w:r w:rsidRPr="00170787">
              <w:rPr>
                <w:rFonts w:ascii="Courier New" w:hAnsi="Courier New" w:cs="Courier New"/>
                <w:color w:val="0000FF"/>
                <w:sz w:val="18"/>
                <w:szCs w:val="18"/>
                <w:lang w:eastAsia="fi-FI"/>
              </w:rPr>
              <w:t>--</w:t>
            </w:r>
            <w:r w:rsidRPr="00170787">
              <w:rPr>
                <w:rFonts w:ascii="Courier New" w:hAnsi="Courier New" w:cs="Courier New"/>
                <w:color w:val="585858"/>
                <w:sz w:val="18"/>
                <w:szCs w:val="18"/>
                <w:lang w:eastAsia="fi-FI"/>
              </w:rPr>
              <w:t xml:space="preserve"> säteilyannos</w:t>
            </w:r>
            <w:proofErr w:type="gramEnd"/>
            <w:r w:rsidRPr="00170787">
              <w:rPr>
                <w:rFonts w:ascii="Courier New" w:hAnsi="Courier New" w:cs="Courier New"/>
                <w:color w:val="585858"/>
                <w:sz w:val="18"/>
                <w:szCs w:val="18"/>
                <w:lang w:eastAsia="fi-FI"/>
              </w:rPr>
              <w:t xml:space="preserve"> jos tekstimuotoista</w:t>
            </w:r>
            <w:r w:rsidRPr="00170787">
              <w:rPr>
                <w:rFonts w:ascii="Courier New" w:hAnsi="Courier New" w:cs="Courier New"/>
                <w:color w:val="0000FF"/>
                <w:sz w:val="18"/>
                <w:szCs w:val="18"/>
                <w:lang w:eastAsia="fi-FI"/>
              </w:rPr>
              <w:t>--&gt;</w:t>
            </w:r>
          </w:p>
          <w:p w14:paraId="7F2AFA27"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text</w:t>
            </w:r>
            <w:r w:rsidRPr="00170787">
              <w:rPr>
                <w:rFonts w:ascii="Courier New" w:hAnsi="Courier New" w:cs="Courier New"/>
                <w:color w:val="0000FF"/>
                <w:sz w:val="18"/>
                <w:szCs w:val="18"/>
                <w:lang w:val="en-US" w:eastAsia="fi-FI"/>
              </w:rPr>
              <w:t>&gt;</w:t>
            </w:r>
          </w:p>
          <w:p w14:paraId="2ECBA248"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reference</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value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#OID1.2.246.10.1234567.14.2009.123.2.2.1.5</w:t>
            </w:r>
            <w:r w:rsidRPr="00170787">
              <w:rPr>
                <w:rFonts w:ascii="Courier New" w:hAnsi="Courier New" w:cs="Courier New"/>
                <w:color w:val="0000FF"/>
                <w:sz w:val="18"/>
                <w:szCs w:val="18"/>
                <w:lang w:val="en-US" w:eastAsia="fi-FI"/>
              </w:rPr>
              <w:t>"/&gt;</w:t>
            </w:r>
          </w:p>
          <w:p w14:paraId="551D5E3A"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text</w:t>
            </w:r>
            <w:r w:rsidRPr="00170787">
              <w:rPr>
                <w:rFonts w:ascii="Courier New" w:hAnsi="Courier New" w:cs="Courier New"/>
                <w:color w:val="0000FF"/>
                <w:sz w:val="18"/>
                <w:szCs w:val="18"/>
                <w:lang w:val="en-US" w:eastAsia="fi-FI"/>
              </w:rPr>
              <w:t>&gt;</w:t>
            </w:r>
          </w:p>
          <w:p w14:paraId="62B4A824"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eastAsia="fi-FI"/>
              </w:rPr>
              <w:t>&lt;!</w:t>
            </w:r>
            <w:proofErr w:type="gramStart"/>
            <w:r w:rsidRPr="00170787">
              <w:rPr>
                <w:rFonts w:ascii="Courier New" w:hAnsi="Courier New" w:cs="Courier New"/>
                <w:color w:val="0000FF"/>
                <w:sz w:val="18"/>
                <w:szCs w:val="18"/>
                <w:lang w:eastAsia="fi-FI"/>
              </w:rPr>
              <w:t>--</w:t>
            </w:r>
            <w:r w:rsidRPr="00170787">
              <w:rPr>
                <w:rFonts w:ascii="Courier New" w:hAnsi="Courier New" w:cs="Courier New"/>
                <w:color w:val="585858"/>
                <w:sz w:val="18"/>
                <w:szCs w:val="18"/>
                <w:lang w:eastAsia="fi-FI"/>
              </w:rPr>
              <w:t xml:space="preserve"> säteilyannos</w:t>
            </w:r>
            <w:proofErr w:type="gramEnd"/>
            <w:r w:rsidRPr="00170787">
              <w:rPr>
                <w:rFonts w:ascii="Courier New" w:hAnsi="Courier New" w:cs="Courier New"/>
                <w:color w:val="585858"/>
                <w:sz w:val="18"/>
                <w:szCs w:val="18"/>
                <w:lang w:eastAsia="fi-FI"/>
              </w:rPr>
              <w:t xml:space="preserve"> numeerisesti + yksikkö</w:t>
            </w:r>
            <w:r w:rsidRPr="00170787">
              <w:rPr>
                <w:rFonts w:ascii="Courier New" w:hAnsi="Courier New" w:cs="Courier New"/>
                <w:color w:val="0000FF"/>
                <w:sz w:val="18"/>
                <w:szCs w:val="18"/>
                <w:lang w:eastAsia="fi-FI"/>
              </w:rPr>
              <w:t>--&gt;</w:t>
            </w:r>
          </w:p>
          <w:p w14:paraId="47A35B73"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proofErr w:type="spellStart"/>
            <w:r w:rsidRPr="00170787">
              <w:rPr>
                <w:rFonts w:ascii="Courier New" w:hAnsi="Courier New" w:cs="Courier New"/>
                <w:color w:val="800000"/>
                <w:sz w:val="18"/>
                <w:szCs w:val="18"/>
                <w:lang w:eastAsia="fi-FI"/>
              </w:rPr>
              <w:t>value</w:t>
            </w:r>
            <w:proofErr w:type="spellEnd"/>
            <w:r w:rsidRPr="00170787">
              <w:rPr>
                <w:rFonts w:ascii="Courier New" w:hAnsi="Courier New" w:cs="Courier New"/>
                <w:i/>
                <w:iCs/>
                <w:color w:val="008080"/>
                <w:sz w:val="18"/>
                <w:szCs w:val="18"/>
                <w:lang w:eastAsia="fi-FI"/>
              </w:rPr>
              <w:t xml:space="preserve"> </w:t>
            </w:r>
            <w:proofErr w:type="spellStart"/>
            <w:r w:rsidRPr="00170787">
              <w:rPr>
                <w:rFonts w:ascii="Courier New" w:hAnsi="Courier New" w:cs="Courier New"/>
                <w:color w:val="FF0000"/>
                <w:sz w:val="18"/>
                <w:szCs w:val="18"/>
                <w:lang w:eastAsia="fi-FI"/>
              </w:rPr>
              <w:t>xsi:type</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PQ</w:t>
            </w:r>
            <w:proofErr w:type="spellEnd"/>
            <w:r w:rsidRPr="00170787">
              <w:rPr>
                <w:rFonts w:ascii="Courier New" w:hAnsi="Courier New" w:cs="Courier New"/>
                <w:color w:val="0000FF"/>
                <w:sz w:val="18"/>
                <w:szCs w:val="18"/>
                <w:lang w:eastAsia="fi-FI"/>
              </w:rPr>
              <w:t>"</w:t>
            </w:r>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value</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0.1</w:t>
            </w:r>
            <w:r w:rsidRPr="00170787">
              <w:rPr>
                <w:rFonts w:ascii="Courier New" w:hAnsi="Courier New" w:cs="Courier New"/>
                <w:color w:val="0000FF"/>
                <w:sz w:val="18"/>
                <w:szCs w:val="18"/>
                <w:lang w:eastAsia="fi-FI"/>
              </w:rPr>
              <w:t>"</w:t>
            </w:r>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unit</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mGy.cm2</w:t>
            </w:r>
            <w:r w:rsidRPr="00170787">
              <w:rPr>
                <w:rFonts w:ascii="Courier New" w:hAnsi="Courier New" w:cs="Courier New"/>
                <w:color w:val="0000FF"/>
                <w:sz w:val="18"/>
                <w:szCs w:val="18"/>
                <w:lang w:eastAsia="fi-FI"/>
              </w:rPr>
              <w:t>"/&gt;</w:t>
            </w:r>
          </w:p>
          <w:p w14:paraId="60F8139B"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proofErr w:type="spellStart"/>
            <w:r w:rsidRPr="00170787">
              <w:rPr>
                <w:rFonts w:ascii="Courier New" w:hAnsi="Courier New" w:cs="Courier New"/>
                <w:color w:val="800000"/>
                <w:sz w:val="18"/>
                <w:szCs w:val="18"/>
                <w:lang w:eastAsia="fi-FI"/>
              </w:rPr>
              <w:t>observation</w:t>
            </w:r>
            <w:proofErr w:type="spellEnd"/>
            <w:r w:rsidRPr="00170787">
              <w:rPr>
                <w:rFonts w:ascii="Courier New" w:hAnsi="Courier New" w:cs="Courier New"/>
                <w:color w:val="0000FF"/>
                <w:sz w:val="18"/>
                <w:szCs w:val="18"/>
                <w:lang w:eastAsia="fi-FI"/>
              </w:rPr>
              <w:t>&gt;</w:t>
            </w:r>
          </w:p>
          <w:p w14:paraId="2815106E"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proofErr w:type="spellStart"/>
            <w:r w:rsidRPr="00170787">
              <w:rPr>
                <w:rFonts w:ascii="Courier New" w:hAnsi="Courier New" w:cs="Courier New"/>
                <w:color w:val="800000"/>
                <w:sz w:val="18"/>
                <w:szCs w:val="18"/>
                <w:lang w:eastAsia="fi-FI"/>
              </w:rPr>
              <w:t>entryRelationship</w:t>
            </w:r>
            <w:proofErr w:type="spellEnd"/>
            <w:r w:rsidRPr="00170787">
              <w:rPr>
                <w:rFonts w:ascii="Courier New" w:hAnsi="Courier New" w:cs="Courier New"/>
                <w:color w:val="0000FF"/>
                <w:sz w:val="18"/>
                <w:szCs w:val="18"/>
                <w:lang w:eastAsia="fi-FI"/>
              </w:rPr>
              <w:t>&gt;</w:t>
            </w:r>
          </w:p>
          <w:p w14:paraId="4B240DBF"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proofErr w:type="gramStart"/>
            <w:r w:rsidRPr="00170787">
              <w:rPr>
                <w:rFonts w:ascii="Courier New" w:hAnsi="Courier New" w:cs="Courier New"/>
                <w:color w:val="0000FF"/>
                <w:sz w:val="18"/>
                <w:szCs w:val="18"/>
                <w:lang w:eastAsia="fi-FI"/>
              </w:rPr>
              <w:t>--</w:t>
            </w:r>
            <w:r w:rsidRPr="00170787">
              <w:rPr>
                <w:rFonts w:ascii="Courier New" w:hAnsi="Courier New" w:cs="Courier New"/>
                <w:color w:val="585858"/>
                <w:sz w:val="18"/>
                <w:szCs w:val="18"/>
                <w:lang w:eastAsia="fi-FI"/>
              </w:rPr>
              <w:t xml:space="preserve">  Viittaus</w:t>
            </w:r>
            <w:proofErr w:type="gramEnd"/>
            <w:r w:rsidRPr="00170787">
              <w:rPr>
                <w:rFonts w:ascii="Courier New" w:hAnsi="Courier New" w:cs="Courier New"/>
                <w:color w:val="585858"/>
                <w:sz w:val="18"/>
                <w:szCs w:val="18"/>
                <w:lang w:eastAsia="fi-FI"/>
              </w:rPr>
              <w:t xml:space="preserve"> alkuperäiseen pyyntöön, </w:t>
            </w:r>
            <w:proofErr w:type="spellStart"/>
            <w:r w:rsidRPr="00170787">
              <w:rPr>
                <w:rFonts w:ascii="Courier New" w:hAnsi="Courier New" w:cs="Courier New"/>
                <w:color w:val="585858"/>
                <w:sz w:val="18"/>
                <w:szCs w:val="18"/>
                <w:lang w:eastAsia="fi-FI"/>
              </w:rPr>
              <w:t>observationin</w:t>
            </w:r>
            <w:proofErr w:type="spellEnd"/>
            <w:r w:rsidRPr="00170787">
              <w:rPr>
                <w:rFonts w:ascii="Courier New" w:hAnsi="Courier New" w:cs="Courier New"/>
                <w:color w:val="585858"/>
                <w:sz w:val="18"/>
                <w:szCs w:val="18"/>
                <w:lang w:eastAsia="fi-FI"/>
              </w:rPr>
              <w:t xml:space="preserve"> </w:t>
            </w:r>
            <w:proofErr w:type="spellStart"/>
            <w:r w:rsidRPr="00170787">
              <w:rPr>
                <w:rFonts w:ascii="Courier New" w:hAnsi="Courier New" w:cs="Courier New"/>
                <w:color w:val="585858"/>
                <w:sz w:val="18"/>
                <w:szCs w:val="18"/>
                <w:lang w:eastAsia="fi-FI"/>
              </w:rPr>
              <w:t>ID:hen</w:t>
            </w:r>
            <w:proofErr w:type="spellEnd"/>
            <w:r w:rsidRPr="00170787">
              <w:rPr>
                <w:rFonts w:ascii="Courier New" w:hAnsi="Courier New" w:cs="Courier New"/>
                <w:color w:val="585858"/>
                <w:sz w:val="18"/>
                <w:szCs w:val="18"/>
                <w:lang w:eastAsia="fi-FI"/>
              </w:rPr>
              <w:t xml:space="preserve"> pyyntö-merkinnän alla, Extensioniin </w:t>
            </w:r>
            <w:proofErr w:type="spellStart"/>
            <w:r w:rsidRPr="00170787">
              <w:rPr>
                <w:rFonts w:ascii="Courier New" w:hAnsi="Courier New" w:cs="Courier New"/>
                <w:color w:val="585858"/>
                <w:sz w:val="18"/>
                <w:szCs w:val="18"/>
                <w:lang w:eastAsia="fi-FI"/>
              </w:rPr>
              <w:t>AC-nro</w:t>
            </w:r>
            <w:proofErr w:type="spellEnd"/>
            <w:r w:rsidRPr="00170787">
              <w:rPr>
                <w:rFonts w:ascii="Courier New" w:hAnsi="Courier New" w:cs="Courier New"/>
                <w:color w:val="585858"/>
                <w:sz w:val="18"/>
                <w:szCs w:val="18"/>
                <w:lang w:eastAsia="fi-FI"/>
              </w:rPr>
              <w:t xml:space="preserve">   </w:t>
            </w:r>
            <w:r w:rsidRPr="00170787">
              <w:rPr>
                <w:rFonts w:ascii="Courier New" w:hAnsi="Courier New" w:cs="Courier New"/>
                <w:color w:val="0000FF"/>
                <w:sz w:val="18"/>
                <w:szCs w:val="18"/>
                <w:lang w:eastAsia="fi-FI"/>
              </w:rPr>
              <w:t>--&gt;</w:t>
            </w:r>
          </w:p>
          <w:p w14:paraId="413044A9"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reference</w:t>
            </w:r>
            <w:r w:rsidRPr="00170787">
              <w:rPr>
                <w:rFonts w:ascii="Courier New" w:hAnsi="Courier New" w:cs="Courier New"/>
                <w:i/>
                <w:iCs/>
                <w:color w:val="008080"/>
                <w:sz w:val="18"/>
                <w:szCs w:val="18"/>
                <w:lang w:val="en-US" w:eastAsia="fi-FI"/>
              </w:rPr>
              <w:t xml:space="preserve"> </w:t>
            </w:r>
            <w:proofErr w:type="spellStart"/>
            <w:r w:rsidRPr="00170787">
              <w:rPr>
                <w:rFonts w:ascii="Courier New" w:hAnsi="Courier New" w:cs="Courier New"/>
                <w:color w:val="FF0000"/>
                <w:sz w:val="18"/>
                <w:szCs w:val="18"/>
                <w:lang w:val="en-US" w:eastAsia="fi-FI"/>
              </w:rPr>
              <w:t>typeCode</w:t>
            </w:r>
            <w:proofErr w:type="spellEnd"/>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REFR</w:t>
            </w:r>
            <w:r w:rsidRPr="00170787">
              <w:rPr>
                <w:rFonts w:ascii="Courier New" w:hAnsi="Courier New" w:cs="Courier New"/>
                <w:color w:val="0000FF"/>
                <w:sz w:val="18"/>
                <w:szCs w:val="18"/>
                <w:lang w:val="en-US" w:eastAsia="fi-FI"/>
              </w:rPr>
              <w:t>"&gt;</w:t>
            </w:r>
          </w:p>
          <w:p w14:paraId="73C6CCED"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proofErr w:type="spellStart"/>
            <w:r w:rsidRPr="00170787">
              <w:rPr>
                <w:rFonts w:ascii="Courier New" w:hAnsi="Courier New" w:cs="Courier New"/>
                <w:color w:val="800000"/>
                <w:sz w:val="18"/>
                <w:szCs w:val="18"/>
                <w:lang w:val="en-US" w:eastAsia="fi-FI"/>
              </w:rPr>
              <w:t>externalObservation</w:t>
            </w:r>
            <w:proofErr w:type="spellEnd"/>
            <w:r w:rsidRPr="00170787">
              <w:rPr>
                <w:rFonts w:ascii="Courier New" w:hAnsi="Courier New" w:cs="Courier New"/>
                <w:i/>
                <w:iCs/>
                <w:color w:val="008080"/>
                <w:sz w:val="18"/>
                <w:szCs w:val="18"/>
                <w:lang w:val="en-US" w:eastAsia="fi-FI"/>
              </w:rPr>
              <w:t xml:space="preserve"> </w:t>
            </w:r>
            <w:proofErr w:type="spellStart"/>
            <w:r w:rsidRPr="00170787">
              <w:rPr>
                <w:rFonts w:ascii="Courier New" w:hAnsi="Courier New" w:cs="Courier New"/>
                <w:color w:val="FF0000"/>
                <w:sz w:val="18"/>
                <w:szCs w:val="18"/>
                <w:lang w:val="en-US" w:eastAsia="fi-FI"/>
              </w:rPr>
              <w:t>classCode</w:t>
            </w:r>
            <w:proofErr w:type="spellEnd"/>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OBS</w:t>
            </w:r>
            <w:r w:rsidRPr="00170787">
              <w:rPr>
                <w:rFonts w:ascii="Courier New" w:hAnsi="Courier New" w:cs="Courier New"/>
                <w:color w:val="0000FF"/>
                <w:sz w:val="18"/>
                <w:szCs w:val="18"/>
                <w:lang w:val="en-US" w:eastAsia="fi-FI"/>
              </w:rPr>
              <w:t>"</w:t>
            </w:r>
            <w:r w:rsidRPr="00170787">
              <w:rPr>
                <w:rFonts w:ascii="Courier New" w:hAnsi="Courier New" w:cs="Courier New"/>
                <w:i/>
                <w:iCs/>
                <w:color w:val="008080"/>
                <w:sz w:val="18"/>
                <w:szCs w:val="18"/>
                <w:lang w:val="en-US" w:eastAsia="fi-FI"/>
              </w:rPr>
              <w:t xml:space="preserve"> </w:t>
            </w:r>
            <w:proofErr w:type="spellStart"/>
            <w:r w:rsidRPr="00170787">
              <w:rPr>
                <w:rFonts w:ascii="Courier New" w:hAnsi="Courier New" w:cs="Courier New"/>
                <w:color w:val="FF0000"/>
                <w:sz w:val="18"/>
                <w:szCs w:val="18"/>
                <w:lang w:val="en-US" w:eastAsia="fi-FI"/>
              </w:rPr>
              <w:t>moodCode</w:t>
            </w:r>
            <w:proofErr w:type="spellEnd"/>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EVN</w:t>
            </w:r>
            <w:r w:rsidRPr="00170787">
              <w:rPr>
                <w:rFonts w:ascii="Courier New" w:hAnsi="Courier New" w:cs="Courier New"/>
                <w:color w:val="0000FF"/>
                <w:sz w:val="18"/>
                <w:szCs w:val="18"/>
                <w:lang w:val="en-US" w:eastAsia="fi-FI"/>
              </w:rPr>
              <w:t>"&gt;</w:t>
            </w:r>
          </w:p>
          <w:p w14:paraId="2CB08F84"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id</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extension</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2</w:t>
            </w:r>
            <w:r w:rsidRPr="00170787">
              <w:rPr>
                <w:rFonts w:ascii="Courier New" w:hAnsi="Courier New" w:cs="Courier New"/>
                <w:color w:val="0000FF"/>
                <w:sz w:val="18"/>
                <w:szCs w:val="18"/>
                <w:lang w:val="en-US" w:eastAsia="fi-FI"/>
              </w:rPr>
              <w:t>"</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root</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1.2.246.10.1234567.14.2009.123.1.2</w:t>
            </w:r>
            <w:r w:rsidRPr="00170787">
              <w:rPr>
                <w:rFonts w:ascii="Courier New" w:hAnsi="Courier New" w:cs="Courier New"/>
                <w:color w:val="0000FF"/>
                <w:sz w:val="18"/>
                <w:szCs w:val="18"/>
                <w:lang w:val="en-US" w:eastAsia="fi-FI"/>
              </w:rPr>
              <w:t>"/&gt;</w:t>
            </w:r>
          </w:p>
          <w:p w14:paraId="0C7E98B1"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proofErr w:type="spellStart"/>
            <w:r w:rsidRPr="00170787">
              <w:rPr>
                <w:rFonts w:ascii="Courier New" w:hAnsi="Courier New" w:cs="Courier New"/>
                <w:color w:val="800000"/>
                <w:sz w:val="18"/>
                <w:szCs w:val="18"/>
                <w:lang w:val="en-US" w:eastAsia="fi-FI"/>
              </w:rPr>
              <w:t>externalObservation</w:t>
            </w:r>
            <w:proofErr w:type="spellEnd"/>
            <w:r w:rsidRPr="00170787">
              <w:rPr>
                <w:rFonts w:ascii="Courier New" w:hAnsi="Courier New" w:cs="Courier New"/>
                <w:color w:val="0000FF"/>
                <w:sz w:val="18"/>
                <w:szCs w:val="18"/>
                <w:lang w:val="en-US" w:eastAsia="fi-FI"/>
              </w:rPr>
              <w:t>&gt;</w:t>
            </w:r>
          </w:p>
          <w:p w14:paraId="6FB47AB1"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reference</w:t>
            </w:r>
            <w:r w:rsidRPr="00170787">
              <w:rPr>
                <w:rFonts w:ascii="Courier New" w:hAnsi="Courier New" w:cs="Courier New"/>
                <w:color w:val="0000FF"/>
                <w:sz w:val="18"/>
                <w:szCs w:val="18"/>
                <w:lang w:val="en-US" w:eastAsia="fi-FI"/>
              </w:rPr>
              <w:t>&gt;</w:t>
            </w:r>
          </w:p>
          <w:p w14:paraId="79D3C192"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observation</w:t>
            </w:r>
            <w:r w:rsidRPr="00170787">
              <w:rPr>
                <w:rFonts w:ascii="Courier New" w:hAnsi="Courier New" w:cs="Courier New"/>
                <w:color w:val="0000FF"/>
                <w:sz w:val="18"/>
                <w:szCs w:val="18"/>
                <w:lang w:val="en-US" w:eastAsia="fi-FI"/>
              </w:rPr>
              <w:t>&gt;</w:t>
            </w:r>
          </w:p>
          <w:p w14:paraId="4BB6062F"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entry</w:t>
            </w:r>
            <w:r w:rsidRPr="00170787">
              <w:rPr>
                <w:rFonts w:ascii="Courier New" w:hAnsi="Courier New" w:cs="Courier New"/>
                <w:color w:val="0000FF"/>
                <w:sz w:val="18"/>
                <w:szCs w:val="18"/>
                <w:lang w:val="en-US" w:eastAsia="fi-FI"/>
              </w:rPr>
              <w:t>&gt;</w:t>
            </w:r>
          </w:p>
          <w:p w14:paraId="590B375A" w14:textId="50ED3E91" w:rsidR="00F03E14" w:rsidRPr="00910FFD" w:rsidRDefault="00F03E14" w:rsidP="00EA712A">
            <w:pPr>
              <w:autoSpaceDE w:val="0"/>
              <w:autoSpaceDN w:val="0"/>
              <w:adjustRightInd w:val="0"/>
              <w:rPr>
                <w:highlight w:val="white"/>
                <w:lang w:val="en-US" w:eastAsia="fi-FI"/>
              </w:rPr>
            </w:pPr>
          </w:p>
        </w:tc>
      </w:tr>
    </w:tbl>
    <w:p w14:paraId="590B375C" w14:textId="77777777" w:rsidR="00D177BD" w:rsidRPr="00F03E14" w:rsidRDefault="00D177BD" w:rsidP="00E7063F">
      <w:pPr>
        <w:rPr>
          <w:highlight w:val="white"/>
          <w:lang w:val="en-US" w:eastAsia="fi-FI"/>
        </w:rPr>
      </w:pPr>
    </w:p>
    <w:p w14:paraId="590B375D" w14:textId="77777777" w:rsidR="00F03E14" w:rsidRDefault="00F03E14" w:rsidP="00F03E14">
      <w:pPr>
        <w:pStyle w:val="Otsikko3"/>
        <w:rPr>
          <w:lang w:eastAsia="fi-FI"/>
        </w:rPr>
      </w:pPr>
      <w:bookmarkStart w:id="72" w:name="_Toc343863250"/>
      <w:proofErr w:type="spellStart"/>
      <w:r>
        <w:rPr>
          <w:lang w:eastAsia="fi-FI"/>
        </w:rPr>
        <w:t>Säteilyannos</w:t>
      </w:r>
      <w:bookmarkEnd w:id="72"/>
      <w:proofErr w:type="spellEnd"/>
    </w:p>
    <w:p w14:paraId="590B375E" w14:textId="77777777" w:rsidR="00F03E14" w:rsidRDefault="00F03E14" w:rsidP="00F03E14">
      <w:r>
        <w:rPr>
          <w:lang w:eastAsia="fi-FI"/>
        </w:rPr>
        <w:t xml:space="preserve">Säteilyturvakeskus ohjeistaa röntgentutkimuksesta potilaalle aiheutuvan säteilyaltistuksen </w:t>
      </w:r>
      <w:proofErr w:type="gramStart"/>
      <w:r>
        <w:rPr>
          <w:lang w:eastAsia="fi-FI"/>
        </w:rPr>
        <w:t xml:space="preserve">määrittämisen  </w:t>
      </w:r>
      <w:r w:rsidR="002317F8">
        <w:fldChar w:fldCharType="begin"/>
      </w:r>
      <w:proofErr w:type="gramEnd"/>
      <w:r w:rsidR="002317F8">
        <w:instrText xml:space="preserve"> HYPERLINK "http://www.stuk.fi/julkaisut/katsaukset/pdf/rontgensateily.pdf" </w:instrText>
      </w:r>
      <w:r w:rsidR="002317F8">
        <w:fldChar w:fldCharType="separate"/>
      </w:r>
      <w:r>
        <w:rPr>
          <w:rStyle w:val="Hyperlinkki"/>
        </w:rPr>
        <w:t>http://www.stuk.fi/julkaisut/katsaukset/pdf/rontgensateily.pdf</w:t>
      </w:r>
      <w:r w:rsidR="002317F8">
        <w:rPr>
          <w:rStyle w:val="Hyperlinkki"/>
        </w:rPr>
        <w:fldChar w:fldCharType="end"/>
      </w:r>
      <w:r>
        <w:t xml:space="preserve"> . Ohjeessa taulukossa 1 on kuvattu ohjeistus. </w:t>
      </w:r>
    </w:p>
    <w:p w14:paraId="590B375F" w14:textId="77777777" w:rsidR="00F03E14" w:rsidRDefault="00F03E14" w:rsidP="00F03E14"/>
    <w:p w14:paraId="590B3760" w14:textId="77777777" w:rsidR="00F03E14" w:rsidRDefault="000F034E" w:rsidP="00F03E14">
      <w:r>
        <w:rPr>
          <w:noProof/>
          <w:lang w:eastAsia="fi-FI"/>
        </w:rPr>
        <w:lastRenderedPageBreak/>
        <w:drawing>
          <wp:inline distT="0" distB="0" distL="0" distR="0" wp14:anchorId="590B384B" wp14:editId="590B384C">
            <wp:extent cx="4055110" cy="2790825"/>
            <wp:effectExtent l="19050" t="0" r="2540" b="0"/>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srcRect l="23265" t="23088" r="21088" b="13889"/>
                    <a:stretch>
                      <a:fillRect/>
                    </a:stretch>
                  </pic:blipFill>
                  <pic:spPr bwMode="auto">
                    <a:xfrm>
                      <a:off x="0" y="0"/>
                      <a:ext cx="4055110" cy="2790825"/>
                    </a:xfrm>
                    <a:prstGeom prst="rect">
                      <a:avLst/>
                    </a:prstGeom>
                    <a:noFill/>
                    <a:ln w="9525">
                      <a:noFill/>
                      <a:miter lim="800000"/>
                      <a:headEnd/>
                      <a:tailEnd/>
                    </a:ln>
                  </pic:spPr>
                </pic:pic>
              </a:graphicData>
            </a:graphic>
          </wp:inline>
        </w:drawing>
      </w:r>
    </w:p>
    <w:p w14:paraId="590B3761" w14:textId="77777777" w:rsidR="00F03E14" w:rsidRDefault="00F03E14" w:rsidP="00F03E14">
      <w:pPr>
        <w:rPr>
          <w:lang w:eastAsia="fi-FI"/>
        </w:rPr>
      </w:pPr>
    </w:p>
    <w:p w14:paraId="590B3762" w14:textId="77777777" w:rsidR="00F03E14" w:rsidRDefault="00F03E14" w:rsidP="00F03E14">
      <w:pPr>
        <w:rPr>
          <w:lang w:eastAsia="fi-FI"/>
        </w:rPr>
      </w:pPr>
      <w:r w:rsidRPr="00386A81">
        <w:rPr>
          <w:lang w:eastAsia="fi-FI"/>
        </w:rPr>
        <w:t xml:space="preserve">Säteilyannos sijoitetaan omaan </w:t>
      </w:r>
      <w:proofErr w:type="spellStart"/>
      <w:r w:rsidRPr="00386A81">
        <w:rPr>
          <w:lang w:eastAsia="fi-FI"/>
        </w:rPr>
        <w:t>aliobservationiinsa</w:t>
      </w:r>
      <w:proofErr w:type="spellEnd"/>
      <w:r w:rsidRPr="00386A81">
        <w:rPr>
          <w:lang w:eastAsia="fi-FI"/>
        </w:rPr>
        <w:t xml:space="preserve">. </w:t>
      </w:r>
      <w:r>
        <w:rPr>
          <w:lang w:eastAsia="fi-FI"/>
        </w:rPr>
        <w:t>Ratkaisu on sama kuin laboratoriotutkimusten säteilyannosten ilmaisemisessa.</w:t>
      </w:r>
    </w:p>
    <w:p w14:paraId="590B3763" w14:textId="77777777" w:rsidR="00F03E14" w:rsidRDefault="00F03E14" w:rsidP="00F03E14">
      <w:pPr>
        <w:rPr>
          <w:lang w:eastAsia="fi-FI"/>
        </w:rPr>
      </w:pPr>
    </w:p>
    <w:p w14:paraId="590B3764" w14:textId="77777777" w:rsidR="00F03E14" w:rsidRDefault="00F03E14" w:rsidP="00F03E14">
      <w:pPr>
        <w:rPr>
          <w:lang w:eastAsia="fi-FI"/>
        </w:rPr>
      </w:pPr>
      <w:proofErr w:type="spellStart"/>
      <w:r w:rsidRPr="00386A81">
        <w:rPr>
          <w:lang w:eastAsia="fi-FI"/>
        </w:rPr>
        <w:t>Code-elementissä</w:t>
      </w:r>
      <w:proofErr w:type="spellEnd"/>
      <w:r w:rsidRPr="00386A81">
        <w:rPr>
          <w:lang w:eastAsia="fi-FI"/>
        </w:rPr>
        <w:t xml:space="preserve"> </w:t>
      </w:r>
      <w:proofErr w:type="gramStart"/>
      <w:r w:rsidRPr="00386A81">
        <w:rPr>
          <w:lang w:eastAsia="fi-FI"/>
        </w:rPr>
        <w:t>käytetään  kenttäkoodia</w:t>
      </w:r>
      <w:proofErr w:type="gramEnd"/>
      <w:r w:rsidRPr="00386A81">
        <w:rPr>
          <w:lang w:eastAsia="fi-FI"/>
        </w:rPr>
        <w:t xml:space="preserve"> 11 ja koodisto on 1.2.246.537.6.12.2002.103.   </w:t>
      </w:r>
      <w:r>
        <w:rPr>
          <w:lang w:eastAsia="fi-FI"/>
        </w:rPr>
        <w:t xml:space="preserve">Alla ratkaisussa säteilyannoksen suure ja tunnus ilmaistaan </w:t>
      </w:r>
      <w:proofErr w:type="spellStart"/>
      <w:r>
        <w:rPr>
          <w:lang w:eastAsia="fi-FI"/>
        </w:rPr>
        <w:t>coden</w:t>
      </w:r>
      <w:proofErr w:type="spellEnd"/>
      <w:r>
        <w:rPr>
          <w:lang w:eastAsia="fi-FI"/>
        </w:rPr>
        <w:t xml:space="preserve"> </w:t>
      </w:r>
      <w:proofErr w:type="spellStart"/>
      <w:r>
        <w:rPr>
          <w:lang w:eastAsia="fi-FI"/>
        </w:rPr>
        <w:t>qualifierissa</w:t>
      </w:r>
      <w:proofErr w:type="spellEnd"/>
      <w:r>
        <w:rPr>
          <w:lang w:eastAsia="fi-FI"/>
        </w:rPr>
        <w:t xml:space="preserve">. Mittauksen tulos eli arvo ja yksikkö </w:t>
      </w:r>
      <w:proofErr w:type="gramStart"/>
      <w:r>
        <w:rPr>
          <w:lang w:eastAsia="fi-FI"/>
        </w:rPr>
        <w:t>on</w:t>
      </w:r>
      <w:proofErr w:type="gramEnd"/>
      <w:r>
        <w:rPr>
          <w:lang w:eastAsia="fi-FI"/>
        </w:rPr>
        <w:t xml:space="preserve"> sijoitettuna</w:t>
      </w:r>
      <w:r w:rsidRPr="00386A81">
        <w:rPr>
          <w:lang w:eastAsia="fi-FI"/>
        </w:rPr>
        <w:t xml:space="preserve"> </w:t>
      </w:r>
      <w:proofErr w:type="spellStart"/>
      <w:r>
        <w:rPr>
          <w:lang w:eastAsia="fi-FI"/>
        </w:rPr>
        <w:t>observationin</w:t>
      </w:r>
      <w:proofErr w:type="spellEnd"/>
      <w:r>
        <w:rPr>
          <w:lang w:eastAsia="fi-FI"/>
        </w:rPr>
        <w:t xml:space="preserve"> </w:t>
      </w:r>
      <w:proofErr w:type="spellStart"/>
      <w:r w:rsidRPr="00386A81">
        <w:rPr>
          <w:lang w:eastAsia="fi-FI"/>
        </w:rPr>
        <w:t>value-elementtiin</w:t>
      </w:r>
      <w:proofErr w:type="spellEnd"/>
      <w:r w:rsidRPr="00386A81">
        <w:rPr>
          <w:lang w:eastAsia="fi-FI"/>
        </w:rPr>
        <w:t xml:space="preserve"> ja käytetään tietotyyppiä PQ. Jos tieto on vapaamuotoista tekstiä, se sijoitetaan näyttöosioon, johon </w:t>
      </w:r>
      <w:proofErr w:type="gramStart"/>
      <w:r w:rsidRPr="00386A81">
        <w:rPr>
          <w:lang w:eastAsia="fi-FI"/>
        </w:rPr>
        <w:t xml:space="preserve">viitataan  </w:t>
      </w:r>
      <w:proofErr w:type="spellStart"/>
      <w:r w:rsidRPr="00386A81">
        <w:rPr>
          <w:lang w:eastAsia="fi-FI"/>
        </w:rPr>
        <w:t>Observation</w:t>
      </w:r>
      <w:proofErr w:type="spellEnd"/>
      <w:proofErr w:type="gramEnd"/>
      <w:r w:rsidRPr="00386A81">
        <w:rPr>
          <w:lang w:eastAsia="fi-FI"/>
        </w:rPr>
        <w:t xml:space="preserve"> &lt;</w:t>
      </w:r>
      <w:proofErr w:type="spellStart"/>
      <w:r w:rsidRPr="00386A81">
        <w:rPr>
          <w:lang w:eastAsia="fi-FI"/>
        </w:rPr>
        <w:t>text</w:t>
      </w:r>
      <w:proofErr w:type="spellEnd"/>
      <w:r w:rsidRPr="00386A81">
        <w:rPr>
          <w:lang w:eastAsia="fi-FI"/>
        </w:rPr>
        <w:t>&gt;&lt;</w:t>
      </w:r>
      <w:proofErr w:type="spellStart"/>
      <w:r w:rsidRPr="00386A81">
        <w:rPr>
          <w:lang w:eastAsia="fi-FI"/>
        </w:rPr>
        <w:t>reference</w:t>
      </w:r>
      <w:proofErr w:type="spellEnd"/>
      <w:r w:rsidRPr="00386A81">
        <w:rPr>
          <w:lang w:eastAsia="fi-FI"/>
        </w:rPr>
        <w:t xml:space="preserve">&gt;-viittauksella. </w:t>
      </w:r>
      <w:proofErr w:type="spellStart"/>
      <w:r w:rsidRPr="00386A81">
        <w:rPr>
          <w:lang w:eastAsia="fi-FI"/>
        </w:rPr>
        <w:t>TypeCode=”COMP</w:t>
      </w:r>
      <w:proofErr w:type="spellEnd"/>
      <w:r w:rsidRPr="00386A81">
        <w:rPr>
          <w:lang w:eastAsia="fi-FI"/>
        </w:rPr>
        <w:t>”.</w:t>
      </w:r>
    </w:p>
    <w:p w14:paraId="590B3765" w14:textId="77777777" w:rsidR="00F03E14" w:rsidRDefault="00F03E14" w:rsidP="00F03E14">
      <w:pPr>
        <w:rPr>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F03E14" w:rsidRPr="00571ACF" w14:paraId="590B3775" w14:textId="77777777" w:rsidTr="003A42C3">
        <w:tc>
          <w:tcPr>
            <w:tcW w:w="9779" w:type="dxa"/>
          </w:tcPr>
          <w:p w14:paraId="707D4AA3"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color w:val="0000FF"/>
                <w:sz w:val="18"/>
                <w:szCs w:val="18"/>
                <w:lang w:val="en-US" w:eastAsia="fi-FI"/>
              </w:rPr>
              <w:t>&lt;!--</w:t>
            </w:r>
            <w:r w:rsidRPr="00170787">
              <w:rPr>
                <w:rFonts w:ascii="Courier New" w:hAnsi="Courier New" w:cs="Courier New"/>
                <w:color w:val="585858"/>
                <w:sz w:val="18"/>
                <w:szCs w:val="18"/>
                <w:lang w:val="en-US" w:eastAsia="fi-FI"/>
              </w:rPr>
              <w:t xml:space="preserve"> </w:t>
            </w:r>
            <w:proofErr w:type="spellStart"/>
            <w:r w:rsidRPr="00170787">
              <w:rPr>
                <w:rFonts w:ascii="Courier New" w:hAnsi="Courier New" w:cs="Courier New"/>
                <w:color w:val="585858"/>
                <w:sz w:val="18"/>
                <w:szCs w:val="18"/>
                <w:lang w:val="en-US" w:eastAsia="fi-FI"/>
              </w:rPr>
              <w:t>säteilyannos</w:t>
            </w:r>
            <w:proofErr w:type="spellEnd"/>
            <w:r w:rsidRPr="00170787">
              <w:rPr>
                <w:rFonts w:ascii="Courier New" w:hAnsi="Courier New" w:cs="Courier New"/>
                <w:color w:val="585858"/>
                <w:sz w:val="18"/>
                <w:szCs w:val="18"/>
                <w:lang w:val="en-US" w:eastAsia="fi-FI"/>
              </w:rPr>
              <w:t xml:space="preserve"> </w:t>
            </w:r>
            <w:r w:rsidRPr="00170787">
              <w:rPr>
                <w:rFonts w:ascii="Courier New" w:hAnsi="Courier New" w:cs="Courier New"/>
                <w:color w:val="0000FF"/>
                <w:sz w:val="18"/>
                <w:szCs w:val="18"/>
                <w:lang w:val="en-US" w:eastAsia="fi-FI"/>
              </w:rPr>
              <w:t>--&gt;</w:t>
            </w:r>
          </w:p>
          <w:p w14:paraId="11A538A4"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color w:val="0000FF"/>
                <w:sz w:val="18"/>
                <w:szCs w:val="18"/>
                <w:lang w:val="en-US" w:eastAsia="fi-FI"/>
              </w:rPr>
              <w:t>&lt;</w:t>
            </w:r>
            <w:proofErr w:type="spellStart"/>
            <w:r w:rsidRPr="00170787">
              <w:rPr>
                <w:rFonts w:ascii="Courier New" w:hAnsi="Courier New" w:cs="Courier New"/>
                <w:color w:val="800000"/>
                <w:sz w:val="18"/>
                <w:szCs w:val="18"/>
                <w:lang w:val="en-US" w:eastAsia="fi-FI"/>
              </w:rPr>
              <w:t>entryRelationship</w:t>
            </w:r>
            <w:proofErr w:type="spellEnd"/>
            <w:r w:rsidRPr="00170787">
              <w:rPr>
                <w:rFonts w:ascii="Courier New" w:hAnsi="Courier New" w:cs="Courier New"/>
                <w:i/>
                <w:iCs/>
                <w:color w:val="008080"/>
                <w:sz w:val="18"/>
                <w:szCs w:val="18"/>
                <w:lang w:val="en-US" w:eastAsia="fi-FI"/>
              </w:rPr>
              <w:t xml:space="preserve"> </w:t>
            </w:r>
            <w:proofErr w:type="spellStart"/>
            <w:r w:rsidRPr="00170787">
              <w:rPr>
                <w:rFonts w:ascii="Courier New" w:hAnsi="Courier New" w:cs="Courier New"/>
                <w:color w:val="FF0000"/>
                <w:sz w:val="18"/>
                <w:szCs w:val="18"/>
                <w:lang w:val="en-US" w:eastAsia="fi-FI"/>
              </w:rPr>
              <w:t>typeCode</w:t>
            </w:r>
            <w:proofErr w:type="spellEnd"/>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COMP</w:t>
            </w:r>
            <w:r w:rsidRPr="00170787">
              <w:rPr>
                <w:rFonts w:ascii="Courier New" w:hAnsi="Courier New" w:cs="Courier New"/>
                <w:color w:val="0000FF"/>
                <w:sz w:val="18"/>
                <w:szCs w:val="18"/>
                <w:lang w:val="en-US" w:eastAsia="fi-FI"/>
              </w:rPr>
              <w:t>"&gt;</w:t>
            </w:r>
          </w:p>
          <w:p w14:paraId="0A7AB4F0"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observation</w:t>
            </w:r>
            <w:r w:rsidRPr="00170787">
              <w:rPr>
                <w:rFonts w:ascii="Courier New" w:hAnsi="Courier New" w:cs="Courier New"/>
                <w:i/>
                <w:iCs/>
                <w:color w:val="008080"/>
                <w:sz w:val="18"/>
                <w:szCs w:val="18"/>
                <w:lang w:val="en-US" w:eastAsia="fi-FI"/>
              </w:rPr>
              <w:t xml:space="preserve"> </w:t>
            </w:r>
            <w:proofErr w:type="spellStart"/>
            <w:r w:rsidRPr="00170787">
              <w:rPr>
                <w:rFonts w:ascii="Courier New" w:hAnsi="Courier New" w:cs="Courier New"/>
                <w:color w:val="FF0000"/>
                <w:sz w:val="18"/>
                <w:szCs w:val="18"/>
                <w:lang w:val="en-US" w:eastAsia="fi-FI"/>
              </w:rPr>
              <w:t>classCode</w:t>
            </w:r>
            <w:proofErr w:type="spellEnd"/>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OBS</w:t>
            </w:r>
            <w:r w:rsidRPr="00170787">
              <w:rPr>
                <w:rFonts w:ascii="Courier New" w:hAnsi="Courier New" w:cs="Courier New"/>
                <w:color w:val="0000FF"/>
                <w:sz w:val="18"/>
                <w:szCs w:val="18"/>
                <w:lang w:val="en-US" w:eastAsia="fi-FI"/>
              </w:rPr>
              <w:t>"</w:t>
            </w:r>
            <w:r w:rsidRPr="00170787">
              <w:rPr>
                <w:rFonts w:ascii="Courier New" w:hAnsi="Courier New" w:cs="Courier New"/>
                <w:i/>
                <w:iCs/>
                <w:color w:val="008080"/>
                <w:sz w:val="18"/>
                <w:szCs w:val="18"/>
                <w:lang w:val="en-US" w:eastAsia="fi-FI"/>
              </w:rPr>
              <w:t xml:space="preserve"> </w:t>
            </w:r>
            <w:proofErr w:type="spellStart"/>
            <w:r w:rsidRPr="00170787">
              <w:rPr>
                <w:rFonts w:ascii="Courier New" w:hAnsi="Courier New" w:cs="Courier New"/>
                <w:color w:val="FF0000"/>
                <w:sz w:val="18"/>
                <w:szCs w:val="18"/>
                <w:lang w:val="en-US" w:eastAsia="fi-FI"/>
              </w:rPr>
              <w:t>moodCode</w:t>
            </w:r>
            <w:proofErr w:type="spellEnd"/>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EVN</w:t>
            </w:r>
            <w:r w:rsidRPr="00170787">
              <w:rPr>
                <w:rFonts w:ascii="Courier New" w:hAnsi="Courier New" w:cs="Courier New"/>
                <w:color w:val="0000FF"/>
                <w:sz w:val="18"/>
                <w:szCs w:val="18"/>
                <w:lang w:val="en-US" w:eastAsia="fi-FI"/>
              </w:rPr>
              <w:t>"&gt;</w:t>
            </w:r>
          </w:p>
          <w:p w14:paraId="207C07FF"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eastAsia="fi-FI"/>
              </w:rPr>
              <w:t>&lt;</w:t>
            </w:r>
            <w:proofErr w:type="spellStart"/>
            <w:r w:rsidRPr="00170787">
              <w:rPr>
                <w:rFonts w:ascii="Courier New" w:hAnsi="Courier New" w:cs="Courier New"/>
                <w:color w:val="800000"/>
                <w:sz w:val="18"/>
                <w:szCs w:val="18"/>
                <w:lang w:eastAsia="fi-FI"/>
              </w:rPr>
              <w:t>code</w:t>
            </w:r>
            <w:proofErr w:type="spellEnd"/>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code</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11</w:t>
            </w:r>
            <w:r w:rsidRPr="00170787">
              <w:rPr>
                <w:rFonts w:ascii="Courier New" w:hAnsi="Courier New" w:cs="Courier New"/>
                <w:color w:val="0000FF"/>
                <w:sz w:val="18"/>
                <w:szCs w:val="18"/>
                <w:lang w:eastAsia="fi-FI"/>
              </w:rPr>
              <w:t>"</w:t>
            </w:r>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codeSystem</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1.2.246.537.6.12.2002.103</w:t>
            </w:r>
            <w:r w:rsidRPr="00170787">
              <w:rPr>
                <w:rFonts w:ascii="Courier New" w:hAnsi="Courier New" w:cs="Courier New"/>
                <w:color w:val="0000FF"/>
                <w:sz w:val="18"/>
                <w:szCs w:val="18"/>
                <w:lang w:eastAsia="fi-FI"/>
              </w:rPr>
              <w:t>"&gt;</w:t>
            </w:r>
          </w:p>
          <w:p w14:paraId="514B8CF0"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proofErr w:type="gramStart"/>
            <w:r w:rsidRPr="00170787">
              <w:rPr>
                <w:rFonts w:ascii="Courier New" w:hAnsi="Courier New" w:cs="Courier New"/>
                <w:color w:val="0000FF"/>
                <w:sz w:val="18"/>
                <w:szCs w:val="18"/>
                <w:lang w:eastAsia="fi-FI"/>
              </w:rPr>
              <w:t>--</w:t>
            </w:r>
            <w:r w:rsidRPr="00170787">
              <w:rPr>
                <w:rFonts w:ascii="Courier New" w:hAnsi="Courier New" w:cs="Courier New"/>
                <w:color w:val="585858"/>
                <w:sz w:val="18"/>
                <w:szCs w:val="18"/>
                <w:lang w:eastAsia="fi-FI"/>
              </w:rPr>
              <w:t xml:space="preserve"> säteilyannoksen</w:t>
            </w:r>
            <w:proofErr w:type="gramEnd"/>
            <w:r w:rsidRPr="00170787">
              <w:rPr>
                <w:rFonts w:ascii="Courier New" w:hAnsi="Courier New" w:cs="Courier New"/>
                <w:color w:val="585858"/>
                <w:sz w:val="18"/>
                <w:szCs w:val="18"/>
                <w:lang w:eastAsia="fi-FI"/>
              </w:rPr>
              <w:t xml:space="preserve"> suure ja tunnus </w:t>
            </w:r>
            <w:r w:rsidRPr="00170787">
              <w:rPr>
                <w:rFonts w:ascii="Courier New" w:hAnsi="Courier New" w:cs="Courier New"/>
                <w:color w:val="0000FF"/>
                <w:sz w:val="18"/>
                <w:szCs w:val="18"/>
                <w:lang w:eastAsia="fi-FI"/>
              </w:rPr>
              <w:t>--&gt;</w:t>
            </w:r>
          </w:p>
          <w:p w14:paraId="5A6AC215"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qualifier</w:t>
            </w:r>
            <w:r w:rsidRPr="00170787">
              <w:rPr>
                <w:rFonts w:ascii="Courier New" w:hAnsi="Courier New" w:cs="Courier New"/>
                <w:color w:val="0000FF"/>
                <w:sz w:val="18"/>
                <w:szCs w:val="18"/>
                <w:lang w:val="en-US" w:eastAsia="fi-FI"/>
              </w:rPr>
              <w:t>&gt;</w:t>
            </w:r>
          </w:p>
          <w:p w14:paraId="4CA472E0"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t xml:space="preserve">    </w:t>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name</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code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DAP</w:t>
            </w:r>
            <w:r w:rsidRPr="00170787">
              <w:rPr>
                <w:rFonts w:ascii="Courier New" w:hAnsi="Courier New" w:cs="Courier New"/>
                <w:color w:val="0000FF"/>
                <w:sz w:val="18"/>
                <w:szCs w:val="18"/>
                <w:lang w:val="en-US" w:eastAsia="fi-FI"/>
              </w:rPr>
              <w:t>"</w:t>
            </w:r>
            <w:r w:rsidRPr="00170787">
              <w:rPr>
                <w:rFonts w:ascii="Courier New" w:hAnsi="Courier New" w:cs="Courier New"/>
                <w:i/>
                <w:iCs/>
                <w:color w:val="008080"/>
                <w:sz w:val="18"/>
                <w:szCs w:val="18"/>
                <w:lang w:val="en-US" w:eastAsia="fi-FI"/>
              </w:rPr>
              <w:t xml:space="preserve"> </w:t>
            </w:r>
            <w:proofErr w:type="spellStart"/>
            <w:r w:rsidRPr="00170787">
              <w:rPr>
                <w:rFonts w:ascii="Courier New" w:hAnsi="Courier New" w:cs="Courier New"/>
                <w:color w:val="FF0000"/>
                <w:sz w:val="18"/>
                <w:szCs w:val="18"/>
                <w:lang w:val="en-US" w:eastAsia="fi-FI"/>
              </w:rPr>
              <w:t>displayName</w:t>
            </w:r>
            <w:proofErr w:type="spellEnd"/>
            <w:r w:rsidRPr="00170787">
              <w:rPr>
                <w:rFonts w:ascii="Courier New" w:hAnsi="Courier New" w:cs="Courier New"/>
                <w:color w:val="0000FF"/>
                <w:sz w:val="18"/>
                <w:szCs w:val="18"/>
                <w:lang w:val="en-US" w:eastAsia="fi-FI"/>
              </w:rPr>
              <w:t>="</w:t>
            </w:r>
            <w:proofErr w:type="spellStart"/>
            <w:r w:rsidRPr="00170787">
              <w:rPr>
                <w:rFonts w:ascii="Courier New" w:hAnsi="Courier New" w:cs="Courier New"/>
                <w:color w:val="000000"/>
                <w:sz w:val="18"/>
                <w:szCs w:val="18"/>
                <w:lang w:val="en-US" w:eastAsia="fi-FI"/>
              </w:rPr>
              <w:t>Annoksen</w:t>
            </w:r>
            <w:proofErr w:type="spellEnd"/>
            <w:r w:rsidRPr="00170787">
              <w:rPr>
                <w:rFonts w:ascii="Courier New" w:hAnsi="Courier New" w:cs="Courier New"/>
                <w:color w:val="000000"/>
                <w:sz w:val="18"/>
                <w:szCs w:val="18"/>
                <w:lang w:val="en-US" w:eastAsia="fi-FI"/>
              </w:rPr>
              <w:t xml:space="preserve"> </w:t>
            </w:r>
            <w:proofErr w:type="spellStart"/>
            <w:r w:rsidRPr="00170787">
              <w:rPr>
                <w:rFonts w:ascii="Courier New" w:hAnsi="Courier New" w:cs="Courier New"/>
                <w:color w:val="000000"/>
                <w:sz w:val="18"/>
                <w:szCs w:val="18"/>
                <w:lang w:val="en-US" w:eastAsia="fi-FI"/>
              </w:rPr>
              <w:t>ja</w:t>
            </w:r>
            <w:proofErr w:type="spellEnd"/>
            <w:r w:rsidRPr="00170787">
              <w:rPr>
                <w:rFonts w:ascii="Courier New" w:hAnsi="Courier New" w:cs="Courier New"/>
                <w:color w:val="000000"/>
                <w:sz w:val="18"/>
                <w:szCs w:val="18"/>
                <w:lang w:val="en-US" w:eastAsia="fi-FI"/>
              </w:rPr>
              <w:t xml:space="preserve"> </w:t>
            </w:r>
            <w:proofErr w:type="spellStart"/>
            <w:r w:rsidRPr="00170787">
              <w:rPr>
                <w:rFonts w:ascii="Courier New" w:hAnsi="Courier New" w:cs="Courier New"/>
                <w:color w:val="000000"/>
                <w:sz w:val="18"/>
                <w:szCs w:val="18"/>
                <w:lang w:val="en-US" w:eastAsia="fi-FI"/>
              </w:rPr>
              <w:t>pinta-alan</w:t>
            </w:r>
            <w:proofErr w:type="spellEnd"/>
            <w:r w:rsidRPr="00170787">
              <w:rPr>
                <w:rFonts w:ascii="Courier New" w:hAnsi="Courier New" w:cs="Courier New"/>
                <w:color w:val="000000"/>
                <w:sz w:val="18"/>
                <w:szCs w:val="18"/>
                <w:lang w:val="en-US" w:eastAsia="fi-FI"/>
              </w:rPr>
              <w:t xml:space="preserve"> </w:t>
            </w:r>
            <w:proofErr w:type="spellStart"/>
            <w:r w:rsidRPr="00170787">
              <w:rPr>
                <w:rFonts w:ascii="Courier New" w:hAnsi="Courier New" w:cs="Courier New"/>
                <w:color w:val="000000"/>
                <w:sz w:val="18"/>
                <w:szCs w:val="18"/>
                <w:lang w:val="en-US" w:eastAsia="fi-FI"/>
              </w:rPr>
              <w:t>tulo</w:t>
            </w:r>
            <w:proofErr w:type="spellEnd"/>
            <w:r w:rsidRPr="00170787">
              <w:rPr>
                <w:rFonts w:ascii="Courier New" w:hAnsi="Courier New" w:cs="Courier New"/>
                <w:color w:val="0000FF"/>
                <w:sz w:val="18"/>
                <w:szCs w:val="18"/>
                <w:lang w:val="en-US" w:eastAsia="fi-FI"/>
              </w:rPr>
              <w:t>"/&gt;</w:t>
            </w:r>
          </w:p>
          <w:p w14:paraId="5BD7CDA5"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eastAsia="fi-FI"/>
              </w:rPr>
              <w:t>&lt;/</w:t>
            </w:r>
            <w:proofErr w:type="spellStart"/>
            <w:r w:rsidRPr="00170787">
              <w:rPr>
                <w:rFonts w:ascii="Courier New" w:hAnsi="Courier New" w:cs="Courier New"/>
                <w:color w:val="800000"/>
                <w:sz w:val="18"/>
                <w:szCs w:val="18"/>
                <w:lang w:eastAsia="fi-FI"/>
              </w:rPr>
              <w:t>qualifier</w:t>
            </w:r>
            <w:proofErr w:type="spellEnd"/>
            <w:r w:rsidRPr="00170787">
              <w:rPr>
                <w:rFonts w:ascii="Courier New" w:hAnsi="Courier New" w:cs="Courier New"/>
                <w:color w:val="0000FF"/>
                <w:sz w:val="18"/>
                <w:szCs w:val="18"/>
                <w:lang w:eastAsia="fi-FI"/>
              </w:rPr>
              <w:t>&gt;</w:t>
            </w:r>
          </w:p>
          <w:p w14:paraId="00F91DB8"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proofErr w:type="spellStart"/>
            <w:r w:rsidRPr="00170787">
              <w:rPr>
                <w:rFonts w:ascii="Courier New" w:hAnsi="Courier New" w:cs="Courier New"/>
                <w:color w:val="800000"/>
                <w:sz w:val="18"/>
                <w:szCs w:val="18"/>
                <w:lang w:eastAsia="fi-FI"/>
              </w:rPr>
              <w:t>code</w:t>
            </w:r>
            <w:proofErr w:type="spellEnd"/>
            <w:r w:rsidRPr="00170787">
              <w:rPr>
                <w:rFonts w:ascii="Courier New" w:hAnsi="Courier New" w:cs="Courier New"/>
                <w:color w:val="0000FF"/>
                <w:sz w:val="18"/>
                <w:szCs w:val="18"/>
                <w:lang w:eastAsia="fi-FI"/>
              </w:rPr>
              <w:t>&gt;</w:t>
            </w:r>
          </w:p>
          <w:p w14:paraId="6FF5C919"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proofErr w:type="gramStart"/>
            <w:r w:rsidRPr="00170787">
              <w:rPr>
                <w:rFonts w:ascii="Courier New" w:hAnsi="Courier New" w:cs="Courier New"/>
                <w:color w:val="0000FF"/>
                <w:sz w:val="18"/>
                <w:szCs w:val="18"/>
                <w:lang w:eastAsia="fi-FI"/>
              </w:rPr>
              <w:t>--</w:t>
            </w:r>
            <w:r w:rsidRPr="00170787">
              <w:rPr>
                <w:rFonts w:ascii="Courier New" w:hAnsi="Courier New" w:cs="Courier New"/>
                <w:color w:val="585858"/>
                <w:sz w:val="18"/>
                <w:szCs w:val="18"/>
                <w:lang w:eastAsia="fi-FI"/>
              </w:rPr>
              <w:t xml:space="preserve"> säteilyannos</w:t>
            </w:r>
            <w:proofErr w:type="gramEnd"/>
            <w:r w:rsidRPr="00170787">
              <w:rPr>
                <w:rFonts w:ascii="Courier New" w:hAnsi="Courier New" w:cs="Courier New"/>
                <w:color w:val="585858"/>
                <w:sz w:val="18"/>
                <w:szCs w:val="18"/>
                <w:lang w:eastAsia="fi-FI"/>
              </w:rPr>
              <w:t xml:space="preserve"> jos tekstimuotoista</w:t>
            </w:r>
            <w:r w:rsidRPr="00170787">
              <w:rPr>
                <w:rFonts w:ascii="Courier New" w:hAnsi="Courier New" w:cs="Courier New"/>
                <w:color w:val="0000FF"/>
                <w:sz w:val="18"/>
                <w:szCs w:val="18"/>
                <w:lang w:eastAsia="fi-FI"/>
              </w:rPr>
              <w:t>--&gt;</w:t>
            </w:r>
          </w:p>
          <w:p w14:paraId="4330B932"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text</w:t>
            </w:r>
            <w:r w:rsidRPr="00170787">
              <w:rPr>
                <w:rFonts w:ascii="Courier New" w:hAnsi="Courier New" w:cs="Courier New"/>
                <w:color w:val="0000FF"/>
                <w:sz w:val="18"/>
                <w:szCs w:val="18"/>
                <w:lang w:val="en-US" w:eastAsia="fi-FI"/>
              </w:rPr>
              <w:t>&gt;</w:t>
            </w:r>
          </w:p>
          <w:p w14:paraId="3F3D94F2"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reference</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value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#OID1.2.246.10.1234567.14.2009.123.2.2.1.5</w:t>
            </w:r>
            <w:r w:rsidRPr="00170787">
              <w:rPr>
                <w:rFonts w:ascii="Courier New" w:hAnsi="Courier New" w:cs="Courier New"/>
                <w:color w:val="0000FF"/>
                <w:sz w:val="18"/>
                <w:szCs w:val="18"/>
                <w:lang w:val="en-US" w:eastAsia="fi-FI"/>
              </w:rPr>
              <w:t>"/&gt;</w:t>
            </w:r>
          </w:p>
          <w:p w14:paraId="3887E354"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text</w:t>
            </w:r>
            <w:r w:rsidRPr="00170787">
              <w:rPr>
                <w:rFonts w:ascii="Courier New" w:hAnsi="Courier New" w:cs="Courier New"/>
                <w:color w:val="0000FF"/>
                <w:sz w:val="18"/>
                <w:szCs w:val="18"/>
                <w:lang w:val="en-US" w:eastAsia="fi-FI"/>
              </w:rPr>
              <w:t>&gt;</w:t>
            </w:r>
          </w:p>
          <w:p w14:paraId="5028D812"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eastAsia="fi-FI"/>
              </w:rPr>
              <w:t>&lt;!</w:t>
            </w:r>
            <w:proofErr w:type="gramStart"/>
            <w:r w:rsidRPr="00170787">
              <w:rPr>
                <w:rFonts w:ascii="Courier New" w:hAnsi="Courier New" w:cs="Courier New"/>
                <w:color w:val="0000FF"/>
                <w:sz w:val="18"/>
                <w:szCs w:val="18"/>
                <w:lang w:eastAsia="fi-FI"/>
              </w:rPr>
              <w:t>--</w:t>
            </w:r>
            <w:r w:rsidRPr="00170787">
              <w:rPr>
                <w:rFonts w:ascii="Courier New" w:hAnsi="Courier New" w:cs="Courier New"/>
                <w:color w:val="585858"/>
                <w:sz w:val="18"/>
                <w:szCs w:val="18"/>
                <w:lang w:eastAsia="fi-FI"/>
              </w:rPr>
              <w:t xml:space="preserve"> säteilyannos</w:t>
            </w:r>
            <w:proofErr w:type="gramEnd"/>
            <w:r w:rsidRPr="00170787">
              <w:rPr>
                <w:rFonts w:ascii="Courier New" w:hAnsi="Courier New" w:cs="Courier New"/>
                <w:color w:val="585858"/>
                <w:sz w:val="18"/>
                <w:szCs w:val="18"/>
                <w:lang w:eastAsia="fi-FI"/>
              </w:rPr>
              <w:t xml:space="preserve"> numeerisesti + yksikkö</w:t>
            </w:r>
            <w:r w:rsidRPr="00170787">
              <w:rPr>
                <w:rFonts w:ascii="Courier New" w:hAnsi="Courier New" w:cs="Courier New"/>
                <w:color w:val="0000FF"/>
                <w:sz w:val="18"/>
                <w:szCs w:val="18"/>
                <w:lang w:eastAsia="fi-FI"/>
              </w:rPr>
              <w:t>--&gt;</w:t>
            </w:r>
          </w:p>
          <w:p w14:paraId="49F5FA1D"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proofErr w:type="spellStart"/>
            <w:r w:rsidRPr="00170787">
              <w:rPr>
                <w:rFonts w:ascii="Courier New" w:hAnsi="Courier New" w:cs="Courier New"/>
                <w:color w:val="800000"/>
                <w:sz w:val="18"/>
                <w:szCs w:val="18"/>
                <w:lang w:eastAsia="fi-FI"/>
              </w:rPr>
              <w:t>value</w:t>
            </w:r>
            <w:proofErr w:type="spellEnd"/>
            <w:r w:rsidRPr="00170787">
              <w:rPr>
                <w:rFonts w:ascii="Courier New" w:hAnsi="Courier New" w:cs="Courier New"/>
                <w:i/>
                <w:iCs/>
                <w:color w:val="008080"/>
                <w:sz w:val="18"/>
                <w:szCs w:val="18"/>
                <w:lang w:eastAsia="fi-FI"/>
              </w:rPr>
              <w:t xml:space="preserve"> </w:t>
            </w:r>
            <w:proofErr w:type="spellStart"/>
            <w:r w:rsidRPr="00170787">
              <w:rPr>
                <w:rFonts w:ascii="Courier New" w:hAnsi="Courier New" w:cs="Courier New"/>
                <w:color w:val="FF0000"/>
                <w:sz w:val="18"/>
                <w:szCs w:val="18"/>
                <w:lang w:eastAsia="fi-FI"/>
              </w:rPr>
              <w:t>xsi:type</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PQ</w:t>
            </w:r>
            <w:proofErr w:type="spellEnd"/>
            <w:r w:rsidRPr="00170787">
              <w:rPr>
                <w:rFonts w:ascii="Courier New" w:hAnsi="Courier New" w:cs="Courier New"/>
                <w:color w:val="0000FF"/>
                <w:sz w:val="18"/>
                <w:szCs w:val="18"/>
                <w:lang w:eastAsia="fi-FI"/>
              </w:rPr>
              <w:t>"</w:t>
            </w:r>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value</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0.1</w:t>
            </w:r>
            <w:r w:rsidRPr="00170787">
              <w:rPr>
                <w:rFonts w:ascii="Courier New" w:hAnsi="Courier New" w:cs="Courier New"/>
                <w:color w:val="0000FF"/>
                <w:sz w:val="18"/>
                <w:szCs w:val="18"/>
                <w:lang w:eastAsia="fi-FI"/>
              </w:rPr>
              <w:t>"</w:t>
            </w:r>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unit</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mGy.cm2</w:t>
            </w:r>
            <w:r w:rsidRPr="00170787">
              <w:rPr>
                <w:rFonts w:ascii="Courier New" w:hAnsi="Courier New" w:cs="Courier New"/>
                <w:color w:val="0000FF"/>
                <w:sz w:val="18"/>
                <w:szCs w:val="18"/>
                <w:lang w:eastAsia="fi-FI"/>
              </w:rPr>
              <w:t>"/&gt;</w:t>
            </w:r>
          </w:p>
          <w:p w14:paraId="7C8900A0"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observation</w:t>
            </w:r>
            <w:r w:rsidRPr="00170787">
              <w:rPr>
                <w:rFonts w:ascii="Courier New" w:hAnsi="Courier New" w:cs="Courier New"/>
                <w:color w:val="0000FF"/>
                <w:sz w:val="18"/>
                <w:szCs w:val="18"/>
                <w:lang w:val="en-US" w:eastAsia="fi-FI"/>
              </w:rPr>
              <w:t>&gt;</w:t>
            </w:r>
          </w:p>
          <w:p w14:paraId="2EE9EF04"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color w:val="0000FF"/>
                <w:sz w:val="18"/>
                <w:szCs w:val="18"/>
                <w:lang w:val="en-US" w:eastAsia="fi-FI"/>
              </w:rPr>
              <w:t>&lt;/</w:t>
            </w:r>
            <w:proofErr w:type="spellStart"/>
            <w:r w:rsidRPr="00170787">
              <w:rPr>
                <w:rFonts w:ascii="Courier New" w:hAnsi="Courier New" w:cs="Courier New"/>
                <w:color w:val="800000"/>
                <w:sz w:val="18"/>
                <w:szCs w:val="18"/>
                <w:lang w:val="en-US" w:eastAsia="fi-FI"/>
              </w:rPr>
              <w:t>entryRelationship</w:t>
            </w:r>
            <w:proofErr w:type="spellEnd"/>
            <w:r w:rsidRPr="00170787">
              <w:rPr>
                <w:rFonts w:ascii="Courier New" w:hAnsi="Courier New" w:cs="Courier New"/>
                <w:color w:val="0000FF"/>
                <w:sz w:val="18"/>
                <w:szCs w:val="18"/>
                <w:lang w:val="en-US" w:eastAsia="fi-FI"/>
              </w:rPr>
              <w:t>&gt;</w:t>
            </w:r>
          </w:p>
          <w:p w14:paraId="590B3774" w14:textId="42F50C98" w:rsidR="00F03E14" w:rsidRPr="00571ACF" w:rsidRDefault="00F03E14" w:rsidP="00D75A90">
            <w:pPr>
              <w:autoSpaceDE w:val="0"/>
              <w:autoSpaceDN w:val="0"/>
              <w:adjustRightInd w:val="0"/>
              <w:rPr>
                <w:highlight w:val="white"/>
                <w:lang w:eastAsia="fi-FI"/>
              </w:rPr>
            </w:pPr>
          </w:p>
        </w:tc>
      </w:tr>
    </w:tbl>
    <w:p w14:paraId="590B3776" w14:textId="77777777" w:rsidR="00F03E14" w:rsidRDefault="00F03E14" w:rsidP="00F03E14">
      <w:pPr>
        <w:rPr>
          <w:highlight w:val="white"/>
          <w:lang w:eastAsia="fi-FI"/>
        </w:rPr>
      </w:pPr>
    </w:p>
    <w:p w14:paraId="590B3777" w14:textId="77777777" w:rsidR="00D177BD" w:rsidRDefault="00D75A90" w:rsidP="00D75A90">
      <w:pPr>
        <w:pStyle w:val="Otsikko3"/>
        <w:rPr>
          <w:highlight w:val="white"/>
          <w:lang w:eastAsia="fi-FI"/>
        </w:rPr>
      </w:pPr>
      <w:bookmarkStart w:id="73" w:name="_Toc343863251"/>
      <w:proofErr w:type="spellStart"/>
      <w:r>
        <w:rPr>
          <w:highlight w:val="white"/>
          <w:lang w:eastAsia="fi-FI"/>
        </w:rPr>
        <w:t>Tutkimuksen</w:t>
      </w:r>
      <w:proofErr w:type="spellEnd"/>
      <w:r>
        <w:rPr>
          <w:highlight w:val="white"/>
          <w:lang w:eastAsia="fi-FI"/>
        </w:rPr>
        <w:t xml:space="preserve"> </w:t>
      </w:r>
      <w:proofErr w:type="spellStart"/>
      <w:r>
        <w:rPr>
          <w:highlight w:val="white"/>
          <w:lang w:eastAsia="fi-FI"/>
        </w:rPr>
        <w:t>kuvat</w:t>
      </w:r>
      <w:bookmarkEnd w:id="73"/>
      <w:proofErr w:type="spellEnd"/>
    </w:p>
    <w:p w14:paraId="590B3778" w14:textId="47BA7A90" w:rsidR="007F4986" w:rsidRDefault="007F4986" w:rsidP="00E7063F">
      <w:pPr>
        <w:rPr>
          <w:highlight w:val="white"/>
          <w:lang w:eastAsia="fi-FI"/>
        </w:rPr>
      </w:pPr>
      <w:r w:rsidRPr="007F4986">
        <w:rPr>
          <w:highlight w:val="white"/>
          <w:lang w:eastAsia="fi-FI"/>
        </w:rPr>
        <w:t>Tutkimukseen liittyvien kuvien viittauksen osalta määrittelyä tullaan tarkentamaan siinä vaiheessa, kun kuvien arkistointiin liittyvä kansallinen arkkitehtuuri valmistuu.</w:t>
      </w:r>
      <w:r>
        <w:rPr>
          <w:highlight w:val="white"/>
          <w:lang w:eastAsia="fi-FI"/>
        </w:rPr>
        <w:t xml:space="preserve"> </w:t>
      </w:r>
    </w:p>
    <w:p w14:paraId="590B3779" w14:textId="77777777" w:rsidR="007F4986" w:rsidRDefault="007F4986" w:rsidP="00E7063F">
      <w:pPr>
        <w:rPr>
          <w:highlight w:val="white"/>
          <w:lang w:eastAsia="fi-FI"/>
        </w:rPr>
      </w:pPr>
    </w:p>
    <w:p w14:paraId="590B377A" w14:textId="567AFA15" w:rsidR="007D2A01" w:rsidRPr="007D2A01" w:rsidRDefault="007F4986" w:rsidP="007D2A01">
      <w:pPr>
        <w:rPr>
          <w:highlight w:val="white"/>
          <w:lang w:eastAsia="fi-FI"/>
        </w:rPr>
      </w:pPr>
      <w:r>
        <w:rPr>
          <w:highlight w:val="white"/>
          <w:lang w:eastAsia="fi-FI"/>
        </w:rPr>
        <w:t>Lähtökohta</w:t>
      </w:r>
      <w:r w:rsidR="008C45D1">
        <w:rPr>
          <w:highlight w:val="white"/>
          <w:lang w:eastAsia="fi-FI"/>
        </w:rPr>
        <w:t>na</w:t>
      </w:r>
      <w:r>
        <w:rPr>
          <w:highlight w:val="white"/>
          <w:lang w:eastAsia="fi-FI"/>
        </w:rPr>
        <w:t xml:space="preserve"> alla esimerkiss</w:t>
      </w:r>
      <w:r w:rsidR="008C45D1">
        <w:rPr>
          <w:highlight w:val="white"/>
          <w:lang w:eastAsia="fi-FI"/>
        </w:rPr>
        <w:t>ä</w:t>
      </w:r>
      <w:r>
        <w:rPr>
          <w:highlight w:val="white"/>
          <w:lang w:eastAsia="fi-FI"/>
        </w:rPr>
        <w:t xml:space="preserve"> kuvantamisen tutkimusasiakirjassa tulee yksilöidä syntyneiden kuvien tunnus ja missä </w:t>
      </w:r>
      <w:proofErr w:type="spellStart"/>
      <w:r>
        <w:rPr>
          <w:highlight w:val="white"/>
          <w:lang w:eastAsia="fi-FI"/>
        </w:rPr>
        <w:t>arkistossa/pacsissa</w:t>
      </w:r>
      <w:proofErr w:type="spellEnd"/>
      <w:r>
        <w:rPr>
          <w:highlight w:val="white"/>
          <w:lang w:eastAsia="fi-FI"/>
        </w:rPr>
        <w:t xml:space="preserve"> kuvat sijaitsevat asiakirjan luontihetkellä. </w:t>
      </w:r>
      <w:r w:rsidR="007D2A01" w:rsidRPr="007D2A01">
        <w:rPr>
          <w:lang w:eastAsia="fi-FI"/>
        </w:rPr>
        <w:t xml:space="preserve">Tieto kerrotaan </w:t>
      </w:r>
      <w:proofErr w:type="spellStart"/>
      <w:r w:rsidR="007D2A01" w:rsidRPr="007D2A01">
        <w:rPr>
          <w:lang w:eastAsia="fi-FI"/>
        </w:rPr>
        <w:lastRenderedPageBreak/>
        <w:t>observation</w:t>
      </w:r>
      <w:r w:rsidR="00C821B7">
        <w:rPr>
          <w:lang w:eastAsia="fi-FI"/>
        </w:rPr>
        <w:t>M</w:t>
      </w:r>
      <w:r w:rsidR="007D2A01" w:rsidRPr="007D2A01">
        <w:rPr>
          <w:lang w:eastAsia="fi-FI"/>
        </w:rPr>
        <w:t>edianin</w:t>
      </w:r>
      <w:proofErr w:type="spellEnd"/>
      <w:r w:rsidR="007D2A01" w:rsidRPr="007D2A01">
        <w:rPr>
          <w:lang w:eastAsia="fi-FI"/>
        </w:rPr>
        <w:t xml:space="preserve"> </w:t>
      </w:r>
      <w:proofErr w:type="spellStart"/>
      <w:r w:rsidR="007D2A01" w:rsidRPr="007D2A01">
        <w:rPr>
          <w:lang w:eastAsia="fi-FI"/>
        </w:rPr>
        <w:t>participantilla</w:t>
      </w:r>
      <w:proofErr w:type="spellEnd"/>
      <w:r w:rsidR="007D2A01" w:rsidRPr="007D2A01">
        <w:rPr>
          <w:lang w:eastAsia="fi-FI"/>
        </w:rPr>
        <w:t xml:space="preserve">, </w:t>
      </w:r>
      <w:proofErr w:type="spellStart"/>
      <w:r w:rsidR="007D2A01" w:rsidRPr="007D2A01">
        <w:rPr>
          <w:lang w:eastAsia="fi-FI"/>
        </w:rPr>
        <w:t>typeCode</w:t>
      </w:r>
      <w:proofErr w:type="spellEnd"/>
      <w:r w:rsidR="007D2A01" w:rsidRPr="007D2A01">
        <w:rPr>
          <w:lang w:eastAsia="fi-FI"/>
        </w:rPr>
        <w:t xml:space="preserve"> ELOC kertoo, että </w:t>
      </w:r>
      <w:proofErr w:type="spellStart"/>
      <w:r w:rsidR="007D2A01" w:rsidRPr="007D2A01">
        <w:rPr>
          <w:lang w:eastAsia="fi-FI"/>
        </w:rPr>
        <w:t>actiin</w:t>
      </w:r>
      <w:proofErr w:type="spellEnd"/>
      <w:r w:rsidR="007D2A01" w:rsidRPr="007D2A01">
        <w:rPr>
          <w:lang w:eastAsia="fi-FI"/>
        </w:rPr>
        <w:t xml:space="preserve"> "osallistuu" </w:t>
      </w:r>
      <w:proofErr w:type="spellStart"/>
      <w:r w:rsidR="007D2A01" w:rsidRPr="007D2A01">
        <w:rPr>
          <w:lang w:eastAsia="fi-FI"/>
        </w:rPr>
        <w:t>entry</w:t>
      </w:r>
      <w:proofErr w:type="spellEnd"/>
      <w:r w:rsidR="007D2A01" w:rsidRPr="007D2A01">
        <w:rPr>
          <w:lang w:eastAsia="fi-FI"/>
        </w:rPr>
        <w:t xml:space="preserve"> </w:t>
      </w:r>
      <w:proofErr w:type="spellStart"/>
      <w:r w:rsidR="007D2A01" w:rsidRPr="007D2A01">
        <w:rPr>
          <w:lang w:eastAsia="fi-FI"/>
        </w:rPr>
        <w:t>location</w:t>
      </w:r>
      <w:proofErr w:type="spellEnd"/>
      <w:r w:rsidR="007D2A01" w:rsidRPr="007D2A01">
        <w:rPr>
          <w:lang w:eastAsia="fi-FI"/>
        </w:rPr>
        <w:t xml:space="preserve">: "A </w:t>
      </w:r>
      <w:proofErr w:type="spellStart"/>
      <w:r w:rsidR="007D2A01" w:rsidRPr="007D2A01">
        <w:rPr>
          <w:lang w:eastAsia="fi-FI"/>
        </w:rPr>
        <w:t>location</w:t>
      </w:r>
      <w:proofErr w:type="spellEnd"/>
      <w:r w:rsidR="007D2A01" w:rsidRPr="007D2A01">
        <w:rPr>
          <w:lang w:eastAsia="fi-FI"/>
        </w:rPr>
        <w:t xml:space="preserve"> </w:t>
      </w:r>
      <w:proofErr w:type="spellStart"/>
      <w:r w:rsidR="007D2A01" w:rsidRPr="007D2A01">
        <w:rPr>
          <w:lang w:eastAsia="fi-FI"/>
        </w:rPr>
        <w:t>wher</w:t>
      </w:r>
      <w:r w:rsidR="007D2A01">
        <w:rPr>
          <w:lang w:eastAsia="fi-FI"/>
        </w:rPr>
        <w:t>e</w:t>
      </w:r>
      <w:proofErr w:type="spellEnd"/>
      <w:r w:rsidR="007D2A01">
        <w:rPr>
          <w:lang w:eastAsia="fi-FI"/>
        </w:rPr>
        <w:t xml:space="preserve"> data </w:t>
      </w:r>
      <w:proofErr w:type="spellStart"/>
      <w:r w:rsidR="007D2A01">
        <w:rPr>
          <w:lang w:eastAsia="fi-FI"/>
        </w:rPr>
        <w:t>about</w:t>
      </w:r>
      <w:proofErr w:type="spellEnd"/>
      <w:r w:rsidR="007D2A01">
        <w:rPr>
          <w:lang w:eastAsia="fi-FI"/>
        </w:rPr>
        <w:t xml:space="preserve"> an Act </w:t>
      </w:r>
      <w:proofErr w:type="spellStart"/>
      <w:r w:rsidR="007D2A01">
        <w:rPr>
          <w:lang w:eastAsia="fi-FI"/>
        </w:rPr>
        <w:t>was</w:t>
      </w:r>
      <w:proofErr w:type="spellEnd"/>
      <w:r w:rsidR="007D2A01">
        <w:rPr>
          <w:lang w:eastAsia="fi-FI"/>
        </w:rPr>
        <w:t xml:space="preserve"> </w:t>
      </w:r>
      <w:proofErr w:type="spellStart"/>
      <w:r w:rsidR="007D2A01">
        <w:rPr>
          <w:lang w:eastAsia="fi-FI"/>
        </w:rPr>
        <w:t>entered</w:t>
      </w:r>
      <w:proofErr w:type="spellEnd"/>
      <w:r w:rsidR="007D2A01" w:rsidRPr="007D2A01">
        <w:rPr>
          <w:lang w:eastAsia="fi-FI"/>
        </w:rPr>
        <w:t xml:space="preserve">" eli kuva-arkiston tiedot tässä tapauksessa. </w:t>
      </w:r>
      <w:r w:rsidR="007D2A01">
        <w:rPr>
          <w:lang w:eastAsia="fi-FI"/>
        </w:rPr>
        <w:t xml:space="preserve"> </w:t>
      </w:r>
      <w:proofErr w:type="spellStart"/>
      <w:r w:rsidR="007D2A01" w:rsidRPr="007D2A01">
        <w:rPr>
          <w:lang w:eastAsia="fi-FI"/>
        </w:rPr>
        <w:t>playingDevice-kohta</w:t>
      </w:r>
      <w:proofErr w:type="spellEnd"/>
      <w:r w:rsidR="007D2A01" w:rsidRPr="007D2A01">
        <w:rPr>
          <w:lang w:eastAsia="fi-FI"/>
        </w:rPr>
        <w:t xml:space="preserve"> </w:t>
      </w:r>
      <w:proofErr w:type="gramStart"/>
      <w:r w:rsidR="007D2A01" w:rsidRPr="007D2A01">
        <w:rPr>
          <w:lang w:eastAsia="fi-FI"/>
        </w:rPr>
        <w:t>ilmoittaa</w:t>
      </w:r>
      <w:proofErr w:type="gramEnd"/>
      <w:r w:rsidR="007D2A01" w:rsidRPr="007D2A01">
        <w:rPr>
          <w:lang w:eastAsia="fi-FI"/>
        </w:rPr>
        <w:t xml:space="preserve"> tarkemmin osallistujan tiedot, kuten tunnisteen.</w:t>
      </w:r>
    </w:p>
    <w:p w14:paraId="590B377B" w14:textId="77777777" w:rsidR="00D75A90" w:rsidRPr="007D2A01" w:rsidRDefault="007F4986" w:rsidP="00E7063F">
      <w:pPr>
        <w:rPr>
          <w:highlight w:val="white"/>
          <w:lang w:eastAsia="fi-FI"/>
        </w:rPr>
      </w:pPr>
      <w:r w:rsidRPr="007D2A01">
        <w:rPr>
          <w:highlight w:val="white"/>
          <w:lang w:eastAsia="fi-FI"/>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386A81" w:rsidRPr="00B41F57" w14:paraId="590B378B" w14:textId="77777777" w:rsidTr="00571ACF">
        <w:tc>
          <w:tcPr>
            <w:tcW w:w="9779" w:type="dxa"/>
          </w:tcPr>
          <w:p w14:paraId="3A4C1582"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color w:val="0000FF"/>
                <w:sz w:val="18"/>
                <w:szCs w:val="18"/>
                <w:lang w:eastAsia="fi-FI"/>
              </w:rPr>
              <w:t>&lt;!</w:t>
            </w:r>
            <w:proofErr w:type="gramStart"/>
            <w:r w:rsidRPr="00170787">
              <w:rPr>
                <w:rFonts w:ascii="Courier New" w:hAnsi="Courier New" w:cs="Courier New"/>
                <w:color w:val="0000FF"/>
                <w:sz w:val="18"/>
                <w:szCs w:val="18"/>
                <w:lang w:eastAsia="fi-FI"/>
              </w:rPr>
              <w:t>--</w:t>
            </w:r>
            <w:r w:rsidRPr="00170787">
              <w:rPr>
                <w:rFonts w:ascii="Courier New" w:hAnsi="Courier New" w:cs="Courier New"/>
                <w:color w:val="585858"/>
                <w:sz w:val="18"/>
                <w:szCs w:val="18"/>
                <w:lang w:eastAsia="fi-FI"/>
              </w:rPr>
              <w:t xml:space="preserve"> Missä</w:t>
            </w:r>
            <w:proofErr w:type="gramEnd"/>
            <w:r w:rsidRPr="00170787">
              <w:rPr>
                <w:rFonts w:ascii="Courier New" w:hAnsi="Courier New" w:cs="Courier New"/>
                <w:color w:val="585858"/>
                <w:sz w:val="18"/>
                <w:szCs w:val="18"/>
                <w:lang w:eastAsia="fi-FI"/>
              </w:rPr>
              <w:t xml:space="preserve"> tutkimuksen kuvat ovat </w:t>
            </w:r>
            <w:r w:rsidRPr="00170787">
              <w:rPr>
                <w:rFonts w:ascii="Courier New" w:hAnsi="Courier New" w:cs="Courier New"/>
                <w:color w:val="0000FF"/>
                <w:sz w:val="18"/>
                <w:szCs w:val="18"/>
                <w:lang w:eastAsia="fi-FI"/>
              </w:rPr>
              <w:t>--&gt;</w:t>
            </w:r>
          </w:p>
          <w:p w14:paraId="13E1F266"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color w:val="0000FF"/>
                <w:sz w:val="18"/>
                <w:szCs w:val="18"/>
                <w:lang w:eastAsia="fi-FI"/>
              </w:rPr>
              <w:t>&lt;</w:t>
            </w:r>
            <w:proofErr w:type="spellStart"/>
            <w:r w:rsidRPr="00170787">
              <w:rPr>
                <w:rFonts w:ascii="Courier New" w:hAnsi="Courier New" w:cs="Courier New"/>
                <w:color w:val="800000"/>
                <w:sz w:val="18"/>
                <w:szCs w:val="18"/>
                <w:lang w:eastAsia="fi-FI"/>
              </w:rPr>
              <w:t>entry</w:t>
            </w:r>
            <w:proofErr w:type="spellEnd"/>
            <w:r w:rsidRPr="00170787">
              <w:rPr>
                <w:rFonts w:ascii="Courier New" w:hAnsi="Courier New" w:cs="Courier New"/>
                <w:color w:val="0000FF"/>
                <w:sz w:val="18"/>
                <w:szCs w:val="18"/>
                <w:lang w:eastAsia="fi-FI"/>
              </w:rPr>
              <w:t>&gt;</w:t>
            </w:r>
          </w:p>
          <w:p w14:paraId="5E1CE22F"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val="en-US" w:eastAsia="fi-FI"/>
              </w:rPr>
              <w:t>&lt;</w:t>
            </w:r>
            <w:proofErr w:type="spellStart"/>
            <w:r w:rsidRPr="00170787">
              <w:rPr>
                <w:rFonts w:ascii="Courier New" w:hAnsi="Courier New" w:cs="Courier New"/>
                <w:color w:val="800000"/>
                <w:sz w:val="18"/>
                <w:szCs w:val="18"/>
                <w:lang w:val="en-US" w:eastAsia="fi-FI"/>
              </w:rPr>
              <w:t>observationMedia</w:t>
            </w:r>
            <w:proofErr w:type="spellEnd"/>
            <w:r w:rsidRPr="00170787">
              <w:rPr>
                <w:rFonts w:ascii="Courier New" w:hAnsi="Courier New" w:cs="Courier New"/>
                <w:i/>
                <w:iCs/>
                <w:color w:val="008080"/>
                <w:sz w:val="18"/>
                <w:szCs w:val="18"/>
                <w:lang w:val="en-US" w:eastAsia="fi-FI"/>
              </w:rPr>
              <w:t xml:space="preserve"> </w:t>
            </w:r>
            <w:proofErr w:type="spellStart"/>
            <w:r w:rsidRPr="00170787">
              <w:rPr>
                <w:rFonts w:ascii="Courier New" w:hAnsi="Courier New" w:cs="Courier New"/>
                <w:color w:val="FF0000"/>
                <w:sz w:val="18"/>
                <w:szCs w:val="18"/>
                <w:lang w:val="en-US" w:eastAsia="fi-FI"/>
              </w:rPr>
              <w:t>classCode</w:t>
            </w:r>
            <w:proofErr w:type="spellEnd"/>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OBS</w:t>
            </w:r>
            <w:r w:rsidRPr="00170787">
              <w:rPr>
                <w:rFonts w:ascii="Courier New" w:hAnsi="Courier New" w:cs="Courier New"/>
                <w:color w:val="0000FF"/>
                <w:sz w:val="18"/>
                <w:szCs w:val="18"/>
                <w:lang w:val="en-US" w:eastAsia="fi-FI"/>
              </w:rPr>
              <w:t>"</w:t>
            </w:r>
            <w:r w:rsidRPr="00170787">
              <w:rPr>
                <w:rFonts w:ascii="Courier New" w:hAnsi="Courier New" w:cs="Courier New"/>
                <w:i/>
                <w:iCs/>
                <w:color w:val="008080"/>
                <w:sz w:val="18"/>
                <w:szCs w:val="18"/>
                <w:lang w:val="en-US" w:eastAsia="fi-FI"/>
              </w:rPr>
              <w:t xml:space="preserve"> </w:t>
            </w:r>
            <w:proofErr w:type="spellStart"/>
            <w:r w:rsidRPr="00170787">
              <w:rPr>
                <w:rFonts w:ascii="Courier New" w:hAnsi="Courier New" w:cs="Courier New"/>
                <w:color w:val="FF0000"/>
                <w:sz w:val="18"/>
                <w:szCs w:val="18"/>
                <w:lang w:val="en-US" w:eastAsia="fi-FI"/>
              </w:rPr>
              <w:t>moodCode</w:t>
            </w:r>
            <w:proofErr w:type="spellEnd"/>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EVN</w:t>
            </w:r>
            <w:r w:rsidRPr="00170787">
              <w:rPr>
                <w:rFonts w:ascii="Courier New" w:hAnsi="Courier New" w:cs="Courier New"/>
                <w:color w:val="0000FF"/>
                <w:sz w:val="18"/>
                <w:szCs w:val="18"/>
                <w:lang w:val="en-US" w:eastAsia="fi-FI"/>
              </w:rPr>
              <w:t>"</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ID</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OID1.2.246.10.1234567.14.2009.123.1.4</w:t>
            </w:r>
            <w:r w:rsidRPr="00170787">
              <w:rPr>
                <w:rFonts w:ascii="Courier New" w:hAnsi="Courier New" w:cs="Courier New"/>
                <w:color w:val="0000FF"/>
                <w:sz w:val="18"/>
                <w:szCs w:val="18"/>
                <w:lang w:val="en-US" w:eastAsia="fi-FI"/>
              </w:rPr>
              <w:t>"&gt;</w:t>
            </w:r>
          </w:p>
          <w:p w14:paraId="151E0895" w14:textId="7089EB9A"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eastAsia="fi-FI"/>
              </w:rPr>
              <w:t>&lt;!</w:t>
            </w:r>
            <w:proofErr w:type="gramStart"/>
            <w:r w:rsidRPr="00170787">
              <w:rPr>
                <w:rFonts w:ascii="Courier New" w:hAnsi="Courier New" w:cs="Courier New"/>
                <w:color w:val="0000FF"/>
                <w:sz w:val="18"/>
                <w:szCs w:val="18"/>
                <w:lang w:eastAsia="fi-FI"/>
              </w:rPr>
              <w:t>--</w:t>
            </w:r>
            <w:proofErr w:type="gramEnd"/>
            <w:r w:rsidRPr="00170787">
              <w:rPr>
                <w:rFonts w:ascii="Courier New" w:hAnsi="Courier New" w:cs="Courier New"/>
                <w:color w:val="585858"/>
                <w:sz w:val="18"/>
                <w:szCs w:val="18"/>
                <w:lang w:eastAsia="fi-FI"/>
              </w:rPr>
              <w:t xml:space="preserve">Tutkimuksen (kuvien) </w:t>
            </w:r>
            <w:proofErr w:type="spellStart"/>
            <w:r w:rsidRPr="00170787">
              <w:rPr>
                <w:rFonts w:ascii="Courier New" w:hAnsi="Courier New" w:cs="Courier New"/>
                <w:color w:val="585858"/>
                <w:sz w:val="18"/>
                <w:szCs w:val="18"/>
                <w:lang w:eastAsia="fi-FI"/>
              </w:rPr>
              <w:t>OID-tunnus</w:t>
            </w:r>
            <w:proofErr w:type="spellEnd"/>
            <w:r w:rsidRPr="00170787">
              <w:rPr>
                <w:rFonts w:ascii="Courier New" w:hAnsi="Courier New" w:cs="Courier New"/>
                <w:color w:val="585858"/>
                <w:sz w:val="18"/>
                <w:szCs w:val="18"/>
                <w:lang w:eastAsia="fi-FI"/>
              </w:rPr>
              <w:t xml:space="preserve">, </w:t>
            </w:r>
            <w:proofErr w:type="spellStart"/>
            <w:r w:rsidRPr="00170787">
              <w:rPr>
                <w:rFonts w:ascii="Courier New" w:hAnsi="Courier New" w:cs="Courier New"/>
                <w:color w:val="585858"/>
                <w:sz w:val="18"/>
                <w:szCs w:val="18"/>
                <w:lang w:eastAsia="fi-FI"/>
              </w:rPr>
              <w:t>Study</w:t>
            </w:r>
            <w:proofErr w:type="spellEnd"/>
            <w:r w:rsidRPr="00170787">
              <w:rPr>
                <w:rFonts w:ascii="Courier New" w:hAnsi="Courier New" w:cs="Courier New"/>
                <w:color w:val="585858"/>
                <w:sz w:val="18"/>
                <w:szCs w:val="18"/>
                <w:lang w:eastAsia="fi-FI"/>
              </w:rPr>
              <w:t xml:space="preserve"> </w:t>
            </w:r>
            <w:proofErr w:type="spellStart"/>
            <w:r w:rsidRPr="00170787">
              <w:rPr>
                <w:rFonts w:ascii="Courier New" w:hAnsi="Courier New" w:cs="Courier New"/>
                <w:color w:val="585858"/>
                <w:sz w:val="18"/>
                <w:szCs w:val="18"/>
                <w:lang w:eastAsia="fi-FI"/>
              </w:rPr>
              <w:t>Instance</w:t>
            </w:r>
            <w:proofErr w:type="spellEnd"/>
            <w:r w:rsidRPr="00170787">
              <w:rPr>
                <w:rFonts w:ascii="Courier New" w:hAnsi="Courier New" w:cs="Courier New"/>
                <w:color w:val="585858"/>
                <w:sz w:val="18"/>
                <w:szCs w:val="18"/>
                <w:lang w:eastAsia="fi-FI"/>
              </w:rPr>
              <w:t xml:space="preserve"> UID </w:t>
            </w:r>
            <w:proofErr w:type="spellStart"/>
            <w:r w:rsidRPr="00170787">
              <w:rPr>
                <w:rFonts w:ascii="Courier New" w:hAnsi="Courier New" w:cs="Courier New"/>
                <w:color w:val="585858"/>
                <w:sz w:val="18"/>
                <w:szCs w:val="18"/>
                <w:lang w:eastAsia="fi-FI"/>
              </w:rPr>
              <w:t>extensioniin</w:t>
            </w:r>
            <w:proofErr w:type="spellEnd"/>
            <w:r w:rsidRPr="00170787">
              <w:rPr>
                <w:rFonts w:ascii="Courier New" w:hAnsi="Courier New" w:cs="Courier New"/>
                <w:color w:val="585858"/>
                <w:sz w:val="18"/>
                <w:szCs w:val="18"/>
                <w:lang w:eastAsia="fi-FI"/>
              </w:rPr>
              <w:t xml:space="preserve"> </w:t>
            </w:r>
            <w:r w:rsidRPr="00170787">
              <w:rPr>
                <w:rFonts w:ascii="Courier New" w:hAnsi="Courier New" w:cs="Courier New"/>
                <w:color w:val="0000FF"/>
                <w:sz w:val="18"/>
                <w:szCs w:val="18"/>
                <w:lang w:eastAsia="fi-FI"/>
              </w:rPr>
              <w:t>--&gt;</w:t>
            </w:r>
          </w:p>
          <w:p w14:paraId="3C3BF7FF"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800000"/>
                <w:sz w:val="18"/>
                <w:szCs w:val="18"/>
                <w:lang w:eastAsia="fi-FI"/>
              </w:rPr>
              <w:t>id</w:t>
            </w:r>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root</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1.2.246.10.1234567.14.2009.123.1.3</w:t>
            </w:r>
            <w:r w:rsidRPr="00170787">
              <w:rPr>
                <w:rFonts w:ascii="Courier New" w:hAnsi="Courier New" w:cs="Courier New"/>
                <w:color w:val="0000FF"/>
                <w:sz w:val="18"/>
                <w:szCs w:val="18"/>
                <w:lang w:eastAsia="fi-FI"/>
              </w:rPr>
              <w:t>"</w:t>
            </w:r>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extension</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888888</w:t>
            </w:r>
            <w:r w:rsidRPr="00170787">
              <w:rPr>
                <w:rFonts w:ascii="Courier New" w:hAnsi="Courier New" w:cs="Courier New"/>
                <w:color w:val="0000FF"/>
                <w:sz w:val="18"/>
                <w:szCs w:val="18"/>
                <w:lang w:eastAsia="fi-FI"/>
              </w:rPr>
              <w:t>"/&gt;</w:t>
            </w:r>
          </w:p>
          <w:p w14:paraId="63A5D07E"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color w:val="000000"/>
                <w:sz w:val="18"/>
                <w:szCs w:val="18"/>
                <w:lang w:eastAsia="fi-FI"/>
              </w:rPr>
              <w:t xml:space="preserve">        </w:t>
            </w:r>
            <w:r w:rsidRPr="00170787">
              <w:rPr>
                <w:rFonts w:ascii="Courier New" w:hAnsi="Courier New" w:cs="Courier New"/>
                <w:color w:val="0000FF"/>
                <w:sz w:val="18"/>
                <w:szCs w:val="18"/>
                <w:lang w:eastAsia="fi-FI"/>
              </w:rPr>
              <w:t>&lt;!</w:t>
            </w:r>
            <w:proofErr w:type="gramStart"/>
            <w:r w:rsidRPr="00170787">
              <w:rPr>
                <w:rFonts w:ascii="Courier New" w:hAnsi="Courier New" w:cs="Courier New"/>
                <w:color w:val="0000FF"/>
                <w:sz w:val="18"/>
                <w:szCs w:val="18"/>
                <w:lang w:eastAsia="fi-FI"/>
              </w:rPr>
              <w:t>--</w:t>
            </w:r>
            <w:r w:rsidRPr="00170787">
              <w:rPr>
                <w:rFonts w:ascii="Courier New" w:hAnsi="Courier New" w:cs="Courier New"/>
                <w:color w:val="585858"/>
                <w:sz w:val="18"/>
                <w:szCs w:val="18"/>
                <w:lang w:eastAsia="fi-FI"/>
              </w:rPr>
              <w:t xml:space="preserve"> Arkiston</w:t>
            </w:r>
            <w:proofErr w:type="gramEnd"/>
            <w:r w:rsidRPr="00170787">
              <w:rPr>
                <w:rFonts w:ascii="Courier New" w:hAnsi="Courier New" w:cs="Courier New"/>
                <w:color w:val="585858"/>
                <w:sz w:val="18"/>
                <w:szCs w:val="18"/>
                <w:lang w:eastAsia="fi-FI"/>
              </w:rPr>
              <w:t xml:space="preserve"> nimi </w:t>
            </w:r>
            <w:r w:rsidRPr="00170787">
              <w:rPr>
                <w:rFonts w:ascii="Courier New" w:hAnsi="Courier New" w:cs="Courier New"/>
                <w:color w:val="0000FF"/>
                <w:sz w:val="18"/>
                <w:szCs w:val="18"/>
                <w:lang w:eastAsia="fi-FI"/>
              </w:rPr>
              <w:t>--&gt;</w:t>
            </w:r>
          </w:p>
          <w:p w14:paraId="6B3C7053"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color w:val="000000"/>
                <w:sz w:val="18"/>
                <w:szCs w:val="18"/>
                <w:lang w:eastAsia="fi-FI"/>
              </w:rPr>
              <w:t xml:space="preserve">        </w:t>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value</w:t>
            </w:r>
            <w:r w:rsidRPr="00170787">
              <w:rPr>
                <w:rFonts w:ascii="Courier New" w:hAnsi="Courier New" w:cs="Courier New"/>
                <w:color w:val="0000FF"/>
                <w:sz w:val="18"/>
                <w:szCs w:val="18"/>
                <w:lang w:val="en-US" w:eastAsia="fi-FI"/>
              </w:rPr>
              <w:t>&gt;</w:t>
            </w:r>
            <w:proofErr w:type="spellStart"/>
            <w:r w:rsidRPr="00170787">
              <w:rPr>
                <w:rFonts w:ascii="Courier New" w:hAnsi="Courier New" w:cs="Courier New"/>
                <w:color w:val="000000"/>
                <w:sz w:val="18"/>
                <w:szCs w:val="18"/>
                <w:lang w:val="en-US" w:eastAsia="fi-FI"/>
              </w:rPr>
              <w:t>arkiston</w:t>
            </w:r>
            <w:proofErr w:type="spellEnd"/>
            <w:r w:rsidRPr="00170787">
              <w:rPr>
                <w:rFonts w:ascii="Courier New" w:hAnsi="Courier New" w:cs="Courier New"/>
                <w:color w:val="000000"/>
                <w:sz w:val="18"/>
                <w:szCs w:val="18"/>
                <w:lang w:val="en-US" w:eastAsia="fi-FI"/>
              </w:rPr>
              <w:t xml:space="preserve"> </w:t>
            </w:r>
            <w:proofErr w:type="spellStart"/>
            <w:r w:rsidRPr="00170787">
              <w:rPr>
                <w:rFonts w:ascii="Courier New" w:hAnsi="Courier New" w:cs="Courier New"/>
                <w:color w:val="000000"/>
                <w:sz w:val="18"/>
                <w:szCs w:val="18"/>
                <w:lang w:val="en-US" w:eastAsia="fi-FI"/>
              </w:rPr>
              <w:t>nimi</w:t>
            </w:r>
            <w:proofErr w:type="spellEnd"/>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value</w:t>
            </w:r>
            <w:r w:rsidRPr="00170787">
              <w:rPr>
                <w:rFonts w:ascii="Courier New" w:hAnsi="Courier New" w:cs="Courier New"/>
                <w:color w:val="0000FF"/>
                <w:sz w:val="18"/>
                <w:szCs w:val="18"/>
                <w:lang w:val="en-US" w:eastAsia="fi-FI"/>
              </w:rPr>
              <w:t>&gt;</w:t>
            </w:r>
          </w:p>
          <w:p w14:paraId="08AE1857"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participant</w:t>
            </w:r>
            <w:r w:rsidRPr="00170787">
              <w:rPr>
                <w:rFonts w:ascii="Courier New" w:hAnsi="Courier New" w:cs="Courier New"/>
                <w:i/>
                <w:iCs/>
                <w:color w:val="008080"/>
                <w:sz w:val="18"/>
                <w:szCs w:val="18"/>
                <w:lang w:val="en-US" w:eastAsia="fi-FI"/>
              </w:rPr>
              <w:t xml:space="preserve"> </w:t>
            </w:r>
            <w:proofErr w:type="spellStart"/>
            <w:r w:rsidRPr="00170787">
              <w:rPr>
                <w:rFonts w:ascii="Courier New" w:hAnsi="Courier New" w:cs="Courier New"/>
                <w:color w:val="FF0000"/>
                <w:sz w:val="18"/>
                <w:szCs w:val="18"/>
                <w:lang w:val="en-US" w:eastAsia="fi-FI"/>
              </w:rPr>
              <w:t>typeCode</w:t>
            </w:r>
            <w:proofErr w:type="spellEnd"/>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ELOC</w:t>
            </w:r>
            <w:r w:rsidRPr="00170787">
              <w:rPr>
                <w:rFonts w:ascii="Courier New" w:hAnsi="Courier New" w:cs="Courier New"/>
                <w:color w:val="0000FF"/>
                <w:sz w:val="18"/>
                <w:szCs w:val="18"/>
                <w:lang w:val="en-US" w:eastAsia="fi-FI"/>
              </w:rPr>
              <w:t>"&gt;</w:t>
            </w:r>
          </w:p>
          <w:p w14:paraId="19E88292"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eastAsia="fi-FI"/>
              </w:rPr>
              <w:t>&lt;</w:t>
            </w:r>
            <w:proofErr w:type="spellStart"/>
            <w:r w:rsidRPr="00170787">
              <w:rPr>
                <w:rFonts w:ascii="Courier New" w:hAnsi="Courier New" w:cs="Courier New"/>
                <w:color w:val="800000"/>
                <w:sz w:val="18"/>
                <w:szCs w:val="18"/>
                <w:lang w:eastAsia="fi-FI"/>
              </w:rPr>
              <w:t>participantRole</w:t>
            </w:r>
            <w:proofErr w:type="spellEnd"/>
            <w:r w:rsidRPr="00170787">
              <w:rPr>
                <w:rFonts w:ascii="Courier New" w:hAnsi="Courier New" w:cs="Courier New"/>
                <w:color w:val="0000FF"/>
                <w:sz w:val="18"/>
                <w:szCs w:val="18"/>
                <w:lang w:eastAsia="fi-FI"/>
              </w:rPr>
              <w:t>&gt;</w:t>
            </w:r>
          </w:p>
          <w:p w14:paraId="07E5E107"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proofErr w:type="gramStart"/>
            <w:r w:rsidRPr="00170787">
              <w:rPr>
                <w:rFonts w:ascii="Courier New" w:hAnsi="Courier New" w:cs="Courier New"/>
                <w:color w:val="0000FF"/>
                <w:sz w:val="18"/>
                <w:szCs w:val="18"/>
                <w:lang w:eastAsia="fi-FI"/>
              </w:rPr>
              <w:t>--</w:t>
            </w:r>
            <w:r w:rsidRPr="00170787">
              <w:rPr>
                <w:rFonts w:ascii="Courier New" w:hAnsi="Courier New" w:cs="Courier New"/>
                <w:color w:val="585858"/>
                <w:sz w:val="18"/>
                <w:szCs w:val="18"/>
                <w:lang w:eastAsia="fi-FI"/>
              </w:rPr>
              <w:t xml:space="preserve"> Arkiston</w:t>
            </w:r>
            <w:proofErr w:type="gramEnd"/>
            <w:r w:rsidRPr="00170787">
              <w:rPr>
                <w:rFonts w:ascii="Courier New" w:hAnsi="Courier New" w:cs="Courier New"/>
                <w:color w:val="585858"/>
                <w:sz w:val="18"/>
                <w:szCs w:val="18"/>
                <w:lang w:eastAsia="fi-FI"/>
              </w:rPr>
              <w:t xml:space="preserve"> tunnus </w:t>
            </w:r>
            <w:r w:rsidRPr="00170787">
              <w:rPr>
                <w:rFonts w:ascii="Courier New" w:hAnsi="Courier New" w:cs="Courier New"/>
                <w:color w:val="0000FF"/>
                <w:sz w:val="18"/>
                <w:szCs w:val="18"/>
                <w:lang w:eastAsia="fi-FI"/>
              </w:rPr>
              <w:t>--&gt;</w:t>
            </w:r>
          </w:p>
          <w:p w14:paraId="36933239" w14:textId="77777777" w:rsidR="005D49E5"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800000"/>
                <w:sz w:val="18"/>
                <w:szCs w:val="18"/>
                <w:lang w:eastAsia="fi-FI"/>
              </w:rPr>
              <w:t>id</w:t>
            </w:r>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root</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1.2.246.10.1234567.14.999</w:t>
            </w:r>
            <w:r w:rsidRPr="00170787">
              <w:rPr>
                <w:rFonts w:ascii="Courier New" w:hAnsi="Courier New" w:cs="Courier New"/>
                <w:color w:val="0000FF"/>
                <w:sz w:val="18"/>
                <w:szCs w:val="18"/>
                <w:lang w:eastAsia="fi-FI"/>
              </w:rPr>
              <w:t>"/&gt;</w:t>
            </w:r>
          </w:p>
          <w:p w14:paraId="18F66FAF" w14:textId="04F2ECE5" w:rsidR="00170787" w:rsidRPr="005D49E5"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color w:val="000000"/>
                <w:sz w:val="18"/>
                <w:szCs w:val="18"/>
                <w:lang w:eastAsia="fi-FI"/>
              </w:rPr>
              <w:t xml:space="preserve">                </w:t>
            </w:r>
            <w:r w:rsidRPr="00170787">
              <w:rPr>
                <w:rFonts w:ascii="Courier New" w:hAnsi="Courier New" w:cs="Courier New"/>
                <w:color w:val="0000FF"/>
                <w:sz w:val="18"/>
                <w:szCs w:val="18"/>
                <w:lang w:eastAsia="fi-FI"/>
              </w:rPr>
              <w:t>&lt;!</w:t>
            </w:r>
            <w:proofErr w:type="gramStart"/>
            <w:r w:rsidRPr="00170787">
              <w:rPr>
                <w:rFonts w:ascii="Courier New" w:hAnsi="Courier New" w:cs="Courier New"/>
                <w:color w:val="0000FF"/>
                <w:sz w:val="18"/>
                <w:szCs w:val="18"/>
                <w:lang w:eastAsia="fi-FI"/>
              </w:rPr>
              <w:t>--</w:t>
            </w:r>
            <w:r w:rsidRPr="00170787">
              <w:rPr>
                <w:rFonts w:ascii="Courier New" w:hAnsi="Courier New" w:cs="Courier New"/>
                <w:color w:val="585858"/>
                <w:sz w:val="18"/>
                <w:szCs w:val="18"/>
                <w:lang w:eastAsia="fi-FI"/>
              </w:rPr>
              <w:t xml:space="preserve"> </w:t>
            </w:r>
            <w:r w:rsidRPr="005D49E5">
              <w:rPr>
                <w:rFonts w:ascii="Courier New" w:hAnsi="Courier New" w:cs="Courier New"/>
                <w:color w:val="585858"/>
                <w:sz w:val="18"/>
                <w:szCs w:val="18"/>
                <w:lang w:eastAsia="fi-FI"/>
              </w:rPr>
              <w:t>Arkiston</w:t>
            </w:r>
            <w:proofErr w:type="gramEnd"/>
            <w:r w:rsidRPr="005D49E5">
              <w:rPr>
                <w:rFonts w:ascii="Courier New" w:hAnsi="Courier New" w:cs="Courier New"/>
                <w:color w:val="585858"/>
                <w:sz w:val="18"/>
                <w:szCs w:val="18"/>
                <w:lang w:eastAsia="fi-FI"/>
              </w:rPr>
              <w:t xml:space="preserve"> nimi </w:t>
            </w:r>
            <w:r w:rsidRPr="005D49E5">
              <w:rPr>
                <w:rFonts w:ascii="Courier New" w:hAnsi="Courier New" w:cs="Courier New"/>
                <w:color w:val="0000FF"/>
                <w:sz w:val="18"/>
                <w:szCs w:val="18"/>
                <w:lang w:eastAsia="fi-FI"/>
              </w:rPr>
              <w:t>--&gt;</w:t>
            </w:r>
          </w:p>
          <w:p w14:paraId="41275182" w14:textId="77777777" w:rsidR="00170787" w:rsidRPr="00532178" w:rsidRDefault="00170787" w:rsidP="00170787">
            <w:pPr>
              <w:autoSpaceDE w:val="0"/>
              <w:autoSpaceDN w:val="0"/>
              <w:adjustRightInd w:val="0"/>
              <w:rPr>
                <w:rFonts w:ascii="Courier New" w:hAnsi="Courier New" w:cs="Courier New"/>
                <w:color w:val="0000FF"/>
                <w:sz w:val="18"/>
                <w:szCs w:val="18"/>
                <w:lang w:eastAsia="fi-FI"/>
              </w:rPr>
            </w:pPr>
            <w:r w:rsidRPr="005D49E5">
              <w:rPr>
                <w:rFonts w:ascii="Courier New" w:hAnsi="Courier New" w:cs="Courier New"/>
                <w:color w:val="000000"/>
                <w:sz w:val="18"/>
                <w:szCs w:val="18"/>
                <w:lang w:eastAsia="fi-FI"/>
              </w:rPr>
              <w:t xml:space="preserve">                </w:t>
            </w:r>
            <w:r w:rsidRPr="00532178">
              <w:rPr>
                <w:rFonts w:ascii="Courier New" w:hAnsi="Courier New" w:cs="Courier New"/>
                <w:color w:val="0000FF"/>
                <w:sz w:val="18"/>
                <w:szCs w:val="18"/>
                <w:lang w:eastAsia="fi-FI"/>
              </w:rPr>
              <w:t>&lt;</w:t>
            </w:r>
            <w:proofErr w:type="spellStart"/>
            <w:r w:rsidRPr="00532178">
              <w:rPr>
                <w:rFonts w:ascii="Courier New" w:hAnsi="Courier New" w:cs="Courier New"/>
                <w:color w:val="800000"/>
                <w:sz w:val="18"/>
                <w:szCs w:val="18"/>
                <w:lang w:eastAsia="fi-FI"/>
              </w:rPr>
              <w:t>playingDevice</w:t>
            </w:r>
            <w:proofErr w:type="spellEnd"/>
            <w:r w:rsidRPr="00532178">
              <w:rPr>
                <w:rFonts w:ascii="Courier New" w:hAnsi="Courier New" w:cs="Courier New"/>
                <w:color w:val="0000FF"/>
                <w:sz w:val="18"/>
                <w:szCs w:val="18"/>
                <w:lang w:eastAsia="fi-FI"/>
              </w:rPr>
              <w:t>&gt;</w:t>
            </w:r>
          </w:p>
          <w:p w14:paraId="1C6EC644" w14:textId="77777777" w:rsidR="00170787" w:rsidRPr="00532178" w:rsidRDefault="00170787" w:rsidP="00170787">
            <w:pPr>
              <w:autoSpaceDE w:val="0"/>
              <w:autoSpaceDN w:val="0"/>
              <w:adjustRightInd w:val="0"/>
              <w:rPr>
                <w:rFonts w:ascii="Courier New" w:hAnsi="Courier New" w:cs="Courier New"/>
                <w:color w:val="0000FF"/>
                <w:sz w:val="18"/>
                <w:szCs w:val="18"/>
                <w:lang w:eastAsia="fi-FI"/>
              </w:rPr>
            </w:pPr>
            <w:r w:rsidRPr="00532178">
              <w:rPr>
                <w:rFonts w:ascii="Courier New" w:hAnsi="Courier New" w:cs="Courier New"/>
                <w:color w:val="000000"/>
                <w:sz w:val="18"/>
                <w:szCs w:val="18"/>
                <w:lang w:eastAsia="fi-FI"/>
              </w:rPr>
              <w:t xml:space="preserve">                   </w:t>
            </w:r>
            <w:r w:rsidRPr="00532178">
              <w:rPr>
                <w:rFonts w:ascii="Courier New" w:hAnsi="Courier New" w:cs="Courier New"/>
                <w:color w:val="0000FF"/>
                <w:sz w:val="18"/>
                <w:szCs w:val="18"/>
                <w:lang w:eastAsia="fi-FI"/>
              </w:rPr>
              <w:t>&lt;</w:t>
            </w:r>
            <w:proofErr w:type="spellStart"/>
            <w:r w:rsidRPr="00532178">
              <w:rPr>
                <w:rFonts w:ascii="Courier New" w:hAnsi="Courier New" w:cs="Courier New"/>
                <w:color w:val="800000"/>
                <w:sz w:val="18"/>
                <w:szCs w:val="18"/>
                <w:lang w:eastAsia="fi-FI"/>
              </w:rPr>
              <w:t>softwareName</w:t>
            </w:r>
            <w:proofErr w:type="spellEnd"/>
            <w:r w:rsidRPr="00532178">
              <w:rPr>
                <w:rFonts w:ascii="Courier New" w:hAnsi="Courier New" w:cs="Courier New"/>
                <w:color w:val="0000FF"/>
                <w:sz w:val="18"/>
                <w:szCs w:val="18"/>
                <w:lang w:eastAsia="fi-FI"/>
              </w:rPr>
              <w:t>&gt;</w:t>
            </w:r>
            <w:proofErr w:type="spellStart"/>
            <w:r w:rsidRPr="00532178">
              <w:rPr>
                <w:rFonts w:ascii="Courier New" w:hAnsi="Courier New" w:cs="Courier New"/>
                <w:color w:val="000000"/>
                <w:sz w:val="18"/>
                <w:szCs w:val="18"/>
                <w:lang w:eastAsia="fi-FI"/>
              </w:rPr>
              <w:t>arkiston/katselimen</w:t>
            </w:r>
            <w:proofErr w:type="spellEnd"/>
            <w:r w:rsidRPr="00532178">
              <w:rPr>
                <w:rFonts w:ascii="Courier New" w:hAnsi="Courier New" w:cs="Courier New"/>
                <w:color w:val="000000"/>
                <w:sz w:val="18"/>
                <w:szCs w:val="18"/>
                <w:lang w:eastAsia="fi-FI"/>
              </w:rPr>
              <w:t xml:space="preserve"> nimi</w:t>
            </w:r>
            <w:r w:rsidRPr="00532178">
              <w:rPr>
                <w:rFonts w:ascii="Courier New" w:hAnsi="Courier New" w:cs="Courier New"/>
                <w:color w:val="0000FF"/>
                <w:sz w:val="18"/>
                <w:szCs w:val="18"/>
                <w:lang w:eastAsia="fi-FI"/>
              </w:rPr>
              <w:t>&lt;/</w:t>
            </w:r>
            <w:proofErr w:type="spellStart"/>
            <w:r w:rsidRPr="00532178">
              <w:rPr>
                <w:rFonts w:ascii="Courier New" w:hAnsi="Courier New" w:cs="Courier New"/>
                <w:color w:val="800000"/>
                <w:sz w:val="18"/>
                <w:szCs w:val="18"/>
                <w:lang w:eastAsia="fi-FI"/>
              </w:rPr>
              <w:t>softwareName</w:t>
            </w:r>
            <w:proofErr w:type="spellEnd"/>
            <w:r w:rsidRPr="00532178">
              <w:rPr>
                <w:rFonts w:ascii="Courier New" w:hAnsi="Courier New" w:cs="Courier New"/>
                <w:color w:val="0000FF"/>
                <w:sz w:val="18"/>
                <w:szCs w:val="18"/>
                <w:lang w:eastAsia="fi-FI"/>
              </w:rPr>
              <w:t>&gt;</w:t>
            </w:r>
          </w:p>
          <w:p w14:paraId="60B8D09B"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532178">
              <w:rPr>
                <w:rFonts w:ascii="Courier New" w:hAnsi="Courier New" w:cs="Courier New"/>
                <w:i/>
                <w:iCs/>
                <w:color w:val="008080"/>
                <w:sz w:val="18"/>
                <w:szCs w:val="18"/>
                <w:lang w:eastAsia="fi-FI"/>
              </w:rPr>
              <w:tab/>
            </w:r>
            <w:r w:rsidRPr="00532178">
              <w:rPr>
                <w:rFonts w:ascii="Courier New" w:hAnsi="Courier New" w:cs="Courier New"/>
                <w:i/>
                <w:iCs/>
                <w:color w:val="008080"/>
                <w:sz w:val="18"/>
                <w:szCs w:val="18"/>
                <w:lang w:eastAsia="fi-FI"/>
              </w:rPr>
              <w:tab/>
            </w:r>
            <w:r w:rsidRPr="00532178">
              <w:rPr>
                <w:rFonts w:ascii="Courier New" w:hAnsi="Courier New" w:cs="Courier New"/>
                <w:i/>
                <w:iCs/>
                <w:color w:val="008080"/>
                <w:sz w:val="18"/>
                <w:szCs w:val="18"/>
                <w:lang w:eastAsia="fi-FI"/>
              </w:rPr>
              <w:tab/>
            </w:r>
            <w:r w:rsidRPr="00532178">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val="en-US" w:eastAsia="fi-FI"/>
              </w:rPr>
              <w:t>&lt;/</w:t>
            </w:r>
            <w:proofErr w:type="spellStart"/>
            <w:r w:rsidRPr="00170787">
              <w:rPr>
                <w:rFonts w:ascii="Courier New" w:hAnsi="Courier New" w:cs="Courier New"/>
                <w:color w:val="800000"/>
                <w:sz w:val="18"/>
                <w:szCs w:val="18"/>
                <w:lang w:val="en-US" w:eastAsia="fi-FI"/>
              </w:rPr>
              <w:t>playingDevice</w:t>
            </w:r>
            <w:proofErr w:type="spellEnd"/>
            <w:r w:rsidRPr="00170787">
              <w:rPr>
                <w:rFonts w:ascii="Courier New" w:hAnsi="Courier New" w:cs="Courier New"/>
                <w:color w:val="0000FF"/>
                <w:sz w:val="18"/>
                <w:szCs w:val="18"/>
                <w:lang w:val="en-US" w:eastAsia="fi-FI"/>
              </w:rPr>
              <w:t>&gt;</w:t>
            </w:r>
          </w:p>
          <w:p w14:paraId="2D27A31A"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proofErr w:type="spellStart"/>
            <w:r w:rsidRPr="00170787">
              <w:rPr>
                <w:rFonts w:ascii="Courier New" w:hAnsi="Courier New" w:cs="Courier New"/>
                <w:color w:val="800000"/>
                <w:sz w:val="18"/>
                <w:szCs w:val="18"/>
                <w:lang w:val="en-US" w:eastAsia="fi-FI"/>
              </w:rPr>
              <w:t>participantRole</w:t>
            </w:r>
            <w:proofErr w:type="spellEnd"/>
            <w:r w:rsidRPr="00170787">
              <w:rPr>
                <w:rFonts w:ascii="Courier New" w:hAnsi="Courier New" w:cs="Courier New"/>
                <w:color w:val="0000FF"/>
                <w:sz w:val="18"/>
                <w:szCs w:val="18"/>
                <w:lang w:val="en-US" w:eastAsia="fi-FI"/>
              </w:rPr>
              <w:t>&gt;</w:t>
            </w:r>
          </w:p>
          <w:p w14:paraId="64A8D949"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participant</w:t>
            </w:r>
            <w:r w:rsidRPr="00170787">
              <w:rPr>
                <w:rFonts w:ascii="Courier New" w:hAnsi="Courier New" w:cs="Courier New"/>
                <w:color w:val="0000FF"/>
                <w:sz w:val="18"/>
                <w:szCs w:val="18"/>
                <w:lang w:val="en-US" w:eastAsia="fi-FI"/>
              </w:rPr>
              <w:t>&gt;</w:t>
            </w:r>
          </w:p>
          <w:p w14:paraId="3CA4B23E"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proofErr w:type="spellStart"/>
            <w:r w:rsidRPr="00170787">
              <w:rPr>
                <w:rFonts w:ascii="Courier New" w:hAnsi="Courier New" w:cs="Courier New"/>
                <w:color w:val="800000"/>
                <w:sz w:val="18"/>
                <w:szCs w:val="18"/>
                <w:lang w:val="en-US" w:eastAsia="fi-FI"/>
              </w:rPr>
              <w:t>observationMedia</w:t>
            </w:r>
            <w:proofErr w:type="spellEnd"/>
            <w:r w:rsidRPr="00170787">
              <w:rPr>
                <w:rFonts w:ascii="Courier New" w:hAnsi="Courier New" w:cs="Courier New"/>
                <w:color w:val="0000FF"/>
                <w:sz w:val="18"/>
                <w:szCs w:val="18"/>
                <w:lang w:val="en-US" w:eastAsia="fi-FI"/>
              </w:rPr>
              <w:t>&gt;</w:t>
            </w:r>
          </w:p>
          <w:p w14:paraId="1556BD82"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entry</w:t>
            </w:r>
            <w:r w:rsidRPr="00170787">
              <w:rPr>
                <w:rFonts w:ascii="Courier New" w:hAnsi="Courier New" w:cs="Courier New"/>
                <w:color w:val="0000FF"/>
                <w:sz w:val="18"/>
                <w:szCs w:val="18"/>
                <w:lang w:val="en-US" w:eastAsia="fi-FI"/>
              </w:rPr>
              <w:t>&gt;</w:t>
            </w:r>
          </w:p>
          <w:p w14:paraId="590B378A" w14:textId="681A22A4" w:rsidR="00386A81" w:rsidRPr="002537B3" w:rsidRDefault="00386A81" w:rsidP="00EA712A">
            <w:pPr>
              <w:autoSpaceDE w:val="0"/>
              <w:autoSpaceDN w:val="0"/>
              <w:adjustRightInd w:val="0"/>
              <w:rPr>
                <w:lang w:val="en-US" w:eastAsia="fi-FI"/>
              </w:rPr>
            </w:pPr>
          </w:p>
        </w:tc>
      </w:tr>
    </w:tbl>
    <w:p w14:paraId="590B378C" w14:textId="77777777" w:rsidR="00386A81" w:rsidRPr="002537B3" w:rsidRDefault="00386A81" w:rsidP="007B1E1F">
      <w:pPr>
        <w:rPr>
          <w:lang w:val="en-US" w:eastAsia="fi-FI"/>
        </w:rPr>
      </w:pPr>
    </w:p>
    <w:p w14:paraId="590B378D" w14:textId="77777777" w:rsidR="00AE458F" w:rsidRDefault="00AE458F" w:rsidP="00AE458F">
      <w:pPr>
        <w:pStyle w:val="Otsikko3"/>
        <w:rPr>
          <w:lang w:eastAsia="fi-FI"/>
        </w:rPr>
      </w:pPr>
      <w:bookmarkStart w:id="74" w:name="_Toc343863252"/>
      <w:proofErr w:type="spellStart"/>
      <w:r w:rsidRPr="00AE458F">
        <w:rPr>
          <w:lang w:eastAsia="fi-FI"/>
        </w:rPr>
        <w:t>Tehdyt</w:t>
      </w:r>
      <w:proofErr w:type="spellEnd"/>
      <w:r w:rsidRPr="00AE458F">
        <w:rPr>
          <w:lang w:eastAsia="fi-FI"/>
        </w:rPr>
        <w:t xml:space="preserve"> </w:t>
      </w:r>
      <w:proofErr w:type="spellStart"/>
      <w:r w:rsidRPr="00AE458F">
        <w:rPr>
          <w:lang w:eastAsia="fi-FI"/>
        </w:rPr>
        <w:t>tutkimukse</w:t>
      </w:r>
      <w:r w:rsidR="00B951D1">
        <w:rPr>
          <w:lang w:eastAsia="fi-FI"/>
        </w:rPr>
        <w:t>t</w:t>
      </w:r>
      <w:proofErr w:type="spellEnd"/>
      <w:r w:rsidRPr="00AE458F">
        <w:rPr>
          <w:lang w:eastAsia="fi-FI"/>
        </w:rPr>
        <w:t xml:space="preserve"> CMET </w:t>
      </w:r>
      <w:proofErr w:type="spellStart"/>
      <w:r w:rsidRPr="00AE458F">
        <w:rPr>
          <w:lang w:eastAsia="fi-FI"/>
        </w:rPr>
        <w:t>A_DicomSequence</w:t>
      </w:r>
      <w:proofErr w:type="spellEnd"/>
      <w:r w:rsidRPr="00AE458F">
        <w:rPr>
          <w:lang w:eastAsia="fi-FI"/>
        </w:rPr>
        <w:t xml:space="preserve"> minimal </w:t>
      </w:r>
      <w:proofErr w:type="spellStart"/>
      <w:r w:rsidRPr="00AE458F">
        <w:rPr>
          <w:lang w:eastAsia="fi-FI"/>
        </w:rPr>
        <w:t>rakenteena</w:t>
      </w:r>
      <w:proofErr w:type="spellEnd"/>
      <w:r w:rsidRPr="00AE458F">
        <w:rPr>
          <w:lang w:eastAsia="fi-FI"/>
        </w:rPr>
        <w:t xml:space="preserve"> </w:t>
      </w:r>
      <w:r>
        <w:rPr>
          <w:lang w:eastAsia="fi-FI"/>
        </w:rPr>
        <w:t>(Study Instance UID)</w:t>
      </w:r>
      <w:bookmarkEnd w:id="74"/>
    </w:p>
    <w:p w14:paraId="590B378E" w14:textId="77777777" w:rsidR="00AE458F" w:rsidRPr="007F4986" w:rsidRDefault="00AE458F" w:rsidP="00AE458F">
      <w:pPr>
        <w:rPr>
          <w:lang w:eastAsia="fi-FI"/>
        </w:rPr>
      </w:pPr>
      <w:proofErr w:type="spellStart"/>
      <w:r w:rsidRPr="003877C0">
        <w:rPr>
          <w:lang w:eastAsia="fi-FI"/>
        </w:rPr>
        <w:t>Study</w:t>
      </w:r>
      <w:proofErr w:type="spellEnd"/>
      <w:r w:rsidRPr="003877C0">
        <w:rPr>
          <w:lang w:eastAsia="fi-FI"/>
        </w:rPr>
        <w:t xml:space="preserve"> </w:t>
      </w:r>
      <w:proofErr w:type="spellStart"/>
      <w:r w:rsidRPr="003877C0">
        <w:rPr>
          <w:lang w:eastAsia="fi-FI"/>
        </w:rPr>
        <w:t>instance</w:t>
      </w:r>
      <w:proofErr w:type="spellEnd"/>
      <w:r w:rsidRPr="003877C0">
        <w:rPr>
          <w:lang w:eastAsia="fi-FI"/>
        </w:rPr>
        <w:t xml:space="preserve"> UID esitetään </w:t>
      </w:r>
      <w:proofErr w:type="spellStart"/>
      <w:r w:rsidRPr="003877C0">
        <w:rPr>
          <w:lang w:eastAsia="fi-FI"/>
        </w:rPr>
        <w:t>CMET:illä</w:t>
      </w:r>
      <w:proofErr w:type="spellEnd"/>
      <w:r w:rsidRPr="003877C0">
        <w:rPr>
          <w:lang w:eastAsia="fi-FI"/>
        </w:rPr>
        <w:t xml:space="preserve"> </w:t>
      </w:r>
      <w:proofErr w:type="spellStart"/>
      <w:r w:rsidRPr="003877C0">
        <w:rPr>
          <w:lang w:eastAsia="fi-FI"/>
        </w:rPr>
        <w:t>A_DicomSequence</w:t>
      </w:r>
      <w:proofErr w:type="spellEnd"/>
      <w:r w:rsidRPr="003877C0">
        <w:rPr>
          <w:lang w:eastAsia="fi-FI"/>
        </w:rPr>
        <w:t xml:space="preserve"> </w:t>
      </w:r>
      <w:proofErr w:type="spellStart"/>
      <w:r w:rsidRPr="003877C0">
        <w:rPr>
          <w:lang w:eastAsia="fi-FI"/>
        </w:rPr>
        <w:t>minimal</w:t>
      </w:r>
      <w:proofErr w:type="spellEnd"/>
      <w:proofErr w:type="gramStart"/>
      <w:r w:rsidRPr="003877C0">
        <w:rPr>
          <w:lang w:eastAsia="fi-FI"/>
        </w:rPr>
        <w:t xml:space="preserve"> (tunnus COCT_RM830110 </w:t>
      </w:r>
      <w:r w:rsidR="007F4986" w:rsidRPr="003877C0">
        <w:rPr>
          <w:lang w:eastAsia="fi-FI"/>
        </w:rPr>
        <w:t>sovitettuna CDA R2-rakenteeseen.</w:t>
      </w:r>
      <w:proofErr w:type="gramEnd"/>
      <w:r w:rsidR="007F4986" w:rsidRPr="003877C0">
        <w:rPr>
          <w:lang w:eastAsia="fi-FI"/>
        </w:rPr>
        <w:t xml:space="preserve"> </w:t>
      </w:r>
      <w:r w:rsidR="007F4986" w:rsidRPr="007F4986">
        <w:rPr>
          <w:lang w:eastAsia="fi-FI"/>
        </w:rPr>
        <w:t xml:space="preserve">Kokonaisuus esitetään omana </w:t>
      </w:r>
      <w:proofErr w:type="spellStart"/>
      <w:r w:rsidR="007F4986" w:rsidRPr="007F4986">
        <w:rPr>
          <w:lang w:eastAsia="fi-FI"/>
        </w:rPr>
        <w:t>component-section</w:t>
      </w:r>
      <w:proofErr w:type="spellEnd"/>
      <w:r w:rsidR="007F4986" w:rsidRPr="007F4986">
        <w:rPr>
          <w:lang w:eastAsia="fi-FI"/>
        </w:rPr>
        <w:t xml:space="preserve"> rakenteena ja tutkimustapahtumat ovat kukin omissa </w:t>
      </w:r>
      <w:proofErr w:type="spellStart"/>
      <w:r w:rsidR="007F4986" w:rsidRPr="007F4986">
        <w:rPr>
          <w:lang w:eastAsia="fi-FI"/>
        </w:rPr>
        <w:t>entryissään</w:t>
      </w:r>
      <w:proofErr w:type="spellEnd"/>
      <w:r w:rsidR="007F4986" w:rsidRPr="007F4986">
        <w:rPr>
          <w:lang w:eastAsia="fi-FI"/>
        </w:rPr>
        <w:t>.</w:t>
      </w:r>
    </w:p>
    <w:p w14:paraId="590B378F" w14:textId="77777777" w:rsidR="00AE458F" w:rsidRPr="007F4986" w:rsidRDefault="00AE458F" w:rsidP="00AE458F">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AE458F" w:rsidRPr="00EB4C38" w14:paraId="590B37B4" w14:textId="77777777" w:rsidTr="00204B70">
        <w:tc>
          <w:tcPr>
            <w:tcW w:w="9779" w:type="dxa"/>
          </w:tcPr>
          <w:p w14:paraId="618A67AC"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color w:val="0000FF"/>
                <w:sz w:val="18"/>
                <w:szCs w:val="18"/>
                <w:lang w:val="en-US" w:eastAsia="fi-FI"/>
              </w:rPr>
              <w:t>&lt;!--</w:t>
            </w:r>
            <w:r w:rsidRPr="00170787">
              <w:rPr>
                <w:rFonts w:ascii="Courier New" w:hAnsi="Courier New" w:cs="Courier New"/>
                <w:color w:val="585858"/>
                <w:sz w:val="18"/>
                <w:szCs w:val="18"/>
                <w:lang w:val="en-US" w:eastAsia="fi-FI"/>
              </w:rPr>
              <w:t xml:space="preserve"> CMET </w:t>
            </w:r>
            <w:proofErr w:type="spellStart"/>
            <w:r w:rsidRPr="00170787">
              <w:rPr>
                <w:rFonts w:ascii="Courier New" w:hAnsi="Courier New" w:cs="Courier New"/>
                <w:color w:val="585858"/>
                <w:sz w:val="18"/>
                <w:szCs w:val="18"/>
                <w:lang w:val="en-US" w:eastAsia="fi-FI"/>
              </w:rPr>
              <w:t>A_DicomSequence</w:t>
            </w:r>
            <w:proofErr w:type="spellEnd"/>
            <w:r w:rsidRPr="00170787">
              <w:rPr>
                <w:rFonts w:ascii="Courier New" w:hAnsi="Courier New" w:cs="Courier New"/>
                <w:color w:val="585858"/>
                <w:sz w:val="18"/>
                <w:szCs w:val="18"/>
                <w:lang w:val="en-US" w:eastAsia="fi-FI"/>
              </w:rPr>
              <w:t xml:space="preserve"> minimal (COCT_RM830110) </w:t>
            </w:r>
            <w:r w:rsidRPr="00170787">
              <w:rPr>
                <w:rFonts w:ascii="Courier New" w:hAnsi="Courier New" w:cs="Courier New"/>
                <w:color w:val="0000FF"/>
                <w:sz w:val="18"/>
                <w:szCs w:val="18"/>
                <w:lang w:val="en-US" w:eastAsia="fi-FI"/>
              </w:rPr>
              <w:t>--&gt;</w:t>
            </w:r>
          </w:p>
          <w:p w14:paraId="15B8113F"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color w:val="0000FF"/>
                <w:sz w:val="18"/>
                <w:szCs w:val="18"/>
                <w:lang w:eastAsia="fi-FI"/>
              </w:rPr>
              <w:t>&lt;</w:t>
            </w:r>
            <w:r w:rsidRPr="00170787">
              <w:rPr>
                <w:rFonts w:ascii="Courier New" w:hAnsi="Courier New" w:cs="Courier New"/>
                <w:color w:val="800000"/>
                <w:sz w:val="18"/>
                <w:szCs w:val="18"/>
                <w:lang w:eastAsia="fi-FI"/>
              </w:rPr>
              <w:t>component</w:t>
            </w:r>
            <w:r w:rsidRPr="00170787">
              <w:rPr>
                <w:rFonts w:ascii="Courier New" w:hAnsi="Courier New" w:cs="Courier New"/>
                <w:color w:val="0000FF"/>
                <w:sz w:val="18"/>
                <w:szCs w:val="18"/>
                <w:lang w:eastAsia="fi-FI"/>
              </w:rPr>
              <w:t>&gt;</w:t>
            </w:r>
          </w:p>
          <w:p w14:paraId="517A569B"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proofErr w:type="spellStart"/>
            <w:r w:rsidRPr="00170787">
              <w:rPr>
                <w:rFonts w:ascii="Courier New" w:hAnsi="Courier New" w:cs="Courier New"/>
                <w:color w:val="800000"/>
                <w:sz w:val="18"/>
                <w:szCs w:val="18"/>
                <w:lang w:eastAsia="fi-FI"/>
              </w:rPr>
              <w:t>section</w:t>
            </w:r>
            <w:proofErr w:type="spellEnd"/>
            <w:r w:rsidRPr="00170787">
              <w:rPr>
                <w:rFonts w:ascii="Courier New" w:hAnsi="Courier New" w:cs="Courier New"/>
                <w:color w:val="0000FF"/>
                <w:sz w:val="18"/>
                <w:szCs w:val="18"/>
                <w:lang w:eastAsia="fi-FI"/>
              </w:rPr>
              <w:t>&gt;</w:t>
            </w:r>
          </w:p>
          <w:p w14:paraId="5D596567"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proofErr w:type="gramStart"/>
            <w:r w:rsidRPr="00170787">
              <w:rPr>
                <w:rFonts w:ascii="Courier New" w:hAnsi="Courier New" w:cs="Courier New"/>
                <w:color w:val="0000FF"/>
                <w:sz w:val="18"/>
                <w:szCs w:val="18"/>
                <w:lang w:eastAsia="fi-FI"/>
              </w:rPr>
              <w:t>--</w:t>
            </w:r>
            <w:r w:rsidRPr="00170787">
              <w:rPr>
                <w:rFonts w:ascii="Courier New" w:hAnsi="Courier New" w:cs="Courier New"/>
                <w:color w:val="585858"/>
                <w:sz w:val="18"/>
                <w:szCs w:val="18"/>
                <w:lang w:eastAsia="fi-FI"/>
              </w:rPr>
              <w:t xml:space="preserve"> DICOM</w:t>
            </w:r>
            <w:proofErr w:type="gramEnd"/>
            <w:r w:rsidRPr="00170787">
              <w:rPr>
                <w:rFonts w:ascii="Courier New" w:hAnsi="Courier New" w:cs="Courier New"/>
                <w:color w:val="585858"/>
                <w:sz w:val="18"/>
                <w:szCs w:val="18"/>
                <w:lang w:eastAsia="fi-FI"/>
              </w:rPr>
              <w:t xml:space="preserve"> </w:t>
            </w:r>
            <w:proofErr w:type="spellStart"/>
            <w:r w:rsidRPr="00170787">
              <w:rPr>
                <w:rFonts w:ascii="Courier New" w:hAnsi="Courier New" w:cs="Courier New"/>
                <w:color w:val="585858"/>
                <w:sz w:val="18"/>
                <w:szCs w:val="18"/>
                <w:lang w:eastAsia="fi-FI"/>
              </w:rPr>
              <w:t>Sequence</w:t>
            </w:r>
            <w:proofErr w:type="spellEnd"/>
            <w:r w:rsidRPr="00170787">
              <w:rPr>
                <w:rFonts w:ascii="Courier New" w:hAnsi="Courier New" w:cs="Courier New"/>
                <w:color w:val="585858"/>
                <w:sz w:val="18"/>
                <w:szCs w:val="18"/>
                <w:lang w:eastAsia="fi-FI"/>
              </w:rPr>
              <w:t xml:space="preserve"> </w:t>
            </w:r>
            <w:proofErr w:type="spellStart"/>
            <w:r w:rsidRPr="00170787">
              <w:rPr>
                <w:rFonts w:ascii="Courier New" w:hAnsi="Courier New" w:cs="Courier New"/>
                <w:color w:val="585858"/>
                <w:sz w:val="18"/>
                <w:szCs w:val="18"/>
                <w:lang w:eastAsia="fi-FI"/>
              </w:rPr>
              <w:t>Identifier</w:t>
            </w:r>
            <w:proofErr w:type="spellEnd"/>
            <w:r w:rsidRPr="00170787">
              <w:rPr>
                <w:rFonts w:ascii="Courier New" w:hAnsi="Courier New" w:cs="Courier New"/>
                <w:color w:val="585858"/>
                <w:sz w:val="18"/>
                <w:szCs w:val="18"/>
                <w:lang w:eastAsia="fi-FI"/>
              </w:rPr>
              <w:t xml:space="preserve"> : Tässä esimerkissä kuvitteellisen </w:t>
            </w:r>
            <w:proofErr w:type="spellStart"/>
            <w:r w:rsidRPr="00170787">
              <w:rPr>
                <w:rFonts w:ascii="Courier New" w:hAnsi="Courier New" w:cs="Courier New"/>
                <w:color w:val="585858"/>
                <w:sz w:val="18"/>
                <w:szCs w:val="18"/>
                <w:lang w:eastAsia="fi-FI"/>
              </w:rPr>
              <w:t>RIS-järjestelmän</w:t>
            </w:r>
            <w:proofErr w:type="spellEnd"/>
            <w:r w:rsidRPr="00170787">
              <w:rPr>
                <w:rFonts w:ascii="Courier New" w:hAnsi="Courier New" w:cs="Courier New"/>
                <w:color w:val="585858"/>
                <w:sz w:val="18"/>
                <w:szCs w:val="18"/>
                <w:lang w:eastAsia="fi-FI"/>
              </w:rPr>
              <w:t xml:space="preserve"> luoma yksikäsitteinen tunniste, </w:t>
            </w:r>
            <w:proofErr w:type="spellStart"/>
            <w:r w:rsidRPr="00170787">
              <w:rPr>
                <w:rFonts w:ascii="Courier New" w:hAnsi="Courier New" w:cs="Courier New"/>
                <w:color w:val="585858"/>
                <w:sz w:val="18"/>
                <w:szCs w:val="18"/>
                <w:lang w:eastAsia="fi-FI"/>
              </w:rPr>
              <w:t>extensioniin</w:t>
            </w:r>
            <w:proofErr w:type="spellEnd"/>
            <w:r w:rsidRPr="00170787">
              <w:rPr>
                <w:rFonts w:ascii="Courier New" w:hAnsi="Courier New" w:cs="Courier New"/>
                <w:color w:val="585858"/>
                <w:sz w:val="18"/>
                <w:szCs w:val="18"/>
                <w:lang w:eastAsia="fi-FI"/>
              </w:rPr>
              <w:t xml:space="preserve"> SUID </w:t>
            </w:r>
            <w:r w:rsidRPr="00170787">
              <w:rPr>
                <w:rFonts w:ascii="Courier New" w:hAnsi="Courier New" w:cs="Courier New"/>
                <w:color w:val="0000FF"/>
                <w:sz w:val="18"/>
                <w:szCs w:val="18"/>
                <w:lang w:eastAsia="fi-FI"/>
              </w:rPr>
              <w:t>--&gt;</w:t>
            </w:r>
          </w:p>
          <w:p w14:paraId="49940C3D"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800000"/>
                <w:sz w:val="18"/>
                <w:szCs w:val="18"/>
                <w:lang w:eastAsia="fi-FI"/>
              </w:rPr>
              <w:t>id</w:t>
            </w:r>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root</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1.2.246.10.1234567.14.2009.123.1.3</w:t>
            </w:r>
            <w:r w:rsidRPr="00170787">
              <w:rPr>
                <w:rFonts w:ascii="Courier New" w:hAnsi="Courier New" w:cs="Courier New"/>
                <w:color w:val="0000FF"/>
                <w:sz w:val="18"/>
                <w:szCs w:val="18"/>
                <w:lang w:eastAsia="fi-FI"/>
              </w:rPr>
              <w:t>"</w:t>
            </w:r>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extension</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888888</w:t>
            </w:r>
            <w:r w:rsidRPr="00170787">
              <w:rPr>
                <w:rFonts w:ascii="Courier New" w:hAnsi="Courier New" w:cs="Courier New"/>
                <w:color w:val="0000FF"/>
                <w:sz w:val="18"/>
                <w:szCs w:val="18"/>
                <w:lang w:eastAsia="fi-FI"/>
              </w:rPr>
              <w:t>"/&gt;</w:t>
            </w:r>
          </w:p>
          <w:p w14:paraId="4FA6689C"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proofErr w:type="gramStart"/>
            <w:r w:rsidRPr="00170787">
              <w:rPr>
                <w:rFonts w:ascii="Courier New" w:hAnsi="Courier New" w:cs="Courier New"/>
                <w:color w:val="0000FF"/>
                <w:sz w:val="18"/>
                <w:szCs w:val="18"/>
                <w:lang w:eastAsia="fi-FI"/>
              </w:rPr>
              <w:t>--</w:t>
            </w:r>
            <w:r w:rsidRPr="00170787">
              <w:rPr>
                <w:rFonts w:ascii="Courier New" w:hAnsi="Courier New" w:cs="Courier New"/>
                <w:color w:val="585858"/>
                <w:sz w:val="18"/>
                <w:szCs w:val="18"/>
                <w:lang w:eastAsia="fi-FI"/>
              </w:rPr>
              <w:t xml:space="preserve"> Määrittelee</w:t>
            </w:r>
            <w:proofErr w:type="gramEnd"/>
            <w:r w:rsidRPr="00170787">
              <w:rPr>
                <w:rFonts w:ascii="Courier New" w:hAnsi="Courier New" w:cs="Courier New"/>
                <w:color w:val="585858"/>
                <w:sz w:val="18"/>
                <w:szCs w:val="18"/>
                <w:lang w:eastAsia="fi-FI"/>
              </w:rPr>
              <w:t xml:space="preserve"> että kyseessä on joukko DICOM objekteja, esim. kuvia </w:t>
            </w:r>
            <w:r w:rsidRPr="00170787">
              <w:rPr>
                <w:rFonts w:ascii="Courier New" w:hAnsi="Courier New" w:cs="Courier New"/>
                <w:color w:val="0000FF"/>
                <w:sz w:val="18"/>
                <w:szCs w:val="18"/>
                <w:lang w:eastAsia="fi-FI"/>
              </w:rPr>
              <w:t>--&gt;</w:t>
            </w:r>
          </w:p>
          <w:p w14:paraId="3E080A74"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code</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code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121181</w:t>
            </w:r>
            <w:r w:rsidRPr="00170787">
              <w:rPr>
                <w:rFonts w:ascii="Courier New" w:hAnsi="Courier New" w:cs="Courier New"/>
                <w:color w:val="0000FF"/>
                <w:sz w:val="18"/>
                <w:szCs w:val="18"/>
                <w:lang w:val="en-US" w:eastAsia="fi-FI"/>
              </w:rPr>
              <w:t>"</w:t>
            </w:r>
            <w:r w:rsidRPr="00170787">
              <w:rPr>
                <w:rFonts w:ascii="Courier New" w:hAnsi="Courier New" w:cs="Courier New"/>
                <w:i/>
                <w:iCs/>
                <w:color w:val="008080"/>
                <w:sz w:val="18"/>
                <w:szCs w:val="18"/>
                <w:lang w:val="en-US" w:eastAsia="fi-FI"/>
              </w:rPr>
              <w:t xml:space="preserve"> </w:t>
            </w:r>
            <w:proofErr w:type="spellStart"/>
            <w:r w:rsidRPr="00170787">
              <w:rPr>
                <w:rFonts w:ascii="Courier New" w:hAnsi="Courier New" w:cs="Courier New"/>
                <w:color w:val="FF0000"/>
                <w:sz w:val="18"/>
                <w:szCs w:val="18"/>
                <w:lang w:val="en-US" w:eastAsia="fi-FI"/>
              </w:rPr>
              <w:t>codeSystem</w:t>
            </w:r>
            <w:proofErr w:type="spellEnd"/>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1.2.840.10008.2.16.4</w:t>
            </w:r>
            <w:r w:rsidRPr="00170787">
              <w:rPr>
                <w:rFonts w:ascii="Courier New" w:hAnsi="Courier New" w:cs="Courier New"/>
                <w:color w:val="0000FF"/>
                <w:sz w:val="18"/>
                <w:szCs w:val="18"/>
                <w:lang w:val="en-US" w:eastAsia="fi-FI"/>
              </w:rPr>
              <w:t>"</w:t>
            </w:r>
            <w:r w:rsidRPr="00170787">
              <w:rPr>
                <w:rFonts w:ascii="Courier New" w:hAnsi="Courier New" w:cs="Courier New"/>
                <w:i/>
                <w:iCs/>
                <w:color w:val="008080"/>
                <w:sz w:val="18"/>
                <w:szCs w:val="18"/>
                <w:lang w:val="en-US" w:eastAsia="fi-FI"/>
              </w:rPr>
              <w:t xml:space="preserve"> </w:t>
            </w:r>
            <w:proofErr w:type="spellStart"/>
            <w:r w:rsidRPr="00170787">
              <w:rPr>
                <w:rFonts w:ascii="Courier New" w:hAnsi="Courier New" w:cs="Courier New"/>
                <w:color w:val="FF0000"/>
                <w:sz w:val="18"/>
                <w:szCs w:val="18"/>
                <w:lang w:val="en-US" w:eastAsia="fi-FI"/>
              </w:rPr>
              <w:t>codeSystemName</w:t>
            </w:r>
            <w:proofErr w:type="spellEnd"/>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DCM</w:t>
            </w:r>
            <w:r w:rsidRPr="00170787">
              <w:rPr>
                <w:rFonts w:ascii="Courier New" w:hAnsi="Courier New" w:cs="Courier New"/>
                <w:color w:val="0000FF"/>
                <w:sz w:val="18"/>
                <w:szCs w:val="18"/>
                <w:lang w:val="en-US" w:eastAsia="fi-FI"/>
              </w:rPr>
              <w:t>"</w:t>
            </w:r>
            <w:r w:rsidRPr="00170787">
              <w:rPr>
                <w:rFonts w:ascii="Courier New" w:hAnsi="Courier New" w:cs="Courier New"/>
                <w:i/>
                <w:iCs/>
                <w:color w:val="008080"/>
                <w:sz w:val="18"/>
                <w:szCs w:val="18"/>
                <w:lang w:val="en-US" w:eastAsia="fi-FI"/>
              </w:rPr>
              <w:t xml:space="preserve"> </w:t>
            </w:r>
            <w:proofErr w:type="spellStart"/>
            <w:r w:rsidRPr="00170787">
              <w:rPr>
                <w:rFonts w:ascii="Courier New" w:hAnsi="Courier New" w:cs="Courier New"/>
                <w:color w:val="FF0000"/>
                <w:sz w:val="18"/>
                <w:szCs w:val="18"/>
                <w:lang w:val="en-US" w:eastAsia="fi-FI"/>
              </w:rPr>
              <w:t>displayName</w:t>
            </w:r>
            <w:proofErr w:type="spellEnd"/>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DICOM Object Catalog</w:t>
            </w:r>
            <w:r w:rsidRPr="00170787">
              <w:rPr>
                <w:rFonts w:ascii="Courier New" w:hAnsi="Courier New" w:cs="Courier New"/>
                <w:color w:val="0000FF"/>
                <w:sz w:val="18"/>
                <w:szCs w:val="18"/>
                <w:lang w:val="en-US" w:eastAsia="fi-FI"/>
              </w:rPr>
              <w:t>"/&gt;</w:t>
            </w:r>
          </w:p>
          <w:p w14:paraId="5585DF8D"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title</w:t>
            </w:r>
            <w:r w:rsidRPr="00170787">
              <w:rPr>
                <w:rFonts w:ascii="Courier New" w:hAnsi="Courier New" w:cs="Courier New"/>
                <w:color w:val="0000FF"/>
                <w:sz w:val="18"/>
                <w:szCs w:val="18"/>
                <w:lang w:val="en-US" w:eastAsia="fi-FI"/>
              </w:rPr>
              <w:t>&gt;</w:t>
            </w:r>
            <w:r w:rsidRPr="00170787">
              <w:rPr>
                <w:rFonts w:ascii="Courier New" w:hAnsi="Courier New" w:cs="Courier New"/>
                <w:color w:val="000000"/>
                <w:sz w:val="18"/>
                <w:szCs w:val="18"/>
                <w:lang w:val="en-US" w:eastAsia="fi-FI"/>
              </w:rPr>
              <w:t>DICOM Object Catalog</w:t>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title</w:t>
            </w:r>
            <w:r w:rsidRPr="00170787">
              <w:rPr>
                <w:rFonts w:ascii="Courier New" w:hAnsi="Courier New" w:cs="Courier New"/>
                <w:color w:val="0000FF"/>
                <w:sz w:val="18"/>
                <w:szCs w:val="18"/>
                <w:lang w:val="en-US" w:eastAsia="fi-FI"/>
              </w:rPr>
              <w:t>&gt;</w:t>
            </w:r>
          </w:p>
          <w:p w14:paraId="0BDE1525"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585858"/>
                <w:sz w:val="18"/>
                <w:szCs w:val="18"/>
                <w:lang w:val="en-US" w:eastAsia="fi-FI"/>
              </w:rPr>
              <w:t xml:space="preserve"> </w:t>
            </w:r>
            <w:proofErr w:type="spellStart"/>
            <w:r w:rsidRPr="00170787">
              <w:rPr>
                <w:rFonts w:ascii="Courier New" w:hAnsi="Courier New" w:cs="Courier New"/>
                <w:color w:val="585858"/>
                <w:sz w:val="18"/>
                <w:szCs w:val="18"/>
                <w:lang w:val="en-US" w:eastAsia="fi-FI"/>
              </w:rPr>
              <w:t>Tutkimustapahtuma</w:t>
            </w:r>
            <w:proofErr w:type="spellEnd"/>
            <w:r w:rsidRPr="00170787">
              <w:rPr>
                <w:rFonts w:ascii="Courier New" w:hAnsi="Courier New" w:cs="Courier New"/>
                <w:color w:val="585858"/>
                <w:sz w:val="18"/>
                <w:szCs w:val="18"/>
                <w:lang w:val="en-US" w:eastAsia="fi-FI"/>
              </w:rPr>
              <w:t xml:space="preserve"> 1 </w:t>
            </w:r>
            <w:r w:rsidRPr="00170787">
              <w:rPr>
                <w:rFonts w:ascii="Courier New" w:hAnsi="Courier New" w:cs="Courier New"/>
                <w:color w:val="0000FF"/>
                <w:sz w:val="18"/>
                <w:szCs w:val="18"/>
                <w:lang w:val="en-US" w:eastAsia="fi-FI"/>
              </w:rPr>
              <w:t>--&gt;</w:t>
            </w:r>
          </w:p>
          <w:p w14:paraId="61DDD5A6"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entry</w:t>
            </w:r>
            <w:r w:rsidRPr="00170787">
              <w:rPr>
                <w:rFonts w:ascii="Courier New" w:hAnsi="Courier New" w:cs="Courier New"/>
                <w:color w:val="0000FF"/>
                <w:sz w:val="18"/>
                <w:szCs w:val="18"/>
                <w:lang w:val="en-US" w:eastAsia="fi-FI"/>
              </w:rPr>
              <w:t>&gt;</w:t>
            </w:r>
          </w:p>
          <w:p w14:paraId="165A3DC3"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act</w:t>
            </w:r>
            <w:r w:rsidRPr="00170787">
              <w:rPr>
                <w:rFonts w:ascii="Courier New" w:hAnsi="Courier New" w:cs="Courier New"/>
                <w:i/>
                <w:iCs/>
                <w:color w:val="008080"/>
                <w:sz w:val="18"/>
                <w:szCs w:val="18"/>
                <w:lang w:val="en-US" w:eastAsia="fi-FI"/>
              </w:rPr>
              <w:t xml:space="preserve"> </w:t>
            </w:r>
            <w:proofErr w:type="spellStart"/>
            <w:r w:rsidRPr="00170787">
              <w:rPr>
                <w:rFonts w:ascii="Courier New" w:hAnsi="Courier New" w:cs="Courier New"/>
                <w:color w:val="FF0000"/>
                <w:sz w:val="18"/>
                <w:szCs w:val="18"/>
                <w:lang w:val="en-US" w:eastAsia="fi-FI"/>
              </w:rPr>
              <w:t>classCode</w:t>
            </w:r>
            <w:proofErr w:type="spellEnd"/>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ACT</w:t>
            </w:r>
            <w:r w:rsidRPr="00170787">
              <w:rPr>
                <w:rFonts w:ascii="Courier New" w:hAnsi="Courier New" w:cs="Courier New"/>
                <w:color w:val="0000FF"/>
                <w:sz w:val="18"/>
                <w:szCs w:val="18"/>
                <w:lang w:val="en-US" w:eastAsia="fi-FI"/>
              </w:rPr>
              <w:t>"</w:t>
            </w:r>
            <w:r w:rsidRPr="00170787">
              <w:rPr>
                <w:rFonts w:ascii="Courier New" w:hAnsi="Courier New" w:cs="Courier New"/>
                <w:i/>
                <w:iCs/>
                <w:color w:val="008080"/>
                <w:sz w:val="18"/>
                <w:szCs w:val="18"/>
                <w:lang w:val="en-US" w:eastAsia="fi-FI"/>
              </w:rPr>
              <w:t xml:space="preserve"> </w:t>
            </w:r>
            <w:proofErr w:type="spellStart"/>
            <w:r w:rsidRPr="00170787">
              <w:rPr>
                <w:rFonts w:ascii="Courier New" w:hAnsi="Courier New" w:cs="Courier New"/>
                <w:color w:val="FF0000"/>
                <w:sz w:val="18"/>
                <w:szCs w:val="18"/>
                <w:lang w:val="en-US" w:eastAsia="fi-FI"/>
              </w:rPr>
              <w:t>moodCode</w:t>
            </w:r>
            <w:proofErr w:type="spellEnd"/>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EVN</w:t>
            </w:r>
            <w:r w:rsidRPr="00170787">
              <w:rPr>
                <w:rFonts w:ascii="Courier New" w:hAnsi="Courier New" w:cs="Courier New"/>
                <w:color w:val="0000FF"/>
                <w:sz w:val="18"/>
                <w:szCs w:val="18"/>
                <w:lang w:val="en-US" w:eastAsia="fi-FI"/>
              </w:rPr>
              <w:t>"&gt;</w:t>
            </w:r>
          </w:p>
          <w:p w14:paraId="1F00305E"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5D49E5">
              <w:rPr>
                <w:rFonts w:ascii="Courier New" w:hAnsi="Courier New" w:cs="Courier New"/>
                <w:color w:val="0000FF"/>
                <w:sz w:val="18"/>
                <w:szCs w:val="18"/>
                <w:lang w:eastAsia="fi-FI"/>
              </w:rPr>
              <w:t>&lt;!</w:t>
            </w:r>
            <w:proofErr w:type="gramStart"/>
            <w:r w:rsidRPr="005D49E5">
              <w:rPr>
                <w:rFonts w:ascii="Courier New" w:hAnsi="Courier New" w:cs="Courier New"/>
                <w:color w:val="0000FF"/>
                <w:sz w:val="18"/>
                <w:szCs w:val="18"/>
                <w:lang w:eastAsia="fi-FI"/>
              </w:rPr>
              <w:t>--</w:t>
            </w:r>
            <w:r w:rsidRPr="005D49E5">
              <w:rPr>
                <w:rFonts w:ascii="Courier New" w:hAnsi="Courier New" w:cs="Courier New"/>
                <w:color w:val="585858"/>
                <w:sz w:val="18"/>
                <w:szCs w:val="18"/>
                <w:lang w:eastAsia="fi-FI"/>
              </w:rPr>
              <w:t xml:space="preserve"> </w:t>
            </w:r>
            <w:proofErr w:type="spellStart"/>
            <w:r w:rsidRPr="005D49E5">
              <w:rPr>
                <w:rFonts w:ascii="Courier New" w:hAnsi="Courier New" w:cs="Courier New"/>
                <w:color w:val="585858"/>
                <w:sz w:val="18"/>
                <w:szCs w:val="18"/>
                <w:lang w:eastAsia="fi-FI"/>
              </w:rPr>
              <w:t>Study</w:t>
            </w:r>
            <w:proofErr w:type="spellEnd"/>
            <w:proofErr w:type="gramEnd"/>
            <w:r w:rsidRPr="005D49E5">
              <w:rPr>
                <w:rFonts w:ascii="Courier New" w:hAnsi="Courier New" w:cs="Courier New"/>
                <w:color w:val="585858"/>
                <w:sz w:val="18"/>
                <w:szCs w:val="18"/>
                <w:lang w:eastAsia="fi-FI"/>
              </w:rPr>
              <w:t xml:space="preserve"> </w:t>
            </w:r>
            <w:proofErr w:type="spellStart"/>
            <w:r w:rsidRPr="005D49E5">
              <w:rPr>
                <w:rFonts w:ascii="Courier New" w:hAnsi="Courier New" w:cs="Courier New"/>
                <w:color w:val="585858"/>
                <w:sz w:val="18"/>
                <w:szCs w:val="18"/>
                <w:lang w:eastAsia="fi-FI"/>
              </w:rPr>
              <w:t>Instance</w:t>
            </w:r>
            <w:proofErr w:type="spellEnd"/>
            <w:r w:rsidRPr="005D49E5">
              <w:rPr>
                <w:rFonts w:ascii="Courier New" w:hAnsi="Courier New" w:cs="Courier New"/>
                <w:color w:val="585858"/>
                <w:sz w:val="18"/>
                <w:szCs w:val="18"/>
                <w:lang w:eastAsia="fi-FI"/>
              </w:rPr>
              <w:t xml:space="preserve"> UID (0020,000D) as </w:t>
            </w:r>
            <w:proofErr w:type="spellStart"/>
            <w:r w:rsidRPr="005D49E5">
              <w:rPr>
                <w:rFonts w:ascii="Courier New" w:hAnsi="Courier New" w:cs="Courier New"/>
                <w:color w:val="585858"/>
                <w:sz w:val="18"/>
                <w:szCs w:val="18"/>
                <w:lang w:eastAsia="fi-FI"/>
              </w:rPr>
              <w:t>root</w:t>
            </w:r>
            <w:proofErr w:type="spellEnd"/>
            <w:r w:rsidRPr="005D49E5">
              <w:rPr>
                <w:rFonts w:ascii="Courier New" w:hAnsi="Courier New" w:cs="Courier New"/>
                <w:color w:val="585858"/>
                <w:sz w:val="18"/>
                <w:szCs w:val="18"/>
                <w:lang w:eastAsia="fi-FI"/>
              </w:rPr>
              <w:t xml:space="preserve"> </w:t>
            </w:r>
            <w:proofErr w:type="spellStart"/>
            <w:r w:rsidRPr="005D49E5">
              <w:rPr>
                <w:rFonts w:ascii="Courier New" w:hAnsi="Courier New" w:cs="Courier New"/>
                <w:color w:val="585858"/>
                <w:sz w:val="18"/>
                <w:szCs w:val="18"/>
                <w:lang w:eastAsia="fi-FI"/>
              </w:rPr>
              <w:t>property</w:t>
            </w:r>
            <w:proofErr w:type="spellEnd"/>
            <w:r w:rsidRPr="005D49E5">
              <w:rPr>
                <w:rFonts w:ascii="Courier New" w:hAnsi="Courier New" w:cs="Courier New"/>
                <w:color w:val="585858"/>
                <w:sz w:val="18"/>
                <w:szCs w:val="18"/>
                <w:lang w:eastAsia="fi-FI"/>
              </w:rPr>
              <w:t xml:space="preserve"> with no </w:t>
            </w:r>
            <w:proofErr w:type="spellStart"/>
            <w:r w:rsidRPr="005D49E5">
              <w:rPr>
                <w:rFonts w:ascii="Courier New" w:hAnsi="Courier New" w:cs="Courier New"/>
                <w:color w:val="585858"/>
                <w:sz w:val="18"/>
                <w:szCs w:val="18"/>
                <w:lang w:eastAsia="fi-FI"/>
              </w:rPr>
              <w:t>extension</w:t>
            </w:r>
            <w:proofErr w:type="spellEnd"/>
            <w:r w:rsidRPr="005D49E5">
              <w:rPr>
                <w:rFonts w:ascii="Courier New" w:hAnsi="Courier New" w:cs="Courier New"/>
                <w:color w:val="585858"/>
                <w:sz w:val="18"/>
                <w:szCs w:val="18"/>
                <w:lang w:eastAsia="fi-FI"/>
              </w:rPr>
              <w:t xml:space="preserve"> </w:t>
            </w:r>
            <w:proofErr w:type="spellStart"/>
            <w:r w:rsidRPr="005D49E5">
              <w:rPr>
                <w:rFonts w:ascii="Courier New" w:hAnsi="Courier New" w:cs="Courier New"/>
                <w:color w:val="585858"/>
                <w:sz w:val="18"/>
                <w:szCs w:val="18"/>
                <w:lang w:eastAsia="fi-FI"/>
              </w:rPr>
              <w:t>property</w:t>
            </w:r>
            <w:proofErr w:type="spellEnd"/>
            <w:r w:rsidRPr="005D49E5">
              <w:rPr>
                <w:rFonts w:ascii="Courier New" w:hAnsi="Courier New" w:cs="Courier New"/>
                <w:color w:val="585858"/>
                <w:sz w:val="18"/>
                <w:szCs w:val="18"/>
                <w:lang w:eastAsia="fi-FI"/>
              </w:rPr>
              <w:t xml:space="preserve">. </w:t>
            </w:r>
            <w:r w:rsidRPr="00170787">
              <w:rPr>
                <w:rFonts w:ascii="Courier New" w:hAnsi="Courier New" w:cs="Courier New"/>
                <w:color w:val="585858"/>
                <w:sz w:val="18"/>
                <w:szCs w:val="18"/>
                <w:lang w:eastAsia="fi-FI"/>
              </w:rPr>
              <w:t xml:space="preserve">Tässä esimerkissä kuvitteellisen </w:t>
            </w:r>
            <w:proofErr w:type="spellStart"/>
            <w:r w:rsidRPr="00170787">
              <w:rPr>
                <w:rFonts w:ascii="Courier New" w:hAnsi="Courier New" w:cs="Courier New"/>
                <w:color w:val="585858"/>
                <w:sz w:val="18"/>
                <w:szCs w:val="18"/>
                <w:lang w:eastAsia="fi-FI"/>
              </w:rPr>
              <w:t>RIS-järjestelmän</w:t>
            </w:r>
            <w:proofErr w:type="spellEnd"/>
            <w:r w:rsidRPr="00170787">
              <w:rPr>
                <w:rFonts w:ascii="Courier New" w:hAnsi="Courier New" w:cs="Courier New"/>
                <w:color w:val="585858"/>
                <w:sz w:val="18"/>
                <w:szCs w:val="18"/>
                <w:lang w:eastAsia="fi-FI"/>
              </w:rPr>
              <w:t xml:space="preserve"> luoma yksikäsitteinen tunniste</w:t>
            </w:r>
            <w:proofErr w:type="gramStart"/>
            <w:r w:rsidRPr="00170787">
              <w:rPr>
                <w:rFonts w:ascii="Courier New" w:hAnsi="Courier New" w:cs="Courier New"/>
                <w:color w:val="0000FF"/>
                <w:sz w:val="18"/>
                <w:szCs w:val="18"/>
                <w:lang w:eastAsia="fi-FI"/>
              </w:rPr>
              <w:t>--</w:t>
            </w:r>
            <w:proofErr w:type="gramEnd"/>
            <w:r w:rsidRPr="00170787">
              <w:rPr>
                <w:rFonts w:ascii="Courier New" w:hAnsi="Courier New" w:cs="Courier New"/>
                <w:color w:val="0000FF"/>
                <w:sz w:val="18"/>
                <w:szCs w:val="18"/>
                <w:lang w:eastAsia="fi-FI"/>
              </w:rPr>
              <w:t>&gt;</w:t>
            </w:r>
          </w:p>
          <w:p w14:paraId="654C4769"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800000"/>
                <w:sz w:val="18"/>
                <w:szCs w:val="18"/>
                <w:lang w:eastAsia="fi-FI"/>
              </w:rPr>
              <w:t>id</w:t>
            </w:r>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root</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1.2.246.10.1234567.14.2009.123.1.3.888888.1</w:t>
            </w:r>
            <w:r w:rsidRPr="00170787">
              <w:rPr>
                <w:rFonts w:ascii="Courier New" w:hAnsi="Courier New" w:cs="Courier New"/>
                <w:color w:val="0000FF"/>
                <w:sz w:val="18"/>
                <w:szCs w:val="18"/>
                <w:lang w:eastAsia="fi-FI"/>
              </w:rPr>
              <w:t>"/&gt;</w:t>
            </w:r>
          </w:p>
          <w:p w14:paraId="3A5C6900"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proofErr w:type="gramStart"/>
            <w:r w:rsidRPr="00170787">
              <w:rPr>
                <w:rFonts w:ascii="Courier New" w:hAnsi="Courier New" w:cs="Courier New"/>
                <w:color w:val="0000FF"/>
                <w:sz w:val="18"/>
                <w:szCs w:val="18"/>
                <w:lang w:eastAsia="fi-FI"/>
              </w:rPr>
              <w:t>--</w:t>
            </w:r>
            <w:r w:rsidRPr="00170787">
              <w:rPr>
                <w:rFonts w:ascii="Courier New" w:hAnsi="Courier New" w:cs="Courier New"/>
                <w:color w:val="585858"/>
                <w:sz w:val="18"/>
                <w:szCs w:val="18"/>
                <w:lang w:eastAsia="fi-FI"/>
              </w:rPr>
              <w:t xml:space="preserve"> Määrittelee</w:t>
            </w:r>
            <w:proofErr w:type="gramEnd"/>
            <w:r w:rsidRPr="00170787">
              <w:rPr>
                <w:rFonts w:ascii="Courier New" w:hAnsi="Courier New" w:cs="Courier New"/>
                <w:color w:val="585858"/>
                <w:sz w:val="18"/>
                <w:szCs w:val="18"/>
                <w:lang w:eastAsia="fi-FI"/>
              </w:rPr>
              <w:t xml:space="preserve"> että kyseessä on DICOM tutkimus  </w:t>
            </w:r>
            <w:r w:rsidRPr="00170787">
              <w:rPr>
                <w:rFonts w:ascii="Courier New" w:hAnsi="Courier New" w:cs="Courier New"/>
                <w:color w:val="0000FF"/>
                <w:sz w:val="18"/>
                <w:szCs w:val="18"/>
                <w:lang w:eastAsia="fi-FI"/>
              </w:rPr>
              <w:t>--&gt;</w:t>
            </w:r>
          </w:p>
          <w:p w14:paraId="06350762"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code</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code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113014</w:t>
            </w:r>
            <w:r w:rsidRPr="00170787">
              <w:rPr>
                <w:rFonts w:ascii="Courier New" w:hAnsi="Courier New" w:cs="Courier New"/>
                <w:color w:val="0000FF"/>
                <w:sz w:val="18"/>
                <w:szCs w:val="18"/>
                <w:lang w:val="en-US" w:eastAsia="fi-FI"/>
              </w:rPr>
              <w:t>"</w:t>
            </w:r>
            <w:r w:rsidRPr="00170787">
              <w:rPr>
                <w:rFonts w:ascii="Courier New" w:hAnsi="Courier New" w:cs="Courier New"/>
                <w:i/>
                <w:iCs/>
                <w:color w:val="008080"/>
                <w:sz w:val="18"/>
                <w:szCs w:val="18"/>
                <w:lang w:val="en-US" w:eastAsia="fi-FI"/>
              </w:rPr>
              <w:t xml:space="preserve"> </w:t>
            </w:r>
            <w:proofErr w:type="spellStart"/>
            <w:r w:rsidRPr="00170787">
              <w:rPr>
                <w:rFonts w:ascii="Courier New" w:hAnsi="Courier New" w:cs="Courier New"/>
                <w:color w:val="FF0000"/>
                <w:sz w:val="18"/>
                <w:szCs w:val="18"/>
                <w:lang w:val="en-US" w:eastAsia="fi-FI"/>
              </w:rPr>
              <w:t>codeSystem</w:t>
            </w:r>
            <w:proofErr w:type="spellEnd"/>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1.2.840.10008.2.16.4</w:t>
            </w:r>
            <w:r w:rsidRPr="00170787">
              <w:rPr>
                <w:rFonts w:ascii="Courier New" w:hAnsi="Courier New" w:cs="Courier New"/>
                <w:color w:val="0000FF"/>
                <w:sz w:val="18"/>
                <w:szCs w:val="18"/>
                <w:lang w:val="en-US" w:eastAsia="fi-FI"/>
              </w:rPr>
              <w:t>"</w:t>
            </w:r>
            <w:r w:rsidRPr="00170787">
              <w:rPr>
                <w:rFonts w:ascii="Courier New" w:hAnsi="Courier New" w:cs="Courier New"/>
                <w:i/>
                <w:iCs/>
                <w:color w:val="008080"/>
                <w:sz w:val="18"/>
                <w:szCs w:val="18"/>
                <w:lang w:val="en-US" w:eastAsia="fi-FI"/>
              </w:rPr>
              <w:t xml:space="preserve"> </w:t>
            </w:r>
            <w:proofErr w:type="spellStart"/>
            <w:r w:rsidRPr="00170787">
              <w:rPr>
                <w:rFonts w:ascii="Courier New" w:hAnsi="Courier New" w:cs="Courier New"/>
                <w:color w:val="FF0000"/>
                <w:sz w:val="18"/>
                <w:szCs w:val="18"/>
                <w:lang w:val="en-US" w:eastAsia="fi-FI"/>
              </w:rPr>
              <w:t>codeSystemName</w:t>
            </w:r>
            <w:proofErr w:type="spellEnd"/>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DCM</w:t>
            </w:r>
            <w:r w:rsidRPr="00170787">
              <w:rPr>
                <w:rFonts w:ascii="Courier New" w:hAnsi="Courier New" w:cs="Courier New"/>
                <w:color w:val="0000FF"/>
                <w:sz w:val="18"/>
                <w:szCs w:val="18"/>
                <w:lang w:val="en-US" w:eastAsia="fi-FI"/>
              </w:rPr>
              <w:t>"</w:t>
            </w:r>
            <w:r w:rsidRPr="00170787">
              <w:rPr>
                <w:rFonts w:ascii="Courier New" w:hAnsi="Courier New" w:cs="Courier New"/>
                <w:i/>
                <w:iCs/>
                <w:color w:val="008080"/>
                <w:sz w:val="18"/>
                <w:szCs w:val="18"/>
                <w:lang w:val="en-US" w:eastAsia="fi-FI"/>
              </w:rPr>
              <w:t xml:space="preserve"> </w:t>
            </w:r>
            <w:proofErr w:type="spellStart"/>
            <w:r w:rsidRPr="00170787">
              <w:rPr>
                <w:rFonts w:ascii="Courier New" w:hAnsi="Courier New" w:cs="Courier New"/>
                <w:color w:val="FF0000"/>
                <w:sz w:val="18"/>
                <w:szCs w:val="18"/>
                <w:lang w:val="en-US" w:eastAsia="fi-FI"/>
              </w:rPr>
              <w:t>displayName</w:t>
            </w:r>
            <w:proofErr w:type="spellEnd"/>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DICOM Study</w:t>
            </w:r>
            <w:r w:rsidRPr="00170787">
              <w:rPr>
                <w:rFonts w:ascii="Courier New" w:hAnsi="Courier New" w:cs="Courier New"/>
                <w:color w:val="0000FF"/>
                <w:sz w:val="18"/>
                <w:szCs w:val="18"/>
                <w:lang w:val="en-US" w:eastAsia="fi-FI"/>
              </w:rPr>
              <w:t>"/&gt;</w:t>
            </w:r>
          </w:p>
          <w:p w14:paraId="3B690109"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eastAsia="fi-FI"/>
              </w:rPr>
              <w:t>&lt;!</w:t>
            </w:r>
            <w:proofErr w:type="gramStart"/>
            <w:r w:rsidRPr="00170787">
              <w:rPr>
                <w:rFonts w:ascii="Courier New" w:hAnsi="Courier New" w:cs="Courier New"/>
                <w:color w:val="0000FF"/>
                <w:sz w:val="18"/>
                <w:szCs w:val="18"/>
                <w:lang w:eastAsia="fi-FI"/>
              </w:rPr>
              <w:t>--</w:t>
            </w:r>
            <w:r w:rsidRPr="00170787">
              <w:rPr>
                <w:rFonts w:ascii="Courier New" w:hAnsi="Courier New" w:cs="Courier New"/>
                <w:color w:val="585858"/>
                <w:sz w:val="18"/>
                <w:szCs w:val="18"/>
                <w:lang w:eastAsia="fi-FI"/>
              </w:rPr>
              <w:t xml:space="preserve"> Kuvaus</w:t>
            </w:r>
            <w:proofErr w:type="gramEnd"/>
            <w:r w:rsidRPr="00170787">
              <w:rPr>
                <w:rFonts w:ascii="Courier New" w:hAnsi="Courier New" w:cs="Courier New"/>
                <w:color w:val="585858"/>
                <w:sz w:val="18"/>
                <w:szCs w:val="18"/>
                <w:lang w:eastAsia="fi-FI"/>
              </w:rPr>
              <w:t xml:space="preserve"> tutkimuksesta (vapaaehtoinen) &lt;</w:t>
            </w:r>
            <w:proofErr w:type="spellStart"/>
            <w:r w:rsidRPr="00170787">
              <w:rPr>
                <w:rFonts w:ascii="Courier New" w:hAnsi="Courier New" w:cs="Courier New"/>
                <w:color w:val="585858"/>
                <w:sz w:val="18"/>
                <w:szCs w:val="18"/>
                <w:lang w:eastAsia="fi-FI"/>
              </w:rPr>
              <w:t>text</w:t>
            </w:r>
            <w:proofErr w:type="spellEnd"/>
            <w:r w:rsidRPr="00170787">
              <w:rPr>
                <w:rFonts w:ascii="Courier New" w:hAnsi="Courier New" w:cs="Courier New"/>
                <w:color w:val="585858"/>
                <w:sz w:val="18"/>
                <w:szCs w:val="18"/>
                <w:lang w:eastAsia="fi-FI"/>
              </w:rPr>
              <w:t>/&gt;</w:t>
            </w:r>
            <w:r w:rsidRPr="00170787">
              <w:rPr>
                <w:rFonts w:ascii="Courier New" w:hAnsi="Courier New" w:cs="Courier New"/>
                <w:color w:val="0000FF"/>
                <w:sz w:val="18"/>
                <w:szCs w:val="18"/>
                <w:lang w:eastAsia="fi-FI"/>
              </w:rPr>
              <w:t>--&gt;</w:t>
            </w:r>
          </w:p>
          <w:p w14:paraId="46598638"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proofErr w:type="gramStart"/>
            <w:r w:rsidRPr="00170787">
              <w:rPr>
                <w:rFonts w:ascii="Courier New" w:hAnsi="Courier New" w:cs="Courier New"/>
                <w:color w:val="0000FF"/>
                <w:sz w:val="18"/>
                <w:szCs w:val="18"/>
                <w:lang w:eastAsia="fi-FI"/>
              </w:rPr>
              <w:t>--</w:t>
            </w:r>
            <w:r w:rsidRPr="00170787">
              <w:rPr>
                <w:rFonts w:ascii="Courier New" w:hAnsi="Courier New" w:cs="Courier New"/>
                <w:color w:val="585858"/>
                <w:sz w:val="18"/>
                <w:szCs w:val="18"/>
                <w:lang w:eastAsia="fi-FI"/>
              </w:rPr>
              <w:t xml:space="preserve"> Tutkimuksen</w:t>
            </w:r>
            <w:proofErr w:type="gramEnd"/>
            <w:r w:rsidRPr="00170787">
              <w:rPr>
                <w:rFonts w:ascii="Courier New" w:hAnsi="Courier New" w:cs="Courier New"/>
                <w:color w:val="585858"/>
                <w:sz w:val="18"/>
                <w:szCs w:val="18"/>
                <w:lang w:eastAsia="fi-FI"/>
              </w:rPr>
              <w:t xml:space="preserve"> teon alkuhetki </w:t>
            </w:r>
            <w:r w:rsidRPr="00170787">
              <w:rPr>
                <w:rFonts w:ascii="Courier New" w:hAnsi="Courier New" w:cs="Courier New"/>
                <w:color w:val="0000FF"/>
                <w:sz w:val="18"/>
                <w:szCs w:val="18"/>
                <w:lang w:eastAsia="fi-FI"/>
              </w:rPr>
              <w:t>--&gt;</w:t>
            </w:r>
          </w:p>
          <w:p w14:paraId="737EE4E9"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val="en-US" w:eastAsia="fi-FI"/>
              </w:rPr>
              <w:t>&lt;</w:t>
            </w:r>
            <w:proofErr w:type="spellStart"/>
            <w:r w:rsidRPr="00170787">
              <w:rPr>
                <w:rFonts w:ascii="Courier New" w:hAnsi="Courier New" w:cs="Courier New"/>
                <w:color w:val="800000"/>
                <w:sz w:val="18"/>
                <w:szCs w:val="18"/>
                <w:lang w:val="en-US" w:eastAsia="fi-FI"/>
              </w:rPr>
              <w:t>effectiveTime</w:t>
            </w:r>
            <w:proofErr w:type="spellEnd"/>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value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20090911145600</w:t>
            </w:r>
            <w:r w:rsidRPr="00170787">
              <w:rPr>
                <w:rFonts w:ascii="Courier New" w:hAnsi="Courier New" w:cs="Courier New"/>
                <w:color w:val="0000FF"/>
                <w:sz w:val="18"/>
                <w:szCs w:val="18"/>
                <w:lang w:val="en-US" w:eastAsia="fi-FI"/>
              </w:rPr>
              <w:t>"/&gt;</w:t>
            </w:r>
          </w:p>
          <w:p w14:paraId="6620C54A"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act</w:t>
            </w:r>
            <w:r w:rsidRPr="00170787">
              <w:rPr>
                <w:rFonts w:ascii="Courier New" w:hAnsi="Courier New" w:cs="Courier New"/>
                <w:color w:val="0000FF"/>
                <w:sz w:val="18"/>
                <w:szCs w:val="18"/>
                <w:lang w:val="en-US" w:eastAsia="fi-FI"/>
              </w:rPr>
              <w:t>&gt;</w:t>
            </w:r>
          </w:p>
          <w:p w14:paraId="123D9176"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entry</w:t>
            </w:r>
            <w:r w:rsidRPr="00170787">
              <w:rPr>
                <w:rFonts w:ascii="Courier New" w:hAnsi="Courier New" w:cs="Courier New"/>
                <w:color w:val="0000FF"/>
                <w:sz w:val="18"/>
                <w:szCs w:val="18"/>
                <w:lang w:val="en-US" w:eastAsia="fi-FI"/>
              </w:rPr>
              <w:t>&gt;</w:t>
            </w:r>
          </w:p>
          <w:p w14:paraId="5F020CB8"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585858"/>
                <w:sz w:val="18"/>
                <w:szCs w:val="18"/>
                <w:lang w:val="en-US" w:eastAsia="fi-FI"/>
              </w:rPr>
              <w:t xml:space="preserve"> </w:t>
            </w:r>
            <w:proofErr w:type="spellStart"/>
            <w:r w:rsidRPr="00170787">
              <w:rPr>
                <w:rFonts w:ascii="Courier New" w:hAnsi="Courier New" w:cs="Courier New"/>
                <w:color w:val="585858"/>
                <w:sz w:val="18"/>
                <w:szCs w:val="18"/>
                <w:lang w:val="en-US" w:eastAsia="fi-FI"/>
              </w:rPr>
              <w:t>Tutkimustapahtuma</w:t>
            </w:r>
            <w:proofErr w:type="spellEnd"/>
            <w:r w:rsidRPr="00170787">
              <w:rPr>
                <w:rFonts w:ascii="Courier New" w:hAnsi="Courier New" w:cs="Courier New"/>
                <w:color w:val="585858"/>
                <w:sz w:val="18"/>
                <w:szCs w:val="18"/>
                <w:lang w:val="en-US" w:eastAsia="fi-FI"/>
              </w:rPr>
              <w:t xml:space="preserve"> 2 </w:t>
            </w:r>
            <w:r w:rsidRPr="00170787">
              <w:rPr>
                <w:rFonts w:ascii="Courier New" w:hAnsi="Courier New" w:cs="Courier New"/>
                <w:color w:val="0000FF"/>
                <w:sz w:val="18"/>
                <w:szCs w:val="18"/>
                <w:lang w:val="en-US" w:eastAsia="fi-FI"/>
              </w:rPr>
              <w:t>--&gt;</w:t>
            </w:r>
          </w:p>
          <w:p w14:paraId="6CAED92A"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entry</w:t>
            </w:r>
            <w:r w:rsidRPr="00170787">
              <w:rPr>
                <w:rFonts w:ascii="Courier New" w:hAnsi="Courier New" w:cs="Courier New"/>
                <w:color w:val="0000FF"/>
                <w:sz w:val="18"/>
                <w:szCs w:val="18"/>
                <w:lang w:val="en-US" w:eastAsia="fi-FI"/>
              </w:rPr>
              <w:t>&gt;</w:t>
            </w:r>
          </w:p>
          <w:p w14:paraId="0ACE16CC"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lastRenderedPageBreak/>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act</w:t>
            </w:r>
            <w:r w:rsidRPr="00170787">
              <w:rPr>
                <w:rFonts w:ascii="Courier New" w:hAnsi="Courier New" w:cs="Courier New"/>
                <w:i/>
                <w:iCs/>
                <w:color w:val="008080"/>
                <w:sz w:val="18"/>
                <w:szCs w:val="18"/>
                <w:lang w:val="en-US" w:eastAsia="fi-FI"/>
              </w:rPr>
              <w:t xml:space="preserve"> </w:t>
            </w:r>
            <w:proofErr w:type="spellStart"/>
            <w:r w:rsidRPr="00170787">
              <w:rPr>
                <w:rFonts w:ascii="Courier New" w:hAnsi="Courier New" w:cs="Courier New"/>
                <w:color w:val="FF0000"/>
                <w:sz w:val="18"/>
                <w:szCs w:val="18"/>
                <w:lang w:val="en-US" w:eastAsia="fi-FI"/>
              </w:rPr>
              <w:t>classCode</w:t>
            </w:r>
            <w:proofErr w:type="spellEnd"/>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ACT</w:t>
            </w:r>
            <w:r w:rsidRPr="00170787">
              <w:rPr>
                <w:rFonts w:ascii="Courier New" w:hAnsi="Courier New" w:cs="Courier New"/>
                <w:color w:val="0000FF"/>
                <w:sz w:val="18"/>
                <w:szCs w:val="18"/>
                <w:lang w:val="en-US" w:eastAsia="fi-FI"/>
              </w:rPr>
              <w:t>"</w:t>
            </w:r>
            <w:r w:rsidRPr="00170787">
              <w:rPr>
                <w:rFonts w:ascii="Courier New" w:hAnsi="Courier New" w:cs="Courier New"/>
                <w:i/>
                <w:iCs/>
                <w:color w:val="008080"/>
                <w:sz w:val="18"/>
                <w:szCs w:val="18"/>
                <w:lang w:val="en-US" w:eastAsia="fi-FI"/>
              </w:rPr>
              <w:t xml:space="preserve"> </w:t>
            </w:r>
            <w:proofErr w:type="spellStart"/>
            <w:r w:rsidRPr="00170787">
              <w:rPr>
                <w:rFonts w:ascii="Courier New" w:hAnsi="Courier New" w:cs="Courier New"/>
                <w:color w:val="FF0000"/>
                <w:sz w:val="18"/>
                <w:szCs w:val="18"/>
                <w:lang w:val="en-US" w:eastAsia="fi-FI"/>
              </w:rPr>
              <w:t>moodCode</w:t>
            </w:r>
            <w:proofErr w:type="spellEnd"/>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EVN</w:t>
            </w:r>
            <w:r w:rsidRPr="00170787">
              <w:rPr>
                <w:rFonts w:ascii="Courier New" w:hAnsi="Courier New" w:cs="Courier New"/>
                <w:color w:val="0000FF"/>
                <w:sz w:val="18"/>
                <w:szCs w:val="18"/>
                <w:lang w:val="en-US" w:eastAsia="fi-FI"/>
              </w:rPr>
              <w:t>"&gt;</w:t>
            </w:r>
          </w:p>
          <w:p w14:paraId="1F4D5160"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5D49E5">
              <w:rPr>
                <w:rFonts w:ascii="Courier New" w:hAnsi="Courier New" w:cs="Courier New"/>
                <w:color w:val="0000FF"/>
                <w:sz w:val="18"/>
                <w:szCs w:val="18"/>
                <w:lang w:eastAsia="fi-FI"/>
              </w:rPr>
              <w:t>&lt;!</w:t>
            </w:r>
            <w:proofErr w:type="gramStart"/>
            <w:r w:rsidRPr="005D49E5">
              <w:rPr>
                <w:rFonts w:ascii="Courier New" w:hAnsi="Courier New" w:cs="Courier New"/>
                <w:color w:val="0000FF"/>
                <w:sz w:val="18"/>
                <w:szCs w:val="18"/>
                <w:lang w:eastAsia="fi-FI"/>
              </w:rPr>
              <w:t>--</w:t>
            </w:r>
            <w:r w:rsidRPr="005D49E5">
              <w:rPr>
                <w:rFonts w:ascii="Courier New" w:hAnsi="Courier New" w:cs="Courier New"/>
                <w:color w:val="585858"/>
                <w:sz w:val="18"/>
                <w:szCs w:val="18"/>
                <w:lang w:eastAsia="fi-FI"/>
              </w:rPr>
              <w:t xml:space="preserve"> </w:t>
            </w:r>
            <w:proofErr w:type="spellStart"/>
            <w:r w:rsidRPr="005D49E5">
              <w:rPr>
                <w:rFonts w:ascii="Courier New" w:hAnsi="Courier New" w:cs="Courier New"/>
                <w:color w:val="585858"/>
                <w:sz w:val="18"/>
                <w:szCs w:val="18"/>
                <w:lang w:eastAsia="fi-FI"/>
              </w:rPr>
              <w:t>Study</w:t>
            </w:r>
            <w:proofErr w:type="spellEnd"/>
            <w:proofErr w:type="gramEnd"/>
            <w:r w:rsidRPr="005D49E5">
              <w:rPr>
                <w:rFonts w:ascii="Courier New" w:hAnsi="Courier New" w:cs="Courier New"/>
                <w:color w:val="585858"/>
                <w:sz w:val="18"/>
                <w:szCs w:val="18"/>
                <w:lang w:eastAsia="fi-FI"/>
              </w:rPr>
              <w:t xml:space="preserve"> </w:t>
            </w:r>
            <w:proofErr w:type="spellStart"/>
            <w:r w:rsidRPr="005D49E5">
              <w:rPr>
                <w:rFonts w:ascii="Courier New" w:hAnsi="Courier New" w:cs="Courier New"/>
                <w:color w:val="585858"/>
                <w:sz w:val="18"/>
                <w:szCs w:val="18"/>
                <w:lang w:eastAsia="fi-FI"/>
              </w:rPr>
              <w:t>Instance</w:t>
            </w:r>
            <w:proofErr w:type="spellEnd"/>
            <w:r w:rsidRPr="005D49E5">
              <w:rPr>
                <w:rFonts w:ascii="Courier New" w:hAnsi="Courier New" w:cs="Courier New"/>
                <w:color w:val="585858"/>
                <w:sz w:val="18"/>
                <w:szCs w:val="18"/>
                <w:lang w:eastAsia="fi-FI"/>
              </w:rPr>
              <w:t xml:space="preserve"> UID (0020,000D) as </w:t>
            </w:r>
            <w:proofErr w:type="spellStart"/>
            <w:r w:rsidRPr="005D49E5">
              <w:rPr>
                <w:rFonts w:ascii="Courier New" w:hAnsi="Courier New" w:cs="Courier New"/>
                <w:color w:val="585858"/>
                <w:sz w:val="18"/>
                <w:szCs w:val="18"/>
                <w:lang w:eastAsia="fi-FI"/>
              </w:rPr>
              <w:t>root</w:t>
            </w:r>
            <w:proofErr w:type="spellEnd"/>
            <w:r w:rsidRPr="005D49E5">
              <w:rPr>
                <w:rFonts w:ascii="Courier New" w:hAnsi="Courier New" w:cs="Courier New"/>
                <w:color w:val="585858"/>
                <w:sz w:val="18"/>
                <w:szCs w:val="18"/>
                <w:lang w:eastAsia="fi-FI"/>
              </w:rPr>
              <w:t xml:space="preserve"> </w:t>
            </w:r>
            <w:proofErr w:type="spellStart"/>
            <w:r w:rsidRPr="005D49E5">
              <w:rPr>
                <w:rFonts w:ascii="Courier New" w:hAnsi="Courier New" w:cs="Courier New"/>
                <w:color w:val="585858"/>
                <w:sz w:val="18"/>
                <w:szCs w:val="18"/>
                <w:lang w:eastAsia="fi-FI"/>
              </w:rPr>
              <w:t>property</w:t>
            </w:r>
            <w:proofErr w:type="spellEnd"/>
            <w:r w:rsidRPr="005D49E5">
              <w:rPr>
                <w:rFonts w:ascii="Courier New" w:hAnsi="Courier New" w:cs="Courier New"/>
                <w:color w:val="585858"/>
                <w:sz w:val="18"/>
                <w:szCs w:val="18"/>
                <w:lang w:eastAsia="fi-FI"/>
              </w:rPr>
              <w:t xml:space="preserve"> with no </w:t>
            </w:r>
            <w:proofErr w:type="spellStart"/>
            <w:r w:rsidRPr="005D49E5">
              <w:rPr>
                <w:rFonts w:ascii="Courier New" w:hAnsi="Courier New" w:cs="Courier New"/>
                <w:color w:val="585858"/>
                <w:sz w:val="18"/>
                <w:szCs w:val="18"/>
                <w:lang w:eastAsia="fi-FI"/>
              </w:rPr>
              <w:t>extension</w:t>
            </w:r>
            <w:proofErr w:type="spellEnd"/>
            <w:r w:rsidRPr="005D49E5">
              <w:rPr>
                <w:rFonts w:ascii="Courier New" w:hAnsi="Courier New" w:cs="Courier New"/>
                <w:color w:val="585858"/>
                <w:sz w:val="18"/>
                <w:szCs w:val="18"/>
                <w:lang w:eastAsia="fi-FI"/>
              </w:rPr>
              <w:t xml:space="preserve"> </w:t>
            </w:r>
            <w:proofErr w:type="spellStart"/>
            <w:r w:rsidRPr="005D49E5">
              <w:rPr>
                <w:rFonts w:ascii="Courier New" w:hAnsi="Courier New" w:cs="Courier New"/>
                <w:color w:val="585858"/>
                <w:sz w:val="18"/>
                <w:szCs w:val="18"/>
                <w:lang w:eastAsia="fi-FI"/>
              </w:rPr>
              <w:t>property</w:t>
            </w:r>
            <w:proofErr w:type="spellEnd"/>
            <w:r w:rsidRPr="005D49E5">
              <w:rPr>
                <w:rFonts w:ascii="Courier New" w:hAnsi="Courier New" w:cs="Courier New"/>
                <w:color w:val="585858"/>
                <w:sz w:val="18"/>
                <w:szCs w:val="18"/>
                <w:lang w:eastAsia="fi-FI"/>
              </w:rPr>
              <w:t xml:space="preserve">. </w:t>
            </w:r>
            <w:r w:rsidRPr="00170787">
              <w:rPr>
                <w:rFonts w:ascii="Courier New" w:hAnsi="Courier New" w:cs="Courier New"/>
                <w:color w:val="585858"/>
                <w:sz w:val="18"/>
                <w:szCs w:val="18"/>
                <w:lang w:eastAsia="fi-FI"/>
              </w:rPr>
              <w:t xml:space="preserve">Tässä esimerkissä kuvitteellisen </w:t>
            </w:r>
            <w:proofErr w:type="spellStart"/>
            <w:r w:rsidRPr="00170787">
              <w:rPr>
                <w:rFonts w:ascii="Courier New" w:hAnsi="Courier New" w:cs="Courier New"/>
                <w:color w:val="585858"/>
                <w:sz w:val="18"/>
                <w:szCs w:val="18"/>
                <w:lang w:eastAsia="fi-FI"/>
              </w:rPr>
              <w:t>RIS-järjestelmän</w:t>
            </w:r>
            <w:proofErr w:type="spellEnd"/>
            <w:r w:rsidRPr="00170787">
              <w:rPr>
                <w:rFonts w:ascii="Courier New" w:hAnsi="Courier New" w:cs="Courier New"/>
                <w:color w:val="585858"/>
                <w:sz w:val="18"/>
                <w:szCs w:val="18"/>
                <w:lang w:eastAsia="fi-FI"/>
              </w:rPr>
              <w:t xml:space="preserve"> luoma yksikäsitteinen tunniste</w:t>
            </w:r>
            <w:proofErr w:type="gramStart"/>
            <w:r w:rsidRPr="00170787">
              <w:rPr>
                <w:rFonts w:ascii="Courier New" w:hAnsi="Courier New" w:cs="Courier New"/>
                <w:color w:val="0000FF"/>
                <w:sz w:val="18"/>
                <w:szCs w:val="18"/>
                <w:lang w:eastAsia="fi-FI"/>
              </w:rPr>
              <w:t>--</w:t>
            </w:r>
            <w:proofErr w:type="gramEnd"/>
            <w:r w:rsidRPr="00170787">
              <w:rPr>
                <w:rFonts w:ascii="Courier New" w:hAnsi="Courier New" w:cs="Courier New"/>
                <w:color w:val="0000FF"/>
                <w:sz w:val="18"/>
                <w:szCs w:val="18"/>
                <w:lang w:eastAsia="fi-FI"/>
              </w:rPr>
              <w:t>&gt;</w:t>
            </w:r>
          </w:p>
          <w:p w14:paraId="74378B5D"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800000"/>
                <w:sz w:val="18"/>
                <w:szCs w:val="18"/>
                <w:lang w:eastAsia="fi-FI"/>
              </w:rPr>
              <w:t>id</w:t>
            </w:r>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root</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1.2.246.10.1234567.14.2009.123.1.3.888888.2</w:t>
            </w:r>
            <w:r w:rsidRPr="00170787">
              <w:rPr>
                <w:rFonts w:ascii="Courier New" w:hAnsi="Courier New" w:cs="Courier New"/>
                <w:color w:val="0000FF"/>
                <w:sz w:val="18"/>
                <w:szCs w:val="18"/>
                <w:lang w:eastAsia="fi-FI"/>
              </w:rPr>
              <w:t>"/&gt;</w:t>
            </w:r>
          </w:p>
          <w:p w14:paraId="11EA7788"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proofErr w:type="gramStart"/>
            <w:r w:rsidRPr="00170787">
              <w:rPr>
                <w:rFonts w:ascii="Courier New" w:hAnsi="Courier New" w:cs="Courier New"/>
                <w:color w:val="0000FF"/>
                <w:sz w:val="18"/>
                <w:szCs w:val="18"/>
                <w:lang w:eastAsia="fi-FI"/>
              </w:rPr>
              <w:t>--</w:t>
            </w:r>
            <w:r w:rsidRPr="00170787">
              <w:rPr>
                <w:rFonts w:ascii="Courier New" w:hAnsi="Courier New" w:cs="Courier New"/>
                <w:color w:val="585858"/>
                <w:sz w:val="18"/>
                <w:szCs w:val="18"/>
                <w:lang w:eastAsia="fi-FI"/>
              </w:rPr>
              <w:t xml:space="preserve"> Määrittelee</w:t>
            </w:r>
            <w:proofErr w:type="gramEnd"/>
            <w:r w:rsidRPr="00170787">
              <w:rPr>
                <w:rFonts w:ascii="Courier New" w:hAnsi="Courier New" w:cs="Courier New"/>
                <w:color w:val="585858"/>
                <w:sz w:val="18"/>
                <w:szCs w:val="18"/>
                <w:lang w:eastAsia="fi-FI"/>
              </w:rPr>
              <w:t xml:space="preserve"> että kyseessä on DICOM tutkimus  </w:t>
            </w:r>
            <w:r w:rsidRPr="00170787">
              <w:rPr>
                <w:rFonts w:ascii="Courier New" w:hAnsi="Courier New" w:cs="Courier New"/>
                <w:color w:val="0000FF"/>
                <w:sz w:val="18"/>
                <w:szCs w:val="18"/>
                <w:lang w:eastAsia="fi-FI"/>
              </w:rPr>
              <w:t>--&gt;</w:t>
            </w:r>
          </w:p>
          <w:p w14:paraId="6AF862E9"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code</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code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113014</w:t>
            </w:r>
            <w:r w:rsidRPr="00170787">
              <w:rPr>
                <w:rFonts w:ascii="Courier New" w:hAnsi="Courier New" w:cs="Courier New"/>
                <w:color w:val="0000FF"/>
                <w:sz w:val="18"/>
                <w:szCs w:val="18"/>
                <w:lang w:val="en-US" w:eastAsia="fi-FI"/>
              </w:rPr>
              <w:t>"</w:t>
            </w:r>
            <w:r w:rsidRPr="00170787">
              <w:rPr>
                <w:rFonts w:ascii="Courier New" w:hAnsi="Courier New" w:cs="Courier New"/>
                <w:i/>
                <w:iCs/>
                <w:color w:val="008080"/>
                <w:sz w:val="18"/>
                <w:szCs w:val="18"/>
                <w:lang w:val="en-US" w:eastAsia="fi-FI"/>
              </w:rPr>
              <w:t xml:space="preserve"> </w:t>
            </w:r>
            <w:proofErr w:type="spellStart"/>
            <w:r w:rsidRPr="00170787">
              <w:rPr>
                <w:rFonts w:ascii="Courier New" w:hAnsi="Courier New" w:cs="Courier New"/>
                <w:color w:val="FF0000"/>
                <w:sz w:val="18"/>
                <w:szCs w:val="18"/>
                <w:lang w:val="en-US" w:eastAsia="fi-FI"/>
              </w:rPr>
              <w:t>codeSystem</w:t>
            </w:r>
            <w:proofErr w:type="spellEnd"/>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1.2.840.10008.2.16.4</w:t>
            </w:r>
            <w:r w:rsidRPr="00170787">
              <w:rPr>
                <w:rFonts w:ascii="Courier New" w:hAnsi="Courier New" w:cs="Courier New"/>
                <w:color w:val="0000FF"/>
                <w:sz w:val="18"/>
                <w:szCs w:val="18"/>
                <w:lang w:val="en-US" w:eastAsia="fi-FI"/>
              </w:rPr>
              <w:t>"</w:t>
            </w:r>
            <w:r w:rsidRPr="00170787">
              <w:rPr>
                <w:rFonts w:ascii="Courier New" w:hAnsi="Courier New" w:cs="Courier New"/>
                <w:i/>
                <w:iCs/>
                <w:color w:val="008080"/>
                <w:sz w:val="18"/>
                <w:szCs w:val="18"/>
                <w:lang w:val="en-US" w:eastAsia="fi-FI"/>
              </w:rPr>
              <w:t xml:space="preserve"> </w:t>
            </w:r>
            <w:proofErr w:type="spellStart"/>
            <w:r w:rsidRPr="00170787">
              <w:rPr>
                <w:rFonts w:ascii="Courier New" w:hAnsi="Courier New" w:cs="Courier New"/>
                <w:color w:val="FF0000"/>
                <w:sz w:val="18"/>
                <w:szCs w:val="18"/>
                <w:lang w:val="en-US" w:eastAsia="fi-FI"/>
              </w:rPr>
              <w:t>codeSystemName</w:t>
            </w:r>
            <w:proofErr w:type="spellEnd"/>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DCM</w:t>
            </w:r>
            <w:r w:rsidRPr="00170787">
              <w:rPr>
                <w:rFonts w:ascii="Courier New" w:hAnsi="Courier New" w:cs="Courier New"/>
                <w:color w:val="0000FF"/>
                <w:sz w:val="18"/>
                <w:szCs w:val="18"/>
                <w:lang w:val="en-US" w:eastAsia="fi-FI"/>
              </w:rPr>
              <w:t>"</w:t>
            </w:r>
            <w:r w:rsidRPr="00170787">
              <w:rPr>
                <w:rFonts w:ascii="Courier New" w:hAnsi="Courier New" w:cs="Courier New"/>
                <w:i/>
                <w:iCs/>
                <w:color w:val="008080"/>
                <w:sz w:val="18"/>
                <w:szCs w:val="18"/>
                <w:lang w:val="en-US" w:eastAsia="fi-FI"/>
              </w:rPr>
              <w:t xml:space="preserve"> </w:t>
            </w:r>
            <w:proofErr w:type="spellStart"/>
            <w:r w:rsidRPr="00170787">
              <w:rPr>
                <w:rFonts w:ascii="Courier New" w:hAnsi="Courier New" w:cs="Courier New"/>
                <w:color w:val="FF0000"/>
                <w:sz w:val="18"/>
                <w:szCs w:val="18"/>
                <w:lang w:val="en-US" w:eastAsia="fi-FI"/>
              </w:rPr>
              <w:t>displayName</w:t>
            </w:r>
            <w:proofErr w:type="spellEnd"/>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DICOM Study</w:t>
            </w:r>
            <w:r w:rsidRPr="00170787">
              <w:rPr>
                <w:rFonts w:ascii="Courier New" w:hAnsi="Courier New" w:cs="Courier New"/>
                <w:color w:val="0000FF"/>
                <w:sz w:val="18"/>
                <w:szCs w:val="18"/>
                <w:lang w:val="en-US" w:eastAsia="fi-FI"/>
              </w:rPr>
              <w:t>"/&gt;</w:t>
            </w:r>
          </w:p>
          <w:p w14:paraId="55F781EC"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eastAsia="fi-FI"/>
              </w:rPr>
              <w:t>&lt;!</w:t>
            </w:r>
            <w:proofErr w:type="gramStart"/>
            <w:r w:rsidRPr="00170787">
              <w:rPr>
                <w:rFonts w:ascii="Courier New" w:hAnsi="Courier New" w:cs="Courier New"/>
                <w:color w:val="0000FF"/>
                <w:sz w:val="18"/>
                <w:szCs w:val="18"/>
                <w:lang w:eastAsia="fi-FI"/>
              </w:rPr>
              <w:t>--</w:t>
            </w:r>
            <w:r w:rsidRPr="00170787">
              <w:rPr>
                <w:rFonts w:ascii="Courier New" w:hAnsi="Courier New" w:cs="Courier New"/>
                <w:color w:val="585858"/>
                <w:sz w:val="18"/>
                <w:szCs w:val="18"/>
                <w:lang w:eastAsia="fi-FI"/>
              </w:rPr>
              <w:t xml:space="preserve"> Kuvaus</w:t>
            </w:r>
            <w:proofErr w:type="gramEnd"/>
            <w:r w:rsidRPr="00170787">
              <w:rPr>
                <w:rFonts w:ascii="Courier New" w:hAnsi="Courier New" w:cs="Courier New"/>
                <w:color w:val="585858"/>
                <w:sz w:val="18"/>
                <w:szCs w:val="18"/>
                <w:lang w:eastAsia="fi-FI"/>
              </w:rPr>
              <w:t xml:space="preserve"> tutkimuksesta (vapaaehtoinen) &lt;</w:t>
            </w:r>
            <w:proofErr w:type="spellStart"/>
            <w:r w:rsidRPr="00170787">
              <w:rPr>
                <w:rFonts w:ascii="Courier New" w:hAnsi="Courier New" w:cs="Courier New"/>
                <w:color w:val="585858"/>
                <w:sz w:val="18"/>
                <w:szCs w:val="18"/>
                <w:lang w:eastAsia="fi-FI"/>
              </w:rPr>
              <w:t>text</w:t>
            </w:r>
            <w:proofErr w:type="spellEnd"/>
            <w:r w:rsidRPr="00170787">
              <w:rPr>
                <w:rFonts w:ascii="Courier New" w:hAnsi="Courier New" w:cs="Courier New"/>
                <w:color w:val="585858"/>
                <w:sz w:val="18"/>
                <w:szCs w:val="18"/>
                <w:lang w:eastAsia="fi-FI"/>
              </w:rPr>
              <w:t>/&gt;</w:t>
            </w:r>
            <w:r w:rsidRPr="00170787">
              <w:rPr>
                <w:rFonts w:ascii="Courier New" w:hAnsi="Courier New" w:cs="Courier New"/>
                <w:color w:val="0000FF"/>
                <w:sz w:val="18"/>
                <w:szCs w:val="18"/>
                <w:lang w:eastAsia="fi-FI"/>
              </w:rPr>
              <w:t>--&gt;</w:t>
            </w:r>
          </w:p>
          <w:p w14:paraId="13402F8D"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proofErr w:type="gramStart"/>
            <w:r w:rsidRPr="00170787">
              <w:rPr>
                <w:rFonts w:ascii="Courier New" w:hAnsi="Courier New" w:cs="Courier New"/>
                <w:color w:val="0000FF"/>
                <w:sz w:val="18"/>
                <w:szCs w:val="18"/>
                <w:lang w:eastAsia="fi-FI"/>
              </w:rPr>
              <w:t>--</w:t>
            </w:r>
            <w:r w:rsidRPr="00170787">
              <w:rPr>
                <w:rFonts w:ascii="Courier New" w:hAnsi="Courier New" w:cs="Courier New"/>
                <w:color w:val="585858"/>
                <w:sz w:val="18"/>
                <w:szCs w:val="18"/>
                <w:lang w:eastAsia="fi-FI"/>
              </w:rPr>
              <w:t xml:space="preserve"> Tutkimuksen</w:t>
            </w:r>
            <w:proofErr w:type="gramEnd"/>
            <w:r w:rsidRPr="00170787">
              <w:rPr>
                <w:rFonts w:ascii="Courier New" w:hAnsi="Courier New" w:cs="Courier New"/>
                <w:color w:val="585858"/>
                <w:sz w:val="18"/>
                <w:szCs w:val="18"/>
                <w:lang w:eastAsia="fi-FI"/>
              </w:rPr>
              <w:t xml:space="preserve"> teon alkuhetki </w:t>
            </w:r>
            <w:r w:rsidRPr="00170787">
              <w:rPr>
                <w:rFonts w:ascii="Courier New" w:hAnsi="Courier New" w:cs="Courier New"/>
                <w:color w:val="0000FF"/>
                <w:sz w:val="18"/>
                <w:szCs w:val="18"/>
                <w:lang w:eastAsia="fi-FI"/>
              </w:rPr>
              <w:t>--&gt;</w:t>
            </w:r>
          </w:p>
          <w:p w14:paraId="206CEE85"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val="en-US" w:eastAsia="fi-FI"/>
              </w:rPr>
              <w:t>&lt;</w:t>
            </w:r>
            <w:proofErr w:type="spellStart"/>
            <w:r w:rsidRPr="00170787">
              <w:rPr>
                <w:rFonts w:ascii="Courier New" w:hAnsi="Courier New" w:cs="Courier New"/>
                <w:color w:val="800000"/>
                <w:sz w:val="18"/>
                <w:szCs w:val="18"/>
                <w:lang w:val="en-US" w:eastAsia="fi-FI"/>
              </w:rPr>
              <w:t>effectiveTime</w:t>
            </w:r>
            <w:proofErr w:type="spellEnd"/>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value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20090911145900</w:t>
            </w:r>
            <w:r w:rsidRPr="00170787">
              <w:rPr>
                <w:rFonts w:ascii="Courier New" w:hAnsi="Courier New" w:cs="Courier New"/>
                <w:color w:val="0000FF"/>
                <w:sz w:val="18"/>
                <w:szCs w:val="18"/>
                <w:lang w:val="en-US" w:eastAsia="fi-FI"/>
              </w:rPr>
              <w:t>"/&gt;</w:t>
            </w:r>
          </w:p>
          <w:p w14:paraId="0E0723EF"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act</w:t>
            </w:r>
            <w:r w:rsidRPr="00170787">
              <w:rPr>
                <w:rFonts w:ascii="Courier New" w:hAnsi="Courier New" w:cs="Courier New"/>
                <w:color w:val="0000FF"/>
                <w:sz w:val="18"/>
                <w:szCs w:val="18"/>
                <w:lang w:val="en-US" w:eastAsia="fi-FI"/>
              </w:rPr>
              <w:t>&gt;</w:t>
            </w:r>
          </w:p>
          <w:p w14:paraId="42FA4378"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entry</w:t>
            </w:r>
            <w:r w:rsidRPr="00170787">
              <w:rPr>
                <w:rFonts w:ascii="Courier New" w:hAnsi="Courier New" w:cs="Courier New"/>
                <w:color w:val="0000FF"/>
                <w:sz w:val="18"/>
                <w:szCs w:val="18"/>
                <w:lang w:val="en-US" w:eastAsia="fi-FI"/>
              </w:rPr>
              <w:t>&gt;</w:t>
            </w:r>
          </w:p>
          <w:p w14:paraId="15FB1C8D"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section</w:t>
            </w:r>
            <w:r w:rsidRPr="00170787">
              <w:rPr>
                <w:rFonts w:ascii="Courier New" w:hAnsi="Courier New" w:cs="Courier New"/>
                <w:color w:val="0000FF"/>
                <w:sz w:val="18"/>
                <w:szCs w:val="18"/>
                <w:lang w:val="en-US" w:eastAsia="fi-FI"/>
              </w:rPr>
              <w:t>&gt;</w:t>
            </w:r>
          </w:p>
          <w:p w14:paraId="5D830B69"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component</w:t>
            </w:r>
            <w:r w:rsidRPr="00170787">
              <w:rPr>
                <w:rFonts w:ascii="Courier New" w:hAnsi="Courier New" w:cs="Courier New"/>
                <w:color w:val="0000FF"/>
                <w:sz w:val="18"/>
                <w:szCs w:val="18"/>
                <w:lang w:val="en-US" w:eastAsia="fi-FI"/>
              </w:rPr>
              <w:t>&gt;</w:t>
            </w:r>
          </w:p>
          <w:p w14:paraId="590B37B3" w14:textId="764BA9A9" w:rsidR="00AE458F" w:rsidRPr="00EB4C38" w:rsidRDefault="00AE458F" w:rsidP="007F4986">
            <w:pPr>
              <w:autoSpaceDE w:val="0"/>
              <w:autoSpaceDN w:val="0"/>
              <w:adjustRightInd w:val="0"/>
              <w:rPr>
                <w:highlight w:val="white"/>
                <w:lang w:eastAsia="fi-FI"/>
              </w:rPr>
            </w:pPr>
          </w:p>
        </w:tc>
      </w:tr>
    </w:tbl>
    <w:p w14:paraId="590B37B5" w14:textId="77777777" w:rsidR="00DD4DB7" w:rsidRPr="007B1E1F" w:rsidRDefault="00DD4DB7" w:rsidP="007B1E1F">
      <w:pPr>
        <w:rPr>
          <w:highlight w:val="white"/>
          <w:lang w:eastAsia="fi-FI"/>
        </w:rPr>
      </w:pPr>
    </w:p>
    <w:p w14:paraId="590B37B6" w14:textId="77777777" w:rsidR="003A70BB" w:rsidRDefault="003A70BB" w:rsidP="003A70BB">
      <w:pPr>
        <w:pStyle w:val="Otsikko2"/>
        <w:rPr>
          <w:highlight w:val="white"/>
          <w:lang w:eastAsia="fi-FI"/>
        </w:rPr>
      </w:pPr>
      <w:bookmarkStart w:id="75" w:name="_Toc343863253"/>
      <w:proofErr w:type="spellStart"/>
      <w:r>
        <w:rPr>
          <w:highlight w:val="white"/>
          <w:lang w:eastAsia="fi-FI"/>
        </w:rPr>
        <w:t>Lausunto</w:t>
      </w:r>
      <w:bookmarkEnd w:id="75"/>
      <w:proofErr w:type="spellEnd"/>
    </w:p>
    <w:p w14:paraId="590B37B7" w14:textId="46D8D31E" w:rsidR="00DE68AB" w:rsidRDefault="000156B7" w:rsidP="0007114D">
      <w:pPr>
        <w:rPr>
          <w:lang w:eastAsia="fi-FI"/>
        </w:rPr>
      </w:pPr>
      <w:r w:rsidRPr="000156B7">
        <w:rPr>
          <w:lang w:eastAsia="fi-FI"/>
        </w:rPr>
        <w:t xml:space="preserve">Tutkimuksen tiedot tulevat </w:t>
      </w:r>
      <w:proofErr w:type="spellStart"/>
      <w:r w:rsidRPr="000156B7">
        <w:rPr>
          <w:lang w:eastAsia="fi-FI"/>
        </w:rPr>
        <w:t>RTG</w:t>
      </w:r>
      <w:r w:rsidR="00C821B7">
        <w:rPr>
          <w:lang w:eastAsia="fi-FI"/>
        </w:rPr>
        <w:t>-</w:t>
      </w:r>
      <w:r w:rsidRPr="000156B7">
        <w:rPr>
          <w:lang w:eastAsia="fi-FI"/>
        </w:rPr>
        <w:t>näkymälle</w:t>
      </w:r>
      <w:proofErr w:type="spellEnd"/>
      <w:r w:rsidRPr="000156B7">
        <w:rPr>
          <w:lang w:eastAsia="fi-FI"/>
        </w:rPr>
        <w:t xml:space="preserve"> kuten pyynnön ja tehtyjen tutkimusten tiedot.</w:t>
      </w:r>
    </w:p>
    <w:p w14:paraId="590B37B8" w14:textId="77777777" w:rsidR="00DE68AB" w:rsidRDefault="00DE68AB" w:rsidP="0007114D">
      <w:pPr>
        <w:rPr>
          <w:lang w:eastAsia="fi-FI"/>
        </w:rPr>
      </w:pPr>
    </w:p>
    <w:p w14:paraId="590B37B9" w14:textId="77777777" w:rsidR="00DE68AB" w:rsidRDefault="00DE68AB" w:rsidP="00DE68AB">
      <w:pPr>
        <w:pStyle w:val="Otsikko3"/>
        <w:rPr>
          <w:lang w:eastAsia="fi-FI"/>
        </w:rPr>
      </w:pPr>
      <w:bookmarkStart w:id="76" w:name="_Toc343863254"/>
      <w:proofErr w:type="spellStart"/>
      <w:r>
        <w:rPr>
          <w:lang w:eastAsia="fi-FI"/>
        </w:rPr>
        <w:t>Lausunnon</w:t>
      </w:r>
      <w:proofErr w:type="spellEnd"/>
      <w:r>
        <w:rPr>
          <w:lang w:eastAsia="fi-FI"/>
        </w:rPr>
        <w:t xml:space="preserve"> </w:t>
      </w:r>
      <w:proofErr w:type="spellStart"/>
      <w:r>
        <w:rPr>
          <w:lang w:eastAsia="fi-FI"/>
        </w:rPr>
        <w:t>antaja</w:t>
      </w:r>
      <w:bookmarkEnd w:id="76"/>
      <w:proofErr w:type="spellEnd"/>
    </w:p>
    <w:p w14:paraId="590B37BA" w14:textId="1256719B" w:rsidR="00DE68AB" w:rsidRDefault="00DE68AB" w:rsidP="0007114D">
      <w:pPr>
        <w:rPr>
          <w:lang w:eastAsia="fi-FI"/>
        </w:rPr>
      </w:pPr>
      <w:r>
        <w:rPr>
          <w:lang w:eastAsia="fi-FI"/>
        </w:rPr>
        <w:t>Lausunnon antajan tiedot (merkinnän tekijä ja organisaatio) ilmoitetaan näkymätasolla merkinnän tiedoissa (</w:t>
      </w:r>
      <w:proofErr w:type="spellStart"/>
      <w:r>
        <w:rPr>
          <w:lang w:eastAsia="fi-FI"/>
        </w:rPr>
        <w:t>author</w:t>
      </w:r>
      <w:r w:rsidR="00C821B7">
        <w:rPr>
          <w:lang w:eastAsia="fi-FI"/>
        </w:rPr>
        <w:t>-</w:t>
      </w:r>
      <w:r>
        <w:rPr>
          <w:lang w:eastAsia="fi-FI"/>
        </w:rPr>
        <w:t>elementti</w:t>
      </w:r>
      <w:proofErr w:type="spellEnd"/>
      <w:r>
        <w:rPr>
          <w:lang w:eastAsia="fi-FI"/>
        </w:rPr>
        <w:t xml:space="preserve">). </w:t>
      </w:r>
      <w:r w:rsidR="00D87AEB">
        <w:rPr>
          <w:lang w:eastAsia="fi-FI"/>
        </w:rPr>
        <w:t>Lausunnon antaja on yleensä radiologi.</w:t>
      </w:r>
      <w:r w:rsidR="00170787">
        <w:rPr>
          <w:lang w:eastAsia="fi-FI"/>
        </w:rPr>
        <w:t xml:space="preserve"> Rakenne on sama kuin pyynnön ja tutkimuksen tekijän tietojen ilmoittamisessa.</w:t>
      </w:r>
    </w:p>
    <w:p w14:paraId="590B37BB" w14:textId="77777777" w:rsidR="00DE68AB" w:rsidRDefault="00DE68AB" w:rsidP="0007114D">
      <w:pPr>
        <w:rPr>
          <w:lang w:eastAsia="fi-FI"/>
        </w:rPr>
      </w:pPr>
    </w:p>
    <w:p w14:paraId="590B37BC" w14:textId="77777777" w:rsidR="00DE68AB" w:rsidRDefault="00DE68AB" w:rsidP="00DE68AB">
      <w:pPr>
        <w:rPr>
          <w:lang w:eastAsia="fi-FI"/>
        </w:rPr>
      </w:pPr>
      <w:r>
        <w:rPr>
          <w:lang w:eastAsia="fi-FI"/>
        </w:rPr>
        <w:t xml:space="preserve">Lausunnon antohetki sijoitetaan </w:t>
      </w:r>
      <w:proofErr w:type="spellStart"/>
      <w:r>
        <w:rPr>
          <w:lang w:eastAsia="fi-FI"/>
        </w:rPr>
        <w:t>author.time-elementtiin</w:t>
      </w:r>
      <w:proofErr w:type="spellEnd"/>
      <w:r>
        <w:rPr>
          <w:lang w:eastAsia="fi-FI"/>
        </w:rPr>
        <w:t>.</w:t>
      </w:r>
    </w:p>
    <w:p w14:paraId="590B37F0" w14:textId="77777777" w:rsidR="00DE68AB" w:rsidRDefault="00DE68AB" w:rsidP="00DE68AB">
      <w:pPr>
        <w:pStyle w:val="Otsikko3"/>
        <w:rPr>
          <w:lang w:eastAsia="fi-FI"/>
        </w:rPr>
      </w:pPr>
      <w:bookmarkStart w:id="77" w:name="_Toc343863255"/>
      <w:proofErr w:type="spellStart"/>
      <w:r>
        <w:rPr>
          <w:lang w:eastAsia="fi-FI"/>
        </w:rPr>
        <w:t>Hoitoprosessin</w:t>
      </w:r>
      <w:proofErr w:type="spellEnd"/>
      <w:r>
        <w:rPr>
          <w:lang w:eastAsia="fi-FI"/>
        </w:rPr>
        <w:t xml:space="preserve"> </w:t>
      </w:r>
      <w:proofErr w:type="spellStart"/>
      <w:r>
        <w:rPr>
          <w:lang w:eastAsia="fi-FI"/>
        </w:rPr>
        <w:t>vaihe</w:t>
      </w:r>
      <w:proofErr w:type="spellEnd"/>
      <w:r>
        <w:rPr>
          <w:lang w:eastAsia="fi-FI"/>
        </w:rPr>
        <w:t xml:space="preserve"> </w:t>
      </w:r>
      <w:proofErr w:type="spellStart"/>
      <w:proofErr w:type="gramStart"/>
      <w:r>
        <w:rPr>
          <w:lang w:eastAsia="fi-FI"/>
        </w:rPr>
        <w:t>ja</w:t>
      </w:r>
      <w:proofErr w:type="spellEnd"/>
      <w:proofErr w:type="gramEnd"/>
      <w:r>
        <w:rPr>
          <w:lang w:eastAsia="fi-FI"/>
        </w:rPr>
        <w:t xml:space="preserve"> </w:t>
      </w:r>
      <w:proofErr w:type="spellStart"/>
      <w:r>
        <w:rPr>
          <w:lang w:eastAsia="fi-FI"/>
        </w:rPr>
        <w:t>otsikko</w:t>
      </w:r>
      <w:bookmarkEnd w:id="77"/>
      <w:proofErr w:type="spellEnd"/>
    </w:p>
    <w:p w14:paraId="590B37F1" w14:textId="77777777" w:rsidR="0007114D" w:rsidRDefault="00BE41C2" w:rsidP="0007114D">
      <w:pPr>
        <w:rPr>
          <w:lang w:eastAsia="fi-FI"/>
        </w:rPr>
      </w:pPr>
      <w:r>
        <w:rPr>
          <w:lang w:eastAsia="fi-FI"/>
        </w:rPr>
        <w:t>Lausunnot tiedot laitetaan hoidon toteutus vaiheen alle. Otsikkoon tulee Lausunnot, koodi 62 otsikkokoodistosta.</w:t>
      </w:r>
    </w:p>
    <w:p w14:paraId="590B37F2" w14:textId="77777777" w:rsidR="0007114D" w:rsidRDefault="0007114D" w:rsidP="0007114D">
      <w:pPr>
        <w:rPr>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DE68AB" w14:paraId="590B37FD" w14:textId="77777777" w:rsidTr="00A776A5">
        <w:tc>
          <w:tcPr>
            <w:tcW w:w="9779" w:type="dxa"/>
          </w:tcPr>
          <w:p w14:paraId="5FB6EDAD" w14:textId="77777777" w:rsidR="0099736C" w:rsidRPr="0099736C" w:rsidRDefault="0099736C" w:rsidP="0099736C">
            <w:pPr>
              <w:autoSpaceDE w:val="0"/>
              <w:autoSpaceDN w:val="0"/>
              <w:adjustRightInd w:val="0"/>
              <w:rPr>
                <w:rFonts w:ascii="Courier New" w:hAnsi="Courier New" w:cs="Courier New"/>
                <w:color w:val="0000FF"/>
                <w:sz w:val="18"/>
                <w:szCs w:val="18"/>
                <w:lang w:eastAsia="fi-FI"/>
              </w:rPr>
            </w:pPr>
            <w:r w:rsidRPr="0099736C">
              <w:rPr>
                <w:rFonts w:ascii="Courier New" w:hAnsi="Courier New" w:cs="Courier New"/>
                <w:color w:val="0000FF"/>
                <w:sz w:val="18"/>
                <w:szCs w:val="18"/>
                <w:lang w:eastAsia="fi-FI"/>
              </w:rPr>
              <w:t>&lt;!</w:t>
            </w:r>
            <w:proofErr w:type="gramStart"/>
            <w:r w:rsidRPr="0099736C">
              <w:rPr>
                <w:rFonts w:ascii="Courier New" w:hAnsi="Courier New" w:cs="Courier New"/>
                <w:color w:val="0000FF"/>
                <w:sz w:val="18"/>
                <w:szCs w:val="18"/>
                <w:lang w:eastAsia="fi-FI"/>
              </w:rPr>
              <w:t>--</w:t>
            </w:r>
            <w:r w:rsidRPr="0099736C">
              <w:rPr>
                <w:rFonts w:ascii="Courier New" w:hAnsi="Courier New" w:cs="Courier New"/>
                <w:color w:val="585858"/>
                <w:sz w:val="18"/>
                <w:szCs w:val="18"/>
                <w:lang w:eastAsia="fi-FI"/>
              </w:rPr>
              <w:t xml:space="preserve">  Hoitoprosessin</w:t>
            </w:r>
            <w:proofErr w:type="gramEnd"/>
            <w:r w:rsidRPr="0099736C">
              <w:rPr>
                <w:rFonts w:ascii="Courier New" w:hAnsi="Courier New" w:cs="Courier New"/>
                <w:color w:val="585858"/>
                <w:sz w:val="18"/>
                <w:szCs w:val="18"/>
                <w:lang w:eastAsia="fi-FI"/>
              </w:rPr>
              <w:t xml:space="preserve"> vaihe   </w:t>
            </w:r>
            <w:r w:rsidRPr="0099736C">
              <w:rPr>
                <w:rFonts w:ascii="Courier New" w:hAnsi="Courier New" w:cs="Courier New"/>
                <w:color w:val="0000FF"/>
                <w:sz w:val="18"/>
                <w:szCs w:val="18"/>
                <w:lang w:eastAsia="fi-FI"/>
              </w:rPr>
              <w:t>--&gt;</w:t>
            </w:r>
          </w:p>
          <w:p w14:paraId="07C8F4D2" w14:textId="77777777" w:rsidR="0099736C" w:rsidRPr="0099736C" w:rsidRDefault="0099736C" w:rsidP="0099736C">
            <w:pPr>
              <w:autoSpaceDE w:val="0"/>
              <w:autoSpaceDN w:val="0"/>
              <w:adjustRightInd w:val="0"/>
              <w:rPr>
                <w:rFonts w:ascii="Courier New" w:hAnsi="Courier New" w:cs="Courier New"/>
                <w:color w:val="0000FF"/>
                <w:sz w:val="18"/>
                <w:szCs w:val="18"/>
                <w:lang w:eastAsia="fi-FI"/>
              </w:rPr>
            </w:pPr>
            <w:r w:rsidRPr="0099736C">
              <w:rPr>
                <w:rFonts w:ascii="Courier New" w:hAnsi="Courier New" w:cs="Courier New"/>
                <w:color w:val="0000FF"/>
                <w:sz w:val="18"/>
                <w:szCs w:val="18"/>
                <w:lang w:eastAsia="fi-FI"/>
              </w:rPr>
              <w:t>&lt;</w:t>
            </w:r>
            <w:r w:rsidRPr="0099736C">
              <w:rPr>
                <w:rFonts w:ascii="Courier New" w:hAnsi="Courier New" w:cs="Courier New"/>
                <w:color w:val="800000"/>
                <w:sz w:val="18"/>
                <w:szCs w:val="18"/>
                <w:lang w:eastAsia="fi-FI"/>
              </w:rPr>
              <w:t>component</w:t>
            </w:r>
            <w:r w:rsidRPr="0099736C">
              <w:rPr>
                <w:rFonts w:ascii="Courier New" w:hAnsi="Courier New" w:cs="Courier New"/>
                <w:color w:val="0000FF"/>
                <w:sz w:val="18"/>
                <w:szCs w:val="18"/>
                <w:lang w:eastAsia="fi-FI"/>
              </w:rPr>
              <w:t>&gt;</w:t>
            </w:r>
          </w:p>
          <w:p w14:paraId="4364D024" w14:textId="77777777" w:rsidR="0099736C" w:rsidRPr="0099736C" w:rsidRDefault="0099736C" w:rsidP="0099736C">
            <w:pPr>
              <w:autoSpaceDE w:val="0"/>
              <w:autoSpaceDN w:val="0"/>
              <w:adjustRightInd w:val="0"/>
              <w:rPr>
                <w:rFonts w:ascii="Courier New" w:hAnsi="Courier New" w:cs="Courier New"/>
                <w:color w:val="0000FF"/>
                <w:sz w:val="18"/>
                <w:szCs w:val="18"/>
                <w:lang w:eastAsia="fi-FI"/>
              </w:rPr>
            </w:pPr>
            <w:r w:rsidRPr="0099736C">
              <w:rPr>
                <w:rFonts w:ascii="Courier New" w:hAnsi="Courier New" w:cs="Courier New"/>
                <w:i/>
                <w:iCs/>
                <w:color w:val="008080"/>
                <w:sz w:val="18"/>
                <w:szCs w:val="18"/>
                <w:lang w:eastAsia="fi-FI"/>
              </w:rPr>
              <w:tab/>
            </w:r>
            <w:r w:rsidRPr="0099736C">
              <w:rPr>
                <w:rFonts w:ascii="Courier New" w:hAnsi="Courier New" w:cs="Courier New"/>
                <w:color w:val="0000FF"/>
                <w:sz w:val="18"/>
                <w:szCs w:val="18"/>
                <w:lang w:eastAsia="fi-FI"/>
              </w:rPr>
              <w:t>&lt;</w:t>
            </w:r>
            <w:proofErr w:type="spellStart"/>
            <w:r w:rsidRPr="0099736C">
              <w:rPr>
                <w:rFonts w:ascii="Courier New" w:hAnsi="Courier New" w:cs="Courier New"/>
                <w:color w:val="800000"/>
                <w:sz w:val="18"/>
                <w:szCs w:val="18"/>
                <w:lang w:eastAsia="fi-FI"/>
              </w:rPr>
              <w:t>section</w:t>
            </w:r>
            <w:proofErr w:type="spellEnd"/>
            <w:r w:rsidRPr="0099736C">
              <w:rPr>
                <w:rFonts w:ascii="Courier New" w:hAnsi="Courier New" w:cs="Courier New"/>
                <w:color w:val="0000FF"/>
                <w:sz w:val="18"/>
                <w:szCs w:val="18"/>
                <w:lang w:eastAsia="fi-FI"/>
              </w:rPr>
              <w:t>&gt;</w:t>
            </w:r>
          </w:p>
          <w:p w14:paraId="0D91C33B" w14:textId="77777777" w:rsidR="0099736C" w:rsidRPr="0099736C" w:rsidRDefault="0099736C" w:rsidP="0099736C">
            <w:pPr>
              <w:autoSpaceDE w:val="0"/>
              <w:autoSpaceDN w:val="0"/>
              <w:adjustRightInd w:val="0"/>
              <w:rPr>
                <w:rFonts w:ascii="Courier New" w:hAnsi="Courier New" w:cs="Courier New"/>
                <w:color w:val="0000FF"/>
                <w:sz w:val="18"/>
                <w:szCs w:val="18"/>
                <w:lang w:eastAsia="fi-FI"/>
              </w:rPr>
            </w:pPr>
            <w:r w:rsidRPr="0099736C">
              <w:rPr>
                <w:rFonts w:ascii="Courier New" w:hAnsi="Courier New" w:cs="Courier New"/>
                <w:i/>
                <w:iCs/>
                <w:color w:val="008080"/>
                <w:sz w:val="18"/>
                <w:szCs w:val="18"/>
                <w:lang w:eastAsia="fi-FI"/>
              </w:rPr>
              <w:tab/>
            </w:r>
            <w:r w:rsidRPr="0099736C">
              <w:rPr>
                <w:rFonts w:ascii="Courier New" w:hAnsi="Courier New" w:cs="Courier New"/>
                <w:i/>
                <w:iCs/>
                <w:color w:val="008080"/>
                <w:sz w:val="18"/>
                <w:szCs w:val="18"/>
                <w:lang w:eastAsia="fi-FI"/>
              </w:rPr>
              <w:tab/>
            </w:r>
            <w:r w:rsidRPr="0099736C">
              <w:rPr>
                <w:rFonts w:ascii="Courier New" w:hAnsi="Courier New" w:cs="Courier New"/>
                <w:color w:val="0000FF"/>
                <w:sz w:val="18"/>
                <w:szCs w:val="18"/>
                <w:lang w:eastAsia="fi-FI"/>
              </w:rPr>
              <w:t>&lt;</w:t>
            </w:r>
            <w:proofErr w:type="spellStart"/>
            <w:r w:rsidRPr="0099736C">
              <w:rPr>
                <w:rFonts w:ascii="Courier New" w:hAnsi="Courier New" w:cs="Courier New"/>
                <w:color w:val="800000"/>
                <w:sz w:val="18"/>
                <w:szCs w:val="18"/>
                <w:lang w:eastAsia="fi-FI"/>
              </w:rPr>
              <w:t>code</w:t>
            </w:r>
            <w:proofErr w:type="spellEnd"/>
            <w:r w:rsidRPr="0099736C">
              <w:rPr>
                <w:rFonts w:ascii="Courier New" w:hAnsi="Courier New" w:cs="Courier New"/>
                <w:i/>
                <w:iCs/>
                <w:color w:val="008080"/>
                <w:sz w:val="18"/>
                <w:szCs w:val="18"/>
                <w:lang w:eastAsia="fi-FI"/>
              </w:rPr>
              <w:t xml:space="preserve"> </w:t>
            </w:r>
            <w:r w:rsidRPr="0099736C">
              <w:rPr>
                <w:rFonts w:ascii="Courier New" w:hAnsi="Courier New" w:cs="Courier New"/>
                <w:color w:val="FF0000"/>
                <w:sz w:val="18"/>
                <w:szCs w:val="18"/>
                <w:lang w:eastAsia="fi-FI"/>
              </w:rPr>
              <w:t>code</w:t>
            </w:r>
            <w:r w:rsidRPr="0099736C">
              <w:rPr>
                <w:rFonts w:ascii="Courier New" w:hAnsi="Courier New" w:cs="Courier New"/>
                <w:color w:val="0000FF"/>
                <w:sz w:val="18"/>
                <w:szCs w:val="18"/>
                <w:lang w:eastAsia="fi-FI"/>
              </w:rPr>
              <w:t>="</w:t>
            </w:r>
            <w:r w:rsidRPr="0099736C">
              <w:rPr>
                <w:rFonts w:ascii="Courier New" w:hAnsi="Courier New" w:cs="Courier New"/>
                <w:color w:val="000000"/>
                <w:sz w:val="18"/>
                <w:szCs w:val="18"/>
                <w:lang w:eastAsia="fi-FI"/>
              </w:rPr>
              <w:t>15</w:t>
            </w:r>
            <w:r w:rsidRPr="0099736C">
              <w:rPr>
                <w:rFonts w:ascii="Courier New" w:hAnsi="Courier New" w:cs="Courier New"/>
                <w:color w:val="0000FF"/>
                <w:sz w:val="18"/>
                <w:szCs w:val="18"/>
                <w:lang w:eastAsia="fi-FI"/>
              </w:rPr>
              <w:t>"</w:t>
            </w:r>
            <w:r w:rsidRPr="0099736C">
              <w:rPr>
                <w:rFonts w:ascii="Courier New" w:hAnsi="Courier New" w:cs="Courier New"/>
                <w:i/>
                <w:iCs/>
                <w:color w:val="008080"/>
                <w:sz w:val="18"/>
                <w:szCs w:val="18"/>
                <w:lang w:eastAsia="fi-FI"/>
              </w:rPr>
              <w:t xml:space="preserve"> </w:t>
            </w:r>
            <w:r w:rsidRPr="0099736C">
              <w:rPr>
                <w:rFonts w:ascii="Courier New" w:hAnsi="Courier New" w:cs="Courier New"/>
                <w:color w:val="FF0000"/>
                <w:sz w:val="18"/>
                <w:szCs w:val="18"/>
                <w:lang w:eastAsia="fi-FI"/>
              </w:rPr>
              <w:t>codeSystem</w:t>
            </w:r>
            <w:r w:rsidRPr="0099736C">
              <w:rPr>
                <w:rFonts w:ascii="Courier New" w:hAnsi="Courier New" w:cs="Courier New"/>
                <w:color w:val="0000FF"/>
                <w:sz w:val="18"/>
                <w:szCs w:val="18"/>
                <w:lang w:eastAsia="fi-FI"/>
              </w:rPr>
              <w:t>="</w:t>
            </w:r>
            <w:r w:rsidRPr="0099736C">
              <w:rPr>
                <w:rFonts w:ascii="Courier New" w:hAnsi="Courier New" w:cs="Courier New"/>
                <w:color w:val="000000"/>
                <w:sz w:val="18"/>
                <w:szCs w:val="18"/>
                <w:lang w:eastAsia="fi-FI"/>
              </w:rPr>
              <w:t>1.2.246.537.6.13.2006</w:t>
            </w:r>
            <w:r w:rsidRPr="0099736C">
              <w:rPr>
                <w:rFonts w:ascii="Courier New" w:hAnsi="Courier New" w:cs="Courier New"/>
                <w:color w:val="0000FF"/>
                <w:sz w:val="18"/>
                <w:szCs w:val="18"/>
                <w:lang w:eastAsia="fi-FI"/>
              </w:rPr>
              <w:t>"</w:t>
            </w:r>
            <w:r w:rsidRPr="0099736C">
              <w:rPr>
                <w:rFonts w:ascii="Courier New" w:hAnsi="Courier New" w:cs="Courier New"/>
                <w:i/>
                <w:iCs/>
                <w:color w:val="008080"/>
                <w:sz w:val="18"/>
                <w:szCs w:val="18"/>
                <w:lang w:eastAsia="fi-FI"/>
              </w:rPr>
              <w:t xml:space="preserve"> </w:t>
            </w:r>
            <w:proofErr w:type="spellStart"/>
            <w:r w:rsidRPr="0099736C">
              <w:rPr>
                <w:rFonts w:ascii="Courier New" w:hAnsi="Courier New" w:cs="Courier New"/>
                <w:color w:val="FF0000"/>
                <w:sz w:val="18"/>
                <w:szCs w:val="18"/>
                <w:lang w:eastAsia="fi-FI"/>
              </w:rPr>
              <w:t>codeSystemName</w:t>
            </w:r>
            <w:r w:rsidRPr="0099736C">
              <w:rPr>
                <w:rFonts w:ascii="Courier New" w:hAnsi="Courier New" w:cs="Courier New"/>
                <w:color w:val="0000FF"/>
                <w:sz w:val="18"/>
                <w:szCs w:val="18"/>
                <w:lang w:eastAsia="fi-FI"/>
              </w:rPr>
              <w:t>="</w:t>
            </w:r>
            <w:r w:rsidRPr="0099736C">
              <w:rPr>
                <w:rFonts w:ascii="Courier New" w:hAnsi="Courier New" w:cs="Courier New"/>
                <w:color w:val="000000"/>
                <w:sz w:val="18"/>
                <w:szCs w:val="18"/>
                <w:lang w:eastAsia="fi-FI"/>
              </w:rPr>
              <w:t>Hoitoprosessin</w:t>
            </w:r>
            <w:proofErr w:type="spellEnd"/>
            <w:r w:rsidRPr="0099736C">
              <w:rPr>
                <w:rFonts w:ascii="Courier New" w:hAnsi="Courier New" w:cs="Courier New"/>
                <w:color w:val="000000"/>
                <w:sz w:val="18"/>
                <w:szCs w:val="18"/>
                <w:lang w:eastAsia="fi-FI"/>
              </w:rPr>
              <w:t xml:space="preserve"> vaihe</w:t>
            </w:r>
            <w:r w:rsidRPr="0099736C">
              <w:rPr>
                <w:rFonts w:ascii="Courier New" w:hAnsi="Courier New" w:cs="Courier New"/>
                <w:color w:val="0000FF"/>
                <w:sz w:val="18"/>
                <w:szCs w:val="18"/>
                <w:lang w:eastAsia="fi-FI"/>
              </w:rPr>
              <w:t>"</w:t>
            </w:r>
            <w:r w:rsidRPr="0099736C">
              <w:rPr>
                <w:rFonts w:ascii="Courier New" w:hAnsi="Courier New" w:cs="Courier New"/>
                <w:i/>
                <w:iCs/>
                <w:color w:val="008080"/>
                <w:sz w:val="18"/>
                <w:szCs w:val="18"/>
                <w:lang w:eastAsia="fi-FI"/>
              </w:rPr>
              <w:t xml:space="preserve"> </w:t>
            </w:r>
            <w:proofErr w:type="spellStart"/>
            <w:r w:rsidRPr="0099736C">
              <w:rPr>
                <w:rFonts w:ascii="Courier New" w:hAnsi="Courier New" w:cs="Courier New"/>
                <w:color w:val="FF0000"/>
                <w:sz w:val="18"/>
                <w:szCs w:val="18"/>
                <w:lang w:eastAsia="fi-FI"/>
              </w:rPr>
              <w:t>displayName</w:t>
            </w:r>
            <w:r w:rsidRPr="0099736C">
              <w:rPr>
                <w:rFonts w:ascii="Courier New" w:hAnsi="Courier New" w:cs="Courier New"/>
                <w:color w:val="0000FF"/>
                <w:sz w:val="18"/>
                <w:szCs w:val="18"/>
                <w:lang w:eastAsia="fi-FI"/>
              </w:rPr>
              <w:t>="</w:t>
            </w:r>
            <w:r w:rsidRPr="0099736C">
              <w:rPr>
                <w:rFonts w:ascii="Courier New" w:hAnsi="Courier New" w:cs="Courier New"/>
                <w:color w:val="000000"/>
                <w:sz w:val="18"/>
                <w:szCs w:val="18"/>
                <w:lang w:eastAsia="fi-FI"/>
              </w:rPr>
              <w:t>Hoidon</w:t>
            </w:r>
            <w:proofErr w:type="spellEnd"/>
            <w:r w:rsidRPr="0099736C">
              <w:rPr>
                <w:rFonts w:ascii="Courier New" w:hAnsi="Courier New" w:cs="Courier New"/>
                <w:color w:val="000000"/>
                <w:sz w:val="18"/>
                <w:szCs w:val="18"/>
                <w:lang w:eastAsia="fi-FI"/>
              </w:rPr>
              <w:t xml:space="preserve"> toteutus</w:t>
            </w:r>
            <w:r w:rsidRPr="0099736C">
              <w:rPr>
                <w:rFonts w:ascii="Courier New" w:hAnsi="Courier New" w:cs="Courier New"/>
                <w:color w:val="0000FF"/>
                <w:sz w:val="18"/>
                <w:szCs w:val="18"/>
                <w:lang w:eastAsia="fi-FI"/>
              </w:rPr>
              <w:t>"/&gt;</w:t>
            </w:r>
          </w:p>
          <w:p w14:paraId="2BFB7338" w14:textId="77777777" w:rsidR="0099736C" w:rsidRPr="0099736C" w:rsidRDefault="0099736C" w:rsidP="0099736C">
            <w:pPr>
              <w:autoSpaceDE w:val="0"/>
              <w:autoSpaceDN w:val="0"/>
              <w:adjustRightInd w:val="0"/>
              <w:rPr>
                <w:rFonts w:ascii="Courier New" w:hAnsi="Courier New" w:cs="Courier New"/>
                <w:color w:val="0000FF"/>
                <w:sz w:val="18"/>
                <w:szCs w:val="18"/>
                <w:lang w:eastAsia="fi-FI"/>
              </w:rPr>
            </w:pPr>
            <w:r w:rsidRPr="0099736C">
              <w:rPr>
                <w:rFonts w:ascii="Courier New" w:hAnsi="Courier New" w:cs="Courier New"/>
                <w:i/>
                <w:iCs/>
                <w:color w:val="008080"/>
                <w:sz w:val="18"/>
                <w:szCs w:val="18"/>
                <w:lang w:eastAsia="fi-FI"/>
              </w:rPr>
              <w:tab/>
            </w:r>
            <w:r w:rsidRPr="0099736C">
              <w:rPr>
                <w:rFonts w:ascii="Courier New" w:hAnsi="Courier New" w:cs="Courier New"/>
                <w:i/>
                <w:iCs/>
                <w:color w:val="008080"/>
                <w:sz w:val="18"/>
                <w:szCs w:val="18"/>
                <w:lang w:eastAsia="fi-FI"/>
              </w:rPr>
              <w:tab/>
            </w:r>
            <w:r w:rsidRPr="0099736C">
              <w:rPr>
                <w:rFonts w:ascii="Courier New" w:hAnsi="Courier New" w:cs="Courier New"/>
                <w:color w:val="0000FF"/>
                <w:sz w:val="18"/>
                <w:szCs w:val="18"/>
                <w:lang w:eastAsia="fi-FI"/>
              </w:rPr>
              <w:t>&lt;</w:t>
            </w:r>
            <w:proofErr w:type="spellStart"/>
            <w:r w:rsidRPr="0099736C">
              <w:rPr>
                <w:rFonts w:ascii="Courier New" w:hAnsi="Courier New" w:cs="Courier New"/>
                <w:color w:val="800000"/>
                <w:sz w:val="18"/>
                <w:szCs w:val="18"/>
                <w:lang w:eastAsia="fi-FI"/>
              </w:rPr>
              <w:t>title</w:t>
            </w:r>
            <w:proofErr w:type="spellEnd"/>
            <w:r w:rsidRPr="0099736C">
              <w:rPr>
                <w:rFonts w:ascii="Courier New" w:hAnsi="Courier New" w:cs="Courier New"/>
                <w:color w:val="0000FF"/>
                <w:sz w:val="18"/>
                <w:szCs w:val="18"/>
                <w:lang w:eastAsia="fi-FI"/>
              </w:rPr>
              <w:t>&gt;</w:t>
            </w:r>
            <w:r w:rsidRPr="0099736C">
              <w:rPr>
                <w:rFonts w:ascii="Courier New" w:hAnsi="Courier New" w:cs="Courier New"/>
                <w:color w:val="000000"/>
                <w:sz w:val="18"/>
                <w:szCs w:val="18"/>
                <w:lang w:eastAsia="fi-FI"/>
              </w:rPr>
              <w:t>Hoidon toteutus</w:t>
            </w:r>
            <w:r w:rsidRPr="0099736C">
              <w:rPr>
                <w:rFonts w:ascii="Courier New" w:hAnsi="Courier New" w:cs="Courier New"/>
                <w:color w:val="0000FF"/>
                <w:sz w:val="18"/>
                <w:szCs w:val="18"/>
                <w:lang w:eastAsia="fi-FI"/>
              </w:rPr>
              <w:t>&lt;/</w:t>
            </w:r>
            <w:proofErr w:type="spellStart"/>
            <w:r w:rsidRPr="0099736C">
              <w:rPr>
                <w:rFonts w:ascii="Courier New" w:hAnsi="Courier New" w:cs="Courier New"/>
                <w:color w:val="800000"/>
                <w:sz w:val="18"/>
                <w:szCs w:val="18"/>
                <w:lang w:eastAsia="fi-FI"/>
              </w:rPr>
              <w:t>title</w:t>
            </w:r>
            <w:proofErr w:type="spellEnd"/>
            <w:r w:rsidRPr="0099736C">
              <w:rPr>
                <w:rFonts w:ascii="Courier New" w:hAnsi="Courier New" w:cs="Courier New"/>
                <w:color w:val="0000FF"/>
                <w:sz w:val="18"/>
                <w:szCs w:val="18"/>
                <w:lang w:eastAsia="fi-FI"/>
              </w:rPr>
              <w:t>&gt;</w:t>
            </w:r>
          </w:p>
          <w:p w14:paraId="687FFB71" w14:textId="77777777" w:rsidR="0099736C" w:rsidRPr="0099736C" w:rsidRDefault="0099736C" w:rsidP="0099736C">
            <w:pPr>
              <w:autoSpaceDE w:val="0"/>
              <w:autoSpaceDN w:val="0"/>
              <w:adjustRightInd w:val="0"/>
              <w:rPr>
                <w:rFonts w:ascii="Courier New" w:hAnsi="Courier New" w:cs="Courier New"/>
                <w:color w:val="0000FF"/>
                <w:sz w:val="18"/>
                <w:szCs w:val="18"/>
                <w:lang w:eastAsia="fi-FI"/>
              </w:rPr>
            </w:pPr>
            <w:r w:rsidRPr="0099736C">
              <w:rPr>
                <w:rFonts w:ascii="Courier New" w:hAnsi="Courier New" w:cs="Courier New"/>
                <w:i/>
                <w:iCs/>
                <w:color w:val="008080"/>
                <w:sz w:val="18"/>
                <w:szCs w:val="18"/>
                <w:lang w:eastAsia="fi-FI"/>
              </w:rPr>
              <w:tab/>
            </w:r>
            <w:r w:rsidRPr="0099736C">
              <w:rPr>
                <w:rFonts w:ascii="Courier New" w:hAnsi="Courier New" w:cs="Courier New"/>
                <w:i/>
                <w:iCs/>
                <w:color w:val="008080"/>
                <w:sz w:val="18"/>
                <w:szCs w:val="18"/>
                <w:lang w:eastAsia="fi-FI"/>
              </w:rPr>
              <w:tab/>
            </w:r>
            <w:r w:rsidRPr="0099736C">
              <w:rPr>
                <w:rFonts w:ascii="Courier New" w:hAnsi="Courier New" w:cs="Courier New"/>
                <w:color w:val="0000FF"/>
                <w:sz w:val="18"/>
                <w:szCs w:val="18"/>
                <w:lang w:eastAsia="fi-FI"/>
              </w:rPr>
              <w:t>&lt;!</w:t>
            </w:r>
            <w:proofErr w:type="gramStart"/>
            <w:r w:rsidRPr="0099736C">
              <w:rPr>
                <w:rFonts w:ascii="Courier New" w:hAnsi="Courier New" w:cs="Courier New"/>
                <w:color w:val="0000FF"/>
                <w:sz w:val="18"/>
                <w:szCs w:val="18"/>
                <w:lang w:eastAsia="fi-FI"/>
              </w:rPr>
              <w:t>--</w:t>
            </w:r>
            <w:r w:rsidRPr="0099736C">
              <w:rPr>
                <w:rFonts w:ascii="Courier New" w:hAnsi="Courier New" w:cs="Courier New"/>
                <w:color w:val="585858"/>
                <w:sz w:val="18"/>
                <w:szCs w:val="18"/>
                <w:lang w:eastAsia="fi-FI"/>
              </w:rPr>
              <w:t xml:space="preserve">  Kyse</w:t>
            </w:r>
            <w:proofErr w:type="gramEnd"/>
            <w:r w:rsidRPr="0099736C">
              <w:rPr>
                <w:rFonts w:ascii="Courier New" w:hAnsi="Courier New" w:cs="Courier New"/>
                <w:color w:val="585858"/>
                <w:sz w:val="18"/>
                <w:szCs w:val="18"/>
                <w:lang w:eastAsia="fi-FI"/>
              </w:rPr>
              <w:t xml:space="preserve"> on lausunnosta   </w:t>
            </w:r>
            <w:r w:rsidRPr="0099736C">
              <w:rPr>
                <w:rFonts w:ascii="Courier New" w:hAnsi="Courier New" w:cs="Courier New"/>
                <w:color w:val="0000FF"/>
                <w:sz w:val="18"/>
                <w:szCs w:val="18"/>
                <w:lang w:eastAsia="fi-FI"/>
              </w:rPr>
              <w:t>--&gt;</w:t>
            </w:r>
          </w:p>
          <w:p w14:paraId="10DDFE90" w14:textId="77777777" w:rsidR="0099736C" w:rsidRPr="0099736C" w:rsidRDefault="0099736C" w:rsidP="0099736C">
            <w:pPr>
              <w:autoSpaceDE w:val="0"/>
              <w:autoSpaceDN w:val="0"/>
              <w:adjustRightInd w:val="0"/>
              <w:rPr>
                <w:rFonts w:ascii="Courier New" w:hAnsi="Courier New" w:cs="Courier New"/>
                <w:color w:val="0000FF"/>
                <w:sz w:val="18"/>
                <w:szCs w:val="18"/>
                <w:lang w:val="en-US" w:eastAsia="fi-FI"/>
              </w:rPr>
            </w:pPr>
            <w:r w:rsidRPr="0099736C">
              <w:rPr>
                <w:rFonts w:ascii="Courier New" w:hAnsi="Courier New" w:cs="Courier New"/>
                <w:i/>
                <w:iCs/>
                <w:color w:val="008080"/>
                <w:sz w:val="18"/>
                <w:szCs w:val="18"/>
                <w:lang w:eastAsia="fi-FI"/>
              </w:rPr>
              <w:tab/>
            </w:r>
            <w:r w:rsidRPr="0099736C">
              <w:rPr>
                <w:rFonts w:ascii="Courier New" w:hAnsi="Courier New" w:cs="Courier New"/>
                <w:i/>
                <w:iCs/>
                <w:color w:val="008080"/>
                <w:sz w:val="18"/>
                <w:szCs w:val="18"/>
                <w:lang w:eastAsia="fi-FI"/>
              </w:rPr>
              <w:tab/>
            </w:r>
            <w:r w:rsidRPr="0099736C">
              <w:rPr>
                <w:rFonts w:ascii="Courier New" w:hAnsi="Courier New" w:cs="Courier New"/>
                <w:color w:val="0000FF"/>
                <w:sz w:val="18"/>
                <w:szCs w:val="18"/>
                <w:lang w:val="en-US" w:eastAsia="fi-FI"/>
              </w:rPr>
              <w:t>&lt;</w:t>
            </w:r>
            <w:r w:rsidRPr="0099736C">
              <w:rPr>
                <w:rFonts w:ascii="Courier New" w:hAnsi="Courier New" w:cs="Courier New"/>
                <w:color w:val="800000"/>
                <w:sz w:val="18"/>
                <w:szCs w:val="18"/>
                <w:lang w:val="en-US" w:eastAsia="fi-FI"/>
              </w:rPr>
              <w:t>component</w:t>
            </w:r>
            <w:r w:rsidRPr="0099736C">
              <w:rPr>
                <w:rFonts w:ascii="Courier New" w:hAnsi="Courier New" w:cs="Courier New"/>
                <w:color w:val="0000FF"/>
                <w:sz w:val="18"/>
                <w:szCs w:val="18"/>
                <w:lang w:val="en-US" w:eastAsia="fi-FI"/>
              </w:rPr>
              <w:t>&gt;</w:t>
            </w:r>
          </w:p>
          <w:p w14:paraId="2F7B8BFE" w14:textId="77777777" w:rsidR="0099736C" w:rsidRPr="0099736C" w:rsidRDefault="0099736C" w:rsidP="0099736C">
            <w:pPr>
              <w:autoSpaceDE w:val="0"/>
              <w:autoSpaceDN w:val="0"/>
              <w:adjustRightInd w:val="0"/>
              <w:rPr>
                <w:rFonts w:ascii="Courier New" w:hAnsi="Courier New" w:cs="Courier New"/>
                <w:color w:val="0000FF"/>
                <w:sz w:val="18"/>
                <w:szCs w:val="18"/>
                <w:lang w:val="en-US" w:eastAsia="fi-FI"/>
              </w:rPr>
            </w:pPr>
            <w:r w:rsidRPr="0099736C">
              <w:rPr>
                <w:rFonts w:ascii="Courier New" w:hAnsi="Courier New" w:cs="Courier New"/>
                <w:i/>
                <w:iCs/>
                <w:color w:val="008080"/>
                <w:sz w:val="18"/>
                <w:szCs w:val="18"/>
                <w:lang w:val="en-US" w:eastAsia="fi-FI"/>
              </w:rPr>
              <w:tab/>
            </w:r>
            <w:r w:rsidRPr="0099736C">
              <w:rPr>
                <w:rFonts w:ascii="Courier New" w:hAnsi="Courier New" w:cs="Courier New"/>
                <w:i/>
                <w:iCs/>
                <w:color w:val="008080"/>
                <w:sz w:val="18"/>
                <w:szCs w:val="18"/>
                <w:lang w:val="en-US" w:eastAsia="fi-FI"/>
              </w:rPr>
              <w:tab/>
            </w:r>
            <w:r w:rsidRPr="0099736C">
              <w:rPr>
                <w:rFonts w:ascii="Courier New" w:hAnsi="Courier New" w:cs="Courier New"/>
                <w:i/>
                <w:iCs/>
                <w:color w:val="008080"/>
                <w:sz w:val="18"/>
                <w:szCs w:val="18"/>
                <w:lang w:val="en-US" w:eastAsia="fi-FI"/>
              </w:rPr>
              <w:tab/>
            </w:r>
            <w:r w:rsidRPr="0099736C">
              <w:rPr>
                <w:rFonts w:ascii="Courier New" w:hAnsi="Courier New" w:cs="Courier New"/>
                <w:color w:val="0000FF"/>
                <w:sz w:val="18"/>
                <w:szCs w:val="18"/>
                <w:lang w:val="en-US" w:eastAsia="fi-FI"/>
              </w:rPr>
              <w:t>&lt;</w:t>
            </w:r>
            <w:r w:rsidRPr="0099736C">
              <w:rPr>
                <w:rFonts w:ascii="Courier New" w:hAnsi="Courier New" w:cs="Courier New"/>
                <w:color w:val="800000"/>
                <w:sz w:val="18"/>
                <w:szCs w:val="18"/>
                <w:lang w:val="en-US" w:eastAsia="fi-FI"/>
              </w:rPr>
              <w:t>section</w:t>
            </w:r>
            <w:r w:rsidRPr="0099736C">
              <w:rPr>
                <w:rFonts w:ascii="Courier New" w:hAnsi="Courier New" w:cs="Courier New"/>
                <w:i/>
                <w:iCs/>
                <w:color w:val="008080"/>
                <w:sz w:val="18"/>
                <w:szCs w:val="18"/>
                <w:lang w:val="en-US" w:eastAsia="fi-FI"/>
              </w:rPr>
              <w:t xml:space="preserve"> </w:t>
            </w:r>
            <w:r w:rsidRPr="0099736C">
              <w:rPr>
                <w:rFonts w:ascii="Courier New" w:hAnsi="Courier New" w:cs="Courier New"/>
                <w:color w:val="FF0000"/>
                <w:sz w:val="18"/>
                <w:szCs w:val="18"/>
                <w:lang w:val="en-US" w:eastAsia="fi-FI"/>
              </w:rPr>
              <w:t>ID</w:t>
            </w:r>
            <w:r w:rsidRPr="0099736C">
              <w:rPr>
                <w:rFonts w:ascii="Courier New" w:hAnsi="Courier New" w:cs="Courier New"/>
                <w:color w:val="0000FF"/>
                <w:sz w:val="18"/>
                <w:szCs w:val="18"/>
                <w:lang w:val="en-US" w:eastAsia="fi-FI"/>
              </w:rPr>
              <w:t>="</w:t>
            </w:r>
            <w:r w:rsidRPr="0099736C">
              <w:rPr>
                <w:rFonts w:ascii="Courier New" w:hAnsi="Courier New" w:cs="Courier New"/>
                <w:color w:val="000000"/>
                <w:sz w:val="18"/>
                <w:szCs w:val="18"/>
                <w:lang w:val="en-US" w:eastAsia="fi-FI"/>
              </w:rPr>
              <w:t>OID1.2.246.10.1234567.14.2009.123.3.2</w:t>
            </w:r>
            <w:r w:rsidRPr="0099736C">
              <w:rPr>
                <w:rFonts w:ascii="Courier New" w:hAnsi="Courier New" w:cs="Courier New"/>
                <w:color w:val="0000FF"/>
                <w:sz w:val="18"/>
                <w:szCs w:val="18"/>
                <w:lang w:val="en-US" w:eastAsia="fi-FI"/>
              </w:rPr>
              <w:t>"&gt;</w:t>
            </w:r>
          </w:p>
          <w:p w14:paraId="31B65329" w14:textId="77777777" w:rsidR="0099736C" w:rsidRPr="0099736C" w:rsidRDefault="0099736C" w:rsidP="0099736C">
            <w:pPr>
              <w:autoSpaceDE w:val="0"/>
              <w:autoSpaceDN w:val="0"/>
              <w:adjustRightInd w:val="0"/>
              <w:rPr>
                <w:rFonts w:ascii="Courier New" w:hAnsi="Courier New" w:cs="Courier New"/>
                <w:color w:val="0000FF"/>
                <w:sz w:val="18"/>
                <w:szCs w:val="18"/>
                <w:lang w:val="en-US" w:eastAsia="fi-FI"/>
              </w:rPr>
            </w:pPr>
            <w:r w:rsidRPr="0099736C">
              <w:rPr>
                <w:rFonts w:ascii="Courier New" w:hAnsi="Courier New" w:cs="Courier New"/>
                <w:i/>
                <w:iCs/>
                <w:color w:val="008080"/>
                <w:sz w:val="18"/>
                <w:szCs w:val="18"/>
                <w:lang w:val="en-US" w:eastAsia="fi-FI"/>
              </w:rPr>
              <w:tab/>
            </w:r>
            <w:r w:rsidRPr="0099736C">
              <w:rPr>
                <w:rFonts w:ascii="Courier New" w:hAnsi="Courier New" w:cs="Courier New"/>
                <w:i/>
                <w:iCs/>
                <w:color w:val="008080"/>
                <w:sz w:val="18"/>
                <w:szCs w:val="18"/>
                <w:lang w:val="en-US" w:eastAsia="fi-FI"/>
              </w:rPr>
              <w:tab/>
            </w:r>
            <w:r w:rsidRPr="0099736C">
              <w:rPr>
                <w:rFonts w:ascii="Courier New" w:hAnsi="Courier New" w:cs="Courier New"/>
                <w:i/>
                <w:iCs/>
                <w:color w:val="008080"/>
                <w:sz w:val="18"/>
                <w:szCs w:val="18"/>
                <w:lang w:val="en-US" w:eastAsia="fi-FI"/>
              </w:rPr>
              <w:tab/>
            </w:r>
            <w:r w:rsidRPr="0099736C">
              <w:rPr>
                <w:rFonts w:ascii="Courier New" w:hAnsi="Courier New" w:cs="Courier New"/>
                <w:i/>
                <w:iCs/>
                <w:color w:val="008080"/>
                <w:sz w:val="18"/>
                <w:szCs w:val="18"/>
                <w:lang w:val="en-US" w:eastAsia="fi-FI"/>
              </w:rPr>
              <w:tab/>
            </w:r>
            <w:r w:rsidRPr="0099736C">
              <w:rPr>
                <w:rFonts w:ascii="Courier New" w:hAnsi="Courier New" w:cs="Courier New"/>
                <w:color w:val="0000FF"/>
                <w:sz w:val="18"/>
                <w:szCs w:val="18"/>
                <w:lang w:val="en-US" w:eastAsia="fi-FI"/>
              </w:rPr>
              <w:t>&lt;</w:t>
            </w:r>
            <w:r w:rsidRPr="0099736C">
              <w:rPr>
                <w:rFonts w:ascii="Courier New" w:hAnsi="Courier New" w:cs="Courier New"/>
                <w:color w:val="800000"/>
                <w:sz w:val="18"/>
                <w:szCs w:val="18"/>
                <w:lang w:val="en-US" w:eastAsia="fi-FI"/>
              </w:rPr>
              <w:t>code</w:t>
            </w:r>
            <w:r w:rsidRPr="0099736C">
              <w:rPr>
                <w:rFonts w:ascii="Courier New" w:hAnsi="Courier New" w:cs="Courier New"/>
                <w:i/>
                <w:iCs/>
                <w:color w:val="008080"/>
                <w:sz w:val="18"/>
                <w:szCs w:val="18"/>
                <w:lang w:val="en-US" w:eastAsia="fi-FI"/>
              </w:rPr>
              <w:t xml:space="preserve"> </w:t>
            </w:r>
            <w:r w:rsidRPr="0099736C">
              <w:rPr>
                <w:rFonts w:ascii="Courier New" w:hAnsi="Courier New" w:cs="Courier New"/>
                <w:color w:val="FF0000"/>
                <w:sz w:val="18"/>
                <w:szCs w:val="18"/>
                <w:lang w:val="en-US" w:eastAsia="fi-FI"/>
              </w:rPr>
              <w:t>code</w:t>
            </w:r>
            <w:r w:rsidRPr="0099736C">
              <w:rPr>
                <w:rFonts w:ascii="Courier New" w:hAnsi="Courier New" w:cs="Courier New"/>
                <w:color w:val="0000FF"/>
                <w:sz w:val="18"/>
                <w:szCs w:val="18"/>
                <w:lang w:val="en-US" w:eastAsia="fi-FI"/>
              </w:rPr>
              <w:t>="</w:t>
            </w:r>
            <w:r w:rsidRPr="0099736C">
              <w:rPr>
                <w:rFonts w:ascii="Courier New" w:hAnsi="Courier New" w:cs="Courier New"/>
                <w:color w:val="000000"/>
                <w:sz w:val="18"/>
                <w:szCs w:val="18"/>
                <w:lang w:val="en-US" w:eastAsia="fi-FI"/>
              </w:rPr>
              <w:t>62</w:t>
            </w:r>
            <w:r w:rsidRPr="0099736C">
              <w:rPr>
                <w:rFonts w:ascii="Courier New" w:hAnsi="Courier New" w:cs="Courier New"/>
                <w:color w:val="0000FF"/>
                <w:sz w:val="18"/>
                <w:szCs w:val="18"/>
                <w:lang w:val="en-US" w:eastAsia="fi-FI"/>
              </w:rPr>
              <w:t>"</w:t>
            </w:r>
            <w:r w:rsidRPr="0099736C">
              <w:rPr>
                <w:rFonts w:ascii="Courier New" w:hAnsi="Courier New" w:cs="Courier New"/>
                <w:i/>
                <w:iCs/>
                <w:color w:val="008080"/>
                <w:sz w:val="18"/>
                <w:szCs w:val="18"/>
                <w:lang w:val="en-US" w:eastAsia="fi-FI"/>
              </w:rPr>
              <w:t xml:space="preserve"> </w:t>
            </w:r>
            <w:proofErr w:type="spellStart"/>
            <w:r w:rsidRPr="0099736C">
              <w:rPr>
                <w:rFonts w:ascii="Courier New" w:hAnsi="Courier New" w:cs="Courier New"/>
                <w:color w:val="FF0000"/>
                <w:sz w:val="18"/>
                <w:szCs w:val="18"/>
                <w:lang w:val="en-US" w:eastAsia="fi-FI"/>
              </w:rPr>
              <w:t>codeSystem</w:t>
            </w:r>
            <w:proofErr w:type="spellEnd"/>
            <w:r w:rsidRPr="0099736C">
              <w:rPr>
                <w:rFonts w:ascii="Courier New" w:hAnsi="Courier New" w:cs="Courier New"/>
                <w:color w:val="0000FF"/>
                <w:sz w:val="18"/>
                <w:szCs w:val="18"/>
                <w:lang w:val="en-US" w:eastAsia="fi-FI"/>
              </w:rPr>
              <w:t>="</w:t>
            </w:r>
            <w:r w:rsidRPr="0099736C">
              <w:rPr>
                <w:rFonts w:ascii="Courier New" w:hAnsi="Courier New" w:cs="Courier New"/>
                <w:color w:val="000000"/>
                <w:sz w:val="18"/>
                <w:szCs w:val="18"/>
                <w:lang w:val="en-US" w:eastAsia="fi-FI"/>
              </w:rPr>
              <w:t>1.2.246.537.6.14.2006</w:t>
            </w:r>
            <w:r w:rsidRPr="0099736C">
              <w:rPr>
                <w:rFonts w:ascii="Courier New" w:hAnsi="Courier New" w:cs="Courier New"/>
                <w:color w:val="0000FF"/>
                <w:sz w:val="18"/>
                <w:szCs w:val="18"/>
                <w:lang w:val="en-US" w:eastAsia="fi-FI"/>
              </w:rPr>
              <w:t>"</w:t>
            </w:r>
            <w:r w:rsidRPr="0099736C">
              <w:rPr>
                <w:rFonts w:ascii="Courier New" w:hAnsi="Courier New" w:cs="Courier New"/>
                <w:i/>
                <w:iCs/>
                <w:color w:val="008080"/>
                <w:sz w:val="18"/>
                <w:szCs w:val="18"/>
                <w:lang w:val="en-US" w:eastAsia="fi-FI"/>
              </w:rPr>
              <w:t xml:space="preserve"> </w:t>
            </w:r>
            <w:proofErr w:type="spellStart"/>
            <w:r w:rsidRPr="0099736C">
              <w:rPr>
                <w:rFonts w:ascii="Courier New" w:hAnsi="Courier New" w:cs="Courier New"/>
                <w:color w:val="FF0000"/>
                <w:sz w:val="18"/>
                <w:szCs w:val="18"/>
                <w:lang w:val="en-US" w:eastAsia="fi-FI"/>
              </w:rPr>
              <w:t>codeSystemName</w:t>
            </w:r>
            <w:proofErr w:type="spellEnd"/>
            <w:r w:rsidRPr="0099736C">
              <w:rPr>
                <w:rFonts w:ascii="Courier New" w:hAnsi="Courier New" w:cs="Courier New"/>
                <w:color w:val="0000FF"/>
                <w:sz w:val="18"/>
                <w:szCs w:val="18"/>
                <w:lang w:val="en-US" w:eastAsia="fi-FI"/>
              </w:rPr>
              <w:t>="</w:t>
            </w:r>
            <w:proofErr w:type="spellStart"/>
            <w:r w:rsidRPr="0099736C">
              <w:rPr>
                <w:rFonts w:ascii="Courier New" w:hAnsi="Courier New" w:cs="Courier New"/>
                <w:color w:val="000000"/>
                <w:sz w:val="18"/>
                <w:szCs w:val="18"/>
                <w:lang w:val="en-US" w:eastAsia="fi-FI"/>
              </w:rPr>
              <w:t>Otsikko</w:t>
            </w:r>
            <w:proofErr w:type="spellEnd"/>
            <w:r w:rsidRPr="0099736C">
              <w:rPr>
                <w:rFonts w:ascii="Courier New" w:hAnsi="Courier New" w:cs="Courier New"/>
                <w:color w:val="0000FF"/>
                <w:sz w:val="18"/>
                <w:szCs w:val="18"/>
                <w:lang w:val="en-US" w:eastAsia="fi-FI"/>
              </w:rPr>
              <w:t>"</w:t>
            </w:r>
            <w:r w:rsidRPr="0099736C">
              <w:rPr>
                <w:rFonts w:ascii="Courier New" w:hAnsi="Courier New" w:cs="Courier New"/>
                <w:i/>
                <w:iCs/>
                <w:color w:val="008080"/>
                <w:sz w:val="18"/>
                <w:szCs w:val="18"/>
                <w:lang w:val="en-US" w:eastAsia="fi-FI"/>
              </w:rPr>
              <w:t xml:space="preserve"> </w:t>
            </w:r>
            <w:proofErr w:type="spellStart"/>
            <w:r w:rsidRPr="0099736C">
              <w:rPr>
                <w:rFonts w:ascii="Courier New" w:hAnsi="Courier New" w:cs="Courier New"/>
                <w:color w:val="FF0000"/>
                <w:sz w:val="18"/>
                <w:szCs w:val="18"/>
                <w:lang w:val="en-US" w:eastAsia="fi-FI"/>
              </w:rPr>
              <w:t>displayName</w:t>
            </w:r>
            <w:proofErr w:type="spellEnd"/>
            <w:r w:rsidRPr="0099736C">
              <w:rPr>
                <w:rFonts w:ascii="Courier New" w:hAnsi="Courier New" w:cs="Courier New"/>
                <w:color w:val="0000FF"/>
                <w:sz w:val="18"/>
                <w:szCs w:val="18"/>
                <w:lang w:val="en-US" w:eastAsia="fi-FI"/>
              </w:rPr>
              <w:t>="</w:t>
            </w:r>
            <w:proofErr w:type="spellStart"/>
            <w:r w:rsidRPr="0099736C">
              <w:rPr>
                <w:rFonts w:ascii="Courier New" w:hAnsi="Courier New" w:cs="Courier New"/>
                <w:color w:val="000000"/>
                <w:sz w:val="18"/>
                <w:szCs w:val="18"/>
                <w:lang w:val="en-US" w:eastAsia="fi-FI"/>
              </w:rPr>
              <w:t>Lausunnot</w:t>
            </w:r>
            <w:proofErr w:type="spellEnd"/>
            <w:r w:rsidRPr="0099736C">
              <w:rPr>
                <w:rFonts w:ascii="Courier New" w:hAnsi="Courier New" w:cs="Courier New"/>
                <w:color w:val="0000FF"/>
                <w:sz w:val="18"/>
                <w:szCs w:val="18"/>
                <w:lang w:val="en-US" w:eastAsia="fi-FI"/>
              </w:rPr>
              <w:t>"/&gt;</w:t>
            </w:r>
          </w:p>
          <w:p w14:paraId="3AA1151A" w14:textId="77777777" w:rsidR="0099736C" w:rsidRPr="0099736C" w:rsidRDefault="0099736C" w:rsidP="0099736C">
            <w:pPr>
              <w:autoSpaceDE w:val="0"/>
              <w:autoSpaceDN w:val="0"/>
              <w:adjustRightInd w:val="0"/>
              <w:rPr>
                <w:rFonts w:ascii="Courier New" w:hAnsi="Courier New" w:cs="Courier New"/>
                <w:color w:val="0000FF"/>
                <w:sz w:val="18"/>
                <w:szCs w:val="18"/>
                <w:lang w:val="en-US" w:eastAsia="fi-FI"/>
              </w:rPr>
            </w:pPr>
            <w:r w:rsidRPr="0099736C">
              <w:rPr>
                <w:rFonts w:ascii="Courier New" w:hAnsi="Courier New" w:cs="Courier New"/>
                <w:i/>
                <w:iCs/>
                <w:color w:val="008080"/>
                <w:sz w:val="18"/>
                <w:szCs w:val="18"/>
                <w:lang w:val="en-US" w:eastAsia="fi-FI"/>
              </w:rPr>
              <w:tab/>
            </w:r>
            <w:r w:rsidRPr="0099736C">
              <w:rPr>
                <w:rFonts w:ascii="Courier New" w:hAnsi="Courier New" w:cs="Courier New"/>
                <w:i/>
                <w:iCs/>
                <w:color w:val="008080"/>
                <w:sz w:val="18"/>
                <w:szCs w:val="18"/>
                <w:lang w:val="en-US" w:eastAsia="fi-FI"/>
              </w:rPr>
              <w:tab/>
            </w:r>
            <w:r w:rsidRPr="0099736C">
              <w:rPr>
                <w:rFonts w:ascii="Courier New" w:hAnsi="Courier New" w:cs="Courier New"/>
                <w:i/>
                <w:iCs/>
                <w:color w:val="008080"/>
                <w:sz w:val="18"/>
                <w:szCs w:val="18"/>
                <w:lang w:val="en-US" w:eastAsia="fi-FI"/>
              </w:rPr>
              <w:tab/>
            </w:r>
            <w:r w:rsidRPr="0099736C">
              <w:rPr>
                <w:rFonts w:ascii="Courier New" w:hAnsi="Courier New" w:cs="Courier New"/>
                <w:i/>
                <w:iCs/>
                <w:color w:val="008080"/>
                <w:sz w:val="18"/>
                <w:szCs w:val="18"/>
                <w:lang w:val="en-US" w:eastAsia="fi-FI"/>
              </w:rPr>
              <w:tab/>
            </w:r>
            <w:r w:rsidRPr="0099736C">
              <w:rPr>
                <w:rFonts w:ascii="Courier New" w:hAnsi="Courier New" w:cs="Courier New"/>
                <w:color w:val="0000FF"/>
                <w:sz w:val="18"/>
                <w:szCs w:val="18"/>
                <w:lang w:val="en-US" w:eastAsia="fi-FI"/>
              </w:rPr>
              <w:t>&lt;</w:t>
            </w:r>
            <w:r w:rsidRPr="0099736C">
              <w:rPr>
                <w:rFonts w:ascii="Courier New" w:hAnsi="Courier New" w:cs="Courier New"/>
                <w:color w:val="800000"/>
                <w:sz w:val="18"/>
                <w:szCs w:val="18"/>
                <w:lang w:val="en-US" w:eastAsia="fi-FI"/>
              </w:rPr>
              <w:t>title</w:t>
            </w:r>
            <w:r w:rsidRPr="0099736C">
              <w:rPr>
                <w:rFonts w:ascii="Courier New" w:hAnsi="Courier New" w:cs="Courier New"/>
                <w:color w:val="0000FF"/>
                <w:sz w:val="18"/>
                <w:szCs w:val="18"/>
                <w:lang w:val="en-US" w:eastAsia="fi-FI"/>
              </w:rPr>
              <w:t>&gt;</w:t>
            </w:r>
            <w:proofErr w:type="spellStart"/>
            <w:r w:rsidRPr="0099736C">
              <w:rPr>
                <w:rFonts w:ascii="Courier New" w:hAnsi="Courier New" w:cs="Courier New"/>
                <w:color w:val="000000"/>
                <w:sz w:val="18"/>
                <w:szCs w:val="18"/>
                <w:lang w:val="en-US" w:eastAsia="fi-FI"/>
              </w:rPr>
              <w:t>Lausunto</w:t>
            </w:r>
            <w:proofErr w:type="spellEnd"/>
            <w:r w:rsidRPr="0099736C">
              <w:rPr>
                <w:rFonts w:ascii="Courier New" w:hAnsi="Courier New" w:cs="Courier New"/>
                <w:color w:val="0000FF"/>
                <w:sz w:val="18"/>
                <w:szCs w:val="18"/>
                <w:lang w:val="en-US" w:eastAsia="fi-FI"/>
              </w:rPr>
              <w:t>&lt;/</w:t>
            </w:r>
            <w:r w:rsidRPr="0099736C">
              <w:rPr>
                <w:rFonts w:ascii="Courier New" w:hAnsi="Courier New" w:cs="Courier New"/>
                <w:color w:val="800000"/>
                <w:sz w:val="18"/>
                <w:szCs w:val="18"/>
                <w:lang w:val="en-US" w:eastAsia="fi-FI"/>
              </w:rPr>
              <w:t>title</w:t>
            </w:r>
            <w:r w:rsidRPr="0099736C">
              <w:rPr>
                <w:rFonts w:ascii="Courier New" w:hAnsi="Courier New" w:cs="Courier New"/>
                <w:color w:val="0000FF"/>
                <w:sz w:val="18"/>
                <w:szCs w:val="18"/>
                <w:lang w:val="en-US" w:eastAsia="fi-FI"/>
              </w:rPr>
              <w:t>&gt;</w:t>
            </w:r>
          </w:p>
          <w:p w14:paraId="590B37FC" w14:textId="53CE74CC" w:rsidR="00DE68AB" w:rsidRDefault="00DE68AB" w:rsidP="007D2A01">
            <w:pPr>
              <w:autoSpaceDE w:val="0"/>
              <w:autoSpaceDN w:val="0"/>
              <w:adjustRightInd w:val="0"/>
              <w:rPr>
                <w:lang w:eastAsia="fi-FI"/>
              </w:rPr>
            </w:pPr>
          </w:p>
        </w:tc>
      </w:tr>
    </w:tbl>
    <w:p w14:paraId="590B37FE" w14:textId="77777777" w:rsidR="00DE68AB" w:rsidRDefault="00DE68AB" w:rsidP="0007114D">
      <w:pPr>
        <w:rPr>
          <w:lang w:eastAsia="fi-FI"/>
        </w:rPr>
      </w:pPr>
    </w:p>
    <w:p w14:paraId="590B37FF" w14:textId="77777777" w:rsidR="00BE41C2" w:rsidRDefault="00BE41C2" w:rsidP="00BE41C2">
      <w:pPr>
        <w:pStyle w:val="Otsikko3"/>
        <w:rPr>
          <w:lang w:eastAsia="fi-FI"/>
        </w:rPr>
      </w:pPr>
      <w:bookmarkStart w:id="78" w:name="_Toc343863256"/>
      <w:proofErr w:type="spellStart"/>
      <w:r>
        <w:rPr>
          <w:lang w:eastAsia="fi-FI"/>
        </w:rPr>
        <w:t>Lausuntoteksti</w:t>
      </w:r>
      <w:bookmarkEnd w:id="78"/>
      <w:proofErr w:type="spellEnd"/>
    </w:p>
    <w:p w14:paraId="590B3800" w14:textId="234BB5B0" w:rsidR="00BE41C2" w:rsidRDefault="00BE41C2" w:rsidP="00BE41C2">
      <w:pPr>
        <w:rPr>
          <w:lang w:eastAsia="fi-FI"/>
        </w:rPr>
      </w:pPr>
      <w:r w:rsidRPr="00BE41C2">
        <w:rPr>
          <w:lang w:eastAsia="fi-FI"/>
        </w:rPr>
        <w:t xml:space="preserve">Lausunto esitetään tekstimuodossa </w:t>
      </w:r>
      <w:proofErr w:type="spellStart"/>
      <w:r w:rsidRPr="00BE41C2">
        <w:rPr>
          <w:lang w:eastAsia="fi-FI"/>
        </w:rPr>
        <w:t>text-elementissä</w:t>
      </w:r>
      <w:proofErr w:type="spellEnd"/>
      <w:r w:rsidRPr="00BE41C2">
        <w:rPr>
          <w:lang w:eastAsia="fi-FI"/>
        </w:rPr>
        <w:t xml:space="preserve">. </w:t>
      </w:r>
      <w:r>
        <w:rPr>
          <w:lang w:eastAsia="fi-FI"/>
        </w:rPr>
        <w:t>Tälle ei varsinaisesti ole stand</w:t>
      </w:r>
      <w:r w:rsidR="00C821B7">
        <w:rPr>
          <w:lang w:eastAsia="fi-FI"/>
        </w:rPr>
        <w:t>ard</w:t>
      </w:r>
      <w:r>
        <w:rPr>
          <w:lang w:eastAsia="fi-FI"/>
        </w:rPr>
        <w:t xml:space="preserve">oitua muotoa, mutta eräät radiologit ovat kuitenkin ehdottaneet seuraavaa yleistä </w:t>
      </w:r>
      <w:proofErr w:type="spellStart"/>
      <w:r>
        <w:rPr>
          <w:lang w:eastAsia="fi-FI"/>
        </w:rPr>
        <w:t>templatea</w:t>
      </w:r>
      <w:proofErr w:type="spellEnd"/>
      <w:r>
        <w:rPr>
          <w:lang w:eastAsia="fi-FI"/>
        </w:rPr>
        <w:t xml:space="preserve"> ohjaamaan kirjoitusta ja varmistamaan, että kaikki tule sanottua. Itse otsikot eivät välttämättä edes näy lopullisessa tekstissä: suoritustekniikat</w:t>
      </w:r>
      <w:r w:rsidR="00B05E3D">
        <w:rPr>
          <w:lang w:eastAsia="fi-FI"/>
        </w:rPr>
        <w:t>, haitat, löydökset, yhteenveto ja</w:t>
      </w:r>
      <w:r>
        <w:rPr>
          <w:lang w:eastAsia="fi-FI"/>
        </w:rPr>
        <w:t xml:space="preserve"> suositukset. Proosan otsikointi vaihtelee myös paljon tutkimustyypeittäin.</w:t>
      </w:r>
    </w:p>
    <w:p w14:paraId="590B3801" w14:textId="77777777" w:rsidR="00BE41C2" w:rsidRPr="00BE41C2" w:rsidRDefault="00BE41C2" w:rsidP="00BE41C2">
      <w:pPr>
        <w:rPr>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BE41C2" w14:paraId="590B3809" w14:textId="77777777" w:rsidTr="00A776A5">
        <w:tc>
          <w:tcPr>
            <w:tcW w:w="9779" w:type="dxa"/>
          </w:tcPr>
          <w:p w14:paraId="248411D6" w14:textId="77777777" w:rsidR="0099736C" w:rsidRPr="0099736C" w:rsidRDefault="0099736C" w:rsidP="0099736C">
            <w:pPr>
              <w:autoSpaceDE w:val="0"/>
              <w:autoSpaceDN w:val="0"/>
              <w:adjustRightInd w:val="0"/>
              <w:rPr>
                <w:rFonts w:ascii="Courier New" w:hAnsi="Courier New" w:cs="Courier New"/>
                <w:color w:val="0000FF"/>
                <w:sz w:val="18"/>
                <w:szCs w:val="18"/>
                <w:lang w:eastAsia="fi-FI"/>
              </w:rPr>
            </w:pPr>
            <w:r w:rsidRPr="0099736C">
              <w:rPr>
                <w:rFonts w:ascii="Courier New" w:hAnsi="Courier New" w:cs="Courier New"/>
                <w:color w:val="0000FF"/>
                <w:sz w:val="18"/>
                <w:szCs w:val="18"/>
                <w:lang w:eastAsia="fi-FI"/>
              </w:rPr>
              <w:t>&lt;</w:t>
            </w:r>
            <w:proofErr w:type="spellStart"/>
            <w:r w:rsidRPr="0099736C">
              <w:rPr>
                <w:rFonts w:ascii="Courier New" w:hAnsi="Courier New" w:cs="Courier New"/>
                <w:color w:val="800000"/>
                <w:sz w:val="18"/>
                <w:szCs w:val="18"/>
                <w:lang w:eastAsia="fi-FI"/>
              </w:rPr>
              <w:t>text</w:t>
            </w:r>
            <w:proofErr w:type="spellEnd"/>
            <w:r w:rsidRPr="0099736C">
              <w:rPr>
                <w:rFonts w:ascii="Courier New" w:hAnsi="Courier New" w:cs="Courier New"/>
                <w:color w:val="0000FF"/>
                <w:sz w:val="18"/>
                <w:szCs w:val="18"/>
                <w:lang w:eastAsia="fi-FI"/>
              </w:rPr>
              <w:t>&gt;</w:t>
            </w:r>
          </w:p>
          <w:p w14:paraId="79ACF2AA" w14:textId="77777777" w:rsidR="0099736C" w:rsidRPr="0099736C" w:rsidRDefault="0099736C" w:rsidP="0099736C">
            <w:pPr>
              <w:autoSpaceDE w:val="0"/>
              <w:autoSpaceDN w:val="0"/>
              <w:adjustRightInd w:val="0"/>
              <w:rPr>
                <w:rFonts w:ascii="Courier New" w:hAnsi="Courier New" w:cs="Courier New"/>
                <w:color w:val="0000FF"/>
                <w:sz w:val="18"/>
                <w:szCs w:val="18"/>
                <w:lang w:eastAsia="fi-FI"/>
              </w:rPr>
            </w:pPr>
            <w:r w:rsidRPr="0099736C">
              <w:rPr>
                <w:rFonts w:ascii="Courier New" w:hAnsi="Courier New" w:cs="Courier New"/>
                <w:i/>
                <w:iCs/>
                <w:color w:val="008080"/>
                <w:sz w:val="18"/>
                <w:szCs w:val="18"/>
                <w:lang w:eastAsia="fi-FI"/>
              </w:rPr>
              <w:tab/>
            </w:r>
            <w:r w:rsidRPr="0099736C">
              <w:rPr>
                <w:rFonts w:ascii="Courier New" w:hAnsi="Courier New" w:cs="Courier New"/>
                <w:color w:val="0000FF"/>
                <w:sz w:val="18"/>
                <w:szCs w:val="18"/>
                <w:lang w:eastAsia="fi-FI"/>
              </w:rPr>
              <w:t>&lt;!</w:t>
            </w:r>
            <w:proofErr w:type="gramStart"/>
            <w:r w:rsidRPr="0099736C">
              <w:rPr>
                <w:rFonts w:ascii="Courier New" w:hAnsi="Courier New" w:cs="Courier New"/>
                <w:color w:val="0000FF"/>
                <w:sz w:val="18"/>
                <w:szCs w:val="18"/>
                <w:lang w:eastAsia="fi-FI"/>
              </w:rPr>
              <w:t>--</w:t>
            </w:r>
            <w:r w:rsidRPr="0099736C">
              <w:rPr>
                <w:rFonts w:ascii="Courier New" w:hAnsi="Courier New" w:cs="Courier New"/>
                <w:color w:val="585858"/>
                <w:sz w:val="18"/>
                <w:szCs w:val="18"/>
                <w:lang w:eastAsia="fi-FI"/>
              </w:rPr>
              <w:t xml:space="preserve">  Varsinainen</w:t>
            </w:r>
            <w:proofErr w:type="gramEnd"/>
            <w:r w:rsidRPr="0099736C">
              <w:rPr>
                <w:rFonts w:ascii="Courier New" w:hAnsi="Courier New" w:cs="Courier New"/>
                <w:color w:val="585858"/>
                <w:sz w:val="18"/>
                <w:szCs w:val="18"/>
                <w:lang w:eastAsia="fi-FI"/>
              </w:rPr>
              <w:t xml:space="preserve"> lausuntoteksti   </w:t>
            </w:r>
            <w:r w:rsidRPr="0099736C">
              <w:rPr>
                <w:rFonts w:ascii="Courier New" w:hAnsi="Courier New" w:cs="Courier New"/>
                <w:color w:val="0000FF"/>
                <w:sz w:val="18"/>
                <w:szCs w:val="18"/>
                <w:lang w:eastAsia="fi-FI"/>
              </w:rPr>
              <w:t>--&gt;</w:t>
            </w:r>
          </w:p>
          <w:p w14:paraId="7AE65F3D" w14:textId="77777777" w:rsidR="0099736C" w:rsidRPr="0099736C" w:rsidRDefault="0099736C" w:rsidP="0099736C">
            <w:pPr>
              <w:autoSpaceDE w:val="0"/>
              <w:autoSpaceDN w:val="0"/>
              <w:adjustRightInd w:val="0"/>
              <w:rPr>
                <w:rFonts w:ascii="Courier New" w:hAnsi="Courier New" w:cs="Courier New"/>
                <w:color w:val="0000FF"/>
                <w:sz w:val="18"/>
                <w:szCs w:val="18"/>
                <w:lang w:eastAsia="fi-FI"/>
              </w:rPr>
            </w:pPr>
            <w:r w:rsidRPr="0099736C">
              <w:rPr>
                <w:rFonts w:ascii="Courier New" w:hAnsi="Courier New" w:cs="Courier New"/>
                <w:i/>
                <w:iCs/>
                <w:color w:val="008080"/>
                <w:sz w:val="18"/>
                <w:szCs w:val="18"/>
                <w:lang w:eastAsia="fi-FI"/>
              </w:rPr>
              <w:tab/>
            </w:r>
            <w:r w:rsidRPr="0099736C">
              <w:rPr>
                <w:rFonts w:ascii="Courier New" w:hAnsi="Courier New" w:cs="Courier New"/>
                <w:color w:val="0000FF"/>
                <w:sz w:val="18"/>
                <w:szCs w:val="18"/>
                <w:lang w:eastAsia="fi-FI"/>
              </w:rPr>
              <w:t>&lt;</w:t>
            </w:r>
            <w:proofErr w:type="spellStart"/>
            <w:r w:rsidRPr="0099736C">
              <w:rPr>
                <w:rFonts w:ascii="Courier New" w:hAnsi="Courier New" w:cs="Courier New"/>
                <w:color w:val="800000"/>
                <w:sz w:val="18"/>
                <w:szCs w:val="18"/>
                <w:lang w:eastAsia="fi-FI"/>
              </w:rPr>
              <w:t>paragraph</w:t>
            </w:r>
            <w:proofErr w:type="spellEnd"/>
            <w:r w:rsidRPr="0099736C">
              <w:rPr>
                <w:rFonts w:ascii="Courier New" w:hAnsi="Courier New" w:cs="Courier New"/>
                <w:i/>
                <w:iCs/>
                <w:color w:val="008080"/>
                <w:sz w:val="18"/>
                <w:szCs w:val="18"/>
                <w:lang w:eastAsia="fi-FI"/>
              </w:rPr>
              <w:t xml:space="preserve"> </w:t>
            </w:r>
            <w:r w:rsidRPr="0099736C">
              <w:rPr>
                <w:rFonts w:ascii="Courier New" w:hAnsi="Courier New" w:cs="Courier New"/>
                <w:color w:val="FF0000"/>
                <w:sz w:val="18"/>
                <w:szCs w:val="18"/>
                <w:lang w:eastAsia="fi-FI"/>
              </w:rPr>
              <w:t>ID</w:t>
            </w:r>
            <w:r w:rsidRPr="0099736C">
              <w:rPr>
                <w:rFonts w:ascii="Courier New" w:hAnsi="Courier New" w:cs="Courier New"/>
                <w:color w:val="0000FF"/>
                <w:sz w:val="18"/>
                <w:szCs w:val="18"/>
                <w:lang w:eastAsia="fi-FI"/>
              </w:rPr>
              <w:t>="</w:t>
            </w:r>
            <w:r w:rsidRPr="0099736C">
              <w:rPr>
                <w:rFonts w:ascii="Courier New" w:hAnsi="Courier New" w:cs="Courier New"/>
                <w:color w:val="000000"/>
                <w:sz w:val="18"/>
                <w:szCs w:val="18"/>
                <w:lang w:eastAsia="fi-FI"/>
              </w:rPr>
              <w:t>OID1.2.246.537.10.1234567.14.2009.123.3.2.1</w:t>
            </w:r>
            <w:r w:rsidRPr="0099736C">
              <w:rPr>
                <w:rFonts w:ascii="Courier New" w:hAnsi="Courier New" w:cs="Courier New"/>
                <w:color w:val="0000FF"/>
                <w:sz w:val="18"/>
                <w:szCs w:val="18"/>
                <w:lang w:eastAsia="fi-FI"/>
              </w:rPr>
              <w:t>"&gt;</w:t>
            </w:r>
          </w:p>
          <w:p w14:paraId="72E08E2F" w14:textId="77777777" w:rsidR="0099736C" w:rsidRPr="0099736C" w:rsidRDefault="0099736C" w:rsidP="0099736C">
            <w:pPr>
              <w:autoSpaceDE w:val="0"/>
              <w:autoSpaceDN w:val="0"/>
              <w:adjustRightInd w:val="0"/>
              <w:rPr>
                <w:rFonts w:ascii="Courier New" w:hAnsi="Courier New" w:cs="Courier New"/>
                <w:color w:val="0000FF"/>
                <w:sz w:val="18"/>
                <w:szCs w:val="18"/>
                <w:lang w:val="en-US" w:eastAsia="fi-FI"/>
              </w:rPr>
            </w:pPr>
            <w:r w:rsidRPr="0099736C">
              <w:rPr>
                <w:rFonts w:ascii="Courier New" w:hAnsi="Courier New" w:cs="Courier New"/>
                <w:i/>
                <w:iCs/>
                <w:color w:val="008080"/>
                <w:sz w:val="18"/>
                <w:szCs w:val="18"/>
                <w:lang w:eastAsia="fi-FI"/>
              </w:rPr>
              <w:tab/>
            </w:r>
            <w:r w:rsidRPr="0099736C">
              <w:rPr>
                <w:rFonts w:ascii="Courier New" w:hAnsi="Courier New" w:cs="Courier New"/>
                <w:i/>
                <w:iCs/>
                <w:color w:val="008080"/>
                <w:sz w:val="18"/>
                <w:szCs w:val="18"/>
                <w:lang w:eastAsia="fi-FI"/>
              </w:rPr>
              <w:tab/>
            </w:r>
            <w:r w:rsidRPr="0099736C">
              <w:rPr>
                <w:rFonts w:ascii="Courier New" w:hAnsi="Courier New" w:cs="Courier New"/>
                <w:color w:val="0000FF"/>
                <w:sz w:val="18"/>
                <w:szCs w:val="18"/>
                <w:lang w:eastAsia="fi-FI"/>
              </w:rPr>
              <w:t>&lt;</w:t>
            </w:r>
            <w:proofErr w:type="spellStart"/>
            <w:r w:rsidRPr="0099736C">
              <w:rPr>
                <w:rFonts w:ascii="Courier New" w:hAnsi="Courier New" w:cs="Courier New"/>
                <w:color w:val="800000"/>
                <w:sz w:val="18"/>
                <w:szCs w:val="18"/>
                <w:lang w:eastAsia="fi-FI"/>
              </w:rPr>
              <w:t>content</w:t>
            </w:r>
            <w:proofErr w:type="spellEnd"/>
            <w:r w:rsidRPr="0099736C">
              <w:rPr>
                <w:rFonts w:ascii="Courier New" w:hAnsi="Courier New" w:cs="Courier New"/>
                <w:color w:val="0000FF"/>
                <w:sz w:val="18"/>
                <w:szCs w:val="18"/>
                <w:lang w:eastAsia="fi-FI"/>
              </w:rPr>
              <w:t>&gt;</w:t>
            </w:r>
            <w:r w:rsidRPr="0099736C">
              <w:rPr>
                <w:rFonts w:ascii="Courier New" w:hAnsi="Courier New" w:cs="Courier New"/>
                <w:color w:val="000000"/>
                <w:sz w:val="18"/>
                <w:szCs w:val="18"/>
                <w:lang w:eastAsia="fi-FI"/>
              </w:rPr>
              <w:t xml:space="preserve">Näyttää kovasti merkilliseltä ja kummalliselta. En ole ikinä ennen nähnyt mitään vastaavaa! Ei vertailukuvia arkistossa. Kauttaaltaan frontaali-, </w:t>
            </w:r>
            <w:proofErr w:type="spellStart"/>
            <w:proofErr w:type="gramStart"/>
            <w:r w:rsidRPr="0099736C">
              <w:rPr>
                <w:rFonts w:ascii="Courier New" w:hAnsi="Courier New" w:cs="Courier New"/>
                <w:color w:val="000000"/>
                <w:sz w:val="18"/>
                <w:szCs w:val="18"/>
                <w:lang w:eastAsia="fi-FI"/>
              </w:rPr>
              <w:t>maksillaari-</w:t>
            </w:r>
            <w:proofErr w:type="spellEnd"/>
            <w:r w:rsidRPr="0099736C">
              <w:rPr>
                <w:rFonts w:ascii="Courier New" w:hAnsi="Courier New" w:cs="Courier New"/>
                <w:color w:val="000000"/>
                <w:sz w:val="18"/>
                <w:szCs w:val="18"/>
                <w:lang w:eastAsia="fi-FI"/>
              </w:rPr>
              <w:t xml:space="preserve">  ja</w:t>
            </w:r>
            <w:proofErr w:type="gramEnd"/>
            <w:r w:rsidRPr="0099736C">
              <w:rPr>
                <w:rFonts w:ascii="Courier New" w:hAnsi="Courier New" w:cs="Courier New"/>
                <w:color w:val="000000"/>
                <w:sz w:val="18"/>
                <w:szCs w:val="18"/>
                <w:lang w:eastAsia="fi-FI"/>
              </w:rPr>
              <w:t xml:space="preserve"> </w:t>
            </w:r>
            <w:proofErr w:type="spellStart"/>
            <w:r w:rsidRPr="0099736C">
              <w:rPr>
                <w:rFonts w:ascii="Courier New" w:hAnsi="Courier New" w:cs="Courier New"/>
                <w:color w:val="000000"/>
                <w:sz w:val="18"/>
                <w:szCs w:val="18"/>
                <w:lang w:eastAsia="fi-FI"/>
              </w:rPr>
              <w:t>sphenoidaaliontelot</w:t>
            </w:r>
            <w:proofErr w:type="spellEnd"/>
            <w:r w:rsidRPr="0099736C">
              <w:rPr>
                <w:rFonts w:ascii="Courier New" w:hAnsi="Courier New" w:cs="Courier New"/>
                <w:color w:val="000000"/>
                <w:sz w:val="18"/>
                <w:szCs w:val="18"/>
                <w:lang w:eastAsia="fi-FI"/>
              </w:rPr>
              <w:t xml:space="preserve"> ilmastoituvat normaalisti, ei mainittavia limakalvoturvotuksia missään onteloissa. Molemmin puolin </w:t>
            </w:r>
            <w:proofErr w:type="spellStart"/>
            <w:r w:rsidRPr="0099736C">
              <w:rPr>
                <w:rFonts w:ascii="Courier New" w:hAnsi="Courier New" w:cs="Courier New"/>
                <w:color w:val="000000"/>
                <w:sz w:val="18"/>
                <w:szCs w:val="18"/>
                <w:lang w:eastAsia="fi-FI"/>
              </w:rPr>
              <w:t>infundibulumit</w:t>
            </w:r>
            <w:proofErr w:type="spellEnd"/>
            <w:r w:rsidRPr="0099736C">
              <w:rPr>
                <w:rFonts w:ascii="Courier New" w:hAnsi="Courier New" w:cs="Courier New"/>
                <w:color w:val="000000"/>
                <w:sz w:val="18"/>
                <w:szCs w:val="18"/>
                <w:lang w:eastAsia="fi-FI"/>
              </w:rPr>
              <w:t xml:space="preserve"> avoimet. </w:t>
            </w:r>
            <w:proofErr w:type="spellStart"/>
            <w:proofErr w:type="gramStart"/>
            <w:r w:rsidRPr="0099736C">
              <w:rPr>
                <w:rFonts w:ascii="Courier New" w:hAnsi="Courier New" w:cs="Courier New"/>
                <w:color w:val="000000"/>
                <w:sz w:val="18"/>
                <w:szCs w:val="18"/>
                <w:lang w:eastAsia="fi-FI"/>
              </w:rPr>
              <w:t>Nenäseptum</w:t>
            </w:r>
            <w:proofErr w:type="spellEnd"/>
            <w:r w:rsidRPr="0099736C">
              <w:rPr>
                <w:rFonts w:ascii="Courier New" w:hAnsi="Courier New" w:cs="Courier New"/>
                <w:color w:val="000000"/>
                <w:sz w:val="18"/>
                <w:szCs w:val="18"/>
                <w:lang w:eastAsia="fi-FI"/>
              </w:rPr>
              <w:t xml:space="preserve"> </w:t>
            </w:r>
            <w:proofErr w:type="spellStart"/>
            <w:r w:rsidRPr="0099736C">
              <w:rPr>
                <w:rFonts w:ascii="Courier New" w:hAnsi="Courier New" w:cs="Courier New"/>
                <w:color w:val="000000"/>
                <w:sz w:val="18"/>
                <w:szCs w:val="18"/>
                <w:lang w:eastAsia="fi-FI"/>
              </w:rPr>
              <w:t>devioi</w:t>
            </w:r>
            <w:proofErr w:type="spellEnd"/>
            <w:r w:rsidRPr="0099736C">
              <w:rPr>
                <w:rFonts w:ascii="Courier New" w:hAnsi="Courier New" w:cs="Courier New"/>
                <w:color w:val="000000"/>
                <w:sz w:val="18"/>
                <w:szCs w:val="18"/>
                <w:lang w:eastAsia="fi-FI"/>
              </w:rPr>
              <w:t xml:space="preserve"> aavistuksen oikealle, ja </w:t>
            </w:r>
            <w:proofErr w:type="spellStart"/>
            <w:r w:rsidRPr="0099736C">
              <w:rPr>
                <w:rFonts w:ascii="Courier New" w:hAnsi="Courier New" w:cs="Courier New"/>
                <w:color w:val="000000"/>
                <w:sz w:val="18"/>
                <w:szCs w:val="18"/>
                <w:lang w:eastAsia="fi-FI"/>
              </w:rPr>
              <w:t>ethmoidaalialueella</w:t>
            </w:r>
            <w:proofErr w:type="spellEnd"/>
            <w:r w:rsidRPr="0099736C">
              <w:rPr>
                <w:rFonts w:ascii="Courier New" w:hAnsi="Courier New" w:cs="Courier New"/>
                <w:color w:val="000000"/>
                <w:sz w:val="18"/>
                <w:szCs w:val="18"/>
                <w:lang w:eastAsia="fi-FI"/>
              </w:rPr>
              <w:t xml:space="preserve"> aivan vähäistä limakalvoturvotusta.</w:t>
            </w:r>
            <w:proofErr w:type="gramEnd"/>
            <w:r w:rsidRPr="0099736C">
              <w:rPr>
                <w:rFonts w:ascii="Courier New" w:hAnsi="Courier New" w:cs="Courier New"/>
                <w:color w:val="000000"/>
                <w:sz w:val="18"/>
                <w:szCs w:val="18"/>
                <w:lang w:eastAsia="fi-FI"/>
              </w:rPr>
              <w:t xml:space="preserve"> </w:t>
            </w:r>
            <w:proofErr w:type="spellStart"/>
            <w:r w:rsidRPr="0099736C">
              <w:rPr>
                <w:rFonts w:ascii="Courier New" w:hAnsi="Courier New" w:cs="Courier New"/>
                <w:color w:val="000000"/>
                <w:sz w:val="18"/>
                <w:szCs w:val="18"/>
                <w:lang w:val="en-US" w:eastAsia="fi-FI"/>
              </w:rPr>
              <w:t>Keros-luokka</w:t>
            </w:r>
            <w:proofErr w:type="spellEnd"/>
            <w:r w:rsidRPr="0099736C">
              <w:rPr>
                <w:rFonts w:ascii="Courier New" w:hAnsi="Courier New" w:cs="Courier New"/>
                <w:color w:val="000000"/>
                <w:sz w:val="18"/>
                <w:szCs w:val="18"/>
                <w:lang w:val="en-US" w:eastAsia="fi-FI"/>
              </w:rPr>
              <w:t xml:space="preserve"> 2.</w:t>
            </w:r>
            <w:r w:rsidRPr="0099736C">
              <w:rPr>
                <w:rFonts w:ascii="Courier New" w:hAnsi="Courier New" w:cs="Courier New"/>
                <w:color w:val="0000FF"/>
                <w:sz w:val="18"/>
                <w:szCs w:val="18"/>
                <w:lang w:val="en-US" w:eastAsia="fi-FI"/>
              </w:rPr>
              <w:t>&lt;/</w:t>
            </w:r>
            <w:r w:rsidRPr="0099736C">
              <w:rPr>
                <w:rFonts w:ascii="Courier New" w:hAnsi="Courier New" w:cs="Courier New"/>
                <w:color w:val="800000"/>
                <w:sz w:val="18"/>
                <w:szCs w:val="18"/>
                <w:lang w:val="en-US" w:eastAsia="fi-FI"/>
              </w:rPr>
              <w:t>content</w:t>
            </w:r>
            <w:r w:rsidRPr="0099736C">
              <w:rPr>
                <w:rFonts w:ascii="Courier New" w:hAnsi="Courier New" w:cs="Courier New"/>
                <w:color w:val="0000FF"/>
                <w:sz w:val="18"/>
                <w:szCs w:val="18"/>
                <w:lang w:val="en-US" w:eastAsia="fi-FI"/>
              </w:rPr>
              <w:t>&gt;</w:t>
            </w:r>
          </w:p>
          <w:p w14:paraId="2BBB97FD" w14:textId="77777777" w:rsidR="0099736C" w:rsidRPr="0099736C" w:rsidRDefault="0099736C" w:rsidP="0099736C">
            <w:pPr>
              <w:autoSpaceDE w:val="0"/>
              <w:autoSpaceDN w:val="0"/>
              <w:adjustRightInd w:val="0"/>
              <w:rPr>
                <w:rFonts w:ascii="Courier New" w:hAnsi="Courier New" w:cs="Courier New"/>
                <w:color w:val="0000FF"/>
                <w:sz w:val="18"/>
                <w:szCs w:val="18"/>
                <w:lang w:val="en-US" w:eastAsia="fi-FI"/>
              </w:rPr>
            </w:pPr>
            <w:r w:rsidRPr="0099736C">
              <w:rPr>
                <w:rFonts w:ascii="Courier New" w:hAnsi="Courier New" w:cs="Courier New"/>
                <w:i/>
                <w:iCs/>
                <w:color w:val="008080"/>
                <w:sz w:val="18"/>
                <w:szCs w:val="18"/>
                <w:lang w:val="en-US" w:eastAsia="fi-FI"/>
              </w:rPr>
              <w:tab/>
            </w:r>
            <w:r w:rsidRPr="0099736C">
              <w:rPr>
                <w:rFonts w:ascii="Courier New" w:hAnsi="Courier New" w:cs="Courier New"/>
                <w:color w:val="0000FF"/>
                <w:sz w:val="18"/>
                <w:szCs w:val="18"/>
                <w:lang w:val="en-US" w:eastAsia="fi-FI"/>
              </w:rPr>
              <w:t>&lt;/</w:t>
            </w:r>
            <w:r w:rsidRPr="0099736C">
              <w:rPr>
                <w:rFonts w:ascii="Courier New" w:hAnsi="Courier New" w:cs="Courier New"/>
                <w:color w:val="800000"/>
                <w:sz w:val="18"/>
                <w:szCs w:val="18"/>
                <w:lang w:val="en-US" w:eastAsia="fi-FI"/>
              </w:rPr>
              <w:t>paragraph</w:t>
            </w:r>
            <w:r w:rsidRPr="0099736C">
              <w:rPr>
                <w:rFonts w:ascii="Courier New" w:hAnsi="Courier New" w:cs="Courier New"/>
                <w:color w:val="0000FF"/>
                <w:sz w:val="18"/>
                <w:szCs w:val="18"/>
                <w:lang w:val="en-US" w:eastAsia="fi-FI"/>
              </w:rPr>
              <w:t>&gt;</w:t>
            </w:r>
          </w:p>
          <w:p w14:paraId="56C28293" w14:textId="77777777" w:rsidR="0099736C" w:rsidRPr="0099736C" w:rsidRDefault="0099736C" w:rsidP="0099736C">
            <w:pPr>
              <w:autoSpaceDE w:val="0"/>
              <w:autoSpaceDN w:val="0"/>
              <w:adjustRightInd w:val="0"/>
              <w:rPr>
                <w:rFonts w:ascii="Courier New" w:hAnsi="Courier New" w:cs="Courier New"/>
                <w:color w:val="0000FF"/>
                <w:sz w:val="18"/>
                <w:szCs w:val="18"/>
                <w:lang w:val="en-US" w:eastAsia="fi-FI"/>
              </w:rPr>
            </w:pPr>
            <w:r w:rsidRPr="0099736C">
              <w:rPr>
                <w:rFonts w:ascii="Courier New" w:hAnsi="Courier New" w:cs="Courier New"/>
                <w:color w:val="0000FF"/>
                <w:sz w:val="18"/>
                <w:szCs w:val="18"/>
                <w:lang w:val="en-US" w:eastAsia="fi-FI"/>
              </w:rPr>
              <w:t>&lt;/</w:t>
            </w:r>
            <w:r w:rsidRPr="0099736C">
              <w:rPr>
                <w:rFonts w:ascii="Courier New" w:hAnsi="Courier New" w:cs="Courier New"/>
                <w:color w:val="800000"/>
                <w:sz w:val="18"/>
                <w:szCs w:val="18"/>
                <w:lang w:val="en-US" w:eastAsia="fi-FI"/>
              </w:rPr>
              <w:t>text</w:t>
            </w:r>
            <w:r w:rsidRPr="0099736C">
              <w:rPr>
                <w:rFonts w:ascii="Courier New" w:hAnsi="Courier New" w:cs="Courier New"/>
                <w:color w:val="0000FF"/>
                <w:sz w:val="18"/>
                <w:szCs w:val="18"/>
                <w:lang w:val="en-US" w:eastAsia="fi-FI"/>
              </w:rPr>
              <w:t>&gt;</w:t>
            </w:r>
          </w:p>
          <w:p w14:paraId="590B3808" w14:textId="77777777" w:rsidR="00BE41C2" w:rsidRDefault="00BE41C2" w:rsidP="0007114D">
            <w:pPr>
              <w:rPr>
                <w:lang w:eastAsia="fi-FI"/>
              </w:rPr>
            </w:pPr>
          </w:p>
        </w:tc>
      </w:tr>
    </w:tbl>
    <w:p w14:paraId="590B380A" w14:textId="77777777" w:rsidR="00D75A90" w:rsidRPr="00D75A90" w:rsidRDefault="00D75A90" w:rsidP="00D75A90">
      <w:pPr>
        <w:rPr>
          <w:lang w:eastAsia="fi-FI"/>
        </w:rPr>
      </w:pPr>
    </w:p>
    <w:p w14:paraId="590B380B" w14:textId="77777777" w:rsidR="00BE41C2" w:rsidRPr="00BE41C2" w:rsidRDefault="00BE41C2" w:rsidP="00BE41C2">
      <w:pPr>
        <w:pStyle w:val="Otsikko3"/>
        <w:rPr>
          <w:lang w:val="fi-FI" w:eastAsia="fi-FI"/>
        </w:rPr>
      </w:pPr>
      <w:bookmarkStart w:id="79" w:name="_Toc343863257"/>
      <w:proofErr w:type="gramStart"/>
      <w:r w:rsidRPr="00BE41C2">
        <w:rPr>
          <w:lang w:val="fi-FI" w:eastAsia="fi-FI"/>
        </w:rPr>
        <w:t xml:space="preserve">Lausunto </w:t>
      </w:r>
      <w:proofErr w:type="spellStart"/>
      <w:r w:rsidRPr="00BE41C2">
        <w:rPr>
          <w:lang w:val="fi-FI" w:eastAsia="fi-FI"/>
        </w:rPr>
        <w:t>rakenteisena</w:t>
      </w:r>
      <w:proofErr w:type="spellEnd"/>
      <w:r w:rsidRPr="00BE41C2">
        <w:rPr>
          <w:lang w:val="fi-FI" w:eastAsia="fi-FI"/>
        </w:rPr>
        <w:t xml:space="preserve"> ja </w:t>
      </w:r>
      <w:r w:rsidR="00D87AEB">
        <w:rPr>
          <w:lang w:val="fi-FI" w:eastAsia="fi-FI"/>
        </w:rPr>
        <w:t>viittaus</w:t>
      </w:r>
      <w:r w:rsidRPr="00BE41C2">
        <w:rPr>
          <w:lang w:val="fi-FI" w:eastAsia="fi-FI"/>
        </w:rPr>
        <w:t xml:space="preserve"> lausuttuihin tutkimuksiin</w:t>
      </w:r>
      <w:bookmarkEnd w:id="79"/>
      <w:proofErr w:type="gramEnd"/>
    </w:p>
    <w:p w14:paraId="590B380C" w14:textId="4C5F0DBC" w:rsidR="00BE41C2" w:rsidRDefault="00D87AEB" w:rsidP="0007114D">
      <w:pPr>
        <w:rPr>
          <w:lang w:eastAsia="fi-FI"/>
        </w:rPr>
      </w:pPr>
      <w:r>
        <w:rPr>
          <w:lang w:eastAsia="fi-FI"/>
        </w:rPr>
        <w:t xml:space="preserve">Lausunnon tunniste sijoitetaan </w:t>
      </w:r>
      <w:proofErr w:type="spellStart"/>
      <w:r>
        <w:rPr>
          <w:lang w:eastAsia="fi-FI"/>
        </w:rPr>
        <w:t>observationin</w:t>
      </w:r>
      <w:proofErr w:type="spellEnd"/>
      <w:r>
        <w:rPr>
          <w:lang w:eastAsia="fi-FI"/>
        </w:rPr>
        <w:t xml:space="preserve"> </w:t>
      </w:r>
      <w:proofErr w:type="spellStart"/>
      <w:r>
        <w:rPr>
          <w:lang w:eastAsia="fi-FI"/>
        </w:rPr>
        <w:t>id-elementtiin</w:t>
      </w:r>
      <w:proofErr w:type="spellEnd"/>
      <w:r w:rsidR="0099736C">
        <w:rPr>
          <w:lang w:eastAsia="fi-FI"/>
        </w:rPr>
        <w:t xml:space="preserve">, </w:t>
      </w:r>
      <w:proofErr w:type="spellStart"/>
      <w:r w:rsidR="0099736C">
        <w:rPr>
          <w:lang w:eastAsia="fi-FI"/>
        </w:rPr>
        <w:t>ob</w:t>
      </w:r>
      <w:r w:rsidR="007C618E">
        <w:rPr>
          <w:lang w:eastAsia="fi-FI"/>
        </w:rPr>
        <w:t>s</w:t>
      </w:r>
      <w:r w:rsidR="0099736C">
        <w:rPr>
          <w:lang w:eastAsia="fi-FI"/>
        </w:rPr>
        <w:t>ervationissa</w:t>
      </w:r>
      <w:proofErr w:type="spellEnd"/>
      <w:r w:rsidR="0099736C">
        <w:rPr>
          <w:lang w:eastAsia="fi-FI"/>
        </w:rPr>
        <w:t xml:space="preserve"> </w:t>
      </w:r>
      <w:proofErr w:type="spellStart"/>
      <w:r w:rsidR="0099736C">
        <w:rPr>
          <w:lang w:eastAsia="fi-FI"/>
        </w:rPr>
        <w:t>template</w:t>
      </w:r>
      <w:r w:rsidR="007C618E">
        <w:rPr>
          <w:lang w:eastAsia="fi-FI"/>
        </w:rPr>
        <w:t>I</w:t>
      </w:r>
      <w:r w:rsidR="0099736C">
        <w:rPr>
          <w:lang w:eastAsia="fi-FI"/>
        </w:rPr>
        <w:t>d:nä</w:t>
      </w:r>
      <w:proofErr w:type="spellEnd"/>
      <w:r w:rsidR="0099736C">
        <w:rPr>
          <w:lang w:eastAsia="fi-FI"/>
        </w:rPr>
        <w:t xml:space="preserve"> käytetään kuvantamislausunnon </w:t>
      </w:r>
      <w:proofErr w:type="spellStart"/>
      <w:r w:rsidR="0099736C">
        <w:rPr>
          <w:lang w:eastAsia="fi-FI"/>
        </w:rPr>
        <w:t>template</w:t>
      </w:r>
      <w:r w:rsidR="007C618E">
        <w:rPr>
          <w:lang w:eastAsia="fi-FI"/>
        </w:rPr>
        <w:t>I</w:t>
      </w:r>
      <w:r w:rsidR="0099736C">
        <w:rPr>
          <w:lang w:eastAsia="fi-FI"/>
        </w:rPr>
        <w:t>d:tä</w:t>
      </w:r>
      <w:proofErr w:type="spellEnd"/>
      <w:r w:rsidR="0099736C">
        <w:rPr>
          <w:lang w:eastAsia="fi-FI"/>
        </w:rPr>
        <w:t xml:space="preserve"> </w:t>
      </w:r>
      <w:r w:rsidR="0099736C" w:rsidRPr="0099736C">
        <w:rPr>
          <w:lang w:eastAsia="fi-FI"/>
        </w:rPr>
        <w:t>1.2.246.537.6.12.999.2003.</w:t>
      </w:r>
      <w:proofErr w:type="gramStart"/>
      <w:r w:rsidR="0099736C" w:rsidRPr="0099736C">
        <w:rPr>
          <w:lang w:eastAsia="fi-FI"/>
        </w:rPr>
        <w:t>24</w:t>
      </w:r>
      <w:r w:rsidR="0099736C">
        <w:rPr>
          <w:lang w:eastAsia="fi-FI"/>
        </w:rPr>
        <w:t xml:space="preserve"> </w:t>
      </w:r>
      <w:r>
        <w:rPr>
          <w:lang w:eastAsia="fi-FI"/>
        </w:rPr>
        <w:t>.</w:t>
      </w:r>
      <w:proofErr w:type="gramEnd"/>
      <w:r>
        <w:rPr>
          <w:lang w:eastAsia="fi-FI"/>
        </w:rPr>
        <w:t xml:space="preserve"> </w:t>
      </w:r>
      <w:r w:rsidR="0099736C">
        <w:rPr>
          <w:lang w:eastAsia="fi-FI"/>
        </w:rPr>
        <w:t xml:space="preserve">Lausutun tutkimuksen koodi annetaan </w:t>
      </w:r>
      <w:proofErr w:type="spellStart"/>
      <w:r w:rsidR="0099736C">
        <w:rPr>
          <w:lang w:eastAsia="fi-FI"/>
        </w:rPr>
        <w:t>code</w:t>
      </w:r>
      <w:proofErr w:type="spellEnd"/>
      <w:r w:rsidR="0099736C">
        <w:rPr>
          <w:lang w:eastAsia="fi-FI"/>
        </w:rPr>
        <w:t xml:space="preserve"> elementissä ja l</w:t>
      </w:r>
      <w:r>
        <w:rPr>
          <w:lang w:eastAsia="fi-FI"/>
        </w:rPr>
        <w:t xml:space="preserve">ausuttuihin tutkimuksiin viitataan </w:t>
      </w:r>
      <w:proofErr w:type="spellStart"/>
      <w:r>
        <w:rPr>
          <w:lang w:eastAsia="fi-FI"/>
        </w:rPr>
        <w:t>reference</w:t>
      </w:r>
      <w:proofErr w:type="spellEnd"/>
      <w:r>
        <w:rPr>
          <w:lang w:eastAsia="fi-FI"/>
        </w:rPr>
        <w:t xml:space="preserve"> – </w:t>
      </w:r>
      <w:proofErr w:type="spellStart"/>
      <w:r>
        <w:rPr>
          <w:lang w:eastAsia="fi-FI"/>
        </w:rPr>
        <w:t>external</w:t>
      </w:r>
      <w:r w:rsidR="00C821B7">
        <w:rPr>
          <w:lang w:eastAsia="fi-FI"/>
        </w:rPr>
        <w:t>O</w:t>
      </w:r>
      <w:r>
        <w:rPr>
          <w:lang w:eastAsia="fi-FI"/>
        </w:rPr>
        <w:t>bservation</w:t>
      </w:r>
      <w:proofErr w:type="spellEnd"/>
      <w:r>
        <w:rPr>
          <w:lang w:eastAsia="fi-FI"/>
        </w:rPr>
        <w:t xml:space="preserve"> </w:t>
      </w:r>
      <w:r w:rsidR="00C821B7">
        <w:rPr>
          <w:lang w:eastAsia="fi-FI"/>
        </w:rPr>
        <w:t>-</w:t>
      </w:r>
      <w:r>
        <w:rPr>
          <w:lang w:eastAsia="fi-FI"/>
        </w:rPr>
        <w:t>rakenteella ao. esimerkin mukaisesti.</w:t>
      </w:r>
    </w:p>
    <w:p w14:paraId="590B380D" w14:textId="77777777" w:rsidR="00D87AEB" w:rsidRDefault="00D87AEB" w:rsidP="0007114D">
      <w:pPr>
        <w:rPr>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D87AEB" w14:paraId="590B381D" w14:textId="77777777" w:rsidTr="00910FFD">
        <w:tc>
          <w:tcPr>
            <w:tcW w:w="9779" w:type="dxa"/>
          </w:tcPr>
          <w:p w14:paraId="7CDB13FC" w14:textId="77777777" w:rsidR="0099736C" w:rsidRPr="0099736C" w:rsidRDefault="0099736C" w:rsidP="0099736C">
            <w:pPr>
              <w:autoSpaceDE w:val="0"/>
              <w:autoSpaceDN w:val="0"/>
              <w:adjustRightInd w:val="0"/>
              <w:rPr>
                <w:rFonts w:ascii="Courier New" w:hAnsi="Courier New" w:cs="Courier New"/>
                <w:color w:val="0000FF"/>
                <w:sz w:val="18"/>
                <w:szCs w:val="18"/>
                <w:lang w:eastAsia="fi-FI"/>
              </w:rPr>
            </w:pPr>
            <w:r w:rsidRPr="0099736C">
              <w:rPr>
                <w:rFonts w:ascii="Courier New" w:hAnsi="Courier New" w:cs="Courier New"/>
                <w:color w:val="0000FF"/>
                <w:sz w:val="18"/>
                <w:szCs w:val="18"/>
                <w:lang w:eastAsia="fi-FI"/>
              </w:rPr>
              <w:t>&lt;!</w:t>
            </w:r>
            <w:proofErr w:type="gramStart"/>
            <w:r w:rsidRPr="0099736C">
              <w:rPr>
                <w:rFonts w:ascii="Courier New" w:hAnsi="Courier New" w:cs="Courier New"/>
                <w:color w:val="0000FF"/>
                <w:sz w:val="18"/>
                <w:szCs w:val="18"/>
                <w:lang w:eastAsia="fi-FI"/>
              </w:rPr>
              <w:t>--</w:t>
            </w:r>
            <w:r w:rsidRPr="0099736C">
              <w:rPr>
                <w:rFonts w:ascii="Courier New" w:hAnsi="Courier New" w:cs="Courier New"/>
                <w:color w:val="585858"/>
                <w:sz w:val="18"/>
                <w:szCs w:val="18"/>
                <w:lang w:eastAsia="fi-FI"/>
              </w:rPr>
              <w:t xml:space="preserve">  Tähän</w:t>
            </w:r>
            <w:proofErr w:type="gramEnd"/>
            <w:r w:rsidRPr="0099736C">
              <w:rPr>
                <w:rFonts w:ascii="Courier New" w:hAnsi="Courier New" w:cs="Courier New"/>
                <w:color w:val="585858"/>
                <w:sz w:val="18"/>
                <w:szCs w:val="18"/>
                <w:lang w:eastAsia="fi-FI"/>
              </w:rPr>
              <w:t xml:space="preserve"> kohtaan lausunnon </w:t>
            </w:r>
            <w:proofErr w:type="spellStart"/>
            <w:r w:rsidRPr="0099736C">
              <w:rPr>
                <w:rFonts w:ascii="Courier New" w:hAnsi="Courier New" w:cs="Courier New"/>
                <w:color w:val="585858"/>
                <w:sz w:val="18"/>
                <w:szCs w:val="18"/>
                <w:lang w:eastAsia="fi-FI"/>
              </w:rPr>
              <w:t>rakenteiset</w:t>
            </w:r>
            <w:proofErr w:type="spellEnd"/>
            <w:r w:rsidRPr="0099736C">
              <w:rPr>
                <w:rFonts w:ascii="Courier New" w:hAnsi="Courier New" w:cs="Courier New"/>
                <w:color w:val="585858"/>
                <w:sz w:val="18"/>
                <w:szCs w:val="18"/>
                <w:lang w:eastAsia="fi-FI"/>
              </w:rPr>
              <w:t xml:space="preserve"> tiedot   </w:t>
            </w:r>
            <w:r w:rsidRPr="0099736C">
              <w:rPr>
                <w:rFonts w:ascii="Courier New" w:hAnsi="Courier New" w:cs="Courier New"/>
                <w:color w:val="0000FF"/>
                <w:sz w:val="18"/>
                <w:szCs w:val="18"/>
                <w:lang w:eastAsia="fi-FI"/>
              </w:rPr>
              <w:t>--&gt;</w:t>
            </w:r>
          </w:p>
          <w:p w14:paraId="7B9A941E" w14:textId="77777777" w:rsidR="0099736C" w:rsidRPr="0099736C" w:rsidRDefault="0099736C" w:rsidP="0099736C">
            <w:pPr>
              <w:autoSpaceDE w:val="0"/>
              <w:autoSpaceDN w:val="0"/>
              <w:adjustRightInd w:val="0"/>
              <w:rPr>
                <w:rFonts w:ascii="Courier New" w:hAnsi="Courier New" w:cs="Courier New"/>
                <w:color w:val="0000FF"/>
                <w:sz w:val="18"/>
                <w:szCs w:val="18"/>
                <w:lang w:val="en-US" w:eastAsia="fi-FI"/>
              </w:rPr>
            </w:pPr>
            <w:r w:rsidRPr="0099736C">
              <w:rPr>
                <w:rFonts w:ascii="Courier New" w:hAnsi="Courier New" w:cs="Courier New"/>
                <w:color w:val="0000FF"/>
                <w:sz w:val="18"/>
                <w:szCs w:val="18"/>
                <w:lang w:val="en-US" w:eastAsia="fi-FI"/>
              </w:rPr>
              <w:t>&lt;</w:t>
            </w:r>
            <w:r w:rsidRPr="0099736C">
              <w:rPr>
                <w:rFonts w:ascii="Courier New" w:hAnsi="Courier New" w:cs="Courier New"/>
                <w:color w:val="800000"/>
                <w:sz w:val="18"/>
                <w:szCs w:val="18"/>
                <w:lang w:val="en-US" w:eastAsia="fi-FI"/>
              </w:rPr>
              <w:t>entry</w:t>
            </w:r>
            <w:r w:rsidRPr="0099736C">
              <w:rPr>
                <w:rFonts w:ascii="Courier New" w:hAnsi="Courier New" w:cs="Courier New"/>
                <w:color w:val="0000FF"/>
                <w:sz w:val="18"/>
                <w:szCs w:val="18"/>
                <w:lang w:val="en-US" w:eastAsia="fi-FI"/>
              </w:rPr>
              <w:t>&gt;</w:t>
            </w:r>
          </w:p>
          <w:p w14:paraId="7431408D" w14:textId="77777777" w:rsidR="0099736C" w:rsidRPr="0099736C" w:rsidRDefault="0099736C" w:rsidP="0099736C">
            <w:pPr>
              <w:autoSpaceDE w:val="0"/>
              <w:autoSpaceDN w:val="0"/>
              <w:adjustRightInd w:val="0"/>
              <w:rPr>
                <w:rFonts w:ascii="Courier New" w:hAnsi="Courier New" w:cs="Courier New"/>
                <w:color w:val="0000FF"/>
                <w:sz w:val="18"/>
                <w:szCs w:val="18"/>
                <w:lang w:val="en-US" w:eastAsia="fi-FI"/>
              </w:rPr>
            </w:pPr>
            <w:r w:rsidRPr="0099736C">
              <w:rPr>
                <w:rFonts w:ascii="Courier New" w:hAnsi="Courier New" w:cs="Courier New"/>
                <w:i/>
                <w:iCs/>
                <w:color w:val="008080"/>
                <w:sz w:val="18"/>
                <w:szCs w:val="18"/>
                <w:lang w:val="en-US" w:eastAsia="fi-FI"/>
              </w:rPr>
              <w:tab/>
            </w:r>
            <w:r w:rsidRPr="0099736C">
              <w:rPr>
                <w:rFonts w:ascii="Courier New" w:hAnsi="Courier New" w:cs="Courier New"/>
                <w:color w:val="0000FF"/>
                <w:sz w:val="18"/>
                <w:szCs w:val="18"/>
                <w:lang w:val="en-US" w:eastAsia="fi-FI"/>
              </w:rPr>
              <w:t>&lt;</w:t>
            </w:r>
            <w:r w:rsidRPr="0099736C">
              <w:rPr>
                <w:rFonts w:ascii="Courier New" w:hAnsi="Courier New" w:cs="Courier New"/>
                <w:color w:val="800000"/>
                <w:sz w:val="18"/>
                <w:szCs w:val="18"/>
                <w:lang w:val="en-US" w:eastAsia="fi-FI"/>
              </w:rPr>
              <w:t>observation</w:t>
            </w:r>
            <w:r w:rsidRPr="0099736C">
              <w:rPr>
                <w:rFonts w:ascii="Courier New" w:hAnsi="Courier New" w:cs="Courier New"/>
                <w:i/>
                <w:iCs/>
                <w:color w:val="008080"/>
                <w:sz w:val="18"/>
                <w:szCs w:val="18"/>
                <w:lang w:val="en-US" w:eastAsia="fi-FI"/>
              </w:rPr>
              <w:t xml:space="preserve"> </w:t>
            </w:r>
            <w:proofErr w:type="spellStart"/>
            <w:r w:rsidRPr="0099736C">
              <w:rPr>
                <w:rFonts w:ascii="Courier New" w:hAnsi="Courier New" w:cs="Courier New"/>
                <w:color w:val="FF0000"/>
                <w:sz w:val="18"/>
                <w:szCs w:val="18"/>
                <w:lang w:val="en-US" w:eastAsia="fi-FI"/>
              </w:rPr>
              <w:t>classCode</w:t>
            </w:r>
            <w:proofErr w:type="spellEnd"/>
            <w:r w:rsidRPr="0099736C">
              <w:rPr>
                <w:rFonts w:ascii="Courier New" w:hAnsi="Courier New" w:cs="Courier New"/>
                <w:color w:val="0000FF"/>
                <w:sz w:val="18"/>
                <w:szCs w:val="18"/>
                <w:lang w:val="en-US" w:eastAsia="fi-FI"/>
              </w:rPr>
              <w:t>="</w:t>
            </w:r>
            <w:r w:rsidRPr="0099736C">
              <w:rPr>
                <w:rFonts w:ascii="Courier New" w:hAnsi="Courier New" w:cs="Courier New"/>
                <w:color w:val="000000"/>
                <w:sz w:val="18"/>
                <w:szCs w:val="18"/>
                <w:lang w:val="en-US" w:eastAsia="fi-FI"/>
              </w:rPr>
              <w:t>OBS</w:t>
            </w:r>
            <w:r w:rsidRPr="0099736C">
              <w:rPr>
                <w:rFonts w:ascii="Courier New" w:hAnsi="Courier New" w:cs="Courier New"/>
                <w:color w:val="0000FF"/>
                <w:sz w:val="18"/>
                <w:szCs w:val="18"/>
                <w:lang w:val="en-US" w:eastAsia="fi-FI"/>
              </w:rPr>
              <w:t>"</w:t>
            </w:r>
            <w:r w:rsidRPr="0099736C">
              <w:rPr>
                <w:rFonts w:ascii="Courier New" w:hAnsi="Courier New" w:cs="Courier New"/>
                <w:i/>
                <w:iCs/>
                <w:color w:val="008080"/>
                <w:sz w:val="18"/>
                <w:szCs w:val="18"/>
                <w:lang w:val="en-US" w:eastAsia="fi-FI"/>
              </w:rPr>
              <w:t xml:space="preserve"> </w:t>
            </w:r>
            <w:proofErr w:type="spellStart"/>
            <w:r w:rsidRPr="0099736C">
              <w:rPr>
                <w:rFonts w:ascii="Courier New" w:hAnsi="Courier New" w:cs="Courier New"/>
                <w:color w:val="FF0000"/>
                <w:sz w:val="18"/>
                <w:szCs w:val="18"/>
                <w:lang w:val="en-US" w:eastAsia="fi-FI"/>
              </w:rPr>
              <w:t>moodCode</w:t>
            </w:r>
            <w:proofErr w:type="spellEnd"/>
            <w:r w:rsidRPr="0099736C">
              <w:rPr>
                <w:rFonts w:ascii="Courier New" w:hAnsi="Courier New" w:cs="Courier New"/>
                <w:color w:val="0000FF"/>
                <w:sz w:val="18"/>
                <w:szCs w:val="18"/>
                <w:lang w:val="en-US" w:eastAsia="fi-FI"/>
              </w:rPr>
              <w:t>="</w:t>
            </w:r>
            <w:r w:rsidRPr="0099736C">
              <w:rPr>
                <w:rFonts w:ascii="Courier New" w:hAnsi="Courier New" w:cs="Courier New"/>
                <w:color w:val="000000"/>
                <w:sz w:val="18"/>
                <w:szCs w:val="18"/>
                <w:lang w:val="en-US" w:eastAsia="fi-FI"/>
              </w:rPr>
              <w:t>EVN</w:t>
            </w:r>
            <w:r w:rsidRPr="0099736C">
              <w:rPr>
                <w:rFonts w:ascii="Courier New" w:hAnsi="Courier New" w:cs="Courier New"/>
                <w:color w:val="0000FF"/>
                <w:sz w:val="18"/>
                <w:szCs w:val="18"/>
                <w:lang w:val="en-US" w:eastAsia="fi-FI"/>
              </w:rPr>
              <w:t>"&gt;</w:t>
            </w:r>
          </w:p>
          <w:p w14:paraId="20865297" w14:textId="77777777" w:rsidR="0099736C" w:rsidRPr="0099736C" w:rsidRDefault="0099736C" w:rsidP="0099736C">
            <w:pPr>
              <w:autoSpaceDE w:val="0"/>
              <w:autoSpaceDN w:val="0"/>
              <w:adjustRightInd w:val="0"/>
              <w:rPr>
                <w:rFonts w:ascii="Courier New" w:hAnsi="Courier New" w:cs="Courier New"/>
                <w:color w:val="0000FF"/>
                <w:sz w:val="18"/>
                <w:szCs w:val="18"/>
                <w:lang w:eastAsia="fi-FI"/>
              </w:rPr>
            </w:pPr>
            <w:r w:rsidRPr="0099736C">
              <w:rPr>
                <w:rFonts w:ascii="Courier New" w:hAnsi="Courier New" w:cs="Courier New"/>
                <w:i/>
                <w:iCs/>
                <w:color w:val="008080"/>
                <w:sz w:val="18"/>
                <w:szCs w:val="18"/>
                <w:lang w:val="en-US" w:eastAsia="fi-FI"/>
              </w:rPr>
              <w:tab/>
            </w:r>
            <w:r w:rsidRPr="0099736C">
              <w:rPr>
                <w:rFonts w:ascii="Courier New" w:hAnsi="Courier New" w:cs="Courier New"/>
                <w:i/>
                <w:iCs/>
                <w:color w:val="008080"/>
                <w:sz w:val="18"/>
                <w:szCs w:val="18"/>
                <w:lang w:val="en-US" w:eastAsia="fi-FI"/>
              </w:rPr>
              <w:tab/>
            </w:r>
            <w:r w:rsidRPr="0099736C">
              <w:rPr>
                <w:rFonts w:ascii="Courier New" w:hAnsi="Courier New" w:cs="Courier New"/>
                <w:color w:val="0000FF"/>
                <w:sz w:val="18"/>
                <w:szCs w:val="18"/>
                <w:lang w:eastAsia="fi-FI"/>
              </w:rPr>
              <w:t>&lt;!</w:t>
            </w:r>
            <w:proofErr w:type="gramStart"/>
            <w:r w:rsidRPr="0099736C">
              <w:rPr>
                <w:rFonts w:ascii="Courier New" w:hAnsi="Courier New" w:cs="Courier New"/>
                <w:color w:val="0000FF"/>
                <w:sz w:val="18"/>
                <w:szCs w:val="18"/>
                <w:lang w:eastAsia="fi-FI"/>
              </w:rPr>
              <w:t>--</w:t>
            </w:r>
            <w:r w:rsidRPr="0099736C">
              <w:rPr>
                <w:rFonts w:ascii="Courier New" w:hAnsi="Courier New" w:cs="Courier New"/>
                <w:color w:val="585858"/>
                <w:sz w:val="18"/>
                <w:szCs w:val="18"/>
                <w:lang w:eastAsia="fi-FI"/>
              </w:rPr>
              <w:t xml:space="preserve"> tutkimuspyynnön</w:t>
            </w:r>
            <w:proofErr w:type="gramEnd"/>
            <w:r w:rsidRPr="0099736C">
              <w:rPr>
                <w:rFonts w:ascii="Courier New" w:hAnsi="Courier New" w:cs="Courier New"/>
                <w:color w:val="585858"/>
                <w:sz w:val="18"/>
                <w:szCs w:val="18"/>
                <w:lang w:eastAsia="fi-FI"/>
              </w:rPr>
              <w:t xml:space="preserve">/vastauksen ydintietorakenteen tunnus </w:t>
            </w:r>
            <w:r w:rsidRPr="0099736C">
              <w:rPr>
                <w:rFonts w:ascii="Courier New" w:hAnsi="Courier New" w:cs="Courier New"/>
                <w:color w:val="0000FF"/>
                <w:sz w:val="18"/>
                <w:szCs w:val="18"/>
                <w:lang w:eastAsia="fi-FI"/>
              </w:rPr>
              <w:t>--&gt;</w:t>
            </w:r>
          </w:p>
          <w:p w14:paraId="1C247DFA" w14:textId="74C95A70" w:rsidR="0099736C" w:rsidRPr="0099736C" w:rsidRDefault="0099736C" w:rsidP="0099736C">
            <w:pPr>
              <w:autoSpaceDE w:val="0"/>
              <w:autoSpaceDN w:val="0"/>
              <w:adjustRightInd w:val="0"/>
              <w:rPr>
                <w:rFonts w:ascii="Courier New" w:hAnsi="Courier New" w:cs="Courier New"/>
                <w:color w:val="0000FF"/>
                <w:sz w:val="18"/>
                <w:szCs w:val="18"/>
                <w:lang w:eastAsia="fi-FI"/>
              </w:rPr>
            </w:pPr>
            <w:r w:rsidRPr="0099736C">
              <w:rPr>
                <w:rFonts w:ascii="Courier New" w:hAnsi="Courier New" w:cs="Courier New"/>
                <w:color w:val="000000"/>
                <w:sz w:val="18"/>
                <w:szCs w:val="18"/>
                <w:lang w:eastAsia="fi-FI"/>
              </w:rPr>
              <w:t xml:space="preserve">     </w:t>
            </w:r>
            <w:r w:rsidRPr="0099736C">
              <w:rPr>
                <w:rFonts w:ascii="Courier New" w:hAnsi="Courier New" w:cs="Courier New"/>
                <w:color w:val="0000FF"/>
                <w:sz w:val="18"/>
                <w:szCs w:val="18"/>
                <w:lang w:eastAsia="fi-FI"/>
              </w:rPr>
              <w:t>&lt;!</w:t>
            </w:r>
            <w:proofErr w:type="gramStart"/>
            <w:r w:rsidRPr="0099736C">
              <w:rPr>
                <w:rFonts w:ascii="Courier New" w:hAnsi="Courier New" w:cs="Courier New"/>
                <w:color w:val="0000FF"/>
                <w:sz w:val="18"/>
                <w:szCs w:val="18"/>
                <w:lang w:eastAsia="fi-FI"/>
              </w:rPr>
              <w:t>--</w:t>
            </w:r>
            <w:r w:rsidRPr="0099736C">
              <w:rPr>
                <w:rFonts w:ascii="Courier New" w:hAnsi="Courier New" w:cs="Courier New"/>
                <w:color w:val="585858"/>
                <w:sz w:val="18"/>
                <w:szCs w:val="18"/>
                <w:lang w:eastAsia="fi-FI"/>
              </w:rPr>
              <w:t xml:space="preserve"> MUUTETTU</w:t>
            </w:r>
            <w:proofErr w:type="gramEnd"/>
            <w:r w:rsidRPr="0099736C">
              <w:rPr>
                <w:rFonts w:ascii="Courier New" w:hAnsi="Courier New" w:cs="Courier New"/>
                <w:color w:val="585858"/>
                <w:sz w:val="18"/>
                <w:szCs w:val="18"/>
                <w:lang w:eastAsia="fi-FI"/>
              </w:rPr>
              <w:t xml:space="preserve">: Kuvantamislausunnon oma </w:t>
            </w:r>
            <w:proofErr w:type="spellStart"/>
            <w:r w:rsidRPr="0099736C">
              <w:rPr>
                <w:rFonts w:ascii="Courier New" w:hAnsi="Courier New" w:cs="Courier New"/>
                <w:color w:val="585858"/>
                <w:sz w:val="18"/>
                <w:szCs w:val="18"/>
                <w:lang w:eastAsia="fi-FI"/>
              </w:rPr>
              <w:t>TemplateId</w:t>
            </w:r>
            <w:proofErr w:type="spellEnd"/>
            <w:r w:rsidRPr="0099736C">
              <w:rPr>
                <w:rFonts w:ascii="Courier New" w:hAnsi="Courier New" w:cs="Courier New"/>
                <w:color w:val="585858"/>
                <w:sz w:val="18"/>
                <w:szCs w:val="18"/>
                <w:lang w:eastAsia="fi-FI"/>
              </w:rPr>
              <w:t xml:space="preserve"> </w:t>
            </w:r>
            <w:r w:rsidRPr="0099736C">
              <w:rPr>
                <w:rFonts w:ascii="Courier New" w:hAnsi="Courier New" w:cs="Courier New"/>
                <w:color w:val="0000FF"/>
                <w:sz w:val="18"/>
                <w:szCs w:val="18"/>
                <w:lang w:eastAsia="fi-FI"/>
              </w:rPr>
              <w:t>--&gt;</w:t>
            </w:r>
          </w:p>
          <w:p w14:paraId="3F01AC79" w14:textId="77777777" w:rsidR="0099736C" w:rsidRPr="0099736C" w:rsidRDefault="0099736C" w:rsidP="0099736C">
            <w:pPr>
              <w:autoSpaceDE w:val="0"/>
              <w:autoSpaceDN w:val="0"/>
              <w:adjustRightInd w:val="0"/>
              <w:rPr>
                <w:rFonts w:ascii="Courier New" w:hAnsi="Courier New" w:cs="Courier New"/>
                <w:color w:val="0000FF"/>
                <w:sz w:val="18"/>
                <w:szCs w:val="18"/>
                <w:lang w:eastAsia="fi-FI"/>
              </w:rPr>
            </w:pPr>
            <w:r w:rsidRPr="0099736C">
              <w:rPr>
                <w:rFonts w:ascii="Courier New" w:hAnsi="Courier New" w:cs="Courier New"/>
                <w:i/>
                <w:iCs/>
                <w:color w:val="008080"/>
                <w:sz w:val="18"/>
                <w:szCs w:val="18"/>
                <w:lang w:eastAsia="fi-FI"/>
              </w:rPr>
              <w:tab/>
            </w:r>
            <w:r w:rsidRPr="0099736C">
              <w:rPr>
                <w:rFonts w:ascii="Courier New" w:hAnsi="Courier New" w:cs="Courier New"/>
                <w:i/>
                <w:iCs/>
                <w:color w:val="008080"/>
                <w:sz w:val="18"/>
                <w:szCs w:val="18"/>
                <w:lang w:eastAsia="fi-FI"/>
              </w:rPr>
              <w:tab/>
            </w:r>
            <w:r w:rsidRPr="0099736C">
              <w:rPr>
                <w:rFonts w:ascii="Courier New" w:hAnsi="Courier New" w:cs="Courier New"/>
                <w:color w:val="0000FF"/>
                <w:sz w:val="18"/>
                <w:szCs w:val="18"/>
                <w:lang w:eastAsia="fi-FI"/>
              </w:rPr>
              <w:t>&lt;</w:t>
            </w:r>
            <w:proofErr w:type="spellStart"/>
            <w:r w:rsidRPr="0099736C">
              <w:rPr>
                <w:rFonts w:ascii="Courier New" w:hAnsi="Courier New" w:cs="Courier New"/>
                <w:color w:val="800000"/>
                <w:sz w:val="18"/>
                <w:szCs w:val="18"/>
                <w:lang w:eastAsia="fi-FI"/>
              </w:rPr>
              <w:t>templateId</w:t>
            </w:r>
            <w:proofErr w:type="spellEnd"/>
            <w:r w:rsidRPr="0099736C">
              <w:rPr>
                <w:rFonts w:ascii="Courier New" w:hAnsi="Courier New" w:cs="Courier New"/>
                <w:i/>
                <w:iCs/>
                <w:color w:val="008080"/>
                <w:sz w:val="18"/>
                <w:szCs w:val="18"/>
                <w:lang w:eastAsia="fi-FI"/>
              </w:rPr>
              <w:t xml:space="preserve"> </w:t>
            </w:r>
            <w:r w:rsidRPr="0099736C">
              <w:rPr>
                <w:rFonts w:ascii="Courier New" w:hAnsi="Courier New" w:cs="Courier New"/>
                <w:color w:val="FF0000"/>
                <w:sz w:val="18"/>
                <w:szCs w:val="18"/>
                <w:lang w:eastAsia="fi-FI"/>
              </w:rPr>
              <w:t>root</w:t>
            </w:r>
            <w:r w:rsidRPr="0099736C">
              <w:rPr>
                <w:rFonts w:ascii="Courier New" w:hAnsi="Courier New" w:cs="Courier New"/>
                <w:color w:val="0000FF"/>
                <w:sz w:val="18"/>
                <w:szCs w:val="18"/>
                <w:lang w:eastAsia="fi-FI"/>
              </w:rPr>
              <w:t>="</w:t>
            </w:r>
            <w:r w:rsidRPr="0099736C">
              <w:rPr>
                <w:rFonts w:ascii="Courier New" w:hAnsi="Courier New" w:cs="Courier New"/>
                <w:color w:val="000000"/>
                <w:sz w:val="18"/>
                <w:szCs w:val="18"/>
                <w:lang w:eastAsia="fi-FI"/>
              </w:rPr>
              <w:t>1.2.246.537.6.12.999.2003.24</w:t>
            </w:r>
            <w:r w:rsidRPr="0099736C">
              <w:rPr>
                <w:rFonts w:ascii="Courier New" w:hAnsi="Courier New" w:cs="Courier New"/>
                <w:color w:val="0000FF"/>
                <w:sz w:val="18"/>
                <w:szCs w:val="18"/>
                <w:lang w:eastAsia="fi-FI"/>
              </w:rPr>
              <w:t>"/&gt;</w:t>
            </w:r>
          </w:p>
          <w:p w14:paraId="15EF4AD0" w14:textId="439618CB" w:rsidR="0099736C" w:rsidRPr="0099736C" w:rsidRDefault="0099736C" w:rsidP="0099736C">
            <w:pPr>
              <w:autoSpaceDE w:val="0"/>
              <w:autoSpaceDN w:val="0"/>
              <w:adjustRightInd w:val="0"/>
              <w:rPr>
                <w:rFonts w:ascii="Courier New" w:hAnsi="Courier New" w:cs="Courier New"/>
                <w:color w:val="0000FF"/>
                <w:sz w:val="18"/>
                <w:szCs w:val="18"/>
                <w:lang w:eastAsia="fi-FI"/>
              </w:rPr>
            </w:pPr>
            <w:r w:rsidRPr="0099736C">
              <w:rPr>
                <w:rFonts w:ascii="Courier New" w:hAnsi="Courier New" w:cs="Courier New"/>
                <w:color w:val="000000"/>
                <w:sz w:val="18"/>
                <w:szCs w:val="18"/>
                <w:lang w:eastAsia="fi-FI"/>
              </w:rPr>
              <w:t xml:space="preserve">     </w:t>
            </w:r>
            <w:r w:rsidRPr="0099736C">
              <w:rPr>
                <w:rFonts w:ascii="Courier New" w:hAnsi="Courier New" w:cs="Courier New"/>
                <w:color w:val="0000FF"/>
                <w:sz w:val="18"/>
                <w:szCs w:val="18"/>
                <w:lang w:eastAsia="fi-FI"/>
              </w:rPr>
              <w:t>&lt;!</w:t>
            </w:r>
            <w:proofErr w:type="gramStart"/>
            <w:r w:rsidRPr="0099736C">
              <w:rPr>
                <w:rFonts w:ascii="Courier New" w:hAnsi="Courier New" w:cs="Courier New"/>
                <w:color w:val="0000FF"/>
                <w:sz w:val="18"/>
                <w:szCs w:val="18"/>
                <w:lang w:eastAsia="fi-FI"/>
              </w:rPr>
              <w:t>--</w:t>
            </w:r>
            <w:r w:rsidRPr="0099736C">
              <w:rPr>
                <w:rFonts w:ascii="Courier New" w:hAnsi="Courier New" w:cs="Courier New"/>
                <w:color w:val="585858"/>
                <w:sz w:val="18"/>
                <w:szCs w:val="18"/>
                <w:lang w:eastAsia="fi-FI"/>
              </w:rPr>
              <w:t xml:space="preserve">  Lausunnon</w:t>
            </w:r>
            <w:proofErr w:type="gramEnd"/>
            <w:r w:rsidRPr="0099736C">
              <w:rPr>
                <w:rFonts w:ascii="Courier New" w:hAnsi="Courier New" w:cs="Courier New"/>
                <w:color w:val="585858"/>
                <w:sz w:val="18"/>
                <w:szCs w:val="18"/>
                <w:lang w:eastAsia="fi-FI"/>
              </w:rPr>
              <w:t xml:space="preserve"> yksikäsitteinen tunniste   </w:t>
            </w:r>
            <w:r w:rsidRPr="0099736C">
              <w:rPr>
                <w:rFonts w:ascii="Courier New" w:hAnsi="Courier New" w:cs="Courier New"/>
                <w:color w:val="0000FF"/>
                <w:sz w:val="18"/>
                <w:szCs w:val="18"/>
                <w:lang w:eastAsia="fi-FI"/>
              </w:rPr>
              <w:t>--&gt;</w:t>
            </w:r>
          </w:p>
          <w:p w14:paraId="1815C037" w14:textId="77777777" w:rsidR="0099736C" w:rsidRPr="0099736C" w:rsidRDefault="0099736C" w:rsidP="0099736C">
            <w:pPr>
              <w:autoSpaceDE w:val="0"/>
              <w:autoSpaceDN w:val="0"/>
              <w:adjustRightInd w:val="0"/>
              <w:rPr>
                <w:rFonts w:ascii="Courier New" w:hAnsi="Courier New" w:cs="Courier New"/>
                <w:color w:val="0000FF"/>
                <w:sz w:val="18"/>
                <w:szCs w:val="18"/>
                <w:lang w:eastAsia="fi-FI"/>
              </w:rPr>
            </w:pPr>
            <w:r w:rsidRPr="0099736C">
              <w:rPr>
                <w:rFonts w:ascii="Courier New" w:hAnsi="Courier New" w:cs="Courier New"/>
                <w:i/>
                <w:iCs/>
                <w:color w:val="008080"/>
                <w:sz w:val="18"/>
                <w:szCs w:val="18"/>
                <w:lang w:eastAsia="fi-FI"/>
              </w:rPr>
              <w:tab/>
            </w:r>
            <w:r w:rsidRPr="0099736C">
              <w:rPr>
                <w:rFonts w:ascii="Courier New" w:hAnsi="Courier New" w:cs="Courier New"/>
                <w:i/>
                <w:iCs/>
                <w:color w:val="008080"/>
                <w:sz w:val="18"/>
                <w:szCs w:val="18"/>
                <w:lang w:eastAsia="fi-FI"/>
              </w:rPr>
              <w:tab/>
            </w:r>
            <w:r w:rsidRPr="0099736C">
              <w:rPr>
                <w:rFonts w:ascii="Courier New" w:hAnsi="Courier New" w:cs="Courier New"/>
                <w:color w:val="0000FF"/>
                <w:sz w:val="18"/>
                <w:szCs w:val="18"/>
                <w:lang w:eastAsia="fi-FI"/>
              </w:rPr>
              <w:t>&lt;</w:t>
            </w:r>
            <w:r w:rsidRPr="0099736C">
              <w:rPr>
                <w:rFonts w:ascii="Courier New" w:hAnsi="Courier New" w:cs="Courier New"/>
                <w:color w:val="800000"/>
                <w:sz w:val="18"/>
                <w:szCs w:val="18"/>
                <w:lang w:eastAsia="fi-FI"/>
              </w:rPr>
              <w:t>id</w:t>
            </w:r>
            <w:r w:rsidRPr="0099736C">
              <w:rPr>
                <w:rFonts w:ascii="Courier New" w:hAnsi="Courier New" w:cs="Courier New"/>
                <w:i/>
                <w:iCs/>
                <w:color w:val="008080"/>
                <w:sz w:val="18"/>
                <w:szCs w:val="18"/>
                <w:lang w:eastAsia="fi-FI"/>
              </w:rPr>
              <w:t xml:space="preserve"> </w:t>
            </w:r>
            <w:r w:rsidRPr="0099736C">
              <w:rPr>
                <w:rFonts w:ascii="Courier New" w:hAnsi="Courier New" w:cs="Courier New"/>
                <w:color w:val="FF0000"/>
                <w:sz w:val="18"/>
                <w:szCs w:val="18"/>
                <w:lang w:eastAsia="fi-FI"/>
              </w:rPr>
              <w:t>root</w:t>
            </w:r>
            <w:r w:rsidRPr="0099736C">
              <w:rPr>
                <w:rFonts w:ascii="Courier New" w:hAnsi="Courier New" w:cs="Courier New"/>
                <w:color w:val="0000FF"/>
                <w:sz w:val="18"/>
                <w:szCs w:val="18"/>
                <w:lang w:eastAsia="fi-FI"/>
              </w:rPr>
              <w:t>="</w:t>
            </w:r>
            <w:r w:rsidRPr="0099736C">
              <w:rPr>
                <w:rFonts w:ascii="Courier New" w:hAnsi="Courier New" w:cs="Courier New"/>
                <w:color w:val="000000"/>
                <w:sz w:val="18"/>
                <w:szCs w:val="18"/>
                <w:lang w:eastAsia="fi-FI"/>
              </w:rPr>
              <w:t>1.2.246.537.10.1234567.14.2009.123.4</w:t>
            </w:r>
            <w:r w:rsidRPr="0099736C">
              <w:rPr>
                <w:rFonts w:ascii="Courier New" w:hAnsi="Courier New" w:cs="Courier New"/>
                <w:color w:val="0000FF"/>
                <w:sz w:val="18"/>
                <w:szCs w:val="18"/>
                <w:lang w:eastAsia="fi-FI"/>
              </w:rPr>
              <w:t>"/&gt;</w:t>
            </w:r>
          </w:p>
          <w:p w14:paraId="157BCFBB" w14:textId="77777777" w:rsidR="0099736C" w:rsidRPr="0099736C" w:rsidRDefault="0099736C" w:rsidP="0099736C">
            <w:pPr>
              <w:autoSpaceDE w:val="0"/>
              <w:autoSpaceDN w:val="0"/>
              <w:adjustRightInd w:val="0"/>
              <w:rPr>
                <w:rFonts w:ascii="Courier New" w:hAnsi="Courier New" w:cs="Courier New"/>
                <w:color w:val="0000FF"/>
                <w:sz w:val="18"/>
                <w:szCs w:val="18"/>
                <w:lang w:eastAsia="fi-FI"/>
              </w:rPr>
            </w:pPr>
            <w:r w:rsidRPr="0099736C">
              <w:rPr>
                <w:rFonts w:ascii="Courier New" w:hAnsi="Courier New" w:cs="Courier New"/>
                <w:i/>
                <w:iCs/>
                <w:color w:val="008080"/>
                <w:sz w:val="18"/>
                <w:szCs w:val="18"/>
                <w:lang w:eastAsia="fi-FI"/>
              </w:rPr>
              <w:tab/>
            </w:r>
            <w:r w:rsidRPr="0099736C">
              <w:rPr>
                <w:rFonts w:ascii="Courier New" w:hAnsi="Courier New" w:cs="Courier New"/>
                <w:i/>
                <w:iCs/>
                <w:color w:val="008080"/>
                <w:sz w:val="18"/>
                <w:szCs w:val="18"/>
                <w:lang w:eastAsia="fi-FI"/>
              </w:rPr>
              <w:tab/>
            </w:r>
            <w:r w:rsidRPr="0099736C">
              <w:rPr>
                <w:rFonts w:ascii="Courier New" w:hAnsi="Courier New" w:cs="Courier New"/>
                <w:color w:val="0000FF"/>
                <w:sz w:val="18"/>
                <w:szCs w:val="18"/>
                <w:lang w:eastAsia="fi-FI"/>
              </w:rPr>
              <w:t>&lt;!</w:t>
            </w:r>
            <w:proofErr w:type="gramStart"/>
            <w:r w:rsidRPr="0099736C">
              <w:rPr>
                <w:rFonts w:ascii="Courier New" w:hAnsi="Courier New" w:cs="Courier New"/>
                <w:color w:val="0000FF"/>
                <w:sz w:val="18"/>
                <w:szCs w:val="18"/>
                <w:lang w:eastAsia="fi-FI"/>
              </w:rPr>
              <w:t>--</w:t>
            </w:r>
            <w:r w:rsidRPr="0099736C">
              <w:rPr>
                <w:rFonts w:ascii="Courier New" w:hAnsi="Courier New" w:cs="Courier New"/>
                <w:color w:val="585858"/>
                <w:sz w:val="18"/>
                <w:szCs w:val="18"/>
                <w:lang w:eastAsia="fi-FI"/>
              </w:rPr>
              <w:t xml:space="preserve">  Tutkimuksen</w:t>
            </w:r>
            <w:proofErr w:type="gramEnd"/>
            <w:r w:rsidRPr="0099736C">
              <w:rPr>
                <w:rFonts w:ascii="Courier New" w:hAnsi="Courier New" w:cs="Courier New"/>
                <w:color w:val="585858"/>
                <w:sz w:val="18"/>
                <w:szCs w:val="18"/>
                <w:lang w:eastAsia="fi-FI"/>
              </w:rPr>
              <w:t xml:space="preserve"> koodi (Kuntaliiton tutkimusnimikkeistö ja selväkielinen nimi </w:t>
            </w:r>
            <w:proofErr w:type="spellStart"/>
            <w:r w:rsidRPr="0099736C">
              <w:rPr>
                <w:rFonts w:ascii="Courier New" w:hAnsi="Courier New" w:cs="Courier New"/>
                <w:color w:val="585858"/>
                <w:sz w:val="18"/>
                <w:szCs w:val="18"/>
                <w:lang w:eastAsia="fi-FI"/>
              </w:rPr>
              <w:t>displayname</w:t>
            </w:r>
            <w:proofErr w:type="spellEnd"/>
            <w:r w:rsidRPr="0099736C">
              <w:rPr>
                <w:rFonts w:ascii="Courier New" w:hAnsi="Courier New" w:cs="Courier New"/>
                <w:color w:val="585858"/>
                <w:sz w:val="18"/>
                <w:szCs w:val="18"/>
                <w:lang w:eastAsia="fi-FI"/>
              </w:rPr>
              <w:t xml:space="preserve"> attribuutissa   </w:t>
            </w:r>
            <w:r w:rsidRPr="0099736C">
              <w:rPr>
                <w:rFonts w:ascii="Courier New" w:hAnsi="Courier New" w:cs="Courier New"/>
                <w:color w:val="0000FF"/>
                <w:sz w:val="18"/>
                <w:szCs w:val="18"/>
                <w:lang w:eastAsia="fi-FI"/>
              </w:rPr>
              <w:t>--&gt;</w:t>
            </w:r>
          </w:p>
          <w:p w14:paraId="49DCF2EE" w14:textId="77777777" w:rsidR="0099736C" w:rsidRPr="0099736C" w:rsidRDefault="0099736C" w:rsidP="0099736C">
            <w:pPr>
              <w:autoSpaceDE w:val="0"/>
              <w:autoSpaceDN w:val="0"/>
              <w:adjustRightInd w:val="0"/>
              <w:rPr>
                <w:rFonts w:ascii="Courier New" w:hAnsi="Courier New" w:cs="Courier New"/>
                <w:color w:val="0000FF"/>
                <w:sz w:val="18"/>
                <w:szCs w:val="18"/>
                <w:lang w:eastAsia="fi-FI"/>
              </w:rPr>
            </w:pPr>
            <w:r w:rsidRPr="0099736C">
              <w:rPr>
                <w:rFonts w:ascii="Courier New" w:hAnsi="Courier New" w:cs="Courier New"/>
                <w:i/>
                <w:iCs/>
                <w:color w:val="008080"/>
                <w:sz w:val="18"/>
                <w:szCs w:val="18"/>
                <w:lang w:eastAsia="fi-FI"/>
              </w:rPr>
              <w:tab/>
            </w:r>
            <w:r w:rsidRPr="0099736C">
              <w:rPr>
                <w:rFonts w:ascii="Courier New" w:hAnsi="Courier New" w:cs="Courier New"/>
                <w:i/>
                <w:iCs/>
                <w:color w:val="008080"/>
                <w:sz w:val="18"/>
                <w:szCs w:val="18"/>
                <w:lang w:eastAsia="fi-FI"/>
              </w:rPr>
              <w:tab/>
            </w:r>
            <w:r w:rsidRPr="0099736C">
              <w:rPr>
                <w:rFonts w:ascii="Courier New" w:hAnsi="Courier New" w:cs="Courier New"/>
                <w:color w:val="0000FF"/>
                <w:sz w:val="18"/>
                <w:szCs w:val="18"/>
                <w:lang w:eastAsia="fi-FI"/>
              </w:rPr>
              <w:t>&lt;</w:t>
            </w:r>
            <w:proofErr w:type="spellStart"/>
            <w:r w:rsidRPr="0099736C">
              <w:rPr>
                <w:rFonts w:ascii="Courier New" w:hAnsi="Courier New" w:cs="Courier New"/>
                <w:color w:val="800000"/>
                <w:sz w:val="18"/>
                <w:szCs w:val="18"/>
                <w:lang w:eastAsia="fi-FI"/>
              </w:rPr>
              <w:t>code</w:t>
            </w:r>
            <w:proofErr w:type="spellEnd"/>
            <w:r w:rsidRPr="0099736C">
              <w:rPr>
                <w:rFonts w:ascii="Courier New" w:hAnsi="Courier New" w:cs="Courier New"/>
                <w:i/>
                <w:iCs/>
                <w:color w:val="008080"/>
                <w:sz w:val="18"/>
                <w:szCs w:val="18"/>
                <w:lang w:eastAsia="fi-FI"/>
              </w:rPr>
              <w:t xml:space="preserve"> </w:t>
            </w:r>
            <w:r w:rsidRPr="0099736C">
              <w:rPr>
                <w:rFonts w:ascii="Courier New" w:hAnsi="Courier New" w:cs="Courier New"/>
                <w:color w:val="FF0000"/>
                <w:sz w:val="18"/>
                <w:szCs w:val="18"/>
                <w:lang w:eastAsia="fi-FI"/>
              </w:rPr>
              <w:t>code</w:t>
            </w:r>
            <w:r w:rsidRPr="0099736C">
              <w:rPr>
                <w:rFonts w:ascii="Courier New" w:hAnsi="Courier New" w:cs="Courier New"/>
                <w:color w:val="0000FF"/>
                <w:sz w:val="18"/>
                <w:szCs w:val="18"/>
                <w:lang w:eastAsia="fi-FI"/>
              </w:rPr>
              <w:t>="</w:t>
            </w:r>
            <w:r w:rsidRPr="0099736C">
              <w:rPr>
                <w:rFonts w:ascii="Courier New" w:hAnsi="Courier New" w:cs="Courier New"/>
                <w:color w:val="000000"/>
                <w:sz w:val="18"/>
                <w:szCs w:val="18"/>
                <w:lang w:eastAsia="fi-FI"/>
              </w:rPr>
              <w:t>GD1QA</w:t>
            </w:r>
            <w:r w:rsidRPr="0099736C">
              <w:rPr>
                <w:rFonts w:ascii="Courier New" w:hAnsi="Courier New" w:cs="Courier New"/>
                <w:color w:val="0000FF"/>
                <w:sz w:val="18"/>
                <w:szCs w:val="18"/>
                <w:lang w:eastAsia="fi-FI"/>
              </w:rPr>
              <w:t>"</w:t>
            </w:r>
            <w:r w:rsidRPr="0099736C">
              <w:rPr>
                <w:rFonts w:ascii="Courier New" w:hAnsi="Courier New" w:cs="Courier New"/>
                <w:i/>
                <w:iCs/>
                <w:color w:val="008080"/>
                <w:sz w:val="18"/>
                <w:szCs w:val="18"/>
                <w:lang w:eastAsia="fi-FI"/>
              </w:rPr>
              <w:t xml:space="preserve"> </w:t>
            </w:r>
            <w:r w:rsidRPr="0099736C">
              <w:rPr>
                <w:rFonts w:ascii="Courier New" w:hAnsi="Courier New" w:cs="Courier New"/>
                <w:color w:val="FF0000"/>
                <w:sz w:val="18"/>
                <w:szCs w:val="18"/>
                <w:lang w:eastAsia="fi-FI"/>
              </w:rPr>
              <w:t>codeSystem</w:t>
            </w:r>
            <w:r w:rsidRPr="0099736C">
              <w:rPr>
                <w:rFonts w:ascii="Courier New" w:hAnsi="Courier New" w:cs="Courier New"/>
                <w:color w:val="0000FF"/>
                <w:sz w:val="18"/>
                <w:szCs w:val="18"/>
                <w:lang w:eastAsia="fi-FI"/>
              </w:rPr>
              <w:t>="</w:t>
            </w:r>
            <w:r w:rsidRPr="0099736C">
              <w:rPr>
                <w:rFonts w:ascii="Courier New" w:hAnsi="Courier New" w:cs="Courier New"/>
                <w:color w:val="000000"/>
                <w:sz w:val="18"/>
                <w:szCs w:val="18"/>
                <w:lang w:eastAsia="fi-FI"/>
              </w:rPr>
              <w:t>1.2.246.537.6.4.2007</w:t>
            </w:r>
            <w:r w:rsidRPr="0099736C">
              <w:rPr>
                <w:rFonts w:ascii="Courier New" w:hAnsi="Courier New" w:cs="Courier New"/>
                <w:color w:val="0000FF"/>
                <w:sz w:val="18"/>
                <w:szCs w:val="18"/>
                <w:lang w:eastAsia="fi-FI"/>
              </w:rPr>
              <w:t>"</w:t>
            </w:r>
            <w:r w:rsidRPr="0099736C">
              <w:rPr>
                <w:rFonts w:ascii="Courier New" w:hAnsi="Courier New" w:cs="Courier New"/>
                <w:i/>
                <w:iCs/>
                <w:color w:val="008080"/>
                <w:sz w:val="18"/>
                <w:szCs w:val="18"/>
                <w:lang w:eastAsia="fi-FI"/>
              </w:rPr>
              <w:t xml:space="preserve"> </w:t>
            </w:r>
            <w:proofErr w:type="spellStart"/>
            <w:r w:rsidRPr="0099736C">
              <w:rPr>
                <w:rFonts w:ascii="Courier New" w:hAnsi="Courier New" w:cs="Courier New"/>
                <w:color w:val="FF0000"/>
                <w:sz w:val="18"/>
                <w:szCs w:val="18"/>
                <w:lang w:eastAsia="fi-FI"/>
              </w:rPr>
              <w:t>codeSystemName</w:t>
            </w:r>
            <w:r w:rsidRPr="0099736C">
              <w:rPr>
                <w:rFonts w:ascii="Courier New" w:hAnsi="Courier New" w:cs="Courier New"/>
                <w:color w:val="0000FF"/>
                <w:sz w:val="18"/>
                <w:szCs w:val="18"/>
                <w:lang w:eastAsia="fi-FI"/>
              </w:rPr>
              <w:t>="</w:t>
            </w:r>
            <w:r w:rsidRPr="0099736C">
              <w:rPr>
                <w:rFonts w:ascii="Courier New" w:hAnsi="Courier New" w:cs="Courier New"/>
                <w:color w:val="000000"/>
                <w:sz w:val="18"/>
                <w:szCs w:val="18"/>
                <w:lang w:eastAsia="fi-FI"/>
              </w:rPr>
              <w:t>Radiologinen</w:t>
            </w:r>
            <w:proofErr w:type="spellEnd"/>
            <w:r w:rsidRPr="0099736C">
              <w:rPr>
                <w:rFonts w:ascii="Courier New" w:hAnsi="Courier New" w:cs="Courier New"/>
                <w:color w:val="000000"/>
                <w:sz w:val="18"/>
                <w:szCs w:val="18"/>
                <w:lang w:eastAsia="fi-FI"/>
              </w:rPr>
              <w:t xml:space="preserve"> tutkimus- ja toimenpideluokitus 2007</w:t>
            </w:r>
            <w:r w:rsidRPr="0099736C">
              <w:rPr>
                <w:rFonts w:ascii="Courier New" w:hAnsi="Courier New" w:cs="Courier New"/>
                <w:color w:val="0000FF"/>
                <w:sz w:val="18"/>
                <w:szCs w:val="18"/>
                <w:lang w:eastAsia="fi-FI"/>
              </w:rPr>
              <w:t>"</w:t>
            </w:r>
            <w:r w:rsidRPr="0099736C">
              <w:rPr>
                <w:rFonts w:ascii="Courier New" w:hAnsi="Courier New" w:cs="Courier New"/>
                <w:i/>
                <w:iCs/>
                <w:color w:val="008080"/>
                <w:sz w:val="18"/>
                <w:szCs w:val="18"/>
                <w:lang w:eastAsia="fi-FI"/>
              </w:rPr>
              <w:t xml:space="preserve"> </w:t>
            </w:r>
            <w:proofErr w:type="spellStart"/>
            <w:r w:rsidRPr="0099736C">
              <w:rPr>
                <w:rFonts w:ascii="Courier New" w:hAnsi="Courier New" w:cs="Courier New"/>
                <w:color w:val="FF0000"/>
                <w:sz w:val="18"/>
                <w:szCs w:val="18"/>
                <w:lang w:eastAsia="fi-FI"/>
              </w:rPr>
              <w:t>displayName</w:t>
            </w:r>
            <w:r w:rsidRPr="0099736C">
              <w:rPr>
                <w:rFonts w:ascii="Courier New" w:hAnsi="Courier New" w:cs="Courier New"/>
                <w:color w:val="0000FF"/>
                <w:sz w:val="18"/>
                <w:szCs w:val="18"/>
                <w:lang w:eastAsia="fi-FI"/>
              </w:rPr>
              <w:t>="</w:t>
            </w:r>
            <w:r w:rsidRPr="0099736C">
              <w:rPr>
                <w:rFonts w:ascii="Courier New" w:hAnsi="Courier New" w:cs="Courier New"/>
                <w:color w:val="000000"/>
                <w:sz w:val="18"/>
                <w:szCs w:val="18"/>
                <w:lang w:eastAsia="fi-FI"/>
              </w:rPr>
              <w:t>Thoraxin</w:t>
            </w:r>
            <w:proofErr w:type="spellEnd"/>
            <w:r w:rsidRPr="0099736C">
              <w:rPr>
                <w:rFonts w:ascii="Courier New" w:hAnsi="Courier New" w:cs="Courier New"/>
                <w:color w:val="000000"/>
                <w:sz w:val="18"/>
                <w:szCs w:val="18"/>
                <w:lang w:eastAsia="fi-FI"/>
              </w:rPr>
              <w:t xml:space="preserve"> </w:t>
            </w:r>
            <w:proofErr w:type="spellStart"/>
            <w:r w:rsidRPr="0099736C">
              <w:rPr>
                <w:rFonts w:ascii="Courier New" w:hAnsi="Courier New" w:cs="Courier New"/>
                <w:color w:val="000000"/>
                <w:sz w:val="18"/>
                <w:szCs w:val="18"/>
                <w:lang w:eastAsia="fi-FI"/>
              </w:rPr>
              <w:t>natiiviröntgen</w:t>
            </w:r>
            <w:proofErr w:type="spellEnd"/>
            <w:r w:rsidRPr="0099736C">
              <w:rPr>
                <w:rFonts w:ascii="Courier New" w:hAnsi="Courier New" w:cs="Courier New"/>
                <w:color w:val="000000"/>
                <w:sz w:val="18"/>
                <w:szCs w:val="18"/>
                <w:lang w:eastAsia="fi-FI"/>
              </w:rPr>
              <w:t xml:space="preserve"> makuuasennossa</w:t>
            </w:r>
            <w:r w:rsidRPr="0099736C">
              <w:rPr>
                <w:rFonts w:ascii="Courier New" w:hAnsi="Courier New" w:cs="Courier New"/>
                <w:color w:val="0000FF"/>
                <w:sz w:val="18"/>
                <w:szCs w:val="18"/>
                <w:lang w:eastAsia="fi-FI"/>
              </w:rPr>
              <w:t>"/&gt;</w:t>
            </w:r>
          </w:p>
          <w:p w14:paraId="3C605E91" w14:textId="77777777" w:rsidR="0099736C" w:rsidRPr="0099736C" w:rsidRDefault="0099736C" w:rsidP="0099736C">
            <w:pPr>
              <w:autoSpaceDE w:val="0"/>
              <w:autoSpaceDN w:val="0"/>
              <w:adjustRightInd w:val="0"/>
              <w:rPr>
                <w:rFonts w:ascii="Courier New" w:hAnsi="Courier New" w:cs="Courier New"/>
                <w:color w:val="0000FF"/>
                <w:sz w:val="18"/>
                <w:szCs w:val="18"/>
                <w:lang w:val="en-US" w:eastAsia="fi-FI"/>
              </w:rPr>
            </w:pPr>
            <w:r w:rsidRPr="0099736C">
              <w:rPr>
                <w:rFonts w:ascii="Courier New" w:hAnsi="Courier New" w:cs="Courier New"/>
                <w:color w:val="000000"/>
                <w:sz w:val="18"/>
                <w:szCs w:val="18"/>
                <w:lang w:eastAsia="fi-FI"/>
              </w:rPr>
              <w:t xml:space="preserve">        </w:t>
            </w:r>
            <w:r w:rsidRPr="0099736C">
              <w:rPr>
                <w:rFonts w:ascii="Courier New" w:hAnsi="Courier New" w:cs="Courier New"/>
                <w:color w:val="0000FF"/>
                <w:sz w:val="18"/>
                <w:szCs w:val="18"/>
                <w:lang w:val="en-US" w:eastAsia="fi-FI"/>
              </w:rPr>
              <w:t>&lt;</w:t>
            </w:r>
            <w:r w:rsidRPr="0099736C">
              <w:rPr>
                <w:rFonts w:ascii="Courier New" w:hAnsi="Courier New" w:cs="Courier New"/>
                <w:color w:val="800000"/>
                <w:sz w:val="18"/>
                <w:szCs w:val="18"/>
                <w:lang w:val="en-US" w:eastAsia="fi-FI"/>
              </w:rPr>
              <w:t>text</w:t>
            </w:r>
            <w:r w:rsidRPr="0099736C">
              <w:rPr>
                <w:rFonts w:ascii="Courier New" w:hAnsi="Courier New" w:cs="Courier New"/>
                <w:color w:val="0000FF"/>
                <w:sz w:val="18"/>
                <w:szCs w:val="18"/>
                <w:lang w:val="en-US" w:eastAsia="fi-FI"/>
              </w:rPr>
              <w:t>&gt;</w:t>
            </w:r>
          </w:p>
          <w:p w14:paraId="5818ACCD" w14:textId="77777777" w:rsidR="0099736C" w:rsidRPr="0099736C" w:rsidRDefault="0099736C" w:rsidP="0099736C">
            <w:pPr>
              <w:autoSpaceDE w:val="0"/>
              <w:autoSpaceDN w:val="0"/>
              <w:adjustRightInd w:val="0"/>
              <w:rPr>
                <w:rFonts w:ascii="Courier New" w:hAnsi="Courier New" w:cs="Courier New"/>
                <w:color w:val="0000FF"/>
                <w:sz w:val="18"/>
                <w:szCs w:val="18"/>
                <w:lang w:val="en-US" w:eastAsia="fi-FI"/>
              </w:rPr>
            </w:pPr>
            <w:r w:rsidRPr="0099736C">
              <w:rPr>
                <w:rFonts w:ascii="Courier New" w:hAnsi="Courier New" w:cs="Courier New"/>
                <w:color w:val="000000"/>
                <w:sz w:val="18"/>
                <w:szCs w:val="18"/>
                <w:lang w:val="en-US" w:eastAsia="fi-FI"/>
              </w:rPr>
              <w:t xml:space="preserve">             </w:t>
            </w:r>
            <w:r w:rsidRPr="0099736C">
              <w:rPr>
                <w:rFonts w:ascii="Courier New" w:hAnsi="Courier New" w:cs="Courier New"/>
                <w:color w:val="0000FF"/>
                <w:sz w:val="18"/>
                <w:szCs w:val="18"/>
                <w:lang w:val="en-US" w:eastAsia="fi-FI"/>
              </w:rPr>
              <w:t>&lt;</w:t>
            </w:r>
            <w:r w:rsidRPr="0099736C">
              <w:rPr>
                <w:rFonts w:ascii="Courier New" w:hAnsi="Courier New" w:cs="Courier New"/>
                <w:color w:val="800000"/>
                <w:sz w:val="18"/>
                <w:szCs w:val="18"/>
                <w:lang w:val="en-US" w:eastAsia="fi-FI"/>
              </w:rPr>
              <w:t>reference</w:t>
            </w:r>
            <w:r w:rsidRPr="0099736C">
              <w:rPr>
                <w:rFonts w:ascii="Courier New" w:hAnsi="Courier New" w:cs="Courier New"/>
                <w:i/>
                <w:iCs/>
                <w:color w:val="008080"/>
                <w:sz w:val="18"/>
                <w:szCs w:val="18"/>
                <w:lang w:val="en-US" w:eastAsia="fi-FI"/>
              </w:rPr>
              <w:t xml:space="preserve"> </w:t>
            </w:r>
            <w:r w:rsidRPr="0099736C">
              <w:rPr>
                <w:rFonts w:ascii="Courier New" w:hAnsi="Courier New" w:cs="Courier New"/>
                <w:color w:val="FF0000"/>
                <w:sz w:val="18"/>
                <w:szCs w:val="18"/>
                <w:lang w:val="en-US" w:eastAsia="fi-FI"/>
              </w:rPr>
              <w:t>value</w:t>
            </w:r>
            <w:r w:rsidRPr="0099736C">
              <w:rPr>
                <w:rFonts w:ascii="Courier New" w:hAnsi="Courier New" w:cs="Courier New"/>
                <w:color w:val="0000FF"/>
                <w:sz w:val="18"/>
                <w:szCs w:val="18"/>
                <w:lang w:val="en-US" w:eastAsia="fi-FI"/>
              </w:rPr>
              <w:t>="</w:t>
            </w:r>
            <w:r w:rsidRPr="0099736C">
              <w:rPr>
                <w:rFonts w:ascii="Courier New" w:hAnsi="Courier New" w:cs="Courier New"/>
                <w:color w:val="000000"/>
                <w:sz w:val="18"/>
                <w:szCs w:val="18"/>
                <w:lang w:val="en-US" w:eastAsia="fi-FI"/>
              </w:rPr>
              <w:t>#OID1.2.246.537.10.1234567.14.2009.123.3.2.1</w:t>
            </w:r>
            <w:r w:rsidRPr="0099736C">
              <w:rPr>
                <w:rFonts w:ascii="Courier New" w:hAnsi="Courier New" w:cs="Courier New"/>
                <w:color w:val="0000FF"/>
                <w:sz w:val="18"/>
                <w:szCs w:val="18"/>
                <w:lang w:val="en-US" w:eastAsia="fi-FI"/>
              </w:rPr>
              <w:t>"/&gt;</w:t>
            </w:r>
          </w:p>
          <w:p w14:paraId="45AA234B" w14:textId="77777777" w:rsidR="0099736C" w:rsidRPr="0099736C" w:rsidRDefault="0099736C" w:rsidP="0099736C">
            <w:pPr>
              <w:autoSpaceDE w:val="0"/>
              <w:autoSpaceDN w:val="0"/>
              <w:adjustRightInd w:val="0"/>
              <w:rPr>
                <w:rFonts w:ascii="Courier New" w:hAnsi="Courier New" w:cs="Courier New"/>
                <w:color w:val="0000FF"/>
                <w:sz w:val="18"/>
                <w:szCs w:val="18"/>
                <w:lang w:val="en-US" w:eastAsia="fi-FI"/>
              </w:rPr>
            </w:pPr>
            <w:r w:rsidRPr="0099736C">
              <w:rPr>
                <w:rFonts w:ascii="Courier New" w:hAnsi="Courier New" w:cs="Courier New"/>
                <w:color w:val="000000"/>
                <w:sz w:val="18"/>
                <w:szCs w:val="18"/>
                <w:lang w:val="en-US" w:eastAsia="fi-FI"/>
              </w:rPr>
              <w:t xml:space="preserve">    </w:t>
            </w:r>
            <w:r w:rsidRPr="0099736C">
              <w:rPr>
                <w:rFonts w:ascii="Courier New" w:hAnsi="Courier New" w:cs="Courier New"/>
                <w:i/>
                <w:iCs/>
                <w:color w:val="008080"/>
                <w:sz w:val="18"/>
                <w:szCs w:val="18"/>
                <w:lang w:val="en-US" w:eastAsia="fi-FI"/>
              </w:rPr>
              <w:tab/>
            </w:r>
            <w:r w:rsidRPr="0099736C">
              <w:rPr>
                <w:rFonts w:ascii="Courier New" w:hAnsi="Courier New" w:cs="Courier New"/>
                <w:color w:val="0000FF"/>
                <w:sz w:val="18"/>
                <w:szCs w:val="18"/>
                <w:lang w:val="en-US" w:eastAsia="fi-FI"/>
              </w:rPr>
              <w:t>&lt;/</w:t>
            </w:r>
            <w:r w:rsidRPr="0099736C">
              <w:rPr>
                <w:rFonts w:ascii="Courier New" w:hAnsi="Courier New" w:cs="Courier New"/>
                <w:color w:val="800000"/>
                <w:sz w:val="18"/>
                <w:szCs w:val="18"/>
                <w:lang w:val="en-US" w:eastAsia="fi-FI"/>
              </w:rPr>
              <w:t>text</w:t>
            </w:r>
            <w:r w:rsidRPr="0099736C">
              <w:rPr>
                <w:rFonts w:ascii="Courier New" w:hAnsi="Courier New" w:cs="Courier New"/>
                <w:color w:val="0000FF"/>
                <w:sz w:val="18"/>
                <w:szCs w:val="18"/>
                <w:lang w:val="en-US" w:eastAsia="fi-FI"/>
              </w:rPr>
              <w:t>&gt;</w:t>
            </w:r>
          </w:p>
          <w:p w14:paraId="2B18C086" w14:textId="77777777" w:rsidR="0099736C" w:rsidRPr="0099736C" w:rsidRDefault="0099736C" w:rsidP="0099736C">
            <w:pPr>
              <w:autoSpaceDE w:val="0"/>
              <w:autoSpaceDN w:val="0"/>
              <w:adjustRightInd w:val="0"/>
              <w:rPr>
                <w:rFonts w:ascii="Courier New" w:hAnsi="Courier New" w:cs="Courier New"/>
                <w:color w:val="0000FF"/>
                <w:sz w:val="18"/>
                <w:szCs w:val="18"/>
                <w:lang w:val="en-US" w:eastAsia="fi-FI"/>
              </w:rPr>
            </w:pPr>
            <w:r w:rsidRPr="0099736C">
              <w:rPr>
                <w:rFonts w:ascii="Courier New" w:hAnsi="Courier New" w:cs="Courier New"/>
                <w:i/>
                <w:iCs/>
                <w:color w:val="008080"/>
                <w:sz w:val="18"/>
                <w:szCs w:val="18"/>
                <w:lang w:val="en-US" w:eastAsia="fi-FI"/>
              </w:rPr>
              <w:tab/>
            </w:r>
            <w:r w:rsidRPr="0099736C">
              <w:rPr>
                <w:rFonts w:ascii="Courier New" w:hAnsi="Courier New" w:cs="Courier New"/>
                <w:i/>
                <w:iCs/>
                <w:color w:val="008080"/>
                <w:sz w:val="18"/>
                <w:szCs w:val="18"/>
                <w:lang w:val="en-US" w:eastAsia="fi-FI"/>
              </w:rPr>
              <w:tab/>
            </w:r>
            <w:r w:rsidRPr="0099736C">
              <w:rPr>
                <w:rFonts w:ascii="Courier New" w:hAnsi="Courier New" w:cs="Courier New"/>
                <w:color w:val="0000FF"/>
                <w:sz w:val="18"/>
                <w:szCs w:val="18"/>
                <w:lang w:eastAsia="fi-FI"/>
              </w:rPr>
              <w:t>&lt;!</w:t>
            </w:r>
            <w:proofErr w:type="gramStart"/>
            <w:r w:rsidRPr="0099736C">
              <w:rPr>
                <w:rFonts w:ascii="Courier New" w:hAnsi="Courier New" w:cs="Courier New"/>
                <w:color w:val="0000FF"/>
                <w:sz w:val="18"/>
                <w:szCs w:val="18"/>
                <w:lang w:eastAsia="fi-FI"/>
              </w:rPr>
              <w:t>--</w:t>
            </w:r>
            <w:r w:rsidRPr="0099736C">
              <w:rPr>
                <w:rFonts w:ascii="Courier New" w:hAnsi="Courier New" w:cs="Courier New"/>
                <w:color w:val="585858"/>
                <w:sz w:val="18"/>
                <w:szCs w:val="18"/>
                <w:lang w:eastAsia="fi-FI"/>
              </w:rPr>
              <w:t xml:space="preserve">  Linkki</w:t>
            </w:r>
            <w:proofErr w:type="gramEnd"/>
            <w:r w:rsidRPr="0099736C">
              <w:rPr>
                <w:rFonts w:ascii="Courier New" w:hAnsi="Courier New" w:cs="Courier New"/>
                <w:color w:val="585858"/>
                <w:sz w:val="18"/>
                <w:szCs w:val="18"/>
                <w:lang w:eastAsia="fi-FI"/>
              </w:rPr>
              <w:t xml:space="preserve"> tutkimuksiin, jotka tässä on </w:t>
            </w:r>
            <w:proofErr w:type="spellStart"/>
            <w:r w:rsidRPr="0099736C">
              <w:rPr>
                <w:rFonts w:ascii="Courier New" w:hAnsi="Courier New" w:cs="Courier New"/>
                <w:color w:val="585858"/>
                <w:sz w:val="18"/>
                <w:szCs w:val="18"/>
                <w:lang w:eastAsia="fi-FI"/>
              </w:rPr>
              <w:t>lausututtu</w:t>
            </w:r>
            <w:proofErr w:type="spellEnd"/>
            <w:r w:rsidRPr="0099736C">
              <w:rPr>
                <w:rFonts w:ascii="Courier New" w:hAnsi="Courier New" w:cs="Courier New"/>
                <w:color w:val="585858"/>
                <w:sz w:val="18"/>
                <w:szCs w:val="18"/>
                <w:lang w:eastAsia="fi-FI"/>
              </w:rPr>
              <w:t xml:space="preserve">. </w:t>
            </w:r>
            <w:proofErr w:type="spellStart"/>
            <w:r w:rsidRPr="0099736C">
              <w:rPr>
                <w:rFonts w:ascii="Courier New" w:hAnsi="Courier New" w:cs="Courier New"/>
                <w:color w:val="585858"/>
                <w:sz w:val="18"/>
                <w:szCs w:val="18"/>
                <w:lang w:val="en-US" w:eastAsia="fi-FI"/>
              </w:rPr>
              <w:t>Toistuma</w:t>
            </w:r>
            <w:proofErr w:type="spellEnd"/>
            <w:r w:rsidRPr="0099736C">
              <w:rPr>
                <w:rFonts w:ascii="Courier New" w:hAnsi="Courier New" w:cs="Courier New"/>
                <w:color w:val="585858"/>
                <w:sz w:val="18"/>
                <w:szCs w:val="18"/>
                <w:lang w:val="en-US" w:eastAsia="fi-FI"/>
              </w:rPr>
              <w:t xml:space="preserve"> </w:t>
            </w:r>
            <w:proofErr w:type="spellStart"/>
            <w:r w:rsidRPr="0099736C">
              <w:rPr>
                <w:rFonts w:ascii="Courier New" w:hAnsi="Courier New" w:cs="Courier New"/>
                <w:color w:val="585858"/>
                <w:sz w:val="18"/>
                <w:szCs w:val="18"/>
                <w:lang w:val="en-US" w:eastAsia="fi-FI"/>
              </w:rPr>
              <w:t>toistamalla</w:t>
            </w:r>
            <w:proofErr w:type="spellEnd"/>
            <w:r w:rsidRPr="0099736C">
              <w:rPr>
                <w:rFonts w:ascii="Courier New" w:hAnsi="Courier New" w:cs="Courier New"/>
                <w:color w:val="585858"/>
                <w:sz w:val="18"/>
                <w:szCs w:val="18"/>
                <w:lang w:val="en-US" w:eastAsia="fi-FI"/>
              </w:rPr>
              <w:t xml:space="preserve"> reference -</w:t>
            </w:r>
            <w:proofErr w:type="spellStart"/>
            <w:r w:rsidRPr="0099736C">
              <w:rPr>
                <w:rFonts w:ascii="Courier New" w:hAnsi="Courier New" w:cs="Courier New"/>
                <w:color w:val="585858"/>
                <w:sz w:val="18"/>
                <w:szCs w:val="18"/>
                <w:lang w:val="en-US" w:eastAsia="fi-FI"/>
              </w:rPr>
              <w:t>elementtiä</w:t>
            </w:r>
            <w:proofErr w:type="spellEnd"/>
            <w:r w:rsidRPr="0099736C">
              <w:rPr>
                <w:rFonts w:ascii="Courier New" w:hAnsi="Courier New" w:cs="Courier New"/>
                <w:color w:val="585858"/>
                <w:sz w:val="18"/>
                <w:szCs w:val="18"/>
                <w:lang w:val="en-US" w:eastAsia="fi-FI"/>
              </w:rPr>
              <w:t xml:space="preserve">. </w:t>
            </w:r>
            <w:r w:rsidRPr="0099736C">
              <w:rPr>
                <w:rFonts w:ascii="Courier New" w:hAnsi="Courier New" w:cs="Courier New"/>
                <w:color w:val="0000FF"/>
                <w:sz w:val="18"/>
                <w:szCs w:val="18"/>
                <w:lang w:val="en-US" w:eastAsia="fi-FI"/>
              </w:rPr>
              <w:t>--&gt;</w:t>
            </w:r>
          </w:p>
          <w:p w14:paraId="6F9EAB12" w14:textId="77777777" w:rsidR="0099736C" w:rsidRPr="0099736C" w:rsidRDefault="0099736C" w:rsidP="0099736C">
            <w:pPr>
              <w:autoSpaceDE w:val="0"/>
              <w:autoSpaceDN w:val="0"/>
              <w:adjustRightInd w:val="0"/>
              <w:rPr>
                <w:rFonts w:ascii="Courier New" w:hAnsi="Courier New" w:cs="Courier New"/>
                <w:color w:val="0000FF"/>
                <w:sz w:val="18"/>
                <w:szCs w:val="18"/>
                <w:lang w:val="en-US" w:eastAsia="fi-FI"/>
              </w:rPr>
            </w:pPr>
            <w:r w:rsidRPr="0099736C">
              <w:rPr>
                <w:rFonts w:ascii="Courier New" w:hAnsi="Courier New" w:cs="Courier New"/>
                <w:i/>
                <w:iCs/>
                <w:color w:val="008080"/>
                <w:sz w:val="18"/>
                <w:szCs w:val="18"/>
                <w:lang w:val="en-US" w:eastAsia="fi-FI"/>
              </w:rPr>
              <w:tab/>
            </w:r>
            <w:r w:rsidRPr="0099736C">
              <w:rPr>
                <w:rFonts w:ascii="Courier New" w:hAnsi="Courier New" w:cs="Courier New"/>
                <w:i/>
                <w:iCs/>
                <w:color w:val="008080"/>
                <w:sz w:val="18"/>
                <w:szCs w:val="18"/>
                <w:lang w:val="en-US" w:eastAsia="fi-FI"/>
              </w:rPr>
              <w:tab/>
            </w:r>
            <w:r w:rsidRPr="0099736C">
              <w:rPr>
                <w:rFonts w:ascii="Courier New" w:hAnsi="Courier New" w:cs="Courier New"/>
                <w:color w:val="0000FF"/>
                <w:sz w:val="18"/>
                <w:szCs w:val="18"/>
                <w:lang w:val="en-US" w:eastAsia="fi-FI"/>
              </w:rPr>
              <w:t>&lt;</w:t>
            </w:r>
            <w:r w:rsidRPr="0099736C">
              <w:rPr>
                <w:rFonts w:ascii="Courier New" w:hAnsi="Courier New" w:cs="Courier New"/>
                <w:color w:val="800000"/>
                <w:sz w:val="18"/>
                <w:szCs w:val="18"/>
                <w:lang w:val="en-US" w:eastAsia="fi-FI"/>
              </w:rPr>
              <w:t>reference</w:t>
            </w:r>
            <w:r w:rsidRPr="0099736C">
              <w:rPr>
                <w:rFonts w:ascii="Courier New" w:hAnsi="Courier New" w:cs="Courier New"/>
                <w:i/>
                <w:iCs/>
                <w:color w:val="008080"/>
                <w:sz w:val="18"/>
                <w:szCs w:val="18"/>
                <w:lang w:val="en-US" w:eastAsia="fi-FI"/>
              </w:rPr>
              <w:t xml:space="preserve"> </w:t>
            </w:r>
            <w:proofErr w:type="spellStart"/>
            <w:r w:rsidRPr="0099736C">
              <w:rPr>
                <w:rFonts w:ascii="Courier New" w:hAnsi="Courier New" w:cs="Courier New"/>
                <w:color w:val="FF0000"/>
                <w:sz w:val="18"/>
                <w:szCs w:val="18"/>
                <w:lang w:val="en-US" w:eastAsia="fi-FI"/>
              </w:rPr>
              <w:t>typeCode</w:t>
            </w:r>
            <w:proofErr w:type="spellEnd"/>
            <w:r w:rsidRPr="0099736C">
              <w:rPr>
                <w:rFonts w:ascii="Courier New" w:hAnsi="Courier New" w:cs="Courier New"/>
                <w:color w:val="0000FF"/>
                <w:sz w:val="18"/>
                <w:szCs w:val="18"/>
                <w:lang w:val="en-US" w:eastAsia="fi-FI"/>
              </w:rPr>
              <w:t>="</w:t>
            </w:r>
            <w:r w:rsidRPr="0099736C">
              <w:rPr>
                <w:rFonts w:ascii="Courier New" w:hAnsi="Courier New" w:cs="Courier New"/>
                <w:color w:val="000000"/>
                <w:sz w:val="18"/>
                <w:szCs w:val="18"/>
                <w:lang w:val="en-US" w:eastAsia="fi-FI"/>
              </w:rPr>
              <w:t>REFR</w:t>
            </w:r>
            <w:r w:rsidRPr="0099736C">
              <w:rPr>
                <w:rFonts w:ascii="Courier New" w:hAnsi="Courier New" w:cs="Courier New"/>
                <w:color w:val="0000FF"/>
                <w:sz w:val="18"/>
                <w:szCs w:val="18"/>
                <w:lang w:val="en-US" w:eastAsia="fi-FI"/>
              </w:rPr>
              <w:t>"&gt;</w:t>
            </w:r>
          </w:p>
          <w:p w14:paraId="3515BBF0" w14:textId="77777777" w:rsidR="0099736C" w:rsidRPr="0099736C" w:rsidRDefault="0099736C" w:rsidP="0099736C">
            <w:pPr>
              <w:autoSpaceDE w:val="0"/>
              <w:autoSpaceDN w:val="0"/>
              <w:adjustRightInd w:val="0"/>
              <w:rPr>
                <w:rFonts w:ascii="Courier New" w:hAnsi="Courier New" w:cs="Courier New"/>
                <w:color w:val="0000FF"/>
                <w:sz w:val="18"/>
                <w:szCs w:val="18"/>
                <w:lang w:val="en-US" w:eastAsia="fi-FI"/>
              </w:rPr>
            </w:pPr>
            <w:r w:rsidRPr="0099736C">
              <w:rPr>
                <w:rFonts w:ascii="Courier New" w:hAnsi="Courier New" w:cs="Courier New"/>
                <w:i/>
                <w:iCs/>
                <w:color w:val="008080"/>
                <w:sz w:val="18"/>
                <w:szCs w:val="18"/>
                <w:lang w:val="en-US" w:eastAsia="fi-FI"/>
              </w:rPr>
              <w:tab/>
            </w:r>
            <w:r w:rsidRPr="0099736C">
              <w:rPr>
                <w:rFonts w:ascii="Courier New" w:hAnsi="Courier New" w:cs="Courier New"/>
                <w:i/>
                <w:iCs/>
                <w:color w:val="008080"/>
                <w:sz w:val="18"/>
                <w:szCs w:val="18"/>
                <w:lang w:val="en-US" w:eastAsia="fi-FI"/>
              </w:rPr>
              <w:tab/>
            </w:r>
            <w:r w:rsidRPr="0099736C">
              <w:rPr>
                <w:rFonts w:ascii="Courier New" w:hAnsi="Courier New" w:cs="Courier New"/>
                <w:i/>
                <w:iCs/>
                <w:color w:val="008080"/>
                <w:sz w:val="18"/>
                <w:szCs w:val="18"/>
                <w:lang w:val="en-US" w:eastAsia="fi-FI"/>
              </w:rPr>
              <w:tab/>
            </w:r>
            <w:r w:rsidRPr="0099736C">
              <w:rPr>
                <w:rFonts w:ascii="Courier New" w:hAnsi="Courier New" w:cs="Courier New"/>
                <w:color w:val="0000FF"/>
                <w:sz w:val="18"/>
                <w:szCs w:val="18"/>
                <w:lang w:val="en-US" w:eastAsia="fi-FI"/>
              </w:rPr>
              <w:t>&lt;</w:t>
            </w:r>
            <w:proofErr w:type="spellStart"/>
            <w:r w:rsidRPr="0099736C">
              <w:rPr>
                <w:rFonts w:ascii="Courier New" w:hAnsi="Courier New" w:cs="Courier New"/>
                <w:color w:val="800000"/>
                <w:sz w:val="18"/>
                <w:szCs w:val="18"/>
                <w:lang w:val="en-US" w:eastAsia="fi-FI"/>
              </w:rPr>
              <w:t>externalObservation</w:t>
            </w:r>
            <w:proofErr w:type="spellEnd"/>
            <w:r w:rsidRPr="0099736C">
              <w:rPr>
                <w:rFonts w:ascii="Courier New" w:hAnsi="Courier New" w:cs="Courier New"/>
                <w:i/>
                <w:iCs/>
                <w:color w:val="008080"/>
                <w:sz w:val="18"/>
                <w:szCs w:val="18"/>
                <w:lang w:val="en-US" w:eastAsia="fi-FI"/>
              </w:rPr>
              <w:t xml:space="preserve"> </w:t>
            </w:r>
            <w:proofErr w:type="spellStart"/>
            <w:r w:rsidRPr="0099736C">
              <w:rPr>
                <w:rFonts w:ascii="Courier New" w:hAnsi="Courier New" w:cs="Courier New"/>
                <w:color w:val="FF0000"/>
                <w:sz w:val="18"/>
                <w:szCs w:val="18"/>
                <w:lang w:val="en-US" w:eastAsia="fi-FI"/>
              </w:rPr>
              <w:t>classCode</w:t>
            </w:r>
            <w:proofErr w:type="spellEnd"/>
            <w:r w:rsidRPr="0099736C">
              <w:rPr>
                <w:rFonts w:ascii="Courier New" w:hAnsi="Courier New" w:cs="Courier New"/>
                <w:color w:val="0000FF"/>
                <w:sz w:val="18"/>
                <w:szCs w:val="18"/>
                <w:lang w:val="en-US" w:eastAsia="fi-FI"/>
              </w:rPr>
              <w:t>="</w:t>
            </w:r>
            <w:r w:rsidRPr="0099736C">
              <w:rPr>
                <w:rFonts w:ascii="Courier New" w:hAnsi="Courier New" w:cs="Courier New"/>
                <w:color w:val="000000"/>
                <w:sz w:val="18"/>
                <w:szCs w:val="18"/>
                <w:lang w:val="en-US" w:eastAsia="fi-FI"/>
              </w:rPr>
              <w:t>OBS</w:t>
            </w:r>
            <w:r w:rsidRPr="0099736C">
              <w:rPr>
                <w:rFonts w:ascii="Courier New" w:hAnsi="Courier New" w:cs="Courier New"/>
                <w:color w:val="0000FF"/>
                <w:sz w:val="18"/>
                <w:szCs w:val="18"/>
                <w:lang w:val="en-US" w:eastAsia="fi-FI"/>
              </w:rPr>
              <w:t>"</w:t>
            </w:r>
            <w:r w:rsidRPr="0099736C">
              <w:rPr>
                <w:rFonts w:ascii="Courier New" w:hAnsi="Courier New" w:cs="Courier New"/>
                <w:i/>
                <w:iCs/>
                <w:color w:val="008080"/>
                <w:sz w:val="18"/>
                <w:szCs w:val="18"/>
                <w:lang w:val="en-US" w:eastAsia="fi-FI"/>
              </w:rPr>
              <w:t xml:space="preserve"> </w:t>
            </w:r>
            <w:proofErr w:type="spellStart"/>
            <w:r w:rsidRPr="0099736C">
              <w:rPr>
                <w:rFonts w:ascii="Courier New" w:hAnsi="Courier New" w:cs="Courier New"/>
                <w:color w:val="FF0000"/>
                <w:sz w:val="18"/>
                <w:szCs w:val="18"/>
                <w:lang w:val="en-US" w:eastAsia="fi-FI"/>
              </w:rPr>
              <w:t>moodCode</w:t>
            </w:r>
            <w:proofErr w:type="spellEnd"/>
            <w:r w:rsidRPr="0099736C">
              <w:rPr>
                <w:rFonts w:ascii="Courier New" w:hAnsi="Courier New" w:cs="Courier New"/>
                <w:color w:val="0000FF"/>
                <w:sz w:val="18"/>
                <w:szCs w:val="18"/>
                <w:lang w:val="en-US" w:eastAsia="fi-FI"/>
              </w:rPr>
              <w:t>="</w:t>
            </w:r>
            <w:r w:rsidRPr="0099736C">
              <w:rPr>
                <w:rFonts w:ascii="Courier New" w:hAnsi="Courier New" w:cs="Courier New"/>
                <w:color w:val="000000"/>
                <w:sz w:val="18"/>
                <w:szCs w:val="18"/>
                <w:lang w:val="en-US" w:eastAsia="fi-FI"/>
              </w:rPr>
              <w:t>EVN</w:t>
            </w:r>
            <w:r w:rsidRPr="0099736C">
              <w:rPr>
                <w:rFonts w:ascii="Courier New" w:hAnsi="Courier New" w:cs="Courier New"/>
                <w:color w:val="0000FF"/>
                <w:sz w:val="18"/>
                <w:szCs w:val="18"/>
                <w:lang w:val="en-US" w:eastAsia="fi-FI"/>
              </w:rPr>
              <w:t>"&gt;</w:t>
            </w:r>
          </w:p>
          <w:p w14:paraId="1DD7BD55" w14:textId="77777777" w:rsidR="0099736C" w:rsidRPr="0099736C" w:rsidRDefault="0099736C" w:rsidP="0099736C">
            <w:pPr>
              <w:autoSpaceDE w:val="0"/>
              <w:autoSpaceDN w:val="0"/>
              <w:adjustRightInd w:val="0"/>
              <w:rPr>
                <w:rFonts w:ascii="Courier New" w:hAnsi="Courier New" w:cs="Courier New"/>
                <w:color w:val="0000FF"/>
                <w:sz w:val="18"/>
                <w:szCs w:val="18"/>
                <w:lang w:val="en-US" w:eastAsia="fi-FI"/>
              </w:rPr>
            </w:pPr>
            <w:r w:rsidRPr="0099736C">
              <w:rPr>
                <w:rFonts w:ascii="Courier New" w:hAnsi="Courier New" w:cs="Courier New"/>
                <w:i/>
                <w:iCs/>
                <w:color w:val="008080"/>
                <w:sz w:val="18"/>
                <w:szCs w:val="18"/>
                <w:lang w:val="en-US" w:eastAsia="fi-FI"/>
              </w:rPr>
              <w:tab/>
            </w:r>
            <w:r w:rsidRPr="0099736C">
              <w:rPr>
                <w:rFonts w:ascii="Courier New" w:hAnsi="Courier New" w:cs="Courier New"/>
                <w:i/>
                <w:iCs/>
                <w:color w:val="008080"/>
                <w:sz w:val="18"/>
                <w:szCs w:val="18"/>
                <w:lang w:val="en-US" w:eastAsia="fi-FI"/>
              </w:rPr>
              <w:tab/>
            </w:r>
            <w:r w:rsidRPr="0099736C">
              <w:rPr>
                <w:rFonts w:ascii="Courier New" w:hAnsi="Courier New" w:cs="Courier New"/>
                <w:i/>
                <w:iCs/>
                <w:color w:val="008080"/>
                <w:sz w:val="18"/>
                <w:szCs w:val="18"/>
                <w:lang w:val="en-US" w:eastAsia="fi-FI"/>
              </w:rPr>
              <w:tab/>
            </w:r>
            <w:r w:rsidRPr="0099736C">
              <w:rPr>
                <w:rFonts w:ascii="Courier New" w:hAnsi="Courier New" w:cs="Courier New"/>
                <w:i/>
                <w:iCs/>
                <w:color w:val="008080"/>
                <w:sz w:val="18"/>
                <w:szCs w:val="18"/>
                <w:lang w:val="en-US" w:eastAsia="fi-FI"/>
              </w:rPr>
              <w:tab/>
            </w:r>
            <w:r w:rsidRPr="0099736C">
              <w:rPr>
                <w:rFonts w:ascii="Courier New" w:hAnsi="Courier New" w:cs="Courier New"/>
                <w:color w:val="0000FF"/>
                <w:sz w:val="18"/>
                <w:szCs w:val="18"/>
                <w:lang w:val="en-US" w:eastAsia="fi-FI"/>
              </w:rPr>
              <w:t>&lt;!--</w:t>
            </w:r>
            <w:r w:rsidRPr="0099736C">
              <w:rPr>
                <w:rFonts w:ascii="Courier New" w:hAnsi="Courier New" w:cs="Courier New"/>
                <w:color w:val="585858"/>
                <w:sz w:val="18"/>
                <w:szCs w:val="18"/>
                <w:lang w:val="en-US" w:eastAsia="fi-FI"/>
              </w:rPr>
              <w:t xml:space="preserve">  </w:t>
            </w:r>
            <w:proofErr w:type="spellStart"/>
            <w:r w:rsidRPr="0099736C">
              <w:rPr>
                <w:rFonts w:ascii="Courier New" w:hAnsi="Courier New" w:cs="Courier New"/>
                <w:color w:val="585858"/>
                <w:sz w:val="18"/>
                <w:szCs w:val="18"/>
                <w:lang w:val="en-US" w:eastAsia="fi-FI"/>
              </w:rPr>
              <w:t>viittaus</w:t>
            </w:r>
            <w:proofErr w:type="spellEnd"/>
            <w:r w:rsidRPr="0099736C">
              <w:rPr>
                <w:rFonts w:ascii="Courier New" w:hAnsi="Courier New" w:cs="Courier New"/>
                <w:color w:val="585858"/>
                <w:sz w:val="18"/>
                <w:szCs w:val="18"/>
                <w:lang w:val="en-US" w:eastAsia="fi-FI"/>
              </w:rPr>
              <w:t xml:space="preserve"> </w:t>
            </w:r>
            <w:proofErr w:type="spellStart"/>
            <w:r w:rsidRPr="0099736C">
              <w:rPr>
                <w:rFonts w:ascii="Courier New" w:hAnsi="Courier New" w:cs="Courier New"/>
                <w:color w:val="585858"/>
                <w:sz w:val="18"/>
                <w:szCs w:val="18"/>
                <w:lang w:val="en-US" w:eastAsia="fi-FI"/>
              </w:rPr>
              <w:t>observationin</w:t>
            </w:r>
            <w:proofErr w:type="spellEnd"/>
            <w:r w:rsidRPr="0099736C">
              <w:rPr>
                <w:rFonts w:ascii="Courier New" w:hAnsi="Courier New" w:cs="Courier New"/>
                <w:color w:val="585858"/>
                <w:sz w:val="18"/>
                <w:szCs w:val="18"/>
                <w:lang w:val="en-US" w:eastAsia="fi-FI"/>
              </w:rPr>
              <w:t xml:space="preserve"> </w:t>
            </w:r>
            <w:proofErr w:type="spellStart"/>
            <w:r w:rsidRPr="0099736C">
              <w:rPr>
                <w:rFonts w:ascii="Courier New" w:hAnsi="Courier New" w:cs="Courier New"/>
                <w:color w:val="585858"/>
                <w:sz w:val="18"/>
                <w:szCs w:val="18"/>
                <w:lang w:val="en-US" w:eastAsia="fi-FI"/>
              </w:rPr>
              <w:t>ID:hen</w:t>
            </w:r>
            <w:proofErr w:type="spellEnd"/>
            <w:r w:rsidRPr="0099736C">
              <w:rPr>
                <w:rFonts w:ascii="Courier New" w:hAnsi="Courier New" w:cs="Courier New"/>
                <w:color w:val="585858"/>
                <w:sz w:val="18"/>
                <w:szCs w:val="18"/>
                <w:lang w:val="en-US" w:eastAsia="fi-FI"/>
              </w:rPr>
              <w:t xml:space="preserve">  </w:t>
            </w:r>
            <w:r w:rsidRPr="0099736C">
              <w:rPr>
                <w:rFonts w:ascii="Courier New" w:hAnsi="Courier New" w:cs="Courier New"/>
                <w:color w:val="0000FF"/>
                <w:sz w:val="18"/>
                <w:szCs w:val="18"/>
                <w:lang w:val="en-US" w:eastAsia="fi-FI"/>
              </w:rPr>
              <w:t>--&gt;</w:t>
            </w:r>
          </w:p>
          <w:p w14:paraId="788722DE" w14:textId="77777777" w:rsidR="0099736C" w:rsidRPr="0099736C" w:rsidRDefault="0099736C" w:rsidP="0099736C">
            <w:pPr>
              <w:autoSpaceDE w:val="0"/>
              <w:autoSpaceDN w:val="0"/>
              <w:adjustRightInd w:val="0"/>
              <w:rPr>
                <w:rFonts w:ascii="Courier New" w:hAnsi="Courier New" w:cs="Courier New"/>
                <w:color w:val="0000FF"/>
                <w:sz w:val="18"/>
                <w:szCs w:val="18"/>
                <w:lang w:val="en-US" w:eastAsia="fi-FI"/>
              </w:rPr>
            </w:pPr>
            <w:r w:rsidRPr="0099736C">
              <w:rPr>
                <w:rFonts w:ascii="Courier New" w:hAnsi="Courier New" w:cs="Courier New"/>
                <w:i/>
                <w:iCs/>
                <w:color w:val="008080"/>
                <w:sz w:val="18"/>
                <w:szCs w:val="18"/>
                <w:lang w:val="en-US" w:eastAsia="fi-FI"/>
              </w:rPr>
              <w:tab/>
            </w:r>
            <w:r w:rsidRPr="0099736C">
              <w:rPr>
                <w:rFonts w:ascii="Courier New" w:hAnsi="Courier New" w:cs="Courier New"/>
                <w:i/>
                <w:iCs/>
                <w:color w:val="008080"/>
                <w:sz w:val="18"/>
                <w:szCs w:val="18"/>
                <w:lang w:val="en-US" w:eastAsia="fi-FI"/>
              </w:rPr>
              <w:tab/>
            </w:r>
            <w:r w:rsidRPr="0099736C">
              <w:rPr>
                <w:rFonts w:ascii="Courier New" w:hAnsi="Courier New" w:cs="Courier New"/>
                <w:i/>
                <w:iCs/>
                <w:color w:val="008080"/>
                <w:sz w:val="18"/>
                <w:szCs w:val="18"/>
                <w:lang w:val="en-US" w:eastAsia="fi-FI"/>
              </w:rPr>
              <w:tab/>
            </w:r>
            <w:r w:rsidRPr="0099736C">
              <w:rPr>
                <w:rFonts w:ascii="Courier New" w:hAnsi="Courier New" w:cs="Courier New"/>
                <w:i/>
                <w:iCs/>
                <w:color w:val="008080"/>
                <w:sz w:val="18"/>
                <w:szCs w:val="18"/>
                <w:lang w:val="en-US" w:eastAsia="fi-FI"/>
              </w:rPr>
              <w:tab/>
            </w:r>
            <w:r w:rsidRPr="0099736C">
              <w:rPr>
                <w:rFonts w:ascii="Courier New" w:hAnsi="Courier New" w:cs="Courier New"/>
                <w:color w:val="0000FF"/>
                <w:sz w:val="18"/>
                <w:szCs w:val="18"/>
                <w:lang w:val="en-US" w:eastAsia="fi-FI"/>
              </w:rPr>
              <w:t>&lt;</w:t>
            </w:r>
            <w:r w:rsidRPr="0099736C">
              <w:rPr>
                <w:rFonts w:ascii="Courier New" w:hAnsi="Courier New" w:cs="Courier New"/>
                <w:color w:val="800000"/>
                <w:sz w:val="18"/>
                <w:szCs w:val="18"/>
                <w:lang w:val="en-US" w:eastAsia="fi-FI"/>
              </w:rPr>
              <w:t>id</w:t>
            </w:r>
            <w:r w:rsidRPr="0099736C">
              <w:rPr>
                <w:rFonts w:ascii="Courier New" w:hAnsi="Courier New" w:cs="Courier New"/>
                <w:i/>
                <w:iCs/>
                <w:color w:val="008080"/>
                <w:sz w:val="18"/>
                <w:szCs w:val="18"/>
                <w:lang w:val="en-US" w:eastAsia="fi-FI"/>
              </w:rPr>
              <w:t xml:space="preserve"> </w:t>
            </w:r>
            <w:r w:rsidRPr="0099736C">
              <w:rPr>
                <w:rFonts w:ascii="Courier New" w:hAnsi="Courier New" w:cs="Courier New"/>
                <w:color w:val="FF0000"/>
                <w:sz w:val="18"/>
                <w:szCs w:val="18"/>
                <w:lang w:val="en-US" w:eastAsia="fi-FI"/>
              </w:rPr>
              <w:t>root</w:t>
            </w:r>
            <w:r w:rsidRPr="0099736C">
              <w:rPr>
                <w:rFonts w:ascii="Courier New" w:hAnsi="Courier New" w:cs="Courier New"/>
                <w:color w:val="0000FF"/>
                <w:sz w:val="18"/>
                <w:szCs w:val="18"/>
                <w:lang w:val="en-US" w:eastAsia="fi-FI"/>
              </w:rPr>
              <w:t>="</w:t>
            </w:r>
            <w:r w:rsidRPr="0099736C">
              <w:rPr>
                <w:rFonts w:ascii="Courier New" w:hAnsi="Courier New" w:cs="Courier New"/>
                <w:color w:val="000000"/>
                <w:sz w:val="18"/>
                <w:szCs w:val="18"/>
                <w:lang w:val="en-US" w:eastAsia="fi-FI"/>
              </w:rPr>
              <w:t>1.2.246.10.1234567.14.2009.123.1.3</w:t>
            </w:r>
            <w:r w:rsidRPr="0099736C">
              <w:rPr>
                <w:rFonts w:ascii="Courier New" w:hAnsi="Courier New" w:cs="Courier New"/>
                <w:color w:val="0000FF"/>
                <w:sz w:val="18"/>
                <w:szCs w:val="18"/>
                <w:lang w:val="en-US" w:eastAsia="fi-FI"/>
              </w:rPr>
              <w:t>"/&gt;</w:t>
            </w:r>
          </w:p>
          <w:p w14:paraId="7351994E" w14:textId="77777777" w:rsidR="0099736C" w:rsidRPr="0099736C" w:rsidRDefault="0099736C" w:rsidP="0099736C">
            <w:pPr>
              <w:autoSpaceDE w:val="0"/>
              <w:autoSpaceDN w:val="0"/>
              <w:adjustRightInd w:val="0"/>
              <w:rPr>
                <w:rFonts w:ascii="Courier New" w:hAnsi="Courier New" w:cs="Courier New"/>
                <w:color w:val="0000FF"/>
                <w:sz w:val="18"/>
                <w:szCs w:val="18"/>
                <w:lang w:val="en-US" w:eastAsia="fi-FI"/>
              </w:rPr>
            </w:pPr>
            <w:r w:rsidRPr="0099736C">
              <w:rPr>
                <w:rFonts w:ascii="Courier New" w:hAnsi="Courier New" w:cs="Courier New"/>
                <w:i/>
                <w:iCs/>
                <w:color w:val="008080"/>
                <w:sz w:val="18"/>
                <w:szCs w:val="18"/>
                <w:lang w:val="en-US" w:eastAsia="fi-FI"/>
              </w:rPr>
              <w:tab/>
            </w:r>
            <w:r w:rsidRPr="0099736C">
              <w:rPr>
                <w:rFonts w:ascii="Courier New" w:hAnsi="Courier New" w:cs="Courier New"/>
                <w:i/>
                <w:iCs/>
                <w:color w:val="008080"/>
                <w:sz w:val="18"/>
                <w:szCs w:val="18"/>
                <w:lang w:val="en-US" w:eastAsia="fi-FI"/>
              </w:rPr>
              <w:tab/>
            </w:r>
            <w:r w:rsidRPr="0099736C">
              <w:rPr>
                <w:rFonts w:ascii="Courier New" w:hAnsi="Courier New" w:cs="Courier New"/>
                <w:i/>
                <w:iCs/>
                <w:color w:val="008080"/>
                <w:sz w:val="18"/>
                <w:szCs w:val="18"/>
                <w:lang w:val="en-US" w:eastAsia="fi-FI"/>
              </w:rPr>
              <w:tab/>
            </w:r>
            <w:r w:rsidRPr="0099736C">
              <w:rPr>
                <w:rFonts w:ascii="Courier New" w:hAnsi="Courier New" w:cs="Courier New"/>
                <w:color w:val="0000FF"/>
                <w:sz w:val="18"/>
                <w:szCs w:val="18"/>
                <w:lang w:val="en-US" w:eastAsia="fi-FI"/>
              </w:rPr>
              <w:t>&lt;/</w:t>
            </w:r>
            <w:proofErr w:type="spellStart"/>
            <w:r w:rsidRPr="0099736C">
              <w:rPr>
                <w:rFonts w:ascii="Courier New" w:hAnsi="Courier New" w:cs="Courier New"/>
                <w:color w:val="800000"/>
                <w:sz w:val="18"/>
                <w:szCs w:val="18"/>
                <w:lang w:val="en-US" w:eastAsia="fi-FI"/>
              </w:rPr>
              <w:t>externalObservation</w:t>
            </w:r>
            <w:proofErr w:type="spellEnd"/>
            <w:r w:rsidRPr="0099736C">
              <w:rPr>
                <w:rFonts w:ascii="Courier New" w:hAnsi="Courier New" w:cs="Courier New"/>
                <w:color w:val="0000FF"/>
                <w:sz w:val="18"/>
                <w:szCs w:val="18"/>
                <w:lang w:val="en-US" w:eastAsia="fi-FI"/>
              </w:rPr>
              <w:t>&gt;</w:t>
            </w:r>
          </w:p>
          <w:p w14:paraId="1C732C84" w14:textId="77777777" w:rsidR="0099736C" w:rsidRPr="0099736C" w:rsidRDefault="0099736C" w:rsidP="0099736C">
            <w:pPr>
              <w:autoSpaceDE w:val="0"/>
              <w:autoSpaceDN w:val="0"/>
              <w:adjustRightInd w:val="0"/>
              <w:rPr>
                <w:rFonts w:ascii="Courier New" w:hAnsi="Courier New" w:cs="Courier New"/>
                <w:color w:val="0000FF"/>
                <w:sz w:val="18"/>
                <w:szCs w:val="18"/>
                <w:lang w:val="en-US" w:eastAsia="fi-FI"/>
              </w:rPr>
            </w:pPr>
            <w:r w:rsidRPr="0099736C">
              <w:rPr>
                <w:rFonts w:ascii="Courier New" w:hAnsi="Courier New" w:cs="Courier New"/>
                <w:i/>
                <w:iCs/>
                <w:color w:val="008080"/>
                <w:sz w:val="18"/>
                <w:szCs w:val="18"/>
                <w:lang w:val="en-US" w:eastAsia="fi-FI"/>
              </w:rPr>
              <w:tab/>
            </w:r>
            <w:r w:rsidRPr="0099736C">
              <w:rPr>
                <w:rFonts w:ascii="Courier New" w:hAnsi="Courier New" w:cs="Courier New"/>
                <w:i/>
                <w:iCs/>
                <w:color w:val="008080"/>
                <w:sz w:val="18"/>
                <w:szCs w:val="18"/>
                <w:lang w:val="en-US" w:eastAsia="fi-FI"/>
              </w:rPr>
              <w:tab/>
            </w:r>
            <w:r w:rsidRPr="0099736C">
              <w:rPr>
                <w:rFonts w:ascii="Courier New" w:hAnsi="Courier New" w:cs="Courier New"/>
                <w:color w:val="0000FF"/>
                <w:sz w:val="18"/>
                <w:szCs w:val="18"/>
                <w:lang w:val="en-US" w:eastAsia="fi-FI"/>
              </w:rPr>
              <w:t>&lt;/</w:t>
            </w:r>
            <w:r w:rsidRPr="0099736C">
              <w:rPr>
                <w:rFonts w:ascii="Courier New" w:hAnsi="Courier New" w:cs="Courier New"/>
                <w:color w:val="800000"/>
                <w:sz w:val="18"/>
                <w:szCs w:val="18"/>
                <w:lang w:val="en-US" w:eastAsia="fi-FI"/>
              </w:rPr>
              <w:t>reference</w:t>
            </w:r>
            <w:r w:rsidRPr="0099736C">
              <w:rPr>
                <w:rFonts w:ascii="Courier New" w:hAnsi="Courier New" w:cs="Courier New"/>
                <w:color w:val="0000FF"/>
                <w:sz w:val="18"/>
                <w:szCs w:val="18"/>
                <w:lang w:val="en-US" w:eastAsia="fi-FI"/>
              </w:rPr>
              <w:t>&gt;</w:t>
            </w:r>
          </w:p>
          <w:p w14:paraId="097F7C14" w14:textId="77777777" w:rsidR="0099736C" w:rsidRPr="0099736C" w:rsidRDefault="0099736C" w:rsidP="0099736C">
            <w:pPr>
              <w:autoSpaceDE w:val="0"/>
              <w:autoSpaceDN w:val="0"/>
              <w:adjustRightInd w:val="0"/>
              <w:rPr>
                <w:rFonts w:ascii="Courier New" w:hAnsi="Courier New" w:cs="Courier New"/>
                <w:color w:val="0000FF"/>
                <w:sz w:val="18"/>
                <w:szCs w:val="18"/>
                <w:lang w:val="en-US" w:eastAsia="fi-FI"/>
              </w:rPr>
            </w:pPr>
            <w:r w:rsidRPr="0099736C">
              <w:rPr>
                <w:rFonts w:ascii="Courier New" w:hAnsi="Courier New" w:cs="Courier New"/>
                <w:i/>
                <w:iCs/>
                <w:color w:val="008080"/>
                <w:sz w:val="18"/>
                <w:szCs w:val="18"/>
                <w:lang w:val="en-US" w:eastAsia="fi-FI"/>
              </w:rPr>
              <w:tab/>
            </w:r>
            <w:r w:rsidRPr="0099736C">
              <w:rPr>
                <w:rFonts w:ascii="Courier New" w:hAnsi="Courier New" w:cs="Courier New"/>
                <w:color w:val="0000FF"/>
                <w:sz w:val="18"/>
                <w:szCs w:val="18"/>
                <w:lang w:val="en-US" w:eastAsia="fi-FI"/>
              </w:rPr>
              <w:t>&lt;/</w:t>
            </w:r>
            <w:r w:rsidRPr="0099736C">
              <w:rPr>
                <w:rFonts w:ascii="Courier New" w:hAnsi="Courier New" w:cs="Courier New"/>
                <w:color w:val="800000"/>
                <w:sz w:val="18"/>
                <w:szCs w:val="18"/>
                <w:lang w:val="en-US" w:eastAsia="fi-FI"/>
              </w:rPr>
              <w:t>observation</w:t>
            </w:r>
            <w:r w:rsidRPr="0099736C">
              <w:rPr>
                <w:rFonts w:ascii="Courier New" w:hAnsi="Courier New" w:cs="Courier New"/>
                <w:color w:val="0000FF"/>
                <w:sz w:val="18"/>
                <w:szCs w:val="18"/>
                <w:lang w:val="en-US" w:eastAsia="fi-FI"/>
              </w:rPr>
              <w:t>&gt;</w:t>
            </w:r>
          </w:p>
          <w:p w14:paraId="7AC7C09C" w14:textId="77777777" w:rsidR="0099736C" w:rsidRPr="0099736C" w:rsidRDefault="0099736C" w:rsidP="0099736C">
            <w:pPr>
              <w:autoSpaceDE w:val="0"/>
              <w:autoSpaceDN w:val="0"/>
              <w:adjustRightInd w:val="0"/>
              <w:rPr>
                <w:rFonts w:ascii="Courier New" w:hAnsi="Courier New" w:cs="Courier New"/>
                <w:color w:val="0000FF"/>
                <w:sz w:val="18"/>
                <w:szCs w:val="18"/>
                <w:lang w:val="en-US" w:eastAsia="fi-FI"/>
              </w:rPr>
            </w:pPr>
            <w:r w:rsidRPr="0099736C">
              <w:rPr>
                <w:rFonts w:ascii="Courier New" w:hAnsi="Courier New" w:cs="Courier New"/>
                <w:color w:val="0000FF"/>
                <w:sz w:val="18"/>
                <w:szCs w:val="18"/>
                <w:lang w:val="en-US" w:eastAsia="fi-FI"/>
              </w:rPr>
              <w:t>&lt;/</w:t>
            </w:r>
            <w:r w:rsidRPr="0099736C">
              <w:rPr>
                <w:rFonts w:ascii="Courier New" w:hAnsi="Courier New" w:cs="Courier New"/>
                <w:color w:val="800000"/>
                <w:sz w:val="18"/>
                <w:szCs w:val="18"/>
                <w:lang w:val="en-US" w:eastAsia="fi-FI"/>
              </w:rPr>
              <w:t>entry</w:t>
            </w:r>
            <w:r w:rsidRPr="0099736C">
              <w:rPr>
                <w:rFonts w:ascii="Courier New" w:hAnsi="Courier New" w:cs="Courier New"/>
                <w:color w:val="0000FF"/>
                <w:sz w:val="18"/>
                <w:szCs w:val="18"/>
                <w:lang w:val="en-US" w:eastAsia="fi-FI"/>
              </w:rPr>
              <w:t>&gt;</w:t>
            </w:r>
          </w:p>
          <w:p w14:paraId="590B381C" w14:textId="77777777" w:rsidR="00D87AEB" w:rsidRDefault="00D87AEB" w:rsidP="008C45D1">
            <w:pPr>
              <w:autoSpaceDE w:val="0"/>
              <w:autoSpaceDN w:val="0"/>
              <w:adjustRightInd w:val="0"/>
              <w:rPr>
                <w:lang w:eastAsia="fi-FI"/>
              </w:rPr>
            </w:pPr>
          </w:p>
        </w:tc>
      </w:tr>
    </w:tbl>
    <w:p w14:paraId="590B381E" w14:textId="77777777" w:rsidR="00D75A90" w:rsidRPr="00D75A90" w:rsidRDefault="00D75A90" w:rsidP="00D75A90">
      <w:pPr>
        <w:rPr>
          <w:highlight w:val="white"/>
          <w:lang w:val="en-US" w:eastAsia="fi-FI"/>
        </w:rPr>
      </w:pPr>
    </w:p>
    <w:p w14:paraId="590B381F" w14:textId="77777777" w:rsidR="00C77E41" w:rsidRDefault="00C77E41" w:rsidP="00C77E41">
      <w:pPr>
        <w:pStyle w:val="Otsikko3"/>
        <w:rPr>
          <w:highlight w:val="white"/>
          <w:lang w:eastAsia="fi-FI"/>
        </w:rPr>
      </w:pPr>
      <w:bookmarkStart w:id="80" w:name="_Toc343863258"/>
      <w:proofErr w:type="spellStart"/>
      <w:r>
        <w:rPr>
          <w:highlight w:val="white"/>
          <w:lang w:eastAsia="fi-FI"/>
        </w:rPr>
        <w:t>Lisälausunto</w:t>
      </w:r>
      <w:bookmarkEnd w:id="80"/>
      <w:proofErr w:type="spellEnd"/>
    </w:p>
    <w:p w14:paraId="590B3820" w14:textId="77777777" w:rsidR="00505E94" w:rsidRDefault="001A3CFE" w:rsidP="0007114D">
      <w:pPr>
        <w:rPr>
          <w:highlight w:val="white"/>
          <w:lang w:eastAsia="fi-FI"/>
        </w:rPr>
      </w:pPr>
      <w:r>
        <w:rPr>
          <w:highlight w:val="white"/>
          <w:lang w:eastAsia="fi-FI"/>
        </w:rPr>
        <w:t>Mahdollinen l</w:t>
      </w:r>
      <w:r w:rsidR="00C77E41">
        <w:rPr>
          <w:highlight w:val="white"/>
          <w:lang w:eastAsia="fi-FI"/>
        </w:rPr>
        <w:t xml:space="preserve">isälausunto toteutetaan </w:t>
      </w:r>
      <w:r w:rsidR="00505E94">
        <w:rPr>
          <w:highlight w:val="white"/>
          <w:lang w:eastAsia="fi-FI"/>
        </w:rPr>
        <w:t xml:space="preserve">omana merkintänään saman mallin mukaisesti kuin luvussa 6.4. lausunto on kerrottu. </w:t>
      </w:r>
    </w:p>
    <w:p w14:paraId="590B3821" w14:textId="77777777" w:rsidR="00C77E41" w:rsidRDefault="00505E94" w:rsidP="0007114D">
      <w:pPr>
        <w:rPr>
          <w:highlight w:val="white"/>
          <w:lang w:eastAsia="fi-FI"/>
        </w:rPr>
      </w:pPr>
      <w:r>
        <w:rPr>
          <w:highlight w:val="white"/>
          <w:lang w:eastAsia="fi-FI"/>
        </w:rPr>
        <w:t xml:space="preserve"> </w:t>
      </w:r>
    </w:p>
    <w:p w14:paraId="590B3822" w14:textId="77777777" w:rsidR="003A70BB" w:rsidRDefault="003A70BB" w:rsidP="003A70BB">
      <w:pPr>
        <w:pStyle w:val="Otsikko1"/>
      </w:pPr>
      <w:bookmarkStart w:id="81" w:name="_Toc343863259"/>
      <w:r>
        <w:lastRenderedPageBreak/>
        <w:t>Koodistot</w:t>
      </w:r>
      <w:bookmarkEnd w:id="81"/>
    </w:p>
    <w:p w14:paraId="590B3823" w14:textId="662E725A" w:rsidR="00CE7436" w:rsidRDefault="00574D5B" w:rsidP="00574D5B">
      <w:pPr>
        <w:rPr>
          <w:lang w:eastAsia="fi-FI"/>
        </w:rPr>
      </w:pPr>
      <w:r>
        <w:rPr>
          <w:lang w:eastAsia="fi-FI"/>
        </w:rPr>
        <w:t xml:space="preserve">Kuvantamisen tutkimuksissa käytetään </w:t>
      </w:r>
      <w:r w:rsidR="00CE7436">
        <w:rPr>
          <w:lang w:eastAsia="fi-FI"/>
        </w:rPr>
        <w:t xml:space="preserve">ajan tasalla olevia kansallisia koodistoja. </w:t>
      </w:r>
      <w:r w:rsidR="00CE7436" w:rsidRPr="00CE7436">
        <w:rPr>
          <w:lang w:eastAsia="fi-FI"/>
        </w:rPr>
        <w:t>Terveyden ja</w:t>
      </w:r>
      <w:r w:rsidR="00CE7436">
        <w:rPr>
          <w:lang w:eastAsia="fi-FI"/>
        </w:rPr>
        <w:t xml:space="preserve"> </w:t>
      </w:r>
      <w:r w:rsidR="00CE7436" w:rsidRPr="00CE7436">
        <w:rPr>
          <w:lang w:eastAsia="fi-FI"/>
        </w:rPr>
        <w:t>hyvinvoinnin laito</w:t>
      </w:r>
      <w:r w:rsidR="00CE7436">
        <w:rPr>
          <w:lang w:eastAsia="fi-FI"/>
        </w:rPr>
        <w:t>k</w:t>
      </w:r>
      <w:r w:rsidR="00CE7436" w:rsidRPr="00CE7436">
        <w:rPr>
          <w:lang w:eastAsia="fi-FI"/>
        </w:rPr>
        <w:t>s</w:t>
      </w:r>
      <w:r w:rsidR="00CE7436">
        <w:rPr>
          <w:lang w:eastAsia="fi-FI"/>
        </w:rPr>
        <w:t>en</w:t>
      </w:r>
      <w:r w:rsidR="00CE7436" w:rsidRPr="00CE7436">
        <w:rPr>
          <w:lang w:eastAsia="fi-FI"/>
        </w:rPr>
        <w:t xml:space="preserve"> (THL) </w:t>
      </w:r>
      <w:r w:rsidR="00CE7436">
        <w:rPr>
          <w:lang w:eastAsia="fi-FI"/>
        </w:rPr>
        <w:t xml:space="preserve">ylläpitää </w:t>
      </w:r>
      <w:r w:rsidR="00CE7436" w:rsidRPr="00CE7436">
        <w:rPr>
          <w:lang w:eastAsia="fi-FI"/>
        </w:rPr>
        <w:t>kansalli</w:t>
      </w:r>
      <w:r w:rsidR="00CE7436">
        <w:rPr>
          <w:lang w:eastAsia="fi-FI"/>
        </w:rPr>
        <w:t>sta</w:t>
      </w:r>
      <w:r w:rsidR="00CE7436" w:rsidRPr="00CE7436">
        <w:rPr>
          <w:lang w:eastAsia="fi-FI"/>
        </w:rPr>
        <w:t xml:space="preserve"> koodistopalvelu</w:t>
      </w:r>
      <w:r w:rsidR="00CE7436">
        <w:rPr>
          <w:lang w:eastAsia="fi-FI"/>
        </w:rPr>
        <w:t xml:space="preserve">a, jonka </w:t>
      </w:r>
      <w:proofErr w:type="gramStart"/>
      <w:r w:rsidR="00CE7436">
        <w:rPr>
          <w:lang w:eastAsia="fi-FI"/>
        </w:rPr>
        <w:t>tu</w:t>
      </w:r>
      <w:r w:rsidR="00CE7436" w:rsidRPr="00CE7436">
        <w:rPr>
          <w:lang w:eastAsia="fi-FI"/>
        </w:rPr>
        <w:t>otantokoodistopalvelin</w:t>
      </w:r>
      <w:r w:rsidR="00CE7436">
        <w:rPr>
          <w:lang w:eastAsia="fi-FI"/>
        </w:rPr>
        <w:t xml:space="preserve">  sijaitsee</w:t>
      </w:r>
      <w:proofErr w:type="gramEnd"/>
      <w:r w:rsidR="00CE7436">
        <w:rPr>
          <w:lang w:eastAsia="fi-FI"/>
        </w:rPr>
        <w:t xml:space="preserve"> kirjoittamishetkellä osoitteessa: </w:t>
      </w:r>
      <w:r w:rsidR="00C821B7" w:rsidRPr="00C821B7">
        <w:rPr>
          <w:lang w:eastAsia="fi-FI"/>
        </w:rPr>
        <w:t>http://91.202.112.142/codeserver/</w:t>
      </w:r>
    </w:p>
    <w:p w14:paraId="590B3824" w14:textId="77777777" w:rsidR="00CE7436" w:rsidRDefault="00CE7436" w:rsidP="00574D5B">
      <w:pPr>
        <w:rPr>
          <w:lang w:eastAsia="fi-FI"/>
        </w:rPr>
      </w:pPr>
    </w:p>
    <w:p w14:paraId="590B3825" w14:textId="77777777" w:rsidR="00CE7436" w:rsidRDefault="00CE7436" w:rsidP="00574D5B">
      <w:pPr>
        <w:rPr>
          <w:lang w:eastAsia="fi-FI"/>
        </w:rPr>
      </w:pPr>
      <w:r>
        <w:rPr>
          <w:lang w:eastAsia="fi-FI"/>
        </w:rPr>
        <w:t xml:space="preserve">Määrityksen kirjoittamishetkellä voimassa olevat koodistot ovat: </w:t>
      </w:r>
    </w:p>
    <w:p w14:paraId="590B3826" w14:textId="77777777" w:rsidR="00CE7436" w:rsidRDefault="00CE7436" w:rsidP="00574D5B">
      <w:pPr>
        <w:rPr>
          <w:lang w:eastAsia="fi-FI"/>
        </w:rPr>
      </w:pPr>
    </w:p>
    <w:p w14:paraId="590B3827" w14:textId="1EE5C5A2" w:rsidR="00634242" w:rsidRDefault="00634242" w:rsidP="00574D5B">
      <w:pPr>
        <w:rPr>
          <w:lang w:eastAsia="fi-FI"/>
        </w:rPr>
      </w:pPr>
      <w:r>
        <w:rPr>
          <w:lang w:eastAsia="fi-FI"/>
        </w:rPr>
        <w:t>”</w:t>
      </w:r>
      <w:r w:rsidRPr="00634242">
        <w:rPr>
          <w:lang w:eastAsia="fi-FI"/>
        </w:rPr>
        <w:t>Radiologinen tutkimus- ja toimenpideluokitus 2007</w:t>
      </w:r>
      <w:r>
        <w:rPr>
          <w:lang w:eastAsia="fi-FI"/>
        </w:rPr>
        <w:t>”</w:t>
      </w:r>
      <w:r w:rsidR="00CE7436">
        <w:rPr>
          <w:lang w:eastAsia="fi-FI"/>
        </w:rPr>
        <w:t xml:space="preserve"> </w:t>
      </w:r>
      <w:r w:rsidR="00574D5B">
        <w:rPr>
          <w:lang w:eastAsia="fi-FI"/>
        </w:rPr>
        <w:t>(</w:t>
      </w:r>
      <w:r w:rsidR="00081269">
        <w:rPr>
          <w:lang w:eastAsia="fi-FI"/>
        </w:rPr>
        <w:t>OID=1.2.246.537.6.4.200</w:t>
      </w:r>
      <w:r w:rsidR="00C821B7">
        <w:rPr>
          <w:lang w:eastAsia="fi-FI"/>
        </w:rPr>
        <w:t>6</w:t>
      </w:r>
      <w:r w:rsidR="00574D5B">
        <w:rPr>
          <w:lang w:eastAsia="fi-FI"/>
        </w:rPr>
        <w:t xml:space="preserve"> ) </w:t>
      </w:r>
    </w:p>
    <w:p w14:paraId="590B3828" w14:textId="77777777" w:rsidR="006F3003" w:rsidRDefault="006F3003" w:rsidP="00574D5B">
      <w:pPr>
        <w:rPr>
          <w:lang w:eastAsia="fi-FI"/>
        </w:rPr>
      </w:pPr>
    </w:p>
    <w:p w14:paraId="590B3829" w14:textId="77777777" w:rsidR="00574D5B" w:rsidRDefault="00574D5B" w:rsidP="00574D5B">
      <w:pPr>
        <w:rPr>
          <w:lang w:eastAsia="fi-FI"/>
        </w:rPr>
      </w:pPr>
      <w:r>
        <w:rPr>
          <w:lang w:eastAsia="fi-FI"/>
        </w:rPr>
        <w:t>Jos tutkimusta on tarvetta tarkentaa</w:t>
      </w:r>
      <w:r w:rsidR="00F45B7D">
        <w:rPr>
          <w:lang w:eastAsia="fi-FI"/>
        </w:rPr>
        <w:t xml:space="preserve"> tai tutkimuksen kulkuun </w:t>
      </w:r>
      <w:proofErr w:type="spellStart"/>
      <w:r w:rsidR="00F45B7D">
        <w:rPr>
          <w:lang w:eastAsia="fi-FI"/>
        </w:rPr>
        <w:t>tulkee</w:t>
      </w:r>
      <w:proofErr w:type="spellEnd"/>
      <w:r w:rsidR="00F45B7D">
        <w:rPr>
          <w:lang w:eastAsia="fi-FI"/>
        </w:rPr>
        <w:t xml:space="preserve"> poikkeuksia</w:t>
      </w:r>
      <w:r>
        <w:rPr>
          <w:lang w:eastAsia="fi-FI"/>
        </w:rPr>
        <w:t xml:space="preserve">, niin tällöin </w:t>
      </w:r>
      <w:r w:rsidR="00634242">
        <w:rPr>
          <w:lang w:eastAsia="fi-FI"/>
        </w:rPr>
        <w:t>käytetään</w:t>
      </w:r>
      <w:r>
        <w:rPr>
          <w:lang w:eastAsia="fi-FI"/>
        </w:rPr>
        <w:t xml:space="preserve"> omana kenttänään </w:t>
      </w:r>
      <w:r w:rsidR="00634242">
        <w:rPr>
          <w:lang w:eastAsia="fi-FI"/>
        </w:rPr>
        <w:t>”</w:t>
      </w:r>
      <w:r w:rsidR="00634242" w:rsidRPr="00634242">
        <w:rPr>
          <w:lang w:eastAsia="fi-FI"/>
        </w:rPr>
        <w:t xml:space="preserve">THL </w:t>
      </w:r>
      <w:r w:rsidR="00634242">
        <w:rPr>
          <w:lang w:eastAsia="fi-FI"/>
        </w:rPr>
        <w:t>–</w:t>
      </w:r>
      <w:r w:rsidR="00634242" w:rsidRPr="00634242">
        <w:rPr>
          <w:lang w:eastAsia="fi-FI"/>
        </w:rPr>
        <w:t xml:space="preserve"> Toimenpideluokitus</w:t>
      </w:r>
      <w:r w:rsidR="00634242">
        <w:rPr>
          <w:lang w:eastAsia="fi-FI"/>
        </w:rPr>
        <w:t>” (OID: 1.2.246.537.6.2.</w:t>
      </w:r>
      <w:proofErr w:type="gramStart"/>
      <w:r w:rsidR="00634242">
        <w:rPr>
          <w:lang w:eastAsia="fi-FI"/>
        </w:rPr>
        <w:t xml:space="preserve">2007 ) </w:t>
      </w:r>
      <w:r w:rsidR="00F45B7D">
        <w:rPr>
          <w:lang w:eastAsia="fi-FI"/>
        </w:rPr>
        <w:t xml:space="preserve"> Z</w:t>
      </w:r>
      <w:proofErr w:type="gramEnd"/>
      <w:r w:rsidR="00F45B7D">
        <w:rPr>
          <w:lang w:eastAsia="fi-FI"/>
        </w:rPr>
        <w:t xml:space="preserve">-lisäkoodeja. </w:t>
      </w:r>
    </w:p>
    <w:p w14:paraId="590B382A" w14:textId="77777777" w:rsidR="00F45B7D" w:rsidRDefault="00F45B7D" w:rsidP="00574D5B">
      <w:pPr>
        <w:rPr>
          <w:lang w:eastAsia="fi-FI"/>
        </w:rPr>
      </w:pPr>
    </w:p>
    <w:p w14:paraId="590B382B" w14:textId="77777777" w:rsidR="00634242" w:rsidRDefault="00634242" w:rsidP="00574D5B">
      <w:pPr>
        <w:rPr>
          <w:lang w:eastAsia="fi-FI"/>
        </w:rPr>
      </w:pPr>
      <w:r>
        <w:rPr>
          <w:lang w:eastAsia="fi-FI"/>
        </w:rPr>
        <w:t>Esimerkkejä Z-lisäkoodeista</w:t>
      </w:r>
    </w:p>
    <w:tbl>
      <w:tblPr>
        <w:tblW w:w="9611" w:type="dxa"/>
        <w:tblInd w:w="70" w:type="dxa"/>
        <w:tblCellMar>
          <w:left w:w="70" w:type="dxa"/>
          <w:right w:w="70" w:type="dxa"/>
        </w:tblCellMar>
        <w:tblLook w:val="0000" w:firstRow="0" w:lastRow="0" w:firstColumn="0" w:lastColumn="0" w:noHBand="0" w:noVBand="0"/>
      </w:tblPr>
      <w:tblGrid>
        <w:gridCol w:w="919"/>
        <w:gridCol w:w="8692"/>
      </w:tblGrid>
      <w:tr w:rsidR="003C763F" w:rsidRPr="003C763F" w14:paraId="590B382E" w14:textId="77777777" w:rsidTr="00C03AB8">
        <w:trPr>
          <w:trHeight w:val="263"/>
        </w:trPr>
        <w:tc>
          <w:tcPr>
            <w:tcW w:w="919" w:type="dxa"/>
            <w:tcBorders>
              <w:top w:val="nil"/>
              <w:left w:val="nil"/>
              <w:bottom w:val="nil"/>
              <w:right w:val="nil"/>
            </w:tcBorders>
            <w:shd w:val="clear" w:color="auto" w:fill="auto"/>
            <w:noWrap/>
            <w:vAlign w:val="bottom"/>
          </w:tcPr>
          <w:p w14:paraId="590B382C" w14:textId="77777777" w:rsidR="003C763F" w:rsidRPr="003C763F" w:rsidRDefault="003C763F" w:rsidP="003C763F">
            <w:pPr>
              <w:rPr>
                <w:lang w:eastAsia="fi-FI"/>
              </w:rPr>
            </w:pPr>
            <w:r w:rsidRPr="003C763F">
              <w:rPr>
                <w:lang w:eastAsia="fi-FI"/>
              </w:rPr>
              <w:t>ZXA00</w:t>
            </w:r>
          </w:p>
        </w:tc>
        <w:tc>
          <w:tcPr>
            <w:tcW w:w="8692" w:type="dxa"/>
            <w:tcBorders>
              <w:top w:val="nil"/>
              <w:left w:val="nil"/>
              <w:bottom w:val="nil"/>
              <w:right w:val="nil"/>
            </w:tcBorders>
            <w:shd w:val="clear" w:color="auto" w:fill="auto"/>
            <w:noWrap/>
            <w:vAlign w:val="bottom"/>
          </w:tcPr>
          <w:p w14:paraId="590B382D" w14:textId="77777777" w:rsidR="003C763F" w:rsidRPr="003C763F" w:rsidRDefault="003C763F" w:rsidP="003C763F">
            <w:pPr>
              <w:rPr>
                <w:lang w:eastAsia="fi-FI"/>
              </w:rPr>
            </w:pPr>
            <w:r w:rsidRPr="003C763F">
              <w:rPr>
                <w:lang w:eastAsia="fi-FI"/>
              </w:rPr>
              <w:t>Oikea puoli</w:t>
            </w:r>
          </w:p>
        </w:tc>
      </w:tr>
      <w:tr w:rsidR="003C763F" w:rsidRPr="003C763F" w14:paraId="590B3831" w14:textId="77777777" w:rsidTr="00C03AB8">
        <w:trPr>
          <w:trHeight w:val="263"/>
        </w:trPr>
        <w:tc>
          <w:tcPr>
            <w:tcW w:w="919" w:type="dxa"/>
            <w:tcBorders>
              <w:top w:val="nil"/>
              <w:left w:val="nil"/>
              <w:bottom w:val="nil"/>
              <w:right w:val="nil"/>
            </w:tcBorders>
            <w:shd w:val="clear" w:color="auto" w:fill="auto"/>
            <w:noWrap/>
            <w:vAlign w:val="bottom"/>
          </w:tcPr>
          <w:p w14:paraId="590B382F" w14:textId="77777777" w:rsidR="003C763F" w:rsidRPr="003C763F" w:rsidRDefault="003C763F" w:rsidP="003C763F">
            <w:pPr>
              <w:rPr>
                <w:lang w:eastAsia="fi-FI"/>
              </w:rPr>
            </w:pPr>
            <w:r w:rsidRPr="003C763F">
              <w:rPr>
                <w:lang w:eastAsia="fi-FI"/>
              </w:rPr>
              <w:t>ZXA05</w:t>
            </w:r>
          </w:p>
        </w:tc>
        <w:tc>
          <w:tcPr>
            <w:tcW w:w="8692" w:type="dxa"/>
            <w:tcBorders>
              <w:top w:val="nil"/>
              <w:left w:val="nil"/>
              <w:bottom w:val="nil"/>
              <w:right w:val="nil"/>
            </w:tcBorders>
            <w:shd w:val="clear" w:color="auto" w:fill="auto"/>
            <w:noWrap/>
            <w:vAlign w:val="bottom"/>
          </w:tcPr>
          <w:p w14:paraId="590B3830" w14:textId="77777777" w:rsidR="003C763F" w:rsidRPr="003C763F" w:rsidRDefault="003C763F" w:rsidP="003C763F">
            <w:pPr>
              <w:rPr>
                <w:lang w:eastAsia="fi-FI"/>
              </w:rPr>
            </w:pPr>
            <w:r w:rsidRPr="003C763F">
              <w:rPr>
                <w:lang w:eastAsia="fi-FI"/>
              </w:rPr>
              <w:t>Vasen puoli</w:t>
            </w:r>
          </w:p>
        </w:tc>
      </w:tr>
      <w:tr w:rsidR="003C763F" w:rsidRPr="003C763F" w14:paraId="590B3834" w14:textId="77777777" w:rsidTr="00C03AB8">
        <w:trPr>
          <w:trHeight w:val="263"/>
        </w:trPr>
        <w:tc>
          <w:tcPr>
            <w:tcW w:w="919" w:type="dxa"/>
            <w:tcBorders>
              <w:top w:val="nil"/>
              <w:left w:val="nil"/>
              <w:bottom w:val="nil"/>
              <w:right w:val="nil"/>
            </w:tcBorders>
            <w:shd w:val="clear" w:color="auto" w:fill="auto"/>
            <w:noWrap/>
            <w:vAlign w:val="bottom"/>
          </w:tcPr>
          <w:p w14:paraId="590B3832" w14:textId="77777777" w:rsidR="003C763F" w:rsidRPr="003C763F" w:rsidRDefault="003C763F" w:rsidP="003C763F">
            <w:pPr>
              <w:rPr>
                <w:lang w:eastAsia="fi-FI"/>
              </w:rPr>
            </w:pPr>
            <w:r w:rsidRPr="003C763F">
              <w:rPr>
                <w:lang w:eastAsia="fi-FI"/>
              </w:rPr>
              <w:t>ZXA10</w:t>
            </w:r>
          </w:p>
        </w:tc>
        <w:tc>
          <w:tcPr>
            <w:tcW w:w="8692" w:type="dxa"/>
            <w:tcBorders>
              <w:top w:val="nil"/>
              <w:left w:val="nil"/>
              <w:bottom w:val="nil"/>
              <w:right w:val="nil"/>
            </w:tcBorders>
            <w:shd w:val="clear" w:color="auto" w:fill="auto"/>
            <w:noWrap/>
            <w:vAlign w:val="bottom"/>
          </w:tcPr>
          <w:p w14:paraId="590B3833" w14:textId="77777777" w:rsidR="003C763F" w:rsidRPr="003C763F" w:rsidRDefault="003C763F" w:rsidP="003C763F">
            <w:pPr>
              <w:rPr>
                <w:lang w:eastAsia="fi-FI"/>
              </w:rPr>
            </w:pPr>
            <w:r w:rsidRPr="003C763F">
              <w:rPr>
                <w:lang w:eastAsia="fi-FI"/>
              </w:rPr>
              <w:t>Molemminpuolinen</w:t>
            </w:r>
          </w:p>
        </w:tc>
      </w:tr>
      <w:tr w:rsidR="003C763F" w:rsidRPr="003C763F" w14:paraId="590B3837" w14:textId="77777777" w:rsidTr="00C03AB8">
        <w:trPr>
          <w:trHeight w:val="263"/>
        </w:trPr>
        <w:tc>
          <w:tcPr>
            <w:tcW w:w="919" w:type="dxa"/>
            <w:tcBorders>
              <w:top w:val="nil"/>
              <w:left w:val="nil"/>
              <w:bottom w:val="nil"/>
              <w:right w:val="nil"/>
            </w:tcBorders>
            <w:shd w:val="clear" w:color="auto" w:fill="auto"/>
            <w:noWrap/>
            <w:vAlign w:val="bottom"/>
          </w:tcPr>
          <w:p w14:paraId="590B3835" w14:textId="77777777" w:rsidR="003C763F" w:rsidRPr="003C763F" w:rsidRDefault="003C763F" w:rsidP="003C763F">
            <w:pPr>
              <w:rPr>
                <w:lang w:eastAsia="fi-FI"/>
              </w:rPr>
            </w:pPr>
            <w:r w:rsidRPr="003C763F">
              <w:rPr>
                <w:lang w:eastAsia="fi-FI"/>
              </w:rPr>
              <w:t>ZXF00</w:t>
            </w:r>
          </w:p>
        </w:tc>
        <w:tc>
          <w:tcPr>
            <w:tcW w:w="8692" w:type="dxa"/>
            <w:tcBorders>
              <w:top w:val="nil"/>
              <w:left w:val="nil"/>
              <w:bottom w:val="nil"/>
              <w:right w:val="nil"/>
            </w:tcBorders>
            <w:shd w:val="clear" w:color="auto" w:fill="auto"/>
            <w:noWrap/>
            <w:vAlign w:val="bottom"/>
          </w:tcPr>
          <w:p w14:paraId="590B3836" w14:textId="77777777" w:rsidR="003C763F" w:rsidRPr="003C763F" w:rsidRDefault="003C763F" w:rsidP="003C763F">
            <w:pPr>
              <w:rPr>
                <w:lang w:eastAsia="fi-FI"/>
              </w:rPr>
            </w:pPr>
            <w:r w:rsidRPr="003C763F">
              <w:rPr>
                <w:lang w:eastAsia="fi-FI"/>
              </w:rPr>
              <w:t>Toimenpiteen keskeyttäminen potilaan tilan heikkenemisen vuoksi</w:t>
            </w:r>
          </w:p>
        </w:tc>
      </w:tr>
      <w:tr w:rsidR="003C763F" w:rsidRPr="003C763F" w14:paraId="590B383A" w14:textId="77777777" w:rsidTr="00C03AB8">
        <w:trPr>
          <w:trHeight w:val="263"/>
        </w:trPr>
        <w:tc>
          <w:tcPr>
            <w:tcW w:w="919" w:type="dxa"/>
            <w:tcBorders>
              <w:top w:val="nil"/>
              <w:left w:val="nil"/>
              <w:bottom w:val="nil"/>
              <w:right w:val="nil"/>
            </w:tcBorders>
            <w:shd w:val="clear" w:color="auto" w:fill="auto"/>
            <w:noWrap/>
            <w:vAlign w:val="bottom"/>
          </w:tcPr>
          <w:p w14:paraId="590B3838" w14:textId="77777777" w:rsidR="003C763F" w:rsidRPr="003C763F" w:rsidRDefault="003C763F" w:rsidP="003C763F">
            <w:pPr>
              <w:rPr>
                <w:lang w:eastAsia="fi-FI"/>
              </w:rPr>
            </w:pPr>
            <w:r w:rsidRPr="003C763F">
              <w:rPr>
                <w:lang w:eastAsia="fi-FI"/>
              </w:rPr>
              <w:t>ZXF05</w:t>
            </w:r>
          </w:p>
        </w:tc>
        <w:tc>
          <w:tcPr>
            <w:tcW w:w="8692" w:type="dxa"/>
            <w:tcBorders>
              <w:top w:val="nil"/>
              <w:left w:val="nil"/>
              <w:bottom w:val="nil"/>
              <w:right w:val="nil"/>
            </w:tcBorders>
            <w:shd w:val="clear" w:color="auto" w:fill="auto"/>
            <w:noWrap/>
            <w:vAlign w:val="bottom"/>
          </w:tcPr>
          <w:p w14:paraId="590B3839" w14:textId="77777777" w:rsidR="003C763F" w:rsidRPr="003C763F" w:rsidRDefault="003C763F" w:rsidP="003C763F">
            <w:pPr>
              <w:rPr>
                <w:lang w:eastAsia="fi-FI"/>
              </w:rPr>
            </w:pPr>
            <w:r w:rsidRPr="003C763F">
              <w:rPr>
                <w:lang w:eastAsia="fi-FI"/>
              </w:rPr>
              <w:t>Toimenpiteen keskeyttäminen muusta potilaasta johtuvasta syystä</w:t>
            </w:r>
          </w:p>
        </w:tc>
      </w:tr>
      <w:tr w:rsidR="003C763F" w:rsidRPr="003C763F" w14:paraId="590B383D" w14:textId="77777777" w:rsidTr="00C03AB8">
        <w:trPr>
          <w:trHeight w:val="263"/>
        </w:trPr>
        <w:tc>
          <w:tcPr>
            <w:tcW w:w="919" w:type="dxa"/>
            <w:tcBorders>
              <w:top w:val="nil"/>
              <w:left w:val="nil"/>
              <w:bottom w:val="nil"/>
              <w:right w:val="nil"/>
            </w:tcBorders>
            <w:shd w:val="clear" w:color="auto" w:fill="auto"/>
            <w:noWrap/>
            <w:vAlign w:val="bottom"/>
          </w:tcPr>
          <w:p w14:paraId="590B383B" w14:textId="77777777" w:rsidR="003C763F" w:rsidRPr="003C763F" w:rsidRDefault="003C763F" w:rsidP="003C763F">
            <w:pPr>
              <w:rPr>
                <w:lang w:eastAsia="fi-FI"/>
              </w:rPr>
            </w:pPr>
            <w:r w:rsidRPr="003C763F">
              <w:rPr>
                <w:lang w:eastAsia="fi-FI"/>
              </w:rPr>
              <w:t>ZXF10</w:t>
            </w:r>
          </w:p>
        </w:tc>
        <w:tc>
          <w:tcPr>
            <w:tcW w:w="8692" w:type="dxa"/>
            <w:tcBorders>
              <w:top w:val="nil"/>
              <w:left w:val="nil"/>
              <w:bottom w:val="nil"/>
              <w:right w:val="nil"/>
            </w:tcBorders>
            <w:shd w:val="clear" w:color="auto" w:fill="auto"/>
            <w:noWrap/>
            <w:vAlign w:val="bottom"/>
          </w:tcPr>
          <w:p w14:paraId="590B383C" w14:textId="77777777" w:rsidR="003C763F" w:rsidRPr="003C763F" w:rsidRDefault="003C763F" w:rsidP="003C763F">
            <w:pPr>
              <w:rPr>
                <w:lang w:eastAsia="fi-FI"/>
              </w:rPr>
            </w:pPr>
            <w:r w:rsidRPr="003C763F">
              <w:rPr>
                <w:lang w:eastAsia="fi-FI"/>
              </w:rPr>
              <w:t>Toimenpiteen keskeyttäminen välineiden teknisen pettämisen vuoksi</w:t>
            </w:r>
          </w:p>
        </w:tc>
      </w:tr>
      <w:tr w:rsidR="003C763F" w:rsidRPr="003C763F" w14:paraId="590B3840" w14:textId="77777777" w:rsidTr="00C03AB8">
        <w:trPr>
          <w:trHeight w:val="263"/>
        </w:trPr>
        <w:tc>
          <w:tcPr>
            <w:tcW w:w="919" w:type="dxa"/>
            <w:tcBorders>
              <w:top w:val="nil"/>
              <w:left w:val="nil"/>
              <w:bottom w:val="nil"/>
              <w:right w:val="nil"/>
            </w:tcBorders>
            <w:shd w:val="clear" w:color="auto" w:fill="auto"/>
            <w:noWrap/>
            <w:vAlign w:val="bottom"/>
          </w:tcPr>
          <w:p w14:paraId="590B383E" w14:textId="77777777" w:rsidR="003C763F" w:rsidRPr="003C763F" w:rsidRDefault="003C763F" w:rsidP="003C763F">
            <w:pPr>
              <w:rPr>
                <w:lang w:eastAsia="fi-FI"/>
              </w:rPr>
            </w:pPr>
            <w:r w:rsidRPr="003C763F">
              <w:rPr>
                <w:lang w:eastAsia="fi-FI"/>
              </w:rPr>
              <w:t>ZXF99</w:t>
            </w:r>
          </w:p>
        </w:tc>
        <w:tc>
          <w:tcPr>
            <w:tcW w:w="8692" w:type="dxa"/>
            <w:tcBorders>
              <w:top w:val="nil"/>
              <w:left w:val="nil"/>
              <w:bottom w:val="nil"/>
              <w:right w:val="nil"/>
            </w:tcBorders>
            <w:shd w:val="clear" w:color="auto" w:fill="auto"/>
            <w:noWrap/>
            <w:vAlign w:val="bottom"/>
          </w:tcPr>
          <w:p w14:paraId="590B383F" w14:textId="77777777" w:rsidR="003C763F" w:rsidRPr="003C763F" w:rsidRDefault="003C763F" w:rsidP="003C763F">
            <w:pPr>
              <w:rPr>
                <w:lang w:eastAsia="fi-FI"/>
              </w:rPr>
            </w:pPr>
            <w:r w:rsidRPr="003C763F">
              <w:rPr>
                <w:lang w:eastAsia="fi-FI"/>
              </w:rPr>
              <w:t>Muu syy keskeyttää toimenpide</w:t>
            </w:r>
          </w:p>
        </w:tc>
      </w:tr>
    </w:tbl>
    <w:p w14:paraId="590B3841" w14:textId="77777777" w:rsidR="00574D5B" w:rsidRDefault="00574D5B" w:rsidP="00574D5B">
      <w:pPr>
        <w:rPr>
          <w:lang w:eastAsia="fi-FI"/>
        </w:rPr>
      </w:pPr>
    </w:p>
    <w:p w14:paraId="590B3842" w14:textId="77777777" w:rsidR="003A70BB" w:rsidRDefault="003A70BB" w:rsidP="003A70BB">
      <w:pPr>
        <w:pStyle w:val="Otsikko1"/>
      </w:pPr>
      <w:bookmarkStart w:id="82" w:name="_Toc343863260"/>
      <w:r>
        <w:t>Liitteet</w:t>
      </w:r>
      <w:bookmarkEnd w:id="82"/>
    </w:p>
    <w:p w14:paraId="590B3843" w14:textId="77777777" w:rsidR="003A70BB" w:rsidRDefault="008C45D1" w:rsidP="007473B9">
      <w:pPr>
        <w:rPr>
          <w:lang w:eastAsia="fi-FI"/>
        </w:rPr>
      </w:pPr>
      <w:r>
        <w:rPr>
          <w:lang w:eastAsia="fi-FI"/>
        </w:rPr>
        <w:t>Liitteenä on</w:t>
      </w:r>
      <w:r w:rsidR="007473B9">
        <w:rPr>
          <w:lang w:eastAsia="fi-FI"/>
        </w:rPr>
        <w:t xml:space="preserve"> </w:t>
      </w:r>
      <w:r>
        <w:rPr>
          <w:lang w:eastAsia="fi-FI"/>
        </w:rPr>
        <w:t>t</w:t>
      </w:r>
      <w:r w:rsidR="007473B9">
        <w:rPr>
          <w:lang w:eastAsia="fi-FI"/>
        </w:rPr>
        <w:t>utkimusasiakirja</w:t>
      </w:r>
      <w:r>
        <w:rPr>
          <w:lang w:eastAsia="fi-FI"/>
        </w:rPr>
        <w:t>n xml-esimerkki</w:t>
      </w:r>
      <w:r w:rsidR="007473B9">
        <w:rPr>
          <w:lang w:eastAsia="fi-FI"/>
        </w:rPr>
        <w:t xml:space="preserve">, jossa ovat </w:t>
      </w:r>
      <w:r w:rsidR="006F1D90">
        <w:rPr>
          <w:lang w:eastAsia="fi-FI"/>
        </w:rPr>
        <w:t>pyyntö</w:t>
      </w:r>
      <w:r w:rsidR="007473B9">
        <w:rPr>
          <w:lang w:eastAsia="fi-FI"/>
        </w:rPr>
        <w:t xml:space="preserve">, tehty tutkimus, lausunto ja </w:t>
      </w:r>
      <w:r w:rsidR="001A3CFE">
        <w:rPr>
          <w:lang w:eastAsia="fi-FI"/>
        </w:rPr>
        <w:t xml:space="preserve">tieto </w:t>
      </w:r>
      <w:r w:rsidR="007473B9">
        <w:rPr>
          <w:lang w:eastAsia="fi-FI"/>
        </w:rPr>
        <w:t>kuv</w:t>
      </w:r>
      <w:r w:rsidR="001A3CFE">
        <w:rPr>
          <w:lang w:eastAsia="fi-FI"/>
        </w:rPr>
        <w:t>ista arkistossa</w:t>
      </w:r>
    </w:p>
    <w:p w14:paraId="590B3844" w14:textId="77777777" w:rsidR="007473B9" w:rsidRPr="00B43FCD" w:rsidRDefault="007473B9" w:rsidP="007473B9">
      <w:pPr>
        <w:rPr>
          <w:highlight w:val="white"/>
          <w:lang w:eastAsia="fi-FI"/>
        </w:rPr>
      </w:pPr>
    </w:p>
    <w:sectPr w:rsidR="007473B9" w:rsidRPr="00B43FCD" w:rsidSect="00D252CD">
      <w:headerReference w:type="even" r:id="rId21"/>
      <w:headerReference w:type="default" r:id="rId22"/>
      <w:footerReference w:type="even" r:id="rId23"/>
      <w:footerReference w:type="default" r:id="rId24"/>
      <w:headerReference w:type="first" r:id="rId25"/>
      <w:footerReference w:type="first" r:id="rId26"/>
      <w:footnotePr>
        <w:numRestart w:val="eachSect"/>
      </w:footnotePr>
      <w:type w:val="continuous"/>
      <w:pgSz w:w="11907" w:h="16840" w:code="9"/>
      <w:pgMar w:top="567" w:right="1134" w:bottom="567" w:left="1134" w:header="567" w:footer="56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CA17A0" w14:textId="77777777" w:rsidR="00346CC1" w:rsidRDefault="00346CC1">
      <w:r>
        <w:separator/>
      </w:r>
    </w:p>
  </w:endnote>
  <w:endnote w:type="continuationSeparator" w:id="0">
    <w:p w14:paraId="3D158532" w14:textId="77777777" w:rsidR="00346CC1" w:rsidRDefault="00346C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ICL Classical Garamon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0B3880" w14:textId="77777777" w:rsidR="002317F8" w:rsidRDefault="002317F8">
    <w:pPr>
      <w:pStyle w:val="Alatunnist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0B3881" w14:textId="77777777" w:rsidR="002317F8" w:rsidRPr="002801F9" w:rsidRDefault="002317F8">
    <w:pPr>
      <w:pStyle w:val="Alatunniste"/>
    </w:pPr>
    <w:r w:rsidRPr="002801F9">
      <w:t xml:space="preserve">_______________________________________________________________________________________________   </w:t>
    </w:r>
  </w:p>
  <w:p w14:paraId="590B3882" w14:textId="45E7FC7C" w:rsidR="002317F8" w:rsidRPr="002B0A51" w:rsidRDefault="002317F8">
    <w:pPr>
      <w:pStyle w:val="Alatunniste"/>
      <w:tabs>
        <w:tab w:val="right" w:pos="9639"/>
      </w:tabs>
    </w:pPr>
    <w:r>
      <w:fldChar w:fldCharType="begin"/>
    </w:r>
    <w:r w:rsidRPr="002B0A51">
      <w:instrText xml:space="preserve"> FILENAME </w:instrText>
    </w:r>
    <w:r>
      <w:fldChar w:fldCharType="separate"/>
    </w:r>
    <w:r>
      <w:t>KanTa_kuvantamisen_CDA_R2_asiakirjarakenteet</w:t>
    </w:r>
    <w:r>
      <w:fldChar w:fldCharType="end"/>
    </w:r>
    <w:r w:rsidRPr="002B0A51">
      <w:tab/>
      <w:t>URN:OID:</w:t>
    </w:r>
    <w:r w:rsidR="00346CC1">
      <w:fldChar w:fldCharType="begin"/>
    </w:r>
    <w:r w:rsidR="00346CC1">
      <w:instrText xml:space="preserve"> DOCPROPERTY  OID  \* MERGEFORMAT </w:instrText>
    </w:r>
    <w:r w:rsidR="00346CC1">
      <w:fldChar w:fldCharType="separate"/>
    </w:r>
    <w:r w:rsidR="0099736C">
      <w:t>1.2.246.777.11.2012.10</w:t>
    </w:r>
    <w:r w:rsidR="00346CC1">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0B389E" w14:textId="77777777" w:rsidR="002317F8" w:rsidRDefault="002317F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4CF318" w14:textId="77777777" w:rsidR="00346CC1" w:rsidRDefault="00346CC1">
      <w:r>
        <w:separator/>
      </w:r>
    </w:p>
  </w:footnote>
  <w:footnote w:type="continuationSeparator" w:id="0">
    <w:p w14:paraId="0AA1A696" w14:textId="77777777" w:rsidR="00346CC1" w:rsidRDefault="00346C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0B3851" w14:textId="77777777" w:rsidR="002317F8" w:rsidRDefault="002317F8" w:rsidP="00532BF4">
    <w:pPr>
      <w:pStyle w:val="Yltunniste"/>
      <w:tabs>
        <w:tab w:val="left" w:pos="7797"/>
      </w:tabs>
    </w:pPr>
    <w:r>
      <w:rPr>
        <w:lang w:eastAsia="fi-FI"/>
      </w:rPr>
      <w:drawing>
        <wp:inline distT="0" distB="0" distL="0" distR="0" wp14:anchorId="590B389F" wp14:editId="590B38A0">
          <wp:extent cx="763270" cy="198755"/>
          <wp:effectExtent l="19050" t="0" r="0" b="0"/>
          <wp:docPr id="11" name="Kuv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763270" cy="198755"/>
                  </a:xfrm>
                  <a:prstGeom prst="rect">
                    <a:avLst/>
                  </a:prstGeom>
                  <a:noFill/>
                  <a:ln w="9525">
                    <a:noFill/>
                    <a:miter lim="800000"/>
                    <a:headEnd/>
                    <a:tailEnd/>
                  </a:ln>
                </pic:spPr>
              </pic:pic>
            </a:graphicData>
          </a:graphic>
        </wp:inline>
      </w:drawing>
    </w:r>
    <w:r>
      <w:tab/>
    </w:r>
    <w:r>
      <w:rPr>
        <w:lang w:eastAsia="fi-FI"/>
      </w:rPr>
      <w:drawing>
        <wp:inline distT="0" distB="0" distL="0" distR="0" wp14:anchorId="590B38A1" wp14:editId="590B38A2">
          <wp:extent cx="1097280" cy="787400"/>
          <wp:effectExtent l="19050" t="0" r="7620" b="0"/>
          <wp:docPr id="12" name="Kuva 12"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L7 Uusilogo"/>
                  <pic:cNvPicPr>
                    <a:picLocks noChangeAspect="1" noChangeArrowheads="1"/>
                  </pic:cNvPicPr>
                </pic:nvPicPr>
                <pic:blipFill>
                  <a:blip r:embed="rId2"/>
                  <a:srcRect/>
                  <a:stretch>
                    <a:fillRect/>
                  </a:stretch>
                </pic:blipFill>
                <pic:spPr bwMode="auto">
                  <a:xfrm>
                    <a:off x="0" y="0"/>
                    <a:ext cx="1097280" cy="78740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2317F8" w14:paraId="590B3857" w14:textId="77777777">
      <w:tc>
        <w:tcPr>
          <w:tcW w:w="2694" w:type="dxa"/>
        </w:tcPr>
        <w:p w14:paraId="590B3852" w14:textId="77777777" w:rsidR="002317F8" w:rsidRDefault="002317F8">
          <w:r>
            <w:rPr>
              <w:noProof/>
              <w:lang w:eastAsia="fi-FI"/>
            </w:rPr>
            <w:drawing>
              <wp:inline distT="0" distB="0" distL="0" distR="0" wp14:anchorId="590B38A3" wp14:editId="590B38A4">
                <wp:extent cx="1574165" cy="270510"/>
                <wp:effectExtent l="19050" t="0" r="6985" b="0"/>
                <wp:docPr id="13" name="Kuva 13"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ob"/>
                        <pic:cNvPicPr>
                          <a:picLocks noChangeAspect="1" noChangeArrowheads="1"/>
                        </pic:cNvPicPr>
                      </pic:nvPicPr>
                      <pic:blipFill>
                        <a:blip r:embed="rId1"/>
                        <a:srcRect/>
                        <a:stretch>
                          <a:fillRect/>
                        </a:stretch>
                      </pic:blipFill>
                      <pic:spPr bwMode="auto">
                        <a:xfrm>
                          <a:off x="0" y="0"/>
                          <a:ext cx="1574165" cy="270510"/>
                        </a:xfrm>
                        <a:prstGeom prst="rect">
                          <a:avLst/>
                        </a:prstGeom>
                        <a:noFill/>
                        <a:ln w="9525">
                          <a:noFill/>
                          <a:miter lim="800000"/>
                          <a:headEnd/>
                          <a:tailEnd/>
                        </a:ln>
                      </pic:spPr>
                    </pic:pic>
                  </a:graphicData>
                </a:graphic>
              </wp:inline>
            </w:drawing>
          </w:r>
        </w:p>
      </w:tc>
      <w:tc>
        <w:tcPr>
          <w:tcW w:w="1051" w:type="dxa"/>
        </w:tcPr>
        <w:p w14:paraId="590B3853" w14:textId="77777777" w:rsidR="002317F8" w:rsidRDefault="002317F8"/>
      </w:tc>
      <w:tc>
        <w:tcPr>
          <w:tcW w:w="3201" w:type="dxa"/>
        </w:tcPr>
        <w:p w14:paraId="590B3854" w14:textId="77777777" w:rsidR="002317F8" w:rsidRDefault="002317F8">
          <w:r>
            <w:fldChar w:fldCharType="begin"/>
          </w:r>
          <w:r>
            <w:instrText xml:space="preserve"> TITLE  \* MERGEFORMAT </w:instrText>
          </w:r>
          <w:r>
            <w:fldChar w:fldCharType="separate"/>
          </w:r>
          <w:proofErr w:type="spellStart"/>
          <w:r>
            <w:t>OpenCDA</w:t>
          </w:r>
          <w:proofErr w:type="spellEnd"/>
          <w:r>
            <w:t xml:space="preserve"> 2007 Tietotyypit</w:t>
          </w:r>
          <w:r>
            <w:fldChar w:fldCharType="end"/>
          </w:r>
        </w:p>
      </w:tc>
      <w:tc>
        <w:tcPr>
          <w:tcW w:w="1418" w:type="dxa"/>
        </w:tcPr>
        <w:p w14:paraId="590B3855" w14:textId="77777777" w:rsidR="002317F8" w:rsidRDefault="002317F8">
          <w:r>
            <w:fldChar w:fldCharType="begin"/>
          </w:r>
          <w:r>
            <w:instrText xml:space="preserve"> KEYWORDS  \* LOWER </w:instrText>
          </w:r>
          <w:r>
            <w:fldChar w:fldCharType="end"/>
          </w:r>
        </w:p>
      </w:tc>
      <w:tc>
        <w:tcPr>
          <w:tcW w:w="999" w:type="dxa"/>
        </w:tcPr>
        <w:p w14:paraId="590B3856" w14:textId="77777777" w:rsidR="002317F8" w:rsidRDefault="002317F8">
          <w:r>
            <w:rPr>
              <w:rStyle w:val="Sivunumero"/>
            </w:rPr>
            <w:fldChar w:fldCharType="begin"/>
          </w:r>
          <w:r>
            <w:rPr>
              <w:rStyle w:val="Sivunumero"/>
            </w:rPr>
            <w:instrText xml:space="preserve"> PAGE </w:instrText>
          </w:r>
          <w:r>
            <w:rPr>
              <w:rStyle w:val="Sivunumero"/>
            </w:rPr>
            <w:fldChar w:fldCharType="separate"/>
          </w:r>
          <w:r>
            <w:rPr>
              <w:rStyle w:val="Sivunumero"/>
              <w:noProof/>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Pr>
              <w:rStyle w:val="Sivunumero"/>
              <w:noProof/>
            </w:rPr>
            <w:t>2</w:t>
          </w:r>
          <w:r>
            <w:rPr>
              <w:rStyle w:val="Sivunumero"/>
            </w:rPr>
            <w:fldChar w:fldCharType="end"/>
          </w:r>
          <w:r>
            <w:rPr>
              <w:rStyle w:val="Sivunumero"/>
            </w:rPr>
            <w:t>)</w:t>
          </w:r>
        </w:p>
      </w:tc>
    </w:tr>
    <w:tr w:rsidR="002317F8" w14:paraId="590B385D" w14:textId="77777777">
      <w:tc>
        <w:tcPr>
          <w:tcW w:w="2694" w:type="dxa"/>
        </w:tcPr>
        <w:p w14:paraId="590B3858" w14:textId="77777777" w:rsidR="002317F8" w:rsidRDefault="002317F8"/>
      </w:tc>
      <w:tc>
        <w:tcPr>
          <w:tcW w:w="1051" w:type="dxa"/>
        </w:tcPr>
        <w:p w14:paraId="590B3859" w14:textId="77777777" w:rsidR="002317F8" w:rsidRDefault="002317F8"/>
      </w:tc>
      <w:tc>
        <w:tcPr>
          <w:tcW w:w="3201" w:type="dxa"/>
        </w:tcPr>
        <w:p w14:paraId="590B385A" w14:textId="77777777" w:rsidR="002317F8" w:rsidRDefault="00346CC1">
          <w:r>
            <w:fldChar w:fldCharType="begin"/>
          </w:r>
          <w:r>
            <w:instrText xml:space="preserve"> SUBJECT  \* MERGEFORMAT </w:instrText>
          </w:r>
          <w:r>
            <w:fldChar w:fldCharType="separate"/>
          </w:r>
          <w:r w:rsidR="002317F8">
            <w:t>Määrittelydokumentti</w:t>
          </w:r>
          <w:r>
            <w:fldChar w:fldCharType="end"/>
          </w:r>
        </w:p>
      </w:tc>
      <w:tc>
        <w:tcPr>
          <w:tcW w:w="1418" w:type="dxa"/>
        </w:tcPr>
        <w:p w14:paraId="590B385B" w14:textId="77777777" w:rsidR="002317F8" w:rsidRDefault="002317F8"/>
      </w:tc>
      <w:tc>
        <w:tcPr>
          <w:tcW w:w="999" w:type="dxa"/>
        </w:tcPr>
        <w:p w14:paraId="590B385C" w14:textId="77777777" w:rsidR="002317F8" w:rsidRDefault="002317F8"/>
      </w:tc>
    </w:tr>
    <w:tr w:rsidR="002317F8" w14:paraId="590B3863" w14:textId="77777777">
      <w:tc>
        <w:tcPr>
          <w:tcW w:w="2694" w:type="dxa"/>
        </w:tcPr>
        <w:p w14:paraId="590B385E" w14:textId="77777777" w:rsidR="002317F8" w:rsidRDefault="002317F8"/>
      </w:tc>
      <w:tc>
        <w:tcPr>
          <w:tcW w:w="1051" w:type="dxa"/>
        </w:tcPr>
        <w:p w14:paraId="590B385F" w14:textId="77777777" w:rsidR="002317F8" w:rsidRDefault="002317F8"/>
      </w:tc>
      <w:tc>
        <w:tcPr>
          <w:tcW w:w="3201" w:type="dxa"/>
        </w:tcPr>
        <w:p w14:paraId="590B3860" w14:textId="77777777" w:rsidR="002317F8" w:rsidRDefault="002317F8"/>
      </w:tc>
      <w:tc>
        <w:tcPr>
          <w:tcW w:w="1418" w:type="dxa"/>
        </w:tcPr>
        <w:p w14:paraId="590B3861" w14:textId="77777777" w:rsidR="002317F8" w:rsidRDefault="002317F8"/>
      </w:tc>
      <w:tc>
        <w:tcPr>
          <w:tcW w:w="999" w:type="dxa"/>
        </w:tcPr>
        <w:p w14:paraId="590B3862" w14:textId="77777777" w:rsidR="002317F8" w:rsidRDefault="002317F8"/>
      </w:tc>
    </w:tr>
    <w:tr w:rsidR="002317F8" w14:paraId="590B3869" w14:textId="77777777">
      <w:tc>
        <w:tcPr>
          <w:tcW w:w="2694" w:type="dxa"/>
        </w:tcPr>
        <w:p w14:paraId="590B3864" w14:textId="77777777" w:rsidR="002317F8" w:rsidRDefault="002317F8"/>
      </w:tc>
      <w:tc>
        <w:tcPr>
          <w:tcW w:w="1051" w:type="dxa"/>
        </w:tcPr>
        <w:p w14:paraId="590B3865" w14:textId="77777777" w:rsidR="002317F8" w:rsidRDefault="002317F8">
          <w:bookmarkStart w:id="1" w:name="_GoBack"/>
          <w:bookmarkEnd w:id="1"/>
        </w:p>
      </w:tc>
      <w:tc>
        <w:tcPr>
          <w:tcW w:w="3201" w:type="dxa"/>
        </w:tcPr>
        <w:p w14:paraId="590B3866" w14:textId="77777777" w:rsidR="002317F8" w:rsidRDefault="002317F8">
          <w:r>
            <w:fldChar w:fldCharType="begin"/>
          </w:r>
          <w:r>
            <w:instrText xml:space="preserve"> SAVEDATE \@ "dd.MM.yyyy" \* LOWER </w:instrText>
          </w:r>
          <w:r>
            <w:fldChar w:fldCharType="separate"/>
          </w:r>
          <w:ins w:id="2" w:author="Tekijä">
            <w:r w:rsidR="007C618E">
              <w:rPr>
                <w:noProof/>
              </w:rPr>
              <w:t>28.12.2012</w:t>
            </w:r>
            <w:del w:id="3" w:author="Tekijä">
              <w:r w:rsidR="00532178" w:rsidDel="007C618E">
                <w:rPr>
                  <w:noProof/>
                </w:rPr>
                <w:delText>27.12.2012</w:delText>
              </w:r>
              <w:r w:rsidR="005D49E5" w:rsidDel="007C618E">
                <w:rPr>
                  <w:noProof/>
                </w:rPr>
                <w:delText>21.12.2012</w:delText>
              </w:r>
              <w:r w:rsidDel="007C618E">
                <w:rPr>
                  <w:noProof/>
                </w:rPr>
                <w:delText>21.12.201221.12.201220.12.201219.12.201203.03.2011</w:delText>
              </w:r>
            </w:del>
          </w:ins>
          <w:del w:id="4" w:author="Tekijä">
            <w:r w:rsidDel="007C618E">
              <w:rPr>
                <w:noProof/>
              </w:rPr>
              <w:delText>09.02.2011</w:delText>
            </w:r>
          </w:del>
          <w:r>
            <w:rPr>
              <w:noProof/>
            </w:rPr>
            <w:fldChar w:fldCharType="end"/>
          </w:r>
        </w:p>
      </w:tc>
      <w:tc>
        <w:tcPr>
          <w:tcW w:w="1418" w:type="dxa"/>
        </w:tcPr>
        <w:p w14:paraId="590B3867" w14:textId="77777777" w:rsidR="002317F8" w:rsidRDefault="00346CC1">
          <w:r>
            <w:fldChar w:fldCharType="begin"/>
          </w:r>
          <w:r>
            <w:instrText xml:space="preserve"> FILENAME  \* LOWER </w:instrText>
          </w:r>
          <w:r>
            <w:fldChar w:fldCharType="separate"/>
          </w:r>
          <w:r w:rsidR="002317F8">
            <w:rPr>
              <w:noProof/>
            </w:rPr>
            <w:t>opencda2008-tietotyypit-v020_track.doc</w:t>
          </w:r>
          <w:r>
            <w:rPr>
              <w:noProof/>
            </w:rPr>
            <w:fldChar w:fldCharType="end"/>
          </w:r>
        </w:p>
      </w:tc>
      <w:tc>
        <w:tcPr>
          <w:tcW w:w="999" w:type="dxa"/>
        </w:tcPr>
        <w:p w14:paraId="590B3868" w14:textId="77777777" w:rsidR="002317F8" w:rsidRDefault="002317F8"/>
      </w:tc>
    </w:tr>
  </w:tbl>
  <w:p w14:paraId="590B386A" w14:textId="77777777" w:rsidR="002317F8" w:rsidRDefault="002317F8">
    <w:pPr>
      <w:spacing w:before="1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0B386B" w14:textId="77777777" w:rsidR="002317F8" w:rsidRDefault="002317F8">
    <w:pPr>
      <w:pStyle w:val="Yltunniste"/>
    </w:pPr>
  </w:p>
  <w:p w14:paraId="590B386C" w14:textId="77777777" w:rsidR="002317F8" w:rsidRDefault="002317F8"/>
  <w:p w14:paraId="590B386D" w14:textId="77777777" w:rsidR="002317F8" w:rsidRDefault="002317F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7" w:type="dxa"/>
      <w:tblLayout w:type="fixed"/>
      <w:tblCellMar>
        <w:left w:w="107" w:type="dxa"/>
        <w:right w:w="107" w:type="dxa"/>
      </w:tblCellMar>
      <w:tblLook w:val="0000" w:firstRow="0" w:lastRow="0" w:firstColumn="0" w:lastColumn="0" w:noHBand="0" w:noVBand="0"/>
    </w:tblPr>
    <w:tblGrid>
      <w:gridCol w:w="3544"/>
      <w:gridCol w:w="3402"/>
      <w:gridCol w:w="1843"/>
      <w:gridCol w:w="850"/>
    </w:tblGrid>
    <w:tr w:rsidR="002317F8" w14:paraId="590B3872" w14:textId="77777777">
      <w:trPr>
        <w:cantSplit/>
      </w:trPr>
      <w:tc>
        <w:tcPr>
          <w:tcW w:w="3544" w:type="dxa"/>
          <w:vMerge w:val="restart"/>
        </w:tcPr>
        <w:p w14:paraId="590B386E" w14:textId="77777777" w:rsidR="002317F8" w:rsidRDefault="002317F8" w:rsidP="00532BF4">
          <w:pPr>
            <w:pStyle w:val="Yltunniste"/>
            <w:rPr>
              <w:i/>
              <w:iCs/>
              <w:sz w:val="36"/>
              <w:szCs w:val="36"/>
            </w:rPr>
          </w:pPr>
          <w:r>
            <w:rPr>
              <w:i/>
              <w:sz w:val="52"/>
              <w:lang w:eastAsia="fi-FI"/>
            </w:rPr>
            <w:drawing>
              <wp:inline distT="0" distB="0" distL="0" distR="0" wp14:anchorId="590B38A5" wp14:editId="590B38A6">
                <wp:extent cx="739775" cy="659765"/>
                <wp:effectExtent l="19050" t="0" r="3175" b="0"/>
                <wp:docPr id="8" name="Kuva 8"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l7usa"/>
                        <pic:cNvPicPr>
                          <a:picLocks noChangeAspect="1" noChangeArrowheads="1"/>
                        </pic:cNvPicPr>
                      </pic:nvPicPr>
                      <pic:blipFill>
                        <a:blip r:embed="rId1"/>
                        <a:srcRect/>
                        <a:stretch>
                          <a:fillRect/>
                        </a:stretch>
                      </pic:blipFill>
                      <pic:spPr bwMode="auto">
                        <a:xfrm>
                          <a:off x="0" y="0"/>
                          <a:ext cx="739775" cy="659765"/>
                        </a:xfrm>
                        <a:prstGeom prst="rect">
                          <a:avLst/>
                        </a:prstGeom>
                        <a:noFill/>
                        <a:ln w="9525">
                          <a:noFill/>
                          <a:miter lim="800000"/>
                          <a:headEnd/>
                          <a:tailEnd/>
                        </a:ln>
                      </pic:spPr>
                    </pic:pic>
                  </a:graphicData>
                </a:graphic>
              </wp:inline>
            </w:drawing>
          </w:r>
          <w:r>
            <w:rPr>
              <w:i/>
              <w:sz w:val="52"/>
            </w:rPr>
            <w:t xml:space="preserve">   </w:t>
          </w:r>
          <w:r>
            <w:rPr>
              <w:lang w:eastAsia="fi-FI"/>
            </w:rPr>
            <w:drawing>
              <wp:inline distT="0" distB="0" distL="0" distR="0" wp14:anchorId="590B38A7" wp14:editId="590B38A8">
                <wp:extent cx="763270" cy="198755"/>
                <wp:effectExtent l="19050" t="0" r="0" b="0"/>
                <wp:docPr id="9"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srcRect/>
                        <a:stretch>
                          <a:fillRect/>
                        </a:stretch>
                      </pic:blipFill>
                      <pic:spPr bwMode="auto">
                        <a:xfrm>
                          <a:off x="0" y="0"/>
                          <a:ext cx="763270" cy="198755"/>
                        </a:xfrm>
                        <a:prstGeom prst="rect">
                          <a:avLst/>
                        </a:prstGeom>
                        <a:noFill/>
                        <a:ln w="9525">
                          <a:noFill/>
                          <a:miter lim="800000"/>
                          <a:headEnd/>
                          <a:tailEnd/>
                        </a:ln>
                      </pic:spPr>
                    </pic:pic>
                  </a:graphicData>
                </a:graphic>
              </wp:inline>
            </w:drawing>
          </w:r>
          <w:r>
            <w:rPr>
              <w:i/>
              <w:sz w:val="52"/>
            </w:rPr>
            <w:t xml:space="preserve"> </w:t>
          </w:r>
        </w:p>
      </w:tc>
      <w:tc>
        <w:tcPr>
          <w:tcW w:w="3402" w:type="dxa"/>
        </w:tcPr>
        <w:p w14:paraId="590B386F" w14:textId="77777777" w:rsidR="002317F8" w:rsidRDefault="002317F8" w:rsidP="00532BF4">
          <w:pPr>
            <w:pStyle w:val="Yltunniste"/>
          </w:pPr>
          <w:r>
            <w:t>Asiakas: Kela</w:t>
          </w:r>
        </w:p>
      </w:tc>
      <w:tc>
        <w:tcPr>
          <w:tcW w:w="1843" w:type="dxa"/>
        </w:tcPr>
        <w:p w14:paraId="590B3870" w14:textId="1F14D39E" w:rsidR="002317F8" w:rsidRDefault="002317F8" w:rsidP="009E2C3B">
          <w:pPr>
            <w:pStyle w:val="Yltunniste"/>
            <w:jc w:val="center"/>
          </w:pPr>
          <w:r>
            <w:t xml:space="preserve">Versio </w:t>
          </w:r>
          <w:r w:rsidR="00346CC1">
            <w:fldChar w:fldCharType="begin"/>
          </w:r>
          <w:r w:rsidR="00346CC1">
            <w:instrText xml:space="preserve"> DOCPROPERTY  Versio  \* MERGEFORMAT </w:instrText>
          </w:r>
          <w:r w:rsidR="00346CC1">
            <w:fldChar w:fldCharType="separate"/>
          </w:r>
          <w:r>
            <w:t>1.10</w:t>
          </w:r>
          <w:r w:rsidR="00346CC1">
            <w:fldChar w:fldCharType="end"/>
          </w:r>
        </w:p>
      </w:tc>
      <w:tc>
        <w:tcPr>
          <w:tcW w:w="850" w:type="dxa"/>
        </w:tcPr>
        <w:p w14:paraId="590B3871" w14:textId="77777777" w:rsidR="002317F8" w:rsidRDefault="002317F8">
          <w:pPr>
            <w:pStyle w:val="Yltunniste"/>
          </w:pPr>
          <w:r>
            <w:rPr>
              <w:rStyle w:val="Sivunumero"/>
            </w:rPr>
            <w:fldChar w:fldCharType="begin"/>
          </w:r>
          <w:r>
            <w:rPr>
              <w:rStyle w:val="Sivunumero"/>
            </w:rPr>
            <w:instrText xml:space="preserve"> PAGE </w:instrText>
          </w:r>
          <w:r>
            <w:rPr>
              <w:rStyle w:val="Sivunumero"/>
            </w:rPr>
            <w:fldChar w:fldCharType="separate"/>
          </w:r>
          <w:r w:rsidR="00B41F57">
            <w:rPr>
              <w:rStyle w:val="Sivunumero"/>
            </w:rPr>
            <w:t>2</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B41F57">
            <w:rPr>
              <w:rStyle w:val="Sivunumero"/>
            </w:rPr>
            <w:t>28</w:t>
          </w:r>
          <w:r>
            <w:rPr>
              <w:rStyle w:val="Sivunumero"/>
            </w:rPr>
            <w:fldChar w:fldCharType="end"/>
          </w:r>
          <w:r>
            <w:rPr>
              <w:rStyle w:val="Sivunumero"/>
            </w:rPr>
            <w:t>)</w:t>
          </w:r>
        </w:p>
      </w:tc>
    </w:tr>
    <w:tr w:rsidR="002317F8" w14:paraId="590B3879" w14:textId="77777777">
      <w:trPr>
        <w:cantSplit/>
      </w:trPr>
      <w:tc>
        <w:tcPr>
          <w:tcW w:w="3544" w:type="dxa"/>
          <w:vMerge/>
        </w:tcPr>
        <w:p w14:paraId="590B3873" w14:textId="77777777" w:rsidR="002317F8" w:rsidRDefault="002317F8">
          <w:pPr>
            <w:pStyle w:val="Yltunniste"/>
          </w:pPr>
        </w:p>
      </w:tc>
      <w:tc>
        <w:tcPr>
          <w:tcW w:w="3402" w:type="dxa"/>
        </w:tcPr>
        <w:p w14:paraId="590B3874" w14:textId="77777777" w:rsidR="002317F8" w:rsidRDefault="002317F8">
          <w:pPr>
            <w:pStyle w:val="Yltunniste"/>
          </w:pPr>
          <w:r>
            <w:t>KanTa HL7 rajapintamäärittelyt</w:t>
          </w:r>
        </w:p>
        <w:p w14:paraId="590B3875" w14:textId="77777777" w:rsidR="002317F8" w:rsidRDefault="002317F8">
          <w:pPr>
            <w:pStyle w:val="Yltunniste"/>
          </w:pPr>
        </w:p>
      </w:tc>
      <w:tc>
        <w:tcPr>
          <w:tcW w:w="1843" w:type="dxa"/>
        </w:tcPr>
        <w:p w14:paraId="590B3876" w14:textId="77777777" w:rsidR="002317F8" w:rsidRDefault="002317F8">
          <w:pPr>
            <w:pStyle w:val="Yltunniste"/>
            <w:jc w:val="center"/>
          </w:pPr>
        </w:p>
        <w:p w14:paraId="590B3877" w14:textId="7A0A7970" w:rsidR="002317F8" w:rsidRDefault="00464BF9" w:rsidP="00C22D21">
          <w:pPr>
            <w:pStyle w:val="Yltunniste"/>
            <w:jc w:val="center"/>
          </w:pPr>
          <w:fldSimple w:instr=" DOCPROPERTY  VersioPäivä  \* MERGEFORMAT ">
            <w:r w:rsidR="005D49E5">
              <w:t>28.12.2012</w:t>
            </w:r>
          </w:fldSimple>
        </w:p>
      </w:tc>
      <w:tc>
        <w:tcPr>
          <w:tcW w:w="850" w:type="dxa"/>
        </w:tcPr>
        <w:p w14:paraId="590B3878" w14:textId="77777777" w:rsidR="002317F8" w:rsidRDefault="002317F8">
          <w:pPr>
            <w:pStyle w:val="Yltunniste"/>
          </w:pPr>
        </w:p>
      </w:tc>
    </w:tr>
    <w:tr w:rsidR="002317F8" w14:paraId="590B387E" w14:textId="77777777" w:rsidTr="00CA40E0">
      <w:trPr>
        <w:cantSplit/>
        <w:trHeight w:hRule="exact" w:val="518"/>
      </w:trPr>
      <w:tc>
        <w:tcPr>
          <w:tcW w:w="3544" w:type="dxa"/>
        </w:tcPr>
        <w:p w14:paraId="590B387A" w14:textId="77777777" w:rsidR="002317F8" w:rsidRDefault="002317F8">
          <w:pPr>
            <w:pStyle w:val="Yltunniste"/>
            <w:rPr>
              <w:i/>
              <w:sz w:val="44"/>
              <w:szCs w:val="44"/>
            </w:rPr>
          </w:pPr>
          <w:r>
            <w:rPr>
              <w:i/>
              <w:sz w:val="44"/>
              <w:szCs w:val="44"/>
            </w:rPr>
            <w:t xml:space="preserve"> </w:t>
          </w:r>
        </w:p>
      </w:tc>
      <w:tc>
        <w:tcPr>
          <w:tcW w:w="3402" w:type="dxa"/>
        </w:tcPr>
        <w:p w14:paraId="590B387B" w14:textId="77777777" w:rsidR="002317F8" w:rsidRDefault="002317F8" w:rsidP="00CA40E0">
          <w:pPr>
            <w:pStyle w:val="Yltunniste"/>
            <w:ind w:left="1136" w:hanging="1136"/>
          </w:pPr>
          <w:r>
            <w:t>Dokumentti: Kuvantamisen CDA R2 asiakirjarakenteet</w:t>
          </w:r>
        </w:p>
      </w:tc>
      <w:tc>
        <w:tcPr>
          <w:tcW w:w="1843" w:type="dxa"/>
        </w:tcPr>
        <w:p w14:paraId="590B387C" w14:textId="77777777" w:rsidR="002317F8" w:rsidRPr="003F7159" w:rsidRDefault="002317F8">
          <w:pPr>
            <w:pStyle w:val="Yltunniste"/>
            <w:jc w:val="center"/>
            <w:rPr>
              <w:b/>
              <w:sz w:val="16"/>
            </w:rPr>
          </w:pPr>
        </w:p>
      </w:tc>
      <w:tc>
        <w:tcPr>
          <w:tcW w:w="850" w:type="dxa"/>
        </w:tcPr>
        <w:p w14:paraId="590B387D" w14:textId="77777777" w:rsidR="002317F8" w:rsidRDefault="002317F8">
          <w:pPr>
            <w:pStyle w:val="Yltunniste"/>
          </w:pPr>
        </w:p>
      </w:tc>
    </w:tr>
  </w:tbl>
  <w:p w14:paraId="590B387F" w14:textId="77777777" w:rsidR="002317F8" w:rsidRDefault="002317F8" w:rsidP="00CA40E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2317F8" w14:paraId="590B3888" w14:textId="77777777">
      <w:tc>
        <w:tcPr>
          <w:tcW w:w="2694" w:type="dxa"/>
        </w:tcPr>
        <w:p w14:paraId="590B3883" w14:textId="77777777" w:rsidR="002317F8" w:rsidRDefault="002317F8">
          <w:r>
            <w:rPr>
              <w:noProof/>
              <w:lang w:eastAsia="fi-FI"/>
            </w:rPr>
            <w:drawing>
              <wp:inline distT="0" distB="0" distL="0" distR="0" wp14:anchorId="590B38A9" wp14:editId="590B38AA">
                <wp:extent cx="1574165" cy="270510"/>
                <wp:effectExtent l="19050" t="0" r="6985" b="0"/>
                <wp:docPr id="10" name="Kuva 10"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ob"/>
                        <pic:cNvPicPr>
                          <a:picLocks noChangeAspect="1" noChangeArrowheads="1"/>
                        </pic:cNvPicPr>
                      </pic:nvPicPr>
                      <pic:blipFill>
                        <a:blip r:embed="rId1"/>
                        <a:srcRect/>
                        <a:stretch>
                          <a:fillRect/>
                        </a:stretch>
                      </pic:blipFill>
                      <pic:spPr bwMode="auto">
                        <a:xfrm>
                          <a:off x="0" y="0"/>
                          <a:ext cx="1574165" cy="270510"/>
                        </a:xfrm>
                        <a:prstGeom prst="rect">
                          <a:avLst/>
                        </a:prstGeom>
                        <a:noFill/>
                        <a:ln w="9525">
                          <a:noFill/>
                          <a:miter lim="800000"/>
                          <a:headEnd/>
                          <a:tailEnd/>
                        </a:ln>
                      </pic:spPr>
                    </pic:pic>
                  </a:graphicData>
                </a:graphic>
              </wp:inline>
            </w:drawing>
          </w:r>
        </w:p>
      </w:tc>
      <w:tc>
        <w:tcPr>
          <w:tcW w:w="1051" w:type="dxa"/>
        </w:tcPr>
        <w:p w14:paraId="590B3884" w14:textId="77777777" w:rsidR="002317F8" w:rsidRDefault="002317F8"/>
      </w:tc>
      <w:tc>
        <w:tcPr>
          <w:tcW w:w="3201" w:type="dxa"/>
        </w:tcPr>
        <w:p w14:paraId="590B3885" w14:textId="77777777" w:rsidR="002317F8" w:rsidRDefault="002317F8">
          <w:r>
            <w:fldChar w:fldCharType="begin"/>
          </w:r>
          <w:r>
            <w:instrText xml:space="preserve"> TITLE  \* MERGEFORMAT </w:instrText>
          </w:r>
          <w:r>
            <w:fldChar w:fldCharType="separate"/>
          </w:r>
          <w:proofErr w:type="spellStart"/>
          <w:r>
            <w:t>OpenCDA</w:t>
          </w:r>
          <w:proofErr w:type="spellEnd"/>
          <w:r>
            <w:t xml:space="preserve"> 2007 Tietotyypit</w:t>
          </w:r>
          <w:r>
            <w:fldChar w:fldCharType="end"/>
          </w:r>
        </w:p>
      </w:tc>
      <w:tc>
        <w:tcPr>
          <w:tcW w:w="1418" w:type="dxa"/>
        </w:tcPr>
        <w:p w14:paraId="590B3886" w14:textId="77777777" w:rsidR="002317F8" w:rsidRDefault="002317F8">
          <w:pPr>
            <w:rPr>
              <w:sz w:val="20"/>
            </w:rPr>
          </w:pPr>
          <w:r>
            <w:rPr>
              <w:sz w:val="20"/>
            </w:rPr>
            <w:fldChar w:fldCharType="begin"/>
          </w:r>
          <w:r>
            <w:rPr>
              <w:sz w:val="20"/>
            </w:rPr>
            <w:instrText xml:space="preserve"> KEYWORDS  \* LOWER </w:instrText>
          </w:r>
          <w:r>
            <w:rPr>
              <w:sz w:val="20"/>
            </w:rPr>
            <w:fldChar w:fldCharType="end"/>
          </w:r>
        </w:p>
      </w:tc>
      <w:tc>
        <w:tcPr>
          <w:tcW w:w="999" w:type="dxa"/>
        </w:tcPr>
        <w:p w14:paraId="590B3887" w14:textId="77777777" w:rsidR="002317F8" w:rsidRDefault="002317F8">
          <w:pPr>
            <w:rPr>
              <w:sz w:val="20"/>
            </w:rPr>
          </w:pPr>
          <w:r>
            <w:rPr>
              <w:rStyle w:val="Sivunumero"/>
              <w:sz w:val="20"/>
            </w:rPr>
            <w:fldChar w:fldCharType="begin"/>
          </w:r>
          <w:r>
            <w:rPr>
              <w:rStyle w:val="Sivunumero"/>
              <w:sz w:val="20"/>
            </w:rPr>
            <w:instrText xml:space="preserve"> PAGE </w:instrText>
          </w:r>
          <w:r>
            <w:rPr>
              <w:rStyle w:val="Sivunumero"/>
              <w:sz w:val="20"/>
            </w:rPr>
            <w:fldChar w:fldCharType="separate"/>
          </w:r>
          <w:r>
            <w:rPr>
              <w:rStyle w:val="Sivunumero"/>
              <w:noProof/>
              <w:sz w:val="20"/>
            </w:rPr>
            <w:t>1</w:t>
          </w:r>
          <w:r>
            <w:rPr>
              <w:rStyle w:val="Sivunumero"/>
              <w:sz w:val="20"/>
            </w:rPr>
            <w:fldChar w:fldCharType="end"/>
          </w:r>
          <w:r>
            <w:rPr>
              <w:rStyle w:val="Sivunumero"/>
              <w:sz w:val="20"/>
            </w:rPr>
            <w:t xml:space="preserve"> (</w:t>
          </w:r>
          <w:r>
            <w:rPr>
              <w:rStyle w:val="Sivunumero"/>
              <w:sz w:val="20"/>
            </w:rPr>
            <w:fldChar w:fldCharType="begin"/>
          </w:r>
          <w:r>
            <w:rPr>
              <w:rStyle w:val="Sivunumero"/>
              <w:sz w:val="20"/>
            </w:rPr>
            <w:instrText xml:space="preserve"> NUMPAGES  \* LOWER </w:instrText>
          </w:r>
          <w:r>
            <w:rPr>
              <w:rStyle w:val="Sivunumero"/>
              <w:sz w:val="20"/>
            </w:rPr>
            <w:fldChar w:fldCharType="separate"/>
          </w:r>
          <w:r>
            <w:rPr>
              <w:rStyle w:val="Sivunumero"/>
              <w:noProof/>
              <w:sz w:val="20"/>
            </w:rPr>
            <w:t>2</w:t>
          </w:r>
          <w:r>
            <w:rPr>
              <w:rStyle w:val="Sivunumero"/>
              <w:sz w:val="20"/>
            </w:rPr>
            <w:fldChar w:fldCharType="end"/>
          </w:r>
          <w:r>
            <w:rPr>
              <w:rStyle w:val="Sivunumero"/>
              <w:sz w:val="20"/>
            </w:rPr>
            <w:t>)</w:t>
          </w:r>
        </w:p>
      </w:tc>
    </w:tr>
    <w:tr w:rsidR="002317F8" w14:paraId="590B388E" w14:textId="77777777">
      <w:tc>
        <w:tcPr>
          <w:tcW w:w="2694" w:type="dxa"/>
        </w:tcPr>
        <w:p w14:paraId="590B3889" w14:textId="77777777" w:rsidR="002317F8" w:rsidRDefault="002317F8"/>
      </w:tc>
      <w:tc>
        <w:tcPr>
          <w:tcW w:w="1051" w:type="dxa"/>
        </w:tcPr>
        <w:p w14:paraId="590B388A" w14:textId="77777777" w:rsidR="002317F8" w:rsidRDefault="002317F8"/>
      </w:tc>
      <w:tc>
        <w:tcPr>
          <w:tcW w:w="3201" w:type="dxa"/>
        </w:tcPr>
        <w:p w14:paraId="590B388B" w14:textId="77777777" w:rsidR="002317F8" w:rsidRDefault="00346CC1">
          <w:r>
            <w:fldChar w:fldCharType="begin"/>
          </w:r>
          <w:r>
            <w:instrText xml:space="preserve"> SUBJECT  \* MERGEFORMAT </w:instrText>
          </w:r>
          <w:r>
            <w:fldChar w:fldCharType="separate"/>
          </w:r>
          <w:r w:rsidR="002317F8">
            <w:t>Määrittelydokumentti</w:t>
          </w:r>
          <w:r>
            <w:fldChar w:fldCharType="end"/>
          </w:r>
        </w:p>
      </w:tc>
      <w:tc>
        <w:tcPr>
          <w:tcW w:w="1418" w:type="dxa"/>
        </w:tcPr>
        <w:p w14:paraId="590B388C" w14:textId="77777777" w:rsidR="002317F8" w:rsidRDefault="002317F8"/>
      </w:tc>
      <w:tc>
        <w:tcPr>
          <w:tcW w:w="999" w:type="dxa"/>
        </w:tcPr>
        <w:p w14:paraId="590B388D" w14:textId="77777777" w:rsidR="002317F8" w:rsidRDefault="002317F8"/>
      </w:tc>
    </w:tr>
    <w:tr w:rsidR="002317F8" w14:paraId="590B3894" w14:textId="77777777">
      <w:tc>
        <w:tcPr>
          <w:tcW w:w="2694" w:type="dxa"/>
        </w:tcPr>
        <w:p w14:paraId="590B388F" w14:textId="77777777" w:rsidR="002317F8" w:rsidRDefault="002317F8"/>
      </w:tc>
      <w:tc>
        <w:tcPr>
          <w:tcW w:w="1051" w:type="dxa"/>
        </w:tcPr>
        <w:p w14:paraId="590B3890" w14:textId="77777777" w:rsidR="002317F8" w:rsidRDefault="002317F8"/>
      </w:tc>
      <w:tc>
        <w:tcPr>
          <w:tcW w:w="3201" w:type="dxa"/>
        </w:tcPr>
        <w:p w14:paraId="590B3891" w14:textId="77777777" w:rsidR="002317F8" w:rsidRDefault="002317F8"/>
      </w:tc>
      <w:tc>
        <w:tcPr>
          <w:tcW w:w="1418" w:type="dxa"/>
        </w:tcPr>
        <w:p w14:paraId="590B3892" w14:textId="77777777" w:rsidR="002317F8" w:rsidRDefault="002317F8"/>
      </w:tc>
      <w:tc>
        <w:tcPr>
          <w:tcW w:w="999" w:type="dxa"/>
        </w:tcPr>
        <w:p w14:paraId="590B3893" w14:textId="77777777" w:rsidR="002317F8" w:rsidRDefault="002317F8"/>
      </w:tc>
    </w:tr>
    <w:tr w:rsidR="002317F8" w14:paraId="590B389A" w14:textId="77777777">
      <w:tc>
        <w:tcPr>
          <w:tcW w:w="2694" w:type="dxa"/>
        </w:tcPr>
        <w:p w14:paraId="590B3895" w14:textId="77777777" w:rsidR="002317F8" w:rsidRDefault="002317F8"/>
      </w:tc>
      <w:tc>
        <w:tcPr>
          <w:tcW w:w="1051" w:type="dxa"/>
        </w:tcPr>
        <w:p w14:paraId="590B3896" w14:textId="77777777" w:rsidR="002317F8" w:rsidRDefault="002317F8"/>
      </w:tc>
      <w:tc>
        <w:tcPr>
          <w:tcW w:w="3201" w:type="dxa"/>
        </w:tcPr>
        <w:p w14:paraId="590B3897" w14:textId="77777777" w:rsidR="002317F8" w:rsidRDefault="002317F8">
          <w:pPr>
            <w:rPr>
              <w:sz w:val="20"/>
            </w:rPr>
          </w:pPr>
          <w:r>
            <w:rPr>
              <w:sz w:val="20"/>
            </w:rPr>
            <w:fldChar w:fldCharType="begin"/>
          </w:r>
          <w:r>
            <w:rPr>
              <w:sz w:val="20"/>
            </w:rPr>
            <w:instrText xml:space="preserve"> SAVEDATE \@ "dd.MM.yyyy" \* LOWER </w:instrText>
          </w:r>
          <w:r>
            <w:rPr>
              <w:sz w:val="20"/>
            </w:rPr>
            <w:fldChar w:fldCharType="separate"/>
          </w:r>
          <w:ins w:id="83" w:author="Tekijä">
            <w:r w:rsidR="007C618E">
              <w:rPr>
                <w:noProof/>
                <w:sz w:val="20"/>
              </w:rPr>
              <w:t>28.12.2012</w:t>
            </w:r>
            <w:del w:id="84" w:author="Tekijä">
              <w:r w:rsidR="00532178" w:rsidDel="007C618E">
                <w:rPr>
                  <w:noProof/>
                  <w:sz w:val="20"/>
                </w:rPr>
                <w:delText>27.12.2012</w:delText>
              </w:r>
              <w:r w:rsidR="005D49E5" w:rsidDel="007C618E">
                <w:rPr>
                  <w:noProof/>
                  <w:sz w:val="20"/>
                </w:rPr>
                <w:delText>21.12.2012</w:delText>
              </w:r>
              <w:r w:rsidDel="007C618E">
                <w:rPr>
                  <w:noProof/>
                  <w:sz w:val="20"/>
                </w:rPr>
                <w:delText>21.12.201221.12.201220.12.201219.12.201203.03.2011</w:delText>
              </w:r>
            </w:del>
          </w:ins>
          <w:del w:id="85" w:author="Tekijä">
            <w:r w:rsidDel="007C618E">
              <w:rPr>
                <w:noProof/>
                <w:sz w:val="20"/>
              </w:rPr>
              <w:delText>09.02.2011</w:delText>
            </w:r>
          </w:del>
          <w:r>
            <w:rPr>
              <w:sz w:val="20"/>
            </w:rPr>
            <w:fldChar w:fldCharType="end"/>
          </w:r>
        </w:p>
      </w:tc>
      <w:tc>
        <w:tcPr>
          <w:tcW w:w="1418" w:type="dxa"/>
        </w:tcPr>
        <w:p w14:paraId="590B3898" w14:textId="77777777" w:rsidR="002317F8" w:rsidRDefault="002317F8">
          <w:pPr>
            <w:rPr>
              <w:sz w:val="20"/>
            </w:rPr>
          </w:pPr>
          <w:r>
            <w:rPr>
              <w:sz w:val="20"/>
            </w:rPr>
            <w:fldChar w:fldCharType="begin"/>
          </w:r>
          <w:r>
            <w:rPr>
              <w:sz w:val="20"/>
            </w:rPr>
            <w:instrText xml:space="preserve"> FILENAME  \* LOWER </w:instrText>
          </w:r>
          <w:r>
            <w:rPr>
              <w:sz w:val="20"/>
            </w:rPr>
            <w:fldChar w:fldCharType="separate"/>
          </w:r>
          <w:r>
            <w:rPr>
              <w:noProof/>
              <w:sz w:val="20"/>
            </w:rPr>
            <w:t>opencda2008-tietotyypit-v020_track.doc</w:t>
          </w:r>
          <w:r>
            <w:rPr>
              <w:sz w:val="20"/>
            </w:rPr>
            <w:fldChar w:fldCharType="end"/>
          </w:r>
        </w:p>
      </w:tc>
      <w:tc>
        <w:tcPr>
          <w:tcW w:w="999" w:type="dxa"/>
        </w:tcPr>
        <w:p w14:paraId="590B3899" w14:textId="77777777" w:rsidR="002317F8" w:rsidRDefault="002317F8"/>
      </w:tc>
    </w:tr>
  </w:tbl>
  <w:p w14:paraId="590B389B" w14:textId="77777777" w:rsidR="002317F8" w:rsidRDefault="002317F8">
    <w:pPr>
      <w:spacing w:before="120"/>
    </w:pPr>
  </w:p>
  <w:p w14:paraId="590B389C" w14:textId="77777777" w:rsidR="002317F8" w:rsidRDefault="002317F8"/>
  <w:p w14:paraId="590B389D" w14:textId="77777777" w:rsidR="002317F8" w:rsidRDefault="002317F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B18819E"/>
    <w:lvl w:ilvl="0">
      <w:start w:val="1"/>
      <w:numFmt w:val="decimal"/>
      <w:pStyle w:val="Otsikko1"/>
      <w:lvlText w:val="%1."/>
      <w:legacy w:legacy="1" w:legacySpace="144" w:legacyIndent="0"/>
      <w:lvlJc w:val="left"/>
    </w:lvl>
    <w:lvl w:ilvl="1">
      <w:start w:val="1"/>
      <w:numFmt w:val="decimal"/>
      <w:pStyle w:val="Otsikko2"/>
      <w:lvlText w:val="%1.%2"/>
      <w:legacy w:legacy="1" w:legacySpace="144" w:legacyIndent="0"/>
      <w:lvlJc w:val="left"/>
    </w:lvl>
    <w:lvl w:ilvl="2">
      <w:start w:val="1"/>
      <w:numFmt w:val="decimal"/>
      <w:pStyle w:val="Otsikko3"/>
      <w:lvlText w:val="%1.%2.%3"/>
      <w:legacy w:legacy="1" w:legacySpace="144" w:legacyIndent="0"/>
      <w:lvlJc w:val="left"/>
    </w:lvl>
    <w:lvl w:ilvl="3">
      <w:start w:val="1"/>
      <w:numFmt w:val="decimal"/>
      <w:pStyle w:val="Otsikko4"/>
      <w:lvlText w:val="%1.%2.%3.%4"/>
      <w:legacy w:legacy="1" w:legacySpace="144" w:legacyIndent="0"/>
      <w:lvlJc w:val="left"/>
    </w:lvl>
    <w:lvl w:ilvl="4">
      <w:start w:val="1"/>
      <w:numFmt w:val="decimal"/>
      <w:pStyle w:val="Otsikko5"/>
      <w:lvlText w:val="%1.%2.%3.%4.%5"/>
      <w:legacy w:legacy="1" w:legacySpace="144" w:legacyIndent="0"/>
      <w:lvlJc w:val="left"/>
    </w:lvl>
    <w:lvl w:ilvl="5">
      <w:start w:val="1"/>
      <w:numFmt w:val="decimal"/>
      <w:pStyle w:val="Otsikko6"/>
      <w:lvlText w:val="%1.%2.%3.%4.%5.%6"/>
      <w:legacy w:legacy="1" w:legacySpace="144" w:legacyIndent="0"/>
      <w:lvlJc w:val="left"/>
    </w:lvl>
    <w:lvl w:ilvl="6">
      <w:start w:val="1"/>
      <w:numFmt w:val="decimal"/>
      <w:pStyle w:val="Otsikko7"/>
      <w:lvlText w:val="%1.%2.%3.%4.%5.%6.%7"/>
      <w:legacy w:legacy="1" w:legacySpace="144" w:legacyIndent="0"/>
      <w:lvlJc w:val="left"/>
    </w:lvl>
    <w:lvl w:ilvl="7">
      <w:start w:val="1"/>
      <w:numFmt w:val="decimal"/>
      <w:pStyle w:val="Otsikko8"/>
      <w:lvlText w:val="%1.%2.%3.%4.%5.%6.%7.%8"/>
      <w:legacy w:legacy="1" w:legacySpace="144" w:legacyIndent="0"/>
      <w:lvlJc w:val="left"/>
    </w:lvl>
    <w:lvl w:ilvl="8">
      <w:start w:val="1"/>
      <w:numFmt w:val="decimal"/>
      <w:pStyle w:val="Otsikko9"/>
      <w:lvlText w:val="%1.%2.%3.%4.%5.%6.%7.%8.%9"/>
      <w:legacy w:legacy="1" w:legacySpace="144" w:legacyIndent="0"/>
      <w:lvlJc w:val="left"/>
    </w:lvl>
  </w:abstractNum>
  <w:abstractNum w:abstractNumId="1">
    <w:nsid w:val="07E20C7A"/>
    <w:multiLevelType w:val="hybridMultilevel"/>
    <w:tmpl w:val="980CA982"/>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
    <w:nsid w:val="0FD75FD1"/>
    <w:multiLevelType w:val="multilevel"/>
    <w:tmpl w:val="582880AC"/>
    <w:lvl w:ilvl="0">
      <w:start w:val="1"/>
      <w:numFmt w:val="decimal"/>
      <w:lvlText w:val="%1."/>
      <w:legacy w:legacy="1" w:legacySpace="144" w:legacyIndent="0"/>
      <w:lvlJc w:val="left"/>
    </w:lvl>
    <w:lvl w:ilvl="1">
      <w:start w:val="4"/>
      <w:numFmt w:val="bullet"/>
      <w:lvlText w:val="-"/>
      <w:lvlJc w:val="left"/>
      <w:pPr>
        <w:tabs>
          <w:tab w:val="num" w:pos="360"/>
        </w:tabs>
        <w:ind w:left="360" w:hanging="360"/>
      </w:pPr>
      <w:rPr>
        <w:rFonts w:ascii="Times New Roman" w:eastAsia="Times New Roman" w:hAnsi="Times New Roman" w:cs="Times New Roman" w:hint="default"/>
      </w:rPr>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4"/>
      <w:numFmt w:val="bullet"/>
      <w:lvlText w:val="-"/>
      <w:lvlJc w:val="left"/>
      <w:pPr>
        <w:tabs>
          <w:tab w:val="num" w:pos="360"/>
        </w:tabs>
        <w:ind w:left="360" w:hanging="360"/>
      </w:pPr>
      <w:rPr>
        <w:rFonts w:ascii="Times New Roman" w:eastAsia="Times New Roman" w:hAnsi="Times New Roman" w:cs="Times New Roman" w:hint="default"/>
      </w:rPr>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3">
    <w:nsid w:val="13C75E19"/>
    <w:multiLevelType w:val="multilevel"/>
    <w:tmpl w:val="4AEC9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4A114B5"/>
    <w:multiLevelType w:val="hybridMultilevel"/>
    <w:tmpl w:val="315AA6EC"/>
    <w:lvl w:ilvl="0" w:tplc="47A85C30">
      <w:start w:val="1"/>
      <w:numFmt w:val="bullet"/>
      <w:pStyle w:val="Normalbulleted"/>
      <w:lvlText w:val=""/>
      <w:lvlJc w:val="left"/>
      <w:pPr>
        <w:tabs>
          <w:tab w:val="num" w:pos="1021"/>
        </w:tabs>
        <w:ind w:left="1021" w:hanging="227"/>
      </w:pPr>
      <w:rPr>
        <w:rFonts w:ascii="Symbol" w:hAnsi="Symbol" w:hint="default"/>
      </w:rPr>
    </w:lvl>
    <w:lvl w:ilvl="1" w:tplc="3EBC092A">
      <w:start w:val="22"/>
      <w:numFmt w:val="bullet"/>
      <w:lvlText w:val="-"/>
      <w:lvlJc w:val="left"/>
      <w:pPr>
        <w:tabs>
          <w:tab w:val="num" w:pos="3708"/>
        </w:tabs>
        <w:ind w:left="3708" w:hanging="360"/>
      </w:pPr>
      <w:rPr>
        <w:rFonts w:ascii="Times New Roman" w:eastAsia="Times New Roman" w:hAnsi="Times New Roman" w:cs="Times New Roman" w:hint="default"/>
      </w:rPr>
    </w:lvl>
    <w:lvl w:ilvl="2" w:tplc="E79265C0">
      <w:start w:val="1"/>
      <w:numFmt w:val="bullet"/>
      <w:lvlText w:val=""/>
      <w:lvlJc w:val="left"/>
      <w:pPr>
        <w:tabs>
          <w:tab w:val="num" w:pos="4428"/>
        </w:tabs>
        <w:ind w:left="4428" w:hanging="360"/>
      </w:pPr>
      <w:rPr>
        <w:rFonts w:ascii="Wingdings" w:hAnsi="Wingdings" w:hint="default"/>
      </w:rPr>
    </w:lvl>
    <w:lvl w:ilvl="3" w:tplc="BD2CC6DA">
      <w:start w:val="1"/>
      <w:numFmt w:val="bullet"/>
      <w:pStyle w:val="Normalbulleted"/>
      <w:lvlText w:val=""/>
      <w:lvlJc w:val="left"/>
      <w:pPr>
        <w:tabs>
          <w:tab w:val="num" w:pos="5148"/>
        </w:tabs>
        <w:ind w:left="5148" w:hanging="360"/>
      </w:pPr>
      <w:rPr>
        <w:rFonts w:ascii="Symbol" w:hAnsi="Symbol" w:hint="default"/>
      </w:rPr>
    </w:lvl>
    <w:lvl w:ilvl="4" w:tplc="04090003">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5">
    <w:nsid w:val="19016AC4"/>
    <w:multiLevelType w:val="hybridMultilevel"/>
    <w:tmpl w:val="A58A4ADE"/>
    <w:lvl w:ilvl="0" w:tplc="A9BACDB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9FA44F5"/>
    <w:multiLevelType w:val="hybridMultilevel"/>
    <w:tmpl w:val="95EA970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nsid w:val="1A3754C7"/>
    <w:multiLevelType w:val="hybridMultilevel"/>
    <w:tmpl w:val="426A2D8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nsid w:val="1EB66A58"/>
    <w:multiLevelType w:val="hybridMultilevel"/>
    <w:tmpl w:val="0330C450"/>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F315417"/>
    <w:multiLevelType w:val="hybridMultilevel"/>
    <w:tmpl w:val="BAB67802"/>
    <w:lvl w:ilvl="0" w:tplc="78CC9A9E">
      <w:start w:val="1"/>
      <w:numFmt w:val="decimal"/>
      <w:pStyle w:val="NormalNumbered"/>
      <w:lvlText w:val="%1."/>
      <w:lvlJc w:val="left"/>
      <w:pPr>
        <w:tabs>
          <w:tab w:val="num" w:pos="794"/>
        </w:tabs>
        <w:ind w:left="794" w:hanging="340"/>
      </w:pPr>
      <w:rPr>
        <w:rFonts w:hint="default"/>
      </w:rPr>
    </w:lvl>
    <w:lvl w:ilvl="1" w:tplc="040B0019">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10">
    <w:nsid w:val="22467E57"/>
    <w:multiLevelType w:val="hybridMultilevel"/>
    <w:tmpl w:val="40161F3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99867C2"/>
    <w:multiLevelType w:val="hybridMultilevel"/>
    <w:tmpl w:val="8DC2F86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nsid w:val="35BA6B88"/>
    <w:multiLevelType w:val="multilevel"/>
    <w:tmpl w:val="16B223F0"/>
    <w:lvl w:ilvl="0">
      <w:start w:val="1"/>
      <w:numFmt w:val="decimal"/>
      <w:lvlText w:val="%1."/>
      <w:legacy w:legacy="1" w:legacySpace="144" w:legacyIndent="0"/>
      <w:lvlJc w:val="left"/>
    </w:lvl>
    <w:lvl w:ilvl="1">
      <w:start w:val="4"/>
      <w:numFmt w:val="bullet"/>
      <w:lvlText w:val="-"/>
      <w:lvlJc w:val="left"/>
      <w:pPr>
        <w:tabs>
          <w:tab w:val="num" w:pos="360"/>
        </w:tabs>
        <w:ind w:left="360" w:hanging="360"/>
      </w:pPr>
      <w:rPr>
        <w:rFonts w:ascii="Times New Roman" w:eastAsia="Times New Roman" w:hAnsi="Times New Roman" w:cs="Times New Roman" w:hint="default"/>
      </w:rPr>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3">
    <w:nsid w:val="38FC6149"/>
    <w:multiLevelType w:val="hybridMultilevel"/>
    <w:tmpl w:val="F420EF50"/>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B89353D"/>
    <w:multiLevelType w:val="hybridMultilevel"/>
    <w:tmpl w:val="23E8EF0E"/>
    <w:lvl w:ilvl="0" w:tplc="04090001">
      <w:numFmt w:val="bullet"/>
      <w:lvlText w:val=""/>
      <w:lvlJc w:val="left"/>
      <w:pPr>
        <w:tabs>
          <w:tab w:val="num" w:pos="720"/>
        </w:tabs>
        <w:ind w:left="720" w:hanging="360"/>
      </w:pPr>
      <w:rPr>
        <w:rFonts w:ascii="Symbol" w:eastAsia="Times New Roman" w:hAnsi="Symbol" w:cs="Times New Roman" w:hint="default"/>
      </w:rPr>
    </w:lvl>
    <w:lvl w:ilvl="1" w:tplc="B42EF760">
      <w:numFmt w:val="bullet"/>
      <w:lvlText w:val=""/>
      <w:lvlJc w:val="left"/>
      <w:pPr>
        <w:tabs>
          <w:tab w:val="num" w:pos="1440"/>
        </w:tabs>
        <w:ind w:left="1440" w:hanging="360"/>
      </w:pPr>
      <w:rPr>
        <w:rFonts w:ascii="Wingdings" w:eastAsia="Times New Roman" w:hAnsi="Wingding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BFB4B41"/>
    <w:multiLevelType w:val="hybridMultilevel"/>
    <w:tmpl w:val="99F6203E"/>
    <w:lvl w:ilvl="0" w:tplc="2EB2C3E2">
      <w:start w:val="1"/>
      <w:numFmt w:val="bullet"/>
      <w:lvlText w:val="•"/>
      <w:lvlJc w:val="left"/>
      <w:pPr>
        <w:tabs>
          <w:tab w:val="num" w:pos="720"/>
        </w:tabs>
        <w:ind w:left="720" w:hanging="360"/>
      </w:pPr>
      <w:rPr>
        <w:rFonts w:ascii="Times New Roman" w:hAnsi="Times New Roman" w:hint="default"/>
      </w:rPr>
    </w:lvl>
    <w:lvl w:ilvl="1" w:tplc="4B1E3BE2">
      <w:start w:val="169"/>
      <w:numFmt w:val="bullet"/>
      <w:lvlText w:val="–"/>
      <w:lvlJc w:val="left"/>
      <w:pPr>
        <w:tabs>
          <w:tab w:val="num" w:pos="1440"/>
        </w:tabs>
        <w:ind w:left="1440" w:hanging="360"/>
      </w:pPr>
      <w:rPr>
        <w:rFonts w:ascii="Times New Roman" w:hAnsi="Times New Roman" w:hint="default"/>
      </w:rPr>
    </w:lvl>
    <w:lvl w:ilvl="2" w:tplc="C2968EA2">
      <w:start w:val="169"/>
      <w:numFmt w:val="bullet"/>
      <w:lvlText w:val="•"/>
      <w:lvlJc w:val="left"/>
      <w:pPr>
        <w:tabs>
          <w:tab w:val="num" w:pos="2160"/>
        </w:tabs>
        <w:ind w:left="2160" w:hanging="360"/>
      </w:pPr>
      <w:rPr>
        <w:rFonts w:ascii="Times New Roman" w:hAnsi="Times New Roman" w:hint="default"/>
      </w:rPr>
    </w:lvl>
    <w:lvl w:ilvl="3" w:tplc="5EB26BA4" w:tentative="1">
      <w:start w:val="1"/>
      <w:numFmt w:val="bullet"/>
      <w:lvlText w:val="•"/>
      <w:lvlJc w:val="left"/>
      <w:pPr>
        <w:tabs>
          <w:tab w:val="num" w:pos="2880"/>
        </w:tabs>
        <w:ind w:left="2880" w:hanging="360"/>
      </w:pPr>
      <w:rPr>
        <w:rFonts w:ascii="Times New Roman" w:hAnsi="Times New Roman" w:hint="default"/>
      </w:rPr>
    </w:lvl>
    <w:lvl w:ilvl="4" w:tplc="07BADC5A" w:tentative="1">
      <w:start w:val="1"/>
      <w:numFmt w:val="bullet"/>
      <w:lvlText w:val="•"/>
      <w:lvlJc w:val="left"/>
      <w:pPr>
        <w:tabs>
          <w:tab w:val="num" w:pos="3600"/>
        </w:tabs>
        <w:ind w:left="3600" w:hanging="360"/>
      </w:pPr>
      <w:rPr>
        <w:rFonts w:ascii="Times New Roman" w:hAnsi="Times New Roman" w:hint="default"/>
      </w:rPr>
    </w:lvl>
    <w:lvl w:ilvl="5" w:tplc="E69EDA84" w:tentative="1">
      <w:start w:val="1"/>
      <w:numFmt w:val="bullet"/>
      <w:lvlText w:val="•"/>
      <w:lvlJc w:val="left"/>
      <w:pPr>
        <w:tabs>
          <w:tab w:val="num" w:pos="4320"/>
        </w:tabs>
        <w:ind w:left="4320" w:hanging="360"/>
      </w:pPr>
      <w:rPr>
        <w:rFonts w:ascii="Times New Roman" w:hAnsi="Times New Roman" w:hint="default"/>
      </w:rPr>
    </w:lvl>
    <w:lvl w:ilvl="6" w:tplc="80A49430" w:tentative="1">
      <w:start w:val="1"/>
      <w:numFmt w:val="bullet"/>
      <w:lvlText w:val="•"/>
      <w:lvlJc w:val="left"/>
      <w:pPr>
        <w:tabs>
          <w:tab w:val="num" w:pos="5040"/>
        </w:tabs>
        <w:ind w:left="5040" w:hanging="360"/>
      </w:pPr>
      <w:rPr>
        <w:rFonts w:ascii="Times New Roman" w:hAnsi="Times New Roman" w:hint="default"/>
      </w:rPr>
    </w:lvl>
    <w:lvl w:ilvl="7" w:tplc="688E6622" w:tentative="1">
      <w:start w:val="1"/>
      <w:numFmt w:val="bullet"/>
      <w:lvlText w:val="•"/>
      <w:lvlJc w:val="left"/>
      <w:pPr>
        <w:tabs>
          <w:tab w:val="num" w:pos="5760"/>
        </w:tabs>
        <w:ind w:left="5760" w:hanging="360"/>
      </w:pPr>
      <w:rPr>
        <w:rFonts w:ascii="Times New Roman" w:hAnsi="Times New Roman" w:hint="default"/>
      </w:rPr>
    </w:lvl>
    <w:lvl w:ilvl="8" w:tplc="819E3122" w:tentative="1">
      <w:start w:val="1"/>
      <w:numFmt w:val="bullet"/>
      <w:lvlText w:val="•"/>
      <w:lvlJc w:val="left"/>
      <w:pPr>
        <w:tabs>
          <w:tab w:val="num" w:pos="6480"/>
        </w:tabs>
        <w:ind w:left="6480" w:hanging="360"/>
      </w:pPr>
      <w:rPr>
        <w:rFonts w:ascii="Times New Roman" w:hAnsi="Times New Roman" w:hint="default"/>
      </w:rPr>
    </w:lvl>
  </w:abstractNum>
  <w:abstractNum w:abstractNumId="16">
    <w:nsid w:val="3E645363"/>
    <w:multiLevelType w:val="hybridMultilevel"/>
    <w:tmpl w:val="7FA42CCA"/>
    <w:lvl w:ilvl="0" w:tplc="C0787378">
      <w:start w:val="4"/>
      <w:numFmt w:val="bullet"/>
      <w:lvlText w:val="-"/>
      <w:lvlJc w:val="left"/>
      <w:pPr>
        <w:tabs>
          <w:tab w:val="num" w:pos="3196"/>
        </w:tabs>
        <w:ind w:left="3196"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7">
    <w:nsid w:val="43414AE7"/>
    <w:multiLevelType w:val="hybridMultilevel"/>
    <w:tmpl w:val="A3F09EDC"/>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8">
    <w:nsid w:val="4B2755B8"/>
    <w:multiLevelType w:val="hybridMultilevel"/>
    <w:tmpl w:val="57246B8C"/>
    <w:lvl w:ilvl="0" w:tplc="040B0001">
      <w:numFmt w:val="bullet"/>
      <w:lvlText w:val=""/>
      <w:lvlJc w:val="left"/>
      <w:pPr>
        <w:tabs>
          <w:tab w:val="num" w:pos="720"/>
        </w:tabs>
        <w:ind w:left="720" w:hanging="360"/>
      </w:pPr>
      <w:rPr>
        <w:rFonts w:ascii="Symbol" w:eastAsia="Times New Roman" w:hAnsi="Symbol"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9">
    <w:nsid w:val="4DB72004"/>
    <w:multiLevelType w:val="hybridMultilevel"/>
    <w:tmpl w:val="F376989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nsid w:val="4FE83022"/>
    <w:multiLevelType w:val="hybridMultilevel"/>
    <w:tmpl w:val="640CBD00"/>
    <w:lvl w:ilvl="0" w:tplc="54861E04">
      <w:start w:val="1"/>
      <w:numFmt w:val="bullet"/>
      <w:lvlText w:val="–"/>
      <w:lvlJc w:val="left"/>
      <w:pPr>
        <w:tabs>
          <w:tab w:val="num" w:pos="720"/>
        </w:tabs>
        <w:ind w:left="720" w:hanging="360"/>
      </w:pPr>
      <w:rPr>
        <w:rFonts w:ascii="Times New Roman" w:hAnsi="Times New Roman" w:hint="default"/>
      </w:rPr>
    </w:lvl>
    <w:lvl w:ilvl="1" w:tplc="DB969CA0">
      <w:start w:val="1"/>
      <w:numFmt w:val="bullet"/>
      <w:lvlText w:val="–"/>
      <w:lvlJc w:val="left"/>
      <w:pPr>
        <w:tabs>
          <w:tab w:val="num" w:pos="1440"/>
        </w:tabs>
        <w:ind w:left="1440" w:hanging="360"/>
      </w:pPr>
      <w:rPr>
        <w:rFonts w:ascii="Times New Roman" w:hAnsi="Times New Roman" w:hint="default"/>
      </w:rPr>
    </w:lvl>
    <w:lvl w:ilvl="2" w:tplc="4F480962">
      <w:start w:val="169"/>
      <w:numFmt w:val="bullet"/>
      <w:lvlText w:val="•"/>
      <w:lvlJc w:val="left"/>
      <w:pPr>
        <w:tabs>
          <w:tab w:val="num" w:pos="2160"/>
        </w:tabs>
        <w:ind w:left="2160" w:hanging="360"/>
      </w:pPr>
      <w:rPr>
        <w:rFonts w:ascii="Times New Roman" w:hAnsi="Times New Roman" w:hint="default"/>
      </w:rPr>
    </w:lvl>
    <w:lvl w:ilvl="3" w:tplc="5FD251A8" w:tentative="1">
      <w:start w:val="1"/>
      <w:numFmt w:val="bullet"/>
      <w:lvlText w:val="–"/>
      <w:lvlJc w:val="left"/>
      <w:pPr>
        <w:tabs>
          <w:tab w:val="num" w:pos="2880"/>
        </w:tabs>
        <w:ind w:left="2880" w:hanging="360"/>
      </w:pPr>
      <w:rPr>
        <w:rFonts w:ascii="Times New Roman" w:hAnsi="Times New Roman" w:hint="default"/>
      </w:rPr>
    </w:lvl>
    <w:lvl w:ilvl="4" w:tplc="EA94EE96" w:tentative="1">
      <w:start w:val="1"/>
      <w:numFmt w:val="bullet"/>
      <w:lvlText w:val="–"/>
      <w:lvlJc w:val="left"/>
      <w:pPr>
        <w:tabs>
          <w:tab w:val="num" w:pos="3600"/>
        </w:tabs>
        <w:ind w:left="3600" w:hanging="360"/>
      </w:pPr>
      <w:rPr>
        <w:rFonts w:ascii="Times New Roman" w:hAnsi="Times New Roman" w:hint="default"/>
      </w:rPr>
    </w:lvl>
    <w:lvl w:ilvl="5" w:tplc="89CAA726" w:tentative="1">
      <w:start w:val="1"/>
      <w:numFmt w:val="bullet"/>
      <w:lvlText w:val="–"/>
      <w:lvlJc w:val="left"/>
      <w:pPr>
        <w:tabs>
          <w:tab w:val="num" w:pos="4320"/>
        </w:tabs>
        <w:ind w:left="4320" w:hanging="360"/>
      </w:pPr>
      <w:rPr>
        <w:rFonts w:ascii="Times New Roman" w:hAnsi="Times New Roman" w:hint="default"/>
      </w:rPr>
    </w:lvl>
    <w:lvl w:ilvl="6" w:tplc="F9C81662" w:tentative="1">
      <w:start w:val="1"/>
      <w:numFmt w:val="bullet"/>
      <w:lvlText w:val="–"/>
      <w:lvlJc w:val="left"/>
      <w:pPr>
        <w:tabs>
          <w:tab w:val="num" w:pos="5040"/>
        </w:tabs>
        <w:ind w:left="5040" w:hanging="360"/>
      </w:pPr>
      <w:rPr>
        <w:rFonts w:ascii="Times New Roman" w:hAnsi="Times New Roman" w:hint="default"/>
      </w:rPr>
    </w:lvl>
    <w:lvl w:ilvl="7" w:tplc="F71A5316" w:tentative="1">
      <w:start w:val="1"/>
      <w:numFmt w:val="bullet"/>
      <w:lvlText w:val="–"/>
      <w:lvlJc w:val="left"/>
      <w:pPr>
        <w:tabs>
          <w:tab w:val="num" w:pos="5760"/>
        </w:tabs>
        <w:ind w:left="5760" w:hanging="360"/>
      </w:pPr>
      <w:rPr>
        <w:rFonts w:ascii="Times New Roman" w:hAnsi="Times New Roman" w:hint="default"/>
      </w:rPr>
    </w:lvl>
    <w:lvl w:ilvl="8" w:tplc="EF46EB9E" w:tentative="1">
      <w:start w:val="1"/>
      <w:numFmt w:val="bullet"/>
      <w:lvlText w:val="–"/>
      <w:lvlJc w:val="left"/>
      <w:pPr>
        <w:tabs>
          <w:tab w:val="num" w:pos="6480"/>
        </w:tabs>
        <w:ind w:left="6480" w:hanging="360"/>
      </w:pPr>
      <w:rPr>
        <w:rFonts w:ascii="Times New Roman" w:hAnsi="Times New Roman" w:hint="default"/>
      </w:rPr>
    </w:lvl>
  </w:abstractNum>
  <w:abstractNum w:abstractNumId="21">
    <w:nsid w:val="543252A2"/>
    <w:multiLevelType w:val="hybridMultilevel"/>
    <w:tmpl w:val="C4380CD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nsid w:val="57A81B96"/>
    <w:multiLevelType w:val="hybridMultilevel"/>
    <w:tmpl w:val="E1866ACE"/>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3">
    <w:nsid w:val="58A31DD1"/>
    <w:multiLevelType w:val="hybridMultilevel"/>
    <w:tmpl w:val="483A2C84"/>
    <w:lvl w:ilvl="0" w:tplc="040B0001">
      <w:start w:val="1"/>
      <w:numFmt w:val="bullet"/>
      <w:lvlText w:val=""/>
      <w:lvlJc w:val="left"/>
      <w:pPr>
        <w:tabs>
          <w:tab w:val="num" w:pos="1288"/>
        </w:tabs>
        <w:ind w:left="1288" w:hanging="360"/>
      </w:pPr>
      <w:rPr>
        <w:rFonts w:ascii="Symbol" w:hAnsi="Symbol" w:hint="default"/>
      </w:rPr>
    </w:lvl>
    <w:lvl w:ilvl="1" w:tplc="040B0003" w:tentative="1">
      <w:start w:val="1"/>
      <w:numFmt w:val="bullet"/>
      <w:lvlText w:val="o"/>
      <w:lvlJc w:val="left"/>
      <w:pPr>
        <w:tabs>
          <w:tab w:val="num" w:pos="2008"/>
        </w:tabs>
        <w:ind w:left="2008" w:hanging="360"/>
      </w:pPr>
      <w:rPr>
        <w:rFonts w:ascii="Courier New" w:hAnsi="Courier New" w:cs="Courier New" w:hint="default"/>
      </w:rPr>
    </w:lvl>
    <w:lvl w:ilvl="2" w:tplc="040B0005" w:tentative="1">
      <w:start w:val="1"/>
      <w:numFmt w:val="bullet"/>
      <w:lvlText w:val=""/>
      <w:lvlJc w:val="left"/>
      <w:pPr>
        <w:tabs>
          <w:tab w:val="num" w:pos="2728"/>
        </w:tabs>
        <w:ind w:left="2728" w:hanging="360"/>
      </w:pPr>
      <w:rPr>
        <w:rFonts w:ascii="Wingdings" w:hAnsi="Wingdings" w:hint="default"/>
      </w:rPr>
    </w:lvl>
    <w:lvl w:ilvl="3" w:tplc="040B0001" w:tentative="1">
      <w:start w:val="1"/>
      <w:numFmt w:val="bullet"/>
      <w:lvlText w:val=""/>
      <w:lvlJc w:val="left"/>
      <w:pPr>
        <w:tabs>
          <w:tab w:val="num" w:pos="3448"/>
        </w:tabs>
        <w:ind w:left="3448" w:hanging="360"/>
      </w:pPr>
      <w:rPr>
        <w:rFonts w:ascii="Symbol" w:hAnsi="Symbol" w:hint="default"/>
      </w:rPr>
    </w:lvl>
    <w:lvl w:ilvl="4" w:tplc="040B0003" w:tentative="1">
      <w:start w:val="1"/>
      <w:numFmt w:val="bullet"/>
      <w:lvlText w:val="o"/>
      <w:lvlJc w:val="left"/>
      <w:pPr>
        <w:tabs>
          <w:tab w:val="num" w:pos="4168"/>
        </w:tabs>
        <w:ind w:left="4168" w:hanging="360"/>
      </w:pPr>
      <w:rPr>
        <w:rFonts w:ascii="Courier New" w:hAnsi="Courier New" w:cs="Courier New" w:hint="default"/>
      </w:rPr>
    </w:lvl>
    <w:lvl w:ilvl="5" w:tplc="040B0005" w:tentative="1">
      <w:start w:val="1"/>
      <w:numFmt w:val="bullet"/>
      <w:lvlText w:val=""/>
      <w:lvlJc w:val="left"/>
      <w:pPr>
        <w:tabs>
          <w:tab w:val="num" w:pos="4888"/>
        </w:tabs>
        <w:ind w:left="4888" w:hanging="360"/>
      </w:pPr>
      <w:rPr>
        <w:rFonts w:ascii="Wingdings" w:hAnsi="Wingdings" w:hint="default"/>
      </w:rPr>
    </w:lvl>
    <w:lvl w:ilvl="6" w:tplc="040B0001" w:tentative="1">
      <w:start w:val="1"/>
      <w:numFmt w:val="bullet"/>
      <w:lvlText w:val=""/>
      <w:lvlJc w:val="left"/>
      <w:pPr>
        <w:tabs>
          <w:tab w:val="num" w:pos="5608"/>
        </w:tabs>
        <w:ind w:left="5608" w:hanging="360"/>
      </w:pPr>
      <w:rPr>
        <w:rFonts w:ascii="Symbol" w:hAnsi="Symbol" w:hint="default"/>
      </w:rPr>
    </w:lvl>
    <w:lvl w:ilvl="7" w:tplc="040B0003" w:tentative="1">
      <w:start w:val="1"/>
      <w:numFmt w:val="bullet"/>
      <w:lvlText w:val="o"/>
      <w:lvlJc w:val="left"/>
      <w:pPr>
        <w:tabs>
          <w:tab w:val="num" w:pos="6328"/>
        </w:tabs>
        <w:ind w:left="6328" w:hanging="360"/>
      </w:pPr>
      <w:rPr>
        <w:rFonts w:ascii="Courier New" w:hAnsi="Courier New" w:cs="Courier New" w:hint="default"/>
      </w:rPr>
    </w:lvl>
    <w:lvl w:ilvl="8" w:tplc="040B0005" w:tentative="1">
      <w:start w:val="1"/>
      <w:numFmt w:val="bullet"/>
      <w:lvlText w:val=""/>
      <w:lvlJc w:val="left"/>
      <w:pPr>
        <w:tabs>
          <w:tab w:val="num" w:pos="7048"/>
        </w:tabs>
        <w:ind w:left="7048" w:hanging="360"/>
      </w:pPr>
      <w:rPr>
        <w:rFonts w:ascii="Wingdings" w:hAnsi="Wingdings" w:hint="default"/>
      </w:rPr>
    </w:lvl>
  </w:abstractNum>
  <w:abstractNum w:abstractNumId="24">
    <w:nsid w:val="59961458"/>
    <w:multiLevelType w:val="hybridMultilevel"/>
    <w:tmpl w:val="6B0058A8"/>
    <w:lvl w:ilvl="0" w:tplc="51DE354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99C7018"/>
    <w:multiLevelType w:val="hybridMultilevel"/>
    <w:tmpl w:val="0F0C81CC"/>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nsid w:val="6013128D"/>
    <w:multiLevelType w:val="hybridMultilevel"/>
    <w:tmpl w:val="1DBE8112"/>
    <w:lvl w:ilvl="0" w:tplc="C4FA3B4C">
      <w:start w:val="2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7">
    <w:nsid w:val="64444C86"/>
    <w:multiLevelType w:val="hybridMultilevel"/>
    <w:tmpl w:val="167255AA"/>
    <w:lvl w:ilvl="0" w:tplc="B6324EBA">
      <w:start w:val="1"/>
      <w:numFmt w:val="decimal"/>
      <w:lvlText w:val="%1"/>
      <w:lvlJc w:val="left"/>
      <w:pPr>
        <w:tabs>
          <w:tab w:val="num" w:pos="720"/>
        </w:tabs>
        <w:ind w:left="720" w:hanging="360"/>
      </w:pPr>
      <w:rPr>
        <w:rFonts w:hint="default"/>
      </w:rPr>
    </w:lvl>
    <w:lvl w:ilvl="1" w:tplc="C89CC01C">
      <w:start w:val="10"/>
      <w:numFmt w:val="bullet"/>
      <w:lvlText w:val="-"/>
      <w:lvlJc w:val="left"/>
      <w:pPr>
        <w:tabs>
          <w:tab w:val="num" w:pos="1440"/>
        </w:tabs>
        <w:ind w:left="1440" w:hanging="360"/>
      </w:pPr>
      <w:rPr>
        <w:rFonts w:ascii="Times New Roman" w:eastAsia="Times New Roman" w:hAnsi="Times New Roman" w:cs="Times New Roman" w:hint="default"/>
      </w:r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8">
    <w:nsid w:val="6BE17119"/>
    <w:multiLevelType w:val="hybridMultilevel"/>
    <w:tmpl w:val="EAC054CE"/>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9">
    <w:nsid w:val="6FEF6CBF"/>
    <w:multiLevelType w:val="hybridMultilevel"/>
    <w:tmpl w:val="CE423A1A"/>
    <w:lvl w:ilvl="0" w:tplc="A290F552">
      <w:start w:val="1"/>
      <w:numFmt w:val="bullet"/>
      <w:pStyle w:val="NormalBulleted0"/>
      <w:lvlText w:val=""/>
      <w:lvlJc w:val="left"/>
      <w:pPr>
        <w:tabs>
          <w:tab w:val="num" w:pos="851"/>
        </w:tabs>
        <w:ind w:left="851"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54530C9"/>
    <w:multiLevelType w:val="hybridMultilevel"/>
    <w:tmpl w:val="91EA28B2"/>
    <w:lvl w:ilvl="0" w:tplc="C0787378">
      <w:start w:val="4"/>
      <w:numFmt w:val="bullet"/>
      <w:lvlText w:val="-"/>
      <w:lvlJc w:val="left"/>
      <w:pPr>
        <w:tabs>
          <w:tab w:val="num" w:pos="3196"/>
        </w:tabs>
        <w:ind w:left="3196"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31">
    <w:nsid w:val="7C16202A"/>
    <w:multiLevelType w:val="hybridMultilevel"/>
    <w:tmpl w:val="3F8080E0"/>
    <w:lvl w:ilvl="0" w:tplc="7AA4470A">
      <w:start w:val="1"/>
      <w:numFmt w:val="bullet"/>
      <w:lvlText w:val="•"/>
      <w:lvlJc w:val="left"/>
      <w:pPr>
        <w:tabs>
          <w:tab w:val="num" w:pos="720"/>
        </w:tabs>
        <w:ind w:left="720" w:hanging="360"/>
      </w:pPr>
      <w:rPr>
        <w:rFonts w:ascii="Times New Roman" w:hAnsi="Times New Roman" w:hint="default"/>
      </w:rPr>
    </w:lvl>
    <w:lvl w:ilvl="1" w:tplc="AE4E8ACE">
      <w:start w:val="1"/>
      <w:numFmt w:val="bullet"/>
      <w:lvlText w:val="•"/>
      <w:lvlJc w:val="left"/>
      <w:pPr>
        <w:tabs>
          <w:tab w:val="num" w:pos="1440"/>
        </w:tabs>
        <w:ind w:left="1440" w:hanging="360"/>
      </w:pPr>
      <w:rPr>
        <w:rFonts w:ascii="Times New Roman" w:hAnsi="Times New Roman" w:hint="default"/>
      </w:rPr>
    </w:lvl>
    <w:lvl w:ilvl="2" w:tplc="68C02252">
      <w:start w:val="1"/>
      <w:numFmt w:val="bullet"/>
      <w:lvlText w:val="•"/>
      <w:lvlJc w:val="left"/>
      <w:pPr>
        <w:tabs>
          <w:tab w:val="num" w:pos="2160"/>
        </w:tabs>
        <w:ind w:left="2160" w:hanging="360"/>
      </w:pPr>
      <w:rPr>
        <w:rFonts w:ascii="Times New Roman" w:hAnsi="Times New Roman" w:hint="default"/>
      </w:rPr>
    </w:lvl>
    <w:lvl w:ilvl="3" w:tplc="0370415A" w:tentative="1">
      <w:start w:val="1"/>
      <w:numFmt w:val="bullet"/>
      <w:lvlText w:val="•"/>
      <w:lvlJc w:val="left"/>
      <w:pPr>
        <w:tabs>
          <w:tab w:val="num" w:pos="2880"/>
        </w:tabs>
        <w:ind w:left="2880" w:hanging="360"/>
      </w:pPr>
      <w:rPr>
        <w:rFonts w:ascii="Times New Roman" w:hAnsi="Times New Roman" w:hint="default"/>
      </w:rPr>
    </w:lvl>
    <w:lvl w:ilvl="4" w:tplc="79343B88" w:tentative="1">
      <w:start w:val="1"/>
      <w:numFmt w:val="bullet"/>
      <w:lvlText w:val="•"/>
      <w:lvlJc w:val="left"/>
      <w:pPr>
        <w:tabs>
          <w:tab w:val="num" w:pos="3600"/>
        </w:tabs>
        <w:ind w:left="3600" w:hanging="360"/>
      </w:pPr>
      <w:rPr>
        <w:rFonts w:ascii="Times New Roman" w:hAnsi="Times New Roman" w:hint="default"/>
      </w:rPr>
    </w:lvl>
    <w:lvl w:ilvl="5" w:tplc="48BA7A30" w:tentative="1">
      <w:start w:val="1"/>
      <w:numFmt w:val="bullet"/>
      <w:lvlText w:val="•"/>
      <w:lvlJc w:val="left"/>
      <w:pPr>
        <w:tabs>
          <w:tab w:val="num" w:pos="4320"/>
        </w:tabs>
        <w:ind w:left="4320" w:hanging="360"/>
      </w:pPr>
      <w:rPr>
        <w:rFonts w:ascii="Times New Roman" w:hAnsi="Times New Roman" w:hint="default"/>
      </w:rPr>
    </w:lvl>
    <w:lvl w:ilvl="6" w:tplc="0D2CBA9E" w:tentative="1">
      <w:start w:val="1"/>
      <w:numFmt w:val="bullet"/>
      <w:lvlText w:val="•"/>
      <w:lvlJc w:val="left"/>
      <w:pPr>
        <w:tabs>
          <w:tab w:val="num" w:pos="5040"/>
        </w:tabs>
        <w:ind w:left="5040" w:hanging="360"/>
      </w:pPr>
      <w:rPr>
        <w:rFonts w:ascii="Times New Roman" w:hAnsi="Times New Roman" w:hint="default"/>
      </w:rPr>
    </w:lvl>
    <w:lvl w:ilvl="7" w:tplc="B2C6CAE2" w:tentative="1">
      <w:start w:val="1"/>
      <w:numFmt w:val="bullet"/>
      <w:lvlText w:val="•"/>
      <w:lvlJc w:val="left"/>
      <w:pPr>
        <w:tabs>
          <w:tab w:val="num" w:pos="5760"/>
        </w:tabs>
        <w:ind w:left="5760" w:hanging="360"/>
      </w:pPr>
      <w:rPr>
        <w:rFonts w:ascii="Times New Roman" w:hAnsi="Times New Roman" w:hint="default"/>
      </w:rPr>
    </w:lvl>
    <w:lvl w:ilvl="8" w:tplc="CA06D246"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4"/>
  </w:num>
  <w:num w:numId="3">
    <w:abstractNumId w:val="9"/>
  </w:num>
  <w:num w:numId="4">
    <w:abstractNumId w:val="29"/>
  </w:num>
  <w:num w:numId="5">
    <w:abstractNumId w:val="27"/>
  </w:num>
  <w:num w:numId="6">
    <w:abstractNumId w:val="12"/>
  </w:num>
  <w:num w:numId="7">
    <w:abstractNumId w:val="2"/>
  </w:num>
  <w:num w:numId="8">
    <w:abstractNumId w:val="30"/>
  </w:num>
  <w:num w:numId="9">
    <w:abstractNumId w:val="16"/>
  </w:num>
  <w:num w:numId="10">
    <w:abstractNumId w:val="18"/>
  </w:num>
  <w:num w:numId="11">
    <w:abstractNumId w:val="5"/>
  </w:num>
  <w:num w:numId="12">
    <w:abstractNumId w:val="13"/>
  </w:num>
  <w:num w:numId="13">
    <w:abstractNumId w:val="14"/>
  </w:num>
  <w:num w:numId="14">
    <w:abstractNumId w:val="8"/>
  </w:num>
  <w:num w:numId="15">
    <w:abstractNumId w:val="10"/>
  </w:num>
  <w:num w:numId="16">
    <w:abstractNumId w:val="28"/>
  </w:num>
  <w:num w:numId="17">
    <w:abstractNumId w:val="24"/>
  </w:num>
  <w:num w:numId="18">
    <w:abstractNumId w:val="3"/>
  </w:num>
  <w:num w:numId="19">
    <w:abstractNumId w:val="1"/>
  </w:num>
  <w:num w:numId="20">
    <w:abstractNumId w:val="23"/>
  </w:num>
  <w:num w:numId="21">
    <w:abstractNumId w:val="22"/>
  </w:num>
  <w:num w:numId="22">
    <w:abstractNumId w:val="19"/>
  </w:num>
  <w:num w:numId="23">
    <w:abstractNumId w:val="17"/>
  </w:num>
  <w:num w:numId="24">
    <w:abstractNumId w:val="26"/>
  </w:num>
  <w:num w:numId="25">
    <w:abstractNumId w:val="7"/>
  </w:num>
  <w:num w:numId="26">
    <w:abstractNumId w:val="11"/>
  </w:num>
  <w:num w:numId="27">
    <w:abstractNumId w:val="15"/>
  </w:num>
  <w:num w:numId="28">
    <w:abstractNumId w:val="20"/>
  </w:num>
  <w:num w:numId="29">
    <w:abstractNumId w:val="31"/>
  </w:num>
  <w:num w:numId="30">
    <w:abstractNumId w:val="25"/>
  </w:num>
  <w:num w:numId="31">
    <w:abstractNumId w:val="6"/>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intFractionalCharacterWidth/>
  <w:hideSpellingErrors/>
  <w:hideGrammaticalErrors/>
  <w:activeWritingStyle w:appName="MSWord" w:lang="en-US" w:vendorID="64" w:dllVersion="131078" w:nlCheck="1" w:checkStyle="1"/>
  <w:activeWritingStyle w:appName="MSWord" w:lang="en-GB" w:vendorID="64" w:dllVersion="131077" w:nlCheck="1" w:checkStyle="1"/>
  <w:activeWritingStyle w:appName="MSWord" w:lang="en-GB" w:vendorID="64" w:dllVersion="131078" w:nlCheck="1" w:checkStyle="1"/>
  <w:activeWritingStyle w:appName="MSWord" w:lang="de-DE" w:vendorID="64" w:dllVersion="131078" w:nlCheck="1" w:checkStyle="1"/>
  <w:activeWritingStyle w:appName="MSWord" w:lang="en-US" w:vendorID="64" w:dllVersion="131077" w:nlCheck="1" w:checkStyle="1"/>
  <w:activeWritingStyle w:appName="MSWord" w:lang="en-GB" w:vendorID="8" w:dllVersion="513" w:checkStyle="1"/>
  <w:activeWritingStyle w:appName="MSWord" w:lang="fi-FI" w:vendorID="666" w:dllVersion="513" w:checkStyle="1"/>
  <w:activeWritingStyle w:appName="MSWord" w:lang="sv-SE" w:vendorID="666" w:dllVersion="513" w:checkStyle="1"/>
  <w:activeWritingStyle w:appName="MSWord" w:lang="sv-SE" w:vendorID="0" w:dllVersion="512" w:checkStyle="1"/>
  <w:activeWritingStyle w:appName="MSWord" w:lang="fi-FI" w:vendorID="22" w:dllVersion="513" w:checkStyle="1"/>
  <w:activeWritingStyle w:appName="MSWord" w:lang="sv-SE" w:vendorID="22" w:dllVersion="513" w:checkStyle="1"/>
  <w:proofState w:spelling="clean" w:grammar="clean"/>
  <w:trackRevisions/>
  <w:defaultTabStop w:val="284"/>
  <w:hyphenationZone w:val="34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D44"/>
    <w:rsid w:val="00001E0F"/>
    <w:rsid w:val="000030CF"/>
    <w:rsid w:val="00005858"/>
    <w:rsid w:val="00011AE8"/>
    <w:rsid w:val="00013CB0"/>
    <w:rsid w:val="000156B7"/>
    <w:rsid w:val="00033017"/>
    <w:rsid w:val="00033134"/>
    <w:rsid w:val="00033DDC"/>
    <w:rsid w:val="0005496C"/>
    <w:rsid w:val="00057D44"/>
    <w:rsid w:val="0007114D"/>
    <w:rsid w:val="00081269"/>
    <w:rsid w:val="00096EAC"/>
    <w:rsid w:val="000A6D09"/>
    <w:rsid w:val="000C2FAF"/>
    <w:rsid w:val="000D2EBF"/>
    <w:rsid w:val="000D5B1D"/>
    <w:rsid w:val="000E434C"/>
    <w:rsid w:val="000F034E"/>
    <w:rsid w:val="000F4A9C"/>
    <w:rsid w:val="000F4F48"/>
    <w:rsid w:val="001350BB"/>
    <w:rsid w:val="00135C2F"/>
    <w:rsid w:val="0014763B"/>
    <w:rsid w:val="00153D6C"/>
    <w:rsid w:val="00170787"/>
    <w:rsid w:val="00182ED3"/>
    <w:rsid w:val="00184586"/>
    <w:rsid w:val="00193664"/>
    <w:rsid w:val="001960BA"/>
    <w:rsid w:val="00197264"/>
    <w:rsid w:val="001A3CFE"/>
    <w:rsid w:val="001B0D3D"/>
    <w:rsid w:val="001C06CA"/>
    <w:rsid w:val="001C5665"/>
    <w:rsid w:val="001C6910"/>
    <w:rsid w:val="001C6E32"/>
    <w:rsid w:val="001D3062"/>
    <w:rsid w:val="001D394F"/>
    <w:rsid w:val="001F37A5"/>
    <w:rsid w:val="001F5B8C"/>
    <w:rsid w:val="00204B70"/>
    <w:rsid w:val="002050C3"/>
    <w:rsid w:val="0021021A"/>
    <w:rsid w:val="002167C5"/>
    <w:rsid w:val="002267A4"/>
    <w:rsid w:val="002316A7"/>
    <w:rsid w:val="002317F8"/>
    <w:rsid w:val="00241C64"/>
    <w:rsid w:val="002537B3"/>
    <w:rsid w:val="00261686"/>
    <w:rsid w:val="00266442"/>
    <w:rsid w:val="002750D2"/>
    <w:rsid w:val="002801F9"/>
    <w:rsid w:val="00280DA5"/>
    <w:rsid w:val="002A1581"/>
    <w:rsid w:val="002B0A51"/>
    <w:rsid w:val="002B0B0A"/>
    <w:rsid w:val="002B5052"/>
    <w:rsid w:val="002B6D48"/>
    <w:rsid w:val="002B7DBC"/>
    <w:rsid w:val="002C2445"/>
    <w:rsid w:val="002D5D2C"/>
    <w:rsid w:val="00304323"/>
    <w:rsid w:val="0031060E"/>
    <w:rsid w:val="0031507C"/>
    <w:rsid w:val="00324BB5"/>
    <w:rsid w:val="00346CC1"/>
    <w:rsid w:val="00360648"/>
    <w:rsid w:val="00386A81"/>
    <w:rsid w:val="003877C0"/>
    <w:rsid w:val="003A42C3"/>
    <w:rsid w:val="003A70BB"/>
    <w:rsid w:val="003B2E93"/>
    <w:rsid w:val="003B3681"/>
    <w:rsid w:val="003C11E7"/>
    <w:rsid w:val="003C763F"/>
    <w:rsid w:val="003C76DB"/>
    <w:rsid w:val="003D37D1"/>
    <w:rsid w:val="003F18F4"/>
    <w:rsid w:val="003F7159"/>
    <w:rsid w:val="00400960"/>
    <w:rsid w:val="0040222D"/>
    <w:rsid w:val="00406DA4"/>
    <w:rsid w:val="00413BDE"/>
    <w:rsid w:val="004332F0"/>
    <w:rsid w:val="004445EA"/>
    <w:rsid w:val="00446B28"/>
    <w:rsid w:val="004501DC"/>
    <w:rsid w:val="00455BDC"/>
    <w:rsid w:val="00464BF9"/>
    <w:rsid w:val="00471676"/>
    <w:rsid w:val="00486B6B"/>
    <w:rsid w:val="00490C09"/>
    <w:rsid w:val="004B0836"/>
    <w:rsid w:val="004B7A6C"/>
    <w:rsid w:val="004E27AC"/>
    <w:rsid w:val="004E6202"/>
    <w:rsid w:val="00505E94"/>
    <w:rsid w:val="005079B5"/>
    <w:rsid w:val="005107E8"/>
    <w:rsid w:val="00520166"/>
    <w:rsid w:val="005216E3"/>
    <w:rsid w:val="00524742"/>
    <w:rsid w:val="00525130"/>
    <w:rsid w:val="00530FE6"/>
    <w:rsid w:val="00532178"/>
    <w:rsid w:val="00532BF4"/>
    <w:rsid w:val="0054683D"/>
    <w:rsid w:val="005532A4"/>
    <w:rsid w:val="00566642"/>
    <w:rsid w:val="00566B9D"/>
    <w:rsid w:val="00571ACF"/>
    <w:rsid w:val="00574D5B"/>
    <w:rsid w:val="00591549"/>
    <w:rsid w:val="0059354F"/>
    <w:rsid w:val="005A3A39"/>
    <w:rsid w:val="005B7CBF"/>
    <w:rsid w:val="005D49E5"/>
    <w:rsid w:val="005E37B4"/>
    <w:rsid w:val="005E6CBF"/>
    <w:rsid w:val="005F09EE"/>
    <w:rsid w:val="005F4FDD"/>
    <w:rsid w:val="0061287F"/>
    <w:rsid w:val="0061474C"/>
    <w:rsid w:val="006259EE"/>
    <w:rsid w:val="006270D6"/>
    <w:rsid w:val="00634242"/>
    <w:rsid w:val="006571DA"/>
    <w:rsid w:val="00665B2E"/>
    <w:rsid w:val="00673E7A"/>
    <w:rsid w:val="00684A7C"/>
    <w:rsid w:val="00696E64"/>
    <w:rsid w:val="006A08DA"/>
    <w:rsid w:val="006A3D08"/>
    <w:rsid w:val="006B2085"/>
    <w:rsid w:val="006B3A37"/>
    <w:rsid w:val="006C671E"/>
    <w:rsid w:val="006C71D0"/>
    <w:rsid w:val="006E3DC4"/>
    <w:rsid w:val="006E42D4"/>
    <w:rsid w:val="006E45DB"/>
    <w:rsid w:val="006F1D90"/>
    <w:rsid w:val="006F3003"/>
    <w:rsid w:val="00701434"/>
    <w:rsid w:val="0070239B"/>
    <w:rsid w:val="00710E97"/>
    <w:rsid w:val="00716633"/>
    <w:rsid w:val="0072185B"/>
    <w:rsid w:val="00721A43"/>
    <w:rsid w:val="00733EB1"/>
    <w:rsid w:val="007473B9"/>
    <w:rsid w:val="0074777E"/>
    <w:rsid w:val="0076012C"/>
    <w:rsid w:val="007755FF"/>
    <w:rsid w:val="00776192"/>
    <w:rsid w:val="007803CF"/>
    <w:rsid w:val="007849A8"/>
    <w:rsid w:val="007A55A9"/>
    <w:rsid w:val="007A696E"/>
    <w:rsid w:val="007B127E"/>
    <w:rsid w:val="007B1E1F"/>
    <w:rsid w:val="007B6ABC"/>
    <w:rsid w:val="007B7D78"/>
    <w:rsid w:val="007C1FBE"/>
    <w:rsid w:val="007C2C34"/>
    <w:rsid w:val="007C618E"/>
    <w:rsid w:val="007D0C17"/>
    <w:rsid w:val="007D2A01"/>
    <w:rsid w:val="007E15E9"/>
    <w:rsid w:val="007F34C4"/>
    <w:rsid w:val="007F357D"/>
    <w:rsid w:val="007F4986"/>
    <w:rsid w:val="0080583F"/>
    <w:rsid w:val="008160B9"/>
    <w:rsid w:val="00830A5F"/>
    <w:rsid w:val="00840068"/>
    <w:rsid w:val="008445A5"/>
    <w:rsid w:val="00851959"/>
    <w:rsid w:val="008639B4"/>
    <w:rsid w:val="008962D4"/>
    <w:rsid w:val="008B49AB"/>
    <w:rsid w:val="008C45D1"/>
    <w:rsid w:val="008D3052"/>
    <w:rsid w:val="008D4007"/>
    <w:rsid w:val="008E7C4A"/>
    <w:rsid w:val="008F052F"/>
    <w:rsid w:val="008F2526"/>
    <w:rsid w:val="008F5DDA"/>
    <w:rsid w:val="009017A3"/>
    <w:rsid w:val="00903E08"/>
    <w:rsid w:val="00910FFD"/>
    <w:rsid w:val="00912FE2"/>
    <w:rsid w:val="0091477B"/>
    <w:rsid w:val="00917EE4"/>
    <w:rsid w:val="00923AFE"/>
    <w:rsid w:val="009271C4"/>
    <w:rsid w:val="00937A83"/>
    <w:rsid w:val="0095621D"/>
    <w:rsid w:val="00957258"/>
    <w:rsid w:val="00962968"/>
    <w:rsid w:val="0096506E"/>
    <w:rsid w:val="00996F32"/>
    <w:rsid w:val="0099736C"/>
    <w:rsid w:val="009A0380"/>
    <w:rsid w:val="009A3E88"/>
    <w:rsid w:val="009A5E9A"/>
    <w:rsid w:val="009A7C55"/>
    <w:rsid w:val="009E2C3B"/>
    <w:rsid w:val="009E3F5E"/>
    <w:rsid w:val="009E4B2F"/>
    <w:rsid w:val="009E62B9"/>
    <w:rsid w:val="009F0CA7"/>
    <w:rsid w:val="009F306F"/>
    <w:rsid w:val="009F3F59"/>
    <w:rsid w:val="009F6D81"/>
    <w:rsid w:val="00A02482"/>
    <w:rsid w:val="00A033AE"/>
    <w:rsid w:val="00A13866"/>
    <w:rsid w:val="00A13F3F"/>
    <w:rsid w:val="00A17F73"/>
    <w:rsid w:val="00A47E4E"/>
    <w:rsid w:val="00A526DC"/>
    <w:rsid w:val="00A61AF4"/>
    <w:rsid w:val="00A67C3C"/>
    <w:rsid w:val="00A776A5"/>
    <w:rsid w:val="00A83C52"/>
    <w:rsid w:val="00AA2DDF"/>
    <w:rsid w:val="00AA5D55"/>
    <w:rsid w:val="00AB75B0"/>
    <w:rsid w:val="00AD5E25"/>
    <w:rsid w:val="00AE1263"/>
    <w:rsid w:val="00AE458F"/>
    <w:rsid w:val="00AE5DD5"/>
    <w:rsid w:val="00AF46C6"/>
    <w:rsid w:val="00B05E3D"/>
    <w:rsid w:val="00B10100"/>
    <w:rsid w:val="00B124B2"/>
    <w:rsid w:val="00B2198A"/>
    <w:rsid w:val="00B22E0A"/>
    <w:rsid w:val="00B41F57"/>
    <w:rsid w:val="00B429D8"/>
    <w:rsid w:val="00B43FCD"/>
    <w:rsid w:val="00B47A61"/>
    <w:rsid w:val="00B50313"/>
    <w:rsid w:val="00B51087"/>
    <w:rsid w:val="00B6047C"/>
    <w:rsid w:val="00B6184A"/>
    <w:rsid w:val="00B673D2"/>
    <w:rsid w:val="00B67D5C"/>
    <w:rsid w:val="00B704F8"/>
    <w:rsid w:val="00B71730"/>
    <w:rsid w:val="00B80CC4"/>
    <w:rsid w:val="00B833C2"/>
    <w:rsid w:val="00B83A5E"/>
    <w:rsid w:val="00B8743A"/>
    <w:rsid w:val="00B951D1"/>
    <w:rsid w:val="00BA217D"/>
    <w:rsid w:val="00BA2E96"/>
    <w:rsid w:val="00BA5AE4"/>
    <w:rsid w:val="00BA64F9"/>
    <w:rsid w:val="00BA6B60"/>
    <w:rsid w:val="00BB0662"/>
    <w:rsid w:val="00BB29BC"/>
    <w:rsid w:val="00BB354D"/>
    <w:rsid w:val="00BC2060"/>
    <w:rsid w:val="00BC5EFA"/>
    <w:rsid w:val="00BD05B3"/>
    <w:rsid w:val="00BD1213"/>
    <w:rsid w:val="00BE41C2"/>
    <w:rsid w:val="00C0355E"/>
    <w:rsid w:val="00C03A00"/>
    <w:rsid w:val="00C03AB8"/>
    <w:rsid w:val="00C0563F"/>
    <w:rsid w:val="00C11B59"/>
    <w:rsid w:val="00C16AA9"/>
    <w:rsid w:val="00C22D21"/>
    <w:rsid w:val="00C24814"/>
    <w:rsid w:val="00C276A5"/>
    <w:rsid w:val="00C30558"/>
    <w:rsid w:val="00C30F93"/>
    <w:rsid w:val="00C34995"/>
    <w:rsid w:val="00C40028"/>
    <w:rsid w:val="00C40054"/>
    <w:rsid w:val="00C4163B"/>
    <w:rsid w:val="00C47736"/>
    <w:rsid w:val="00C563BC"/>
    <w:rsid w:val="00C7394D"/>
    <w:rsid w:val="00C77D4F"/>
    <w:rsid w:val="00C77E41"/>
    <w:rsid w:val="00C821B7"/>
    <w:rsid w:val="00C90C99"/>
    <w:rsid w:val="00C932D4"/>
    <w:rsid w:val="00C96403"/>
    <w:rsid w:val="00CA01A2"/>
    <w:rsid w:val="00CA2A25"/>
    <w:rsid w:val="00CA40E0"/>
    <w:rsid w:val="00CB3FEE"/>
    <w:rsid w:val="00CB4062"/>
    <w:rsid w:val="00CB5B94"/>
    <w:rsid w:val="00CC14BE"/>
    <w:rsid w:val="00CD2961"/>
    <w:rsid w:val="00CD53E8"/>
    <w:rsid w:val="00CE475D"/>
    <w:rsid w:val="00CE66C2"/>
    <w:rsid w:val="00CE7436"/>
    <w:rsid w:val="00CF3AD4"/>
    <w:rsid w:val="00D06CDA"/>
    <w:rsid w:val="00D10E98"/>
    <w:rsid w:val="00D177BD"/>
    <w:rsid w:val="00D21CE4"/>
    <w:rsid w:val="00D252CD"/>
    <w:rsid w:val="00D32869"/>
    <w:rsid w:val="00D33F15"/>
    <w:rsid w:val="00D43216"/>
    <w:rsid w:val="00D43AE5"/>
    <w:rsid w:val="00D47615"/>
    <w:rsid w:val="00D55A16"/>
    <w:rsid w:val="00D60720"/>
    <w:rsid w:val="00D75A90"/>
    <w:rsid w:val="00D87AEB"/>
    <w:rsid w:val="00DA2390"/>
    <w:rsid w:val="00DA4851"/>
    <w:rsid w:val="00DB0E53"/>
    <w:rsid w:val="00DD4DB7"/>
    <w:rsid w:val="00DE68AB"/>
    <w:rsid w:val="00DF1BAD"/>
    <w:rsid w:val="00DF27C7"/>
    <w:rsid w:val="00E07A4C"/>
    <w:rsid w:val="00E13B5B"/>
    <w:rsid w:val="00E35BA8"/>
    <w:rsid w:val="00E40ACD"/>
    <w:rsid w:val="00E42EC4"/>
    <w:rsid w:val="00E605FA"/>
    <w:rsid w:val="00E63132"/>
    <w:rsid w:val="00E63BA3"/>
    <w:rsid w:val="00E67BEA"/>
    <w:rsid w:val="00E7063F"/>
    <w:rsid w:val="00E7382C"/>
    <w:rsid w:val="00E763BA"/>
    <w:rsid w:val="00E77E6C"/>
    <w:rsid w:val="00E82627"/>
    <w:rsid w:val="00E87FB3"/>
    <w:rsid w:val="00E90231"/>
    <w:rsid w:val="00EA0BB5"/>
    <w:rsid w:val="00EA5E6F"/>
    <w:rsid w:val="00EA712A"/>
    <w:rsid w:val="00EB3801"/>
    <w:rsid w:val="00EB4C38"/>
    <w:rsid w:val="00EB7BAE"/>
    <w:rsid w:val="00EC18FF"/>
    <w:rsid w:val="00ED21EC"/>
    <w:rsid w:val="00ED6B6D"/>
    <w:rsid w:val="00ED73C1"/>
    <w:rsid w:val="00EE53D1"/>
    <w:rsid w:val="00EF1D6F"/>
    <w:rsid w:val="00F03E14"/>
    <w:rsid w:val="00F0794C"/>
    <w:rsid w:val="00F15374"/>
    <w:rsid w:val="00F25E3C"/>
    <w:rsid w:val="00F3260C"/>
    <w:rsid w:val="00F368E9"/>
    <w:rsid w:val="00F36B20"/>
    <w:rsid w:val="00F4042F"/>
    <w:rsid w:val="00F45B7D"/>
    <w:rsid w:val="00F52094"/>
    <w:rsid w:val="00F53E75"/>
    <w:rsid w:val="00F60ACF"/>
    <w:rsid w:val="00F612A2"/>
    <w:rsid w:val="00F643E3"/>
    <w:rsid w:val="00F6763B"/>
    <w:rsid w:val="00F72236"/>
    <w:rsid w:val="00F86664"/>
    <w:rsid w:val="00F916BE"/>
    <w:rsid w:val="00F917E0"/>
    <w:rsid w:val="00F9386C"/>
    <w:rsid w:val="00F9562E"/>
    <w:rsid w:val="00FB7CE8"/>
    <w:rsid w:val="00FC34E0"/>
    <w:rsid w:val="00FD1DD3"/>
    <w:rsid w:val="00FE631F"/>
    <w:rsid w:val="00FF1035"/>
    <w:rsid w:val="00FF6543"/>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0B3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1)" w:eastAsia="Times New Roman" w:hAnsi="CG Times (W1)" w:cs="Times New Roman"/>
        <w:lang w:val="fi-FI" w:eastAsia="fi-F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D252CD"/>
    <w:rPr>
      <w:rFonts w:ascii="Times New Roman" w:hAnsi="Times New Roman"/>
      <w:sz w:val="24"/>
      <w:lang w:eastAsia="en-US"/>
    </w:rPr>
  </w:style>
  <w:style w:type="paragraph" w:styleId="Otsikko1">
    <w:name w:val="heading 1"/>
    <w:basedOn w:val="Normaali"/>
    <w:next w:val="Normaali"/>
    <w:qFormat/>
    <w:rsid w:val="00D252CD"/>
    <w:pPr>
      <w:keepNext/>
      <w:keepLines/>
      <w:numPr>
        <w:numId w:val="1"/>
      </w:numPr>
      <w:tabs>
        <w:tab w:val="left" w:pos="709"/>
      </w:tabs>
      <w:spacing w:before="240" w:after="120"/>
      <w:outlineLvl w:val="0"/>
    </w:pPr>
    <w:rPr>
      <w:b/>
      <w:smallCaps/>
    </w:rPr>
  </w:style>
  <w:style w:type="paragraph" w:styleId="Otsikko2">
    <w:name w:val="heading 2"/>
    <w:basedOn w:val="Otsikko1"/>
    <w:next w:val="Normaali"/>
    <w:qFormat/>
    <w:rsid w:val="001C6910"/>
    <w:pPr>
      <w:numPr>
        <w:ilvl w:val="1"/>
      </w:numPr>
      <w:tabs>
        <w:tab w:val="left" w:pos="1134"/>
      </w:tabs>
      <w:outlineLvl w:val="1"/>
    </w:pPr>
    <w:rPr>
      <w:smallCaps w:val="0"/>
      <w:lang w:val="en-US"/>
    </w:rPr>
  </w:style>
  <w:style w:type="paragraph" w:styleId="Otsikko3">
    <w:name w:val="heading 3"/>
    <w:basedOn w:val="Otsikko4"/>
    <w:next w:val="Normaali"/>
    <w:qFormat/>
    <w:rsid w:val="00D252CD"/>
    <w:pPr>
      <w:numPr>
        <w:ilvl w:val="2"/>
      </w:numPr>
      <w:outlineLvl w:val="2"/>
    </w:pPr>
  </w:style>
  <w:style w:type="paragraph" w:styleId="Otsikko4">
    <w:name w:val="heading 4"/>
    <w:basedOn w:val="Otsikko2"/>
    <w:next w:val="Normaali"/>
    <w:qFormat/>
    <w:rsid w:val="00D252CD"/>
    <w:pPr>
      <w:numPr>
        <w:ilvl w:val="3"/>
      </w:numPr>
      <w:suppressLineNumbers/>
      <w:tabs>
        <w:tab w:val="left" w:pos="2835"/>
      </w:tabs>
      <w:outlineLvl w:val="3"/>
    </w:pPr>
  </w:style>
  <w:style w:type="paragraph" w:styleId="Otsikko5">
    <w:name w:val="heading 5"/>
    <w:basedOn w:val="Otsikko2"/>
    <w:next w:val="Normaali"/>
    <w:qFormat/>
    <w:rsid w:val="00D252CD"/>
    <w:pPr>
      <w:numPr>
        <w:ilvl w:val="4"/>
      </w:numPr>
      <w:tabs>
        <w:tab w:val="clear" w:pos="709"/>
        <w:tab w:val="clear" w:pos="1134"/>
        <w:tab w:val="left" w:pos="2835"/>
      </w:tabs>
      <w:outlineLvl w:val="4"/>
    </w:pPr>
  </w:style>
  <w:style w:type="paragraph" w:styleId="Otsikko6">
    <w:name w:val="heading 6"/>
    <w:basedOn w:val="Otsikko2"/>
    <w:next w:val="Normaali"/>
    <w:qFormat/>
    <w:rsid w:val="00D252CD"/>
    <w:pPr>
      <w:numPr>
        <w:ilvl w:val="5"/>
      </w:numPr>
      <w:spacing w:after="60"/>
      <w:outlineLvl w:val="5"/>
    </w:pPr>
  </w:style>
  <w:style w:type="paragraph" w:styleId="Otsikko7">
    <w:name w:val="heading 7"/>
    <w:basedOn w:val="Normaali"/>
    <w:next w:val="Normaali"/>
    <w:qFormat/>
    <w:rsid w:val="00D252CD"/>
    <w:pPr>
      <w:numPr>
        <w:ilvl w:val="6"/>
        <w:numId w:val="1"/>
      </w:numPr>
      <w:spacing w:after="60"/>
      <w:outlineLvl w:val="6"/>
    </w:pPr>
    <w:rPr>
      <w:rFonts w:ascii="Arial" w:hAnsi="Arial"/>
    </w:rPr>
  </w:style>
  <w:style w:type="paragraph" w:styleId="Otsikko8">
    <w:name w:val="heading 8"/>
    <w:basedOn w:val="Normaali"/>
    <w:next w:val="Normaali"/>
    <w:qFormat/>
    <w:rsid w:val="00D252CD"/>
    <w:pPr>
      <w:numPr>
        <w:ilvl w:val="7"/>
        <w:numId w:val="1"/>
      </w:numPr>
      <w:spacing w:after="60"/>
      <w:outlineLvl w:val="7"/>
    </w:pPr>
    <w:rPr>
      <w:rFonts w:ascii="Arial" w:hAnsi="Arial"/>
      <w:i/>
    </w:rPr>
  </w:style>
  <w:style w:type="paragraph" w:styleId="Otsikko9">
    <w:name w:val="heading 9"/>
    <w:basedOn w:val="Normaali"/>
    <w:next w:val="Normaali"/>
    <w:qFormat/>
    <w:rsid w:val="00D252CD"/>
    <w:pPr>
      <w:numPr>
        <w:ilvl w:val="8"/>
        <w:numId w:val="1"/>
      </w:num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semiHidden/>
    <w:rsid w:val="00D252CD"/>
    <w:pPr>
      <w:suppressLineNumbers/>
    </w:pPr>
  </w:style>
  <w:style w:type="paragraph" w:styleId="Sisluet5">
    <w:name w:val="toc 5"/>
    <w:basedOn w:val="Normaali"/>
    <w:next w:val="Normaali"/>
    <w:semiHidden/>
    <w:rsid w:val="00D252CD"/>
    <w:pPr>
      <w:ind w:left="960"/>
    </w:pPr>
    <w:rPr>
      <w:sz w:val="18"/>
    </w:rPr>
  </w:style>
  <w:style w:type="paragraph" w:styleId="Sisluet4">
    <w:name w:val="toc 4"/>
    <w:basedOn w:val="Normaali"/>
    <w:semiHidden/>
    <w:rsid w:val="00D252CD"/>
    <w:pPr>
      <w:ind w:left="720"/>
    </w:pPr>
    <w:rPr>
      <w:b/>
      <w:i/>
      <w:sz w:val="18"/>
    </w:rPr>
  </w:style>
  <w:style w:type="paragraph" w:styleId="Sisennettyleipteksti">
    <w:name w:val="Body Text Indent"/>
    <w:basedOn w:val="Normaali"/>
    <w:semiHidden/>
    <w:rsid w:val="00D252CD"/>
  </w:style>
  <w:style w:type="paragraph" w:styleId="Sisluet3">
    <w:name w:val="toc 3"/>
    <w:basedOn w:val="Normaali"/>
    <w:next w:val="Normaali"/>
    <w:uiPriority w:val="39"/>
    <w:rsid w:val="00D252CD"/>
    <w:pPr>
      <w:ind w:left="480"/>
    </w:pPr>
    <w:rPr>
      <w:i/>
      <w:sz w:val="20"/>
    </w:rPr>
  </w:style>
  <w:style w:type="paragraph" w:styleId="Sisluet2">
    <w:name w:val="toc 2"/>
    <w:basedOn w:val="Normaali"/>
    <w:next w:val="Normaali"/>
    <w:uiPriority w:val="39"/>
    <w:rsid w:val="00D252CD"/>
    <w:pPr>
      <w:ind w:left="240"/>
    </w:pPr>
    <w:rPr>
      <w:smallCaps/>
      <w:sz w:val="20"/>
    </w:rPr>
  </w:style>
  <w:style w:type="paragraph" w:styleId="Sisluet1">
    <w:name w:val="toc 1"/>
    <w:basedOn w:val="Normaali"/>
    <w:next w:val="Normaali"/>
    <w:uiPriority w:val="39"/>
    <w:rsid w:val="00D252CD"/>
    <w:pPr>
      <w:spacing w:before="120" w:after="120"/>
    </w:pPr>
    <w:rPr>
      <w:b/>
      <w:caps/>
      <w:sz w:val="20"/>
    </w:rPr>
  </w:style>
  <w:style w:type="paragraph" w:styleId="Hakemisto1">
    <w:name w:val="index 1"/>
    <w:basedOn w:val="Normaali"/>
    <w:next w:val="Normaali"/>
    <w:uiPriority w:val="99"/>
    <w:semiHidden/>
    <w:rsid w:val="00D252CD"/>
    <w:pPr>
      <w:ind w:left="240" w:hanging="240"/>
    </w:pPr>
    <w:rPr>
      <w:szCs w:val="18"/>
    </w:rPr>
  </w:style>
  <w:style w:type="paragraph" w:styleId="Hakemistonotsikko">
    <w:name w:val="index heading"/>
    <w:basedOn w:val="Normaali"/>
    <w:uiPriority w:val="99"/>
    <w:semiHidden/>
    <w:rsid w:val="00D252CD"/>
    <w:pPr>
      <w:pBdr>
        <w:top w:val="single" w:sz="12" w:space="0" w:color="auto"/>
      </w:pBdr>
      <w:spacing w:before="360" w:after="240"/>
    </w:pPr>
    <w:rPr>
      <w:b/>
      <w:bCs/>
      <w:i/>
      <w:iCs/>
      <w:sz w:val="26"/>
      <w:szCs w:val="26"/>
    </w:rPr>
  </w:style>
  <w:style w:type="paragraph" w:styleId="Alatunniste">
    <w:name w:val="footer"/>
    <w:basedOn w:val="Normaali"/>
    <w:semiHidden/>
    <w:rsid w:val="00D252CD"/>
    <w:rPr>
      <w:noProof/>
      <w:sz w:val="20"/>
    </w:rPr>
  </w:style>
  <w:style w:type="paragraph" w:styleId="Yltunniste">
    <w:name w:val="header"/>
    <w:basedOn w:val="Normaali"/>
    <w:semiHidden/>
    <w:rsid w:val="00D252CD"/>
    <w:rPr>
      <w:noProof/>
      <w:sz w:val="20"/>
    </w:rPr>
  </w:style>
  <w:style w:type="character" w:styleId="Alaviitteenviite">
    <w:name w:val="footnote reference"/>
    <w:basedOn w:val="Kappaleenoletusfontti"/>
    <w:semiHidden/>
    <w:rsid w:val="00D252CD"/>
    <w:rPr>
      <w:position w:val="6"/>
      <w:sz w:val="16"/>
    </w:rPr>
  </w:style>
  <w:style w:type="paragraph" w:styleId="Alaviitteenteksti">
    <w:name w:val="footnote text"/>
    <w:basedOn w:val="Normaali"/>
    <w:semiHidden/>
    <w:rsid w:val="00D252CD"/>
    <w:pPr>
      <w:suppressLineNumbers/>
    </w:pPr>
  </w:style>
  <w:style w:type="paragraph" w:customStyle="1" w:styleId="TableOfContents">
    <w:name w:val="TableOfContents"/>
    <w:basedOn w:val="Normaali"/>
    <w:next w:val="Normaali"/>
    <w:rsid w:val="00D252CD"/>
    <w:pPr>
      <w:keepNext/>
      <w:framePr w:hSpace="181" w:vSpace="181" w:wrap="auto" w:hAnchor="margin"/>
      <w:spacing w:after="480"/>
      <w:jc w:val="center"/>
    </w:pPr>
    <w:rPr>
      <w:b/>
      <w:sz w:val="28"/>
    </w:rPr>
  </w:style>
  <w:style w:type="paragraph" w:styleId="Sisluet6">
    <w:name w:val="toc 6"/>
    <w:basedOn w:val="Normaali"/>
    <w:next w:val="Normaali"/>
    <w:semiHidden/>
    <w:rsid w:val="00D252CD"/>
    <w:pPr>
      <w:ind w:left="1200"/>
    </w:pPr>
    <w:rPr>
      <w:sz w:val="18"/>
    </w:rPr>
  </w:style>
  <w:style w:type="paragraph" w:styleId="Sisluet7">
    <w:name w:val="toc 7"/>
    <w:basedOn w:val="Normaali"/>
    <w:next w:val="Normaali"/>
    <w:semiHidden/>
    <w:rsid w:val="00D252CD"/>
    <w:pPr>
      <w:ind w:left="1440"/>
    </w:pPr>
    <w:rPr>
      <w:sz w:val="18"/>
    </w:rPr>
  </w:style>
  <w:style w:type="paragraph" w:styleId="Sisluet8">
    <w:name w:val="toc 8"/>
    <w:basedOn w:val="Normaali"/>
    <w:next w:val="Normaali"/>
    <w:semiHidden/>
    <w:rsid w:val="00D252CD"/>
    <w:pPr>
      <w:ind w:left="1680"/>
    </w:pPr>
    <w:rPr>
      <w:sz w:val="18"/>
    </w:rPr>
  </w:style>
  <w:style w:type="paragraph" w:styleId="Sisluet9">
    <w:name w:val="toc 9"/>
    <w:basedOn w:val="Normaali"/>
    <w:next w:val="Normaali"/>
    <w:semiHidden/>
    <w:rsid w:val="00D252CD"/>
    <w:pPr>
      <w:ind w:left="1920"/>
    </w:pPr>
    <w:rPr>
      <w:sz w:val="18"/>
    </w:rPr>
  </w:style>
  <w:style w:type="paragraph" w:styleId="Hakemisto2">
    <w:name w:val="index 2"/>
    <w:basedOn w:val="Normaali"/>
    <w:next w:val="Normaali"/>
    <w:semiHidden/>
    <w:rsid w:val="00D252CD"/>
    <w:pPr>
      <w:ind w:left="480" w:hanging="240"/>
    </w:pPr>
    <w:rPr>
      <w:sz w:val="18"/>
      <w:szCs w:val="18"/>
    </w:rPr>
  </w:style>
  <w:style w:type="paragraph" w:styleId="Hakemisto3">
    <w:name w:val="index 3"/>
    <w:basedOn w:val="Normaali"/>
    <w:next w:val="Normaali"/>
    <w:semiHidden/>
    <w:rsid w:val="00D252CD"/>
    <w:pPr>
      <w:ind w:left="720" w:hanging="240"/>
    </w:pPr>
    <w:rPr>
      <w:sz w:val="18"/>
      <w:szCs w:val="18"/>
    </w:rPr>
  </w:style>
  <w:style w:type="paragraph" w:styleId="Hakemisto4">
    <w:name w:val="index 4"/>
    <w:basedOn w:val="Normaali"/>
    <w:next w:val="Normaali"/>
    <w:semiHidden/>
    <w:rsid w:val="00D252CD"/>
    <w:pPr>
      <w:ind w:left="960" w:hanging="240"/>
    </w:pPr>
    <w:rPr>
      <w:sz w:val="18"/>
      <w:szCs w:val="18"/>
    </w:rPr>
  </w:style>
  <w:style w:type="paragraph" w:styleId="Hakemisto5">
    <w:name w:val="index 5"/>
    <w:basedOn w:val="Normaali"/>
    <w:next w:val="Normaali"/>
    <w:semiHidden/>
    <w:rsid w:val="00D252CD"/>
    <w:pPr>
      <w:ind w:left="1200" w:hanging="240"/>
    </w:pPr>
    <w:rPr>
      <w:sz w:val="18"/>
      <w:szCs w:val="18"/>
    </w:rPr>
  </w:style>
  <w:style w:type="paragraph" w:styleId="Hakemisto6">
    <w:name w:val="index 6"/>
    <w:basedOn w:val="Normaali"/>
    <w:next w:val="Normaali"/>
    <w:semiHidden/>
    <w:rsid w:val="00D252CD"/>
    <w:pPr>
      <w:ind w:left="1440" w:hanging="240"/>
    </w:pPr>
    <w:rPr>
      <w:sz w:val="18"/>
      <w:szCs w:val="18"/>
    </w:rPr>
  </w:style>
  <w:style w:type="paragraph" w:styleId="Hakemisto7">
    <w:name w:val="index 7"/>
    <w:basedOn w:val="Normaali"/>
    <w:next w:val="Normaali"/>
    <w:semiHidden/>
    <w:rsid w:val="00D252CD"/>
    <w:pPr>
      <w:ind w:left="1680" w:hanging="240"/>
    </w:pPr>
    <w:rPr>
      <w:sz w:val="18"/>
      <w:szCs w:val="18"/>
    </w:rPr>
  </w:style>
  <w:style w:type="paragraph" w:styleId="Hakemisto8">
    <w:name w:val="index 8"/>
    <w:basedOn w:val="Normaali"/>
    <w:next w:val="Normaali"/>
    <w:semiHidden/>
    <w:rsid w:val="00D252CD"/>
    <w:pPr>
      <w:ind w:left="1920" w:hanging="240"/>
    </w:pPr>
    <w:rPr>
      <w:sz w:val="18"/>
      <w:szCs w:val="18"/>
    </w:rPr>
  </w:style>
  <w:style w:type="paragraph" w:styleId="Hakemisto9">
    <w:name w:val="index 9"/>
    <w:basedOn w:val="Normaali"/>
    <w:next w:val="Normaali"/>
    <w:semiHidden/>
    <w:rsid w:val="00D252CD"/>
    <w:pPr>
      <w:ind w:left="2160" w:hanging="240"/>
    </w:pPr>
    <w:rPr>
      <w:sz w:val="18"/>
      <w:szCs w:val="18"/>
    </w:rPr>
  </w:style>
  <w:style w:type="character" w:styleId="Sivunumero">
    <w:name w:val="page number"/>
    <w:basedOn w:val="Kappaleenoletusfontti"/>
    <w:semiHidden/>
    <w:rsid w:val="00D252CD"/>
  </w:style>
  <w:style w:type="paragraph" w:styleId="Kuvanotsikko">
    <w:name w:val="caption"/>
    <w:basedOn w:val="Normaali"/>
    <w:next w:val="Normaali"/>
    <w:qFormat/>
    <w:rsid w:val="00D252CD"/>
    <w:pPr>
      <w:spacing w:before="120" w:after="120"/>
    </w:pPr>
    <w:rPr>
      <w:rFonts w:ascii="Arial" w:hAnsi="Arial"/>
      <w:b/>
    </w:rPr>
  </w:style>
  <w:style w:type="paragraph" w:styleId="Kommentinteksti">
    <w:name w:val="annotation text"/>
    <w:basedOn w:val="Normaali"/>
    <w:semiHidden/>
    <w:rsid w:val="00D252CD"/>
    <w:rPr>
      <w:sz w:val="20"/>
    </w:rPr>
  </w:style>
  <w:style w:type="paragraph" w:styleId="Asiakirjanrakenneruutu">
    <w:name w:val="Document Map"/>
    <w:basedOn w:val="Normaali"/>
    <w:semiHidden/>
    <w:rsid w:val="00D252CD"/>
    <w:pPr>
      <w:shd w:val="clear" w:color="auto" w:fill="000080"/>
    </w:pPr>
    <w:rPr>
      <w:rFonts w:ascii="Tahoma" w:hAnsi="Tahoma"/>
    </w:rPr>
  </w:style>
  <w:style w:type="paragraph" w:styleId="Loppuviitteenteksti">
    <w:name w:val="endnote text"/>
    <w:basedOn w:val="Normaali"/>
    <w:semiHidden/>
    <w:rsid w:val="00D252CD"/>
    <w:rPr>
      <w:sz w:val="20"/>
    </w:rPr>
  </w:style>
  <w:style w:type="paragraph" w:styleId="Makroteksti">
    <w:name w:val="macro"/>
    <w:semiHidden/>
    <w:rsid w:val="00D252CD"/>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Lhdeviiteluettelo">
    <w:name w:val="table of authorities"/>
    <w:basedOn w:val="Normaali"/>
    <w:next w:val="Normaali"/>
    <w:semiHidden/>
    <w:rsid w:val="00D252CD"/>
    <w:pPr>
      <w:ind w:left="240" w:hanging="240"/>
    </w:pPr>
  </w:style>
  <w:style w:type="paragraph" w:styleId="Kuvaotsikkoluettelo">
    <w:name w:val="table of figures"/>
    <w:basedOn w:val="Normaali"/>
    <w:next w:val="Normaali"/>
    <w:semiHidden/>
    <w:rsid w:val="00D252CD"/>
    <w:pPr>
      <w:ind w:left="480" w:hanging="480"/>
    </w:pPr>
  </w:style>
  <w:style w:type="paragraph" w:styleId="Lhdeluettelonotsikko">
    <w:name w:val="toa heading"/>
    <w:basedOn w:val="Normaali"/>
    <w:next w:val="Normaali"/>
    <w:semiHidden/>
    <w:rsid w:val="00D252CD"/>
    <w:pPr>
      <w:spacing w:before="120"/>
    </w:pPr>
    <w:rPr>
      <w:rFonts w:ascii="Arial" w:hAnsi="Arial"/>
      <w:b/>
    </w:rPr>
  </w:style>
  <w:style w:type="character" w:styleId="Hyperlinkki">
    <w:name w:val="Hyperlink"/>
    <w:basedOn w:val="Kappaleenoletusfontti"/>
    <w:uiPriority w:val="99"/>
    <w:rsid w:val="00D252CD"/>
    <w:rPr>
      <w:color w:val="0000FF"/>
      <w:u w:val="single"/>
    </w:rPr>
  </w:style>
  <w:style w:type="paragraph" w:styleId="Seliteteksti">
    <w:name w:val="Balloon Text"/>
    <w:basedOn w:val="Normaali"/>
    <w:semiHidden/>
    <w:rsid w:val="00D252CD"/>
    <w:rPr>
      <w:rFonts w:ascii="Tahoma" w:hAnsi="Tahoma" w:cs="Tahoma"/>
      <w:sz w:val="16"/>
      <w:szCs w:val="16"/>
    </w:rPr>
  </w:style>
  <w:style w:type="paragraph" w:customStyle="1" w:styleId="Normalbulleted">
    <w:name w:val="Normal bulleted"/>
    <w:basedOn w:val="Normaali"/>
    <w:rsid w:val="00D252CD"/>
    <w:pPr>
      <w:numPr>
        <w:numId w:val="2"/>
      </w:numPr>
      <w:spacing w:before="120"/>
    </w:pPr>
  </w:style>
  <w:style w:type="paragraph" w:customStyle="1" w:styleId="NormalBulleted0">
    <w:name w:val="Normal Bulleted"/>
    <w:basedOn w:val="Normaali"/>
    <w:rsid w:val="00D252CD"/>
    <w:pPr>
      <w:numPr>
        <w:numId w:val="4"/>
      </w:numPr>
      <w:spacing w:before="120"/>
    </w:pPr>
  </w:style>
  <w:style w:type="paragraph" w:customStyle="1" w:styleId="NormalItalics">
    <w:name w:val="Normal Italics"/>
    <w:basedOn w:val="Normaali"/>
    <w:next w:val="Normaali"/>
    <w:rsid w:val="00D252CD"/>
    <w:pPr>
      <w:spacing w:before="120"/>
    </w:pPr>
    <w:rPr>
      <w:b/>
      <w:i/>
      <w:szCs w:val="24"/>
    </w:rPr>
  </w:style>
  <w:style w:type="paragraph" w:customStyle="1" w:styleId="normaalitaulukko0">
    <w:name w:val="normaali taulukko"/>
    <w:basedOn w:val="Normaali"/>
    <w:autoRedefine/>
    <w:rsid w:val="00D252CD"/>
    <w:pPr>
      <w:spacing w:before="60" w:after="60"/>
    </w:pPr>
    <w:rPr>
      <w:sz w:val="20"/>
      <w:szCs w:val="22"/>
    </w:rPr>
  </w:style>
  <w:style w:type="paragraph" w:customStyle="1" w:styleId="Normaalitaulukko1">
    <w:name w:val="Normaali_taulukko"/>
    <w:basedOn w:val="Normaali"/>
    <w:rsid w:val="00D252CD"/>
  </w:style>
  <w:style w:type="paragraph" w:customStyle="1" w:styleId="NormalNumbered">
    <w:name w:val="Normal Numbered"/>
    <w:basedOn w:val="Normaali"/>
    <w:rsid w:val="00D252CD"/>
    <w:pPr>
      <w:numPr>
        <w:numId w:val="3"/>
      </w:numPr>
      <w:spacing w:before="120"/>
    </w:pPr>
  </w:style>
  <w:style w:type="paragraph" w:customStyle="1" w:styleId="KALVOList2">
    <w:name w:val="KALVO List 2"/>
    <w:basedOn w:val="Normaali"/>
    <w:rsid w:val="00D252CD"/>
    <w:pPr>
      <w:tabs>
        <w:tab w:val="left" w:pos="1134"/>
        <w:tab w:val="left" w:pos="2268"/>
        <w:tab w:val="left" w:pos="3402"/>
      </w:tabs>
      <w:spacing w:before="240" w:after="120"/>
      <w:ind w:left="2835" w:hanging="567"/>
    </w:pPr>
    <w:rPr>
      <w:rFonts w:ascii="Univers (W1)" w:hAnsi="Univers (W1)"/>
      <w:b/>
      <w:smallCaps/>
      <w:sz w:val="32"/>
    </w:rPr>
  </w:style>
  <w:style w:type="character" w:styleId="Kommentinviite">
    <w:name w:val="annotation reference"/>
    <w:basedOn w:val="Kappaleenoletusfontti"/>
    <w:semiHidden/>
    <w:rsid w:val="00D252CD"/>
    <w:rPr>
      <w:sz w:val="16"/>
      <w:szCs w:val="16"/>
    </w:rPr>
  </w:style>
  <w:style w:type="paragraph" w:styleId="Kommentinotsikko">
    <w:name w:val="annotation subject"/>
    <w:basedOn w:val="Kommentinteksti"/>
    <w:next w:val="Kommentinteksti"/>
    <w:semiHidden/>
    <w:rsid w:val="00D252CD"/>
    <w:rPr>
      <w:b/>
      <w:bCs/>
    </w:rPr>
  </w:style>
  <w:style w:type="character" w:styleId="Korostus">
    <w:name w:val="Emphasis"/>
    <w:basedOn w:val="Kappaleenoletusfontti"/>
    <w:uiPriority w:val="20"/>
    <w:qFormat/>
    <w:rsid w:val="00D252CD"/>
    <w:rPr>
      <w:i/>
      <w:iCs/>
    </w:rPr>
  </w:style>
  <w:style w:type="character" w:customStyle="1" w:styleId="CharChar3">
    <w:name w:val="Char Char3"/>
    <w:basedOn w:val="Kappaleenoletusfontti"/>
    <w:rsid w:val="00D252CD"/>
    <w:rPr>
      <w:b/>
      <w:smallCaps/>
      <w:sz w:val="24"/>
      <w:lang w:val="fi-FI" w:eastAsia="en-US" w:bidi="ar-SA"/>
    </w:rPr>
  </w:style>
  <w:style w:type="character" w:customStyle="1" w:styleId="CharChar2">
    <w:name w:val="Char Char2"/>
    <w:basedOn w:val="CharChar3"/>
    <w:rsid w:val="00D252CD"/>
    <w:rPr>
      <w:b/>
      <w:smallCaps/>
      <w:sz w:val="24"/>
      <w:lang w:val="fi-FI" w:eastAsia="en-US" w:bidi="ar-SA"/>
    </w:rPr>
  </w:style>
  <w:style w:type="character" w:customStyle="1" w:styleId="CharChar">
    <w:name w:val="Char Char"/>
    <w:basedOn w:val="CharChar2"/>
    <w:rsid w:val="00D252CD"/>
    <w:rPr>
      <w:b/>
      <w:smallCaps/>
      <w:sz w:val="24"/>
      <w:lang w:val="fi-FI" w:eastAsia="en-US" w:bidi="ar-SA"/>
    </w:rPr>
  </w:style>
  <w:style w:type="character" w:customStyle="1" w:styleId="CharChar1">
    <w:name w:val="Char Char1"/>
    <w:basedOn w:val="CharChar"/>
    <w:rsid w:val="00D252CD"/>
    <w:rPr>
      <w:b/>
      <w:smallCaps/>
      <w:sz w:val="24"/>
      <w:lang w:val="fi-FI" w:eastAsia="en-US" w:bidi="ar-SA"/>
    </w:rPr>
  </w:style>
  <w:style w:type="character" w:styleId="HTML-koodi">
    <w:name w:val="HTML Code"/>
    <w:basedOn w:val="Kappaleenoletusfontti"/>
    <w:semiHidden/>
    <w:rsid w:val="00D252CD"/>
    <w:rPr>
      <w:rFonts w:ascii="Courier New" w:eastAsia="Times New Roman" w:hAnsi="Courier New" w:cs="Courier New" w:hint="default"/>
      <w:sz w:val="20"/>
      <w:szCs w:val="20"/>
    </w:rPr>
  </w:style>
  <w:style w:type="paragraph" w:styleId="HTML-esimuotoiltu">
    <w:name w:val="HTML Preformatted"/>
    <w:basedOn w:val="Normaali"/>
    <w:link w:val="HTML-esimuotoiltuChar"/>
    <w:uiPriority w:val="99"/>
    <w:semiHidden/>
    <w:rsid w:val="00D25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fi-FI"/>
    </w:rPr>
  </w:style>
  <w:style w:type="paragraph" w:customStyle="1" w:styleId="NyttArvo">
    <w:name w:val="NäyttöArvo"/>
    <w:basedOn w:val="Normaali"/>
    <w:rsid w:val="00D252CD"/>
    <w:rPr>
      <w:b/>
      <w:bCs/>
    </w:rPr>
  </w:style>
  <w:style w:type="character" w:customStyle="1" w:styleId="NyttArvoChar">
    <w:name w:val="NäyttöArvo Char"/>
    <w:basedOn w:val="Kappaleenoletusfontti"/>
    <w:rsid w:val="00D252CD"/>
    <w:rPr>
      <w:b/>
      <w:bCs/>
      <w:sz w:val="24"/>
      <w:lang w:val="fi-FI" w:eastAsia="en-US" w:bidi="ar-SA"/>
    </w:rPr>
  </w:style>
  <w:style w:type="paragraph" w:customStyle="1" w:styleId="NyttOtsikko">
    <w:name w:val="NäyttöOtsikko"/>
    <w:basedOn w:val="NyttArvo"/>
    <w:rsid w:val="00D252CD"/>
    <w:rPr>
      <w:color w:val="008000"/>
    </w:rPr>
  </w:style>
  <w:style w:type="character" w:customStyle="1" w:styleId="NyttOtsikkoCharChar">
    <w:name w:val="NäyttöOtsikko Char Char"/>
    <w:basedOn w:val="NyttArvoChar"/>
    <w:rsid w:val="00D252CD"/>
    <w:rPr>
      <w:b/>
      <w:bCs/>
      <w:color w:val="008000"/>
      <w:sz w:val="24"/>
      <w:lang w:val="fi-FI" w:eastAsia="en-US" w:bidi="ar-SA"/>
    </w:rPr>
  </w:style>
  <w:style w:type="character" w:styleId="AvattuHyperlinkki">
    <w:name w:val="FollowedHyperlink"/>
    <w:basedOn w:val="Kappaleenoletusfontti"/>
    <w:semiHidden/>
    <w:rsid w:val="00D252CD"/>
    <w:rPr>
      <w:color w:val="800080"/>
      <w:u w:val="single"/>
    </w:rPr>
  </w:style>
  <w:style w:type="paragraph" w:styleId="NormaaliWWW">
    <w:name w:val="Normal (Web)"/>
    <w:basedOn w:val="Normaali"/>
    <w:semiHidden/>
    <w:rsid w:val="00D252CD"/>
    <w:pPr>
      <w:spacing w:before="100" w:beforeAutospacing="1" w:after="100" w:afterAutospacing="1"/>
    </w:pPr>
    <w:rPr>
      <w:rFonts w:ascii="Verdana" w:hAnsi="Verdana"/>
      <w:sz w:val="20"/>
      <w:lang w:eastAsia="fi-FI"/>
    </w:rPr>
  </w:style>
  <w:style w:type="character" w:customStyle="1" w:styleId="icon">
    <w:name w:val="icon"/>
    <w:basedOn w:val="Kappaleenoletusfontti"/>
    <w:rsid w:val="00D252CD"/>
  </w:style>
  <w:style w:type="character" w:customStyle="1" w:styleId="number">
    <w:name w:val="number"/>
    <w:basedOn w:val="Kappaleenoletusfontti"/>
    <w:rsid w:val="00D252CD"/>
  </w:style>
  <w:style w:type="character" w:customStyle="1" w:styleId="Otsikko10">
    <w:name w:val="Otsikko1"/>
    <w:basedOn w:val="Kappaleenoletusfontti"/>
    <w:rsid w:val="00D252CD"/>
  </w:style>
  <w:style w:type="character" w:styleId="Voimakas">
    <w:name w:val="Strong"/>
    <w:basedOn w:val="Kappaleenoletusfontti"/>
    <w:qFormat/>
    <w:rsid w:val="00D252CD"/>
    <w:rPr>
      <w:b/>
      <w:bCs/>
    </w:rPr>
  </w:style>
  <w:style w:type="table" w:styleId="TaulukkoRuudukko">
    <w:name w:val="Table Grid"/>
    <w:basedOn w:val="Normaalitaulukko"/>
    <w:uiPriority w:val="59"/>
    <w:rsid w:val="005107E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TML-esimuotoiltuChar">
    <w:name w:val="HTML-esimuotoiltu Char"/>
    <w:basedOn w:val="Kappaleenoletusfontti"/>
    <w:link w:val="HTML-esimuotoiltu"/>
    <w:uiPriority w:val="99"/>
    <w:semiHidden/>
    <w:rsid w:val="005107E8"/>
    <w:rPr>
      <w:rFonts w:ascii="Courier New" w:hAnsi="Courier New" w:cs="Courier New"/>
    </w:rPr>
  </w:style>
  <w:style w:type="character" w:customStyle="1" w:styleId="m1">
    <w:name w:val="m1"/>
    <w:basedOn w:val="Kappaleenoletusfontti"/>
    <w:rsid w:val="005107E8"/>
    <w:rPr>
      <w:color w:val="0000FF"/>
    </w:rPr>
  </w:style>
  <w:style w:type="character" w:customStyle="1" w:styleId="pi1">
    <w:name w:val="pi1"/>
    <w:basedOn w:val="Kappaleenoletusfontti"/>
    <w:rsid w:val="005107E8"/>
    <w:rPr>
      <w:color w:val="0000FF"/>
    </w:rPr>
  </w:style>
  <w:style w:type="character" w:customStyle="1" w:styleId="ci1">
    <w:name w:val="ci1"/>
    <w:basedOn w:val="Kappaleenoletusfontti"/>
    <w:rsid w:val="005107E8"/>
    <w:rPr>
      <w:rFonts w:ascii="Courier" w:hAnsi="Courier" w:hint="default"/>
      <w:color w:val="888888"/>
      <w:sz w:val="24"/>
      <w:szCs w:val="24"/>
    </w:rPr>
  </w:style>
  <w:style w:type="character" w:customStyle="1" w:styleId="b1">
    <w:name w:val="b1"/>
    <w:basedOn w:val="Kappaleenoletusfontti"/>
    <w:rsid w:val="005107E8"/>
    <w:rPr>
      <w:rFonts w:ascii="Courier New" w:hAnsi="Courier New" w:cs="Courier New" w:hint="default"/>
      <w:b/>
      <w:bCs/>
      <w:strike w:val="0"/>
      <w:dstrike w:val="0"/>
      <w:color w:val="FF0000"/>
      <w:u w:val="none"/>
      <w:effect w:val="none"/>
    </w:rPr>
  </w:style>
  <w:style w:type="character" w:customStyle="1" w:styleId="t1">
    <w:name w:val="t1"/>
    <w:basedOn w:val="Kappaleenoletusfontti"/>
    <w:rsid w:val="005107E8"/>
    <w:rPr>
      <w:color w:val="990000"/>
    </w:rPr>
  </w:style>
  <w:style w:type="character" w:customStyle="1" w:styleId="tx1">
    <w:name w:val="tx1"/>
    <w:basedOn w:val="Kappaleenoletusfontti"/>
    <w:rsid w:val="005107E8"/>
    <w:rPr>
      <w:b/>
      <w:bCs/>
    </w:rPr>
  </w:style>
  <w:style w:type="paragraph" w:styleId="Muutos">
    <w:name w:val="Revision"/>
    <w:hidden/>
    <w:uiPriority w:val="99"/>
    <w:semiHidden/>
    <w:rsid w:val="00D06CDA"/>
    <w:rPr>
      <w:rFonts w:ascii="Times New Roman" w:hAnsi="Times New Roman"/>
      <w:sz w:val="24"/>
      <w:lang w:eastAsia="en-US"/>
    </w:rPr>
  </w:style>
  <w:style w:type="paragraph" w:styleId="Luettelokappale">
    <w:name w:val="List Paragraph"/>
    <w:basedOn w:val="Normaali"/>
    <w:uiPriority w:val="34"/>
    <w:qFormat/>
    <w:rsid w:val="002317F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1)" w:eastAsia="Times New Roman" w:hAnsi="CG Times (W1)" w:cs="Times New Roman"/>
        <w:lang w:val="fi-FI" w:eastAsia="fi-F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D252CD"/>
    <w:rPr>
      <w:rFonts w:ascii="Times New Roman" w:hAnsi="Times New Roman"/>
      <w:sz w:val="24"/>
      <w:lang w:eastAsia="en-US"/>
    </w:rPr>
  </w:style>
  <w:style w:type="paragraph" w:styleId="Otsikko1">
    <w:name w:val="heading 1"/>
    <w:basedOn w:val="Normaali"/>
    <w:next w:val="Normaali"/>
    <w:qFormat/>
    <w:rsid w:val="00D252CD"/>
    <w:pPr>
      <w:keepNext/>
      <w:keepLines/>
      <w:numPr>
        <w:numId w:val="1"/>
      </w:numPr>
      <w:tabs>
        <w:tab w:val="left" w:pos="709"/>
      </w:tabs>
      <w:spacing w:before="240" w:after="120"/>
      <w:outlineLvl w:val="0"/>
    </w:pPr>
    <w:rPr>
      <w:b/>
      <w:smallCaps/>
    </w:rPr>
  </w:style>
  <w:style w:type="paragraph" w:styleId="Otsikko2">
    <w:name w:val="heading 2"/>
    <w:basedOn w:val="Otsikko1"/>
    <w:next w:val="Normaali"/>
    <w:qFormat/>
    <w:rsid w:val="001C6910"/>
    <w:pPr>
      <w:numPr>
        <w:ilvl w:val="1"/>
      </w:numPr>
      <w:tabs>
        <w:tab w:val="left" w:pos="1134"/>
      </w:tabs>
      <w:outlineLvl w:val="1"/>
    </w:pPr>
    <w:rPr>
      <w:smallCaps w:val="0"/>
      <w:lang w:val="en-US"/>
    </w:rPr>
  </w:style>
  <w:style w:type="paragraph" w:styleId="Otsikko3">
    <w:name w:val="heading 3"/>
    <w:basedOn w:val="Otsikko4"/>
    <w:next w:val="Normaali"/>
    <w:qFormat/>
    <w:rsid w:val="00D252CD"/>
    <w:pPr>
      <w:numPr>
        <w:ilvl w:val="2"/>
      </w:numPr>
      <w:outlineLvl w:val="2"/>
    </w:pPr>
  </w:style>
  <w:style w:type="paragraph" w:styleId="Otsikko4">
    <w:name w:val="heading 4"/>
    <w:basedOn w:val="Otsikko2"/>
    <w:next w:val="Normaali"/>
    <w:qFormat/>
    <w:rsid w:val="00D252CD"/>
    <w:pPr>
      <w:numPr>
        <w:ilvl w:val="3"/>
      </w:numPr>
      <w:suppressLineNumbers/>
      <w:tabs>
        <w:tab w:val="left" w:pos="2835"/>
      </w:tabs>
      <w:outlineLvl w:val="3"/>
    </w:pPr>
  </w:style>
  <w:style w:type="paragraph" w:styleId="Otsikko5">
    <w:name w:val="heading 5"/>
    <w:basedOn w:val="Otsikko2"/>
    <w:next w:val="Normaali"/>
    <w:qFormat/>
    <w:rsid w:val="00D252CD"/>
    <w:pPr>
      <w:numPr>
        <w:ilvl w:val="4"/>
      </w:numPr>
      <w:tabs>
        <w:tab w:val="clear" w:pos="709"/>
        <w:tab w:val="clear" w:pos="1134"/>
        <w:tab w:val="left" w:pos="2835"/>
      </w:tabs>
      <w:outlineLvl w:val="4"/>
    </w:pPr>
  </w:style>
  <w:style w:type="paragraph" w:styleId="Otsikko6">
    <w:name w:val="heading 6"/>
    <w:basedOn w:val="Otsikko2"/>
    <w:next w:val="Normaali"/>
    <w:qFormat/>
    <w:rsid w:val="00D252CD"/>
    <w:pPr>
      <w:numPr>
        <w:ilvl w:val="5"/>
      </w:numPr>
      <w:spacing w:after="60"/>
      <w:outlineLvl w:val="5"/>
    </w:pPr>
  </w:style>
  <w:style w:type="paragraph" w:styleId="Otsikko7">
    <w:name w:val="heading 7"/>
    <w:basedOn w:val="Normaali"/>
    <w:next w:val="Normaali"/>
    <w:qFormat/>
    <w:rsid w:val="00D252CD"/>
    <w:pPr>
      <w:numPr>
        <w:ilvl w:val="6"/>
        <w:numId w:val="1"/>
      </w:numPr>
      <w:spacing w:after="60"/>
      <w:outlineLvl w:val="6"/>
    </w:pPr>
    <w:rPr>
      <w:rFonts w:ascii="Arial" w:hAnsi="Arial"/>
    </w:rPr>
  </w:style>
  <w:style w:type="paragraph" w:styleId="Otsikko8">
    <w:name w:val="heading 8"/>
    <w:basedOn w:val="Normaali"/>
    <w:next w:val="Normaali"/>
    <w:qFormat/>
    <w:rsid w:val="00D252CD"/>
    <w:pPr>
      <w:numPr>
        <w:ilvl w:val="7"/>
        <w:numId w:val="1"/>
      </w:numPr>
      <w:spacing w:after="60"/>
      <w:outlineLvl w:val="7"/>
    </w:pPr>
    <w:rPr>
      <w:rFonts w:ascii="Arial" w:hAnsi="Arial"/>
      <w:i/>
    </w:rPr>
  </w:style>
  <w:style w:type="paragraph" w:styleId="Otsikko9">
    <w:name w:val="heading 9"/>
    <w:basedOn w:val="Normaali"/>
    <w:next w:val="Normaali"/>
    <w:qFormat/>
    <w:rsid w:val="00D252CD"/>
    <w:pPr>
      <w:numPr>
        <w:ilvl w:val="8"/>
        <w:numId w:val="1"/>
      </w:num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semiHidden/>
    <w:rsid w:val="00D252CD"/>
    <w:pPr>
      <w:suppressLineNumbers/>
    </w:pPr>
  </w:style>
  <w:style w:type="paragraph" w:styleId="Sisluet5">
    <w:name w:val="toc 5"/>
    <w:basedOn w:val="Normaali"/>
    <w:next w:val="Normaali"/>
    <w:semiHidden/>
    <w:rsid w:val="00D252CD"/>
    <w:pPr>
      <w:ind w:left="960"/>
    </w:pPr>
    <w:rPr>
      <w:sz w:val="18"/>
    </w:rPr>
  </w:style>
  <w:style w:type="paragraph" w:styleId="Sisluet4">
    <w:name w:val="toc 4"/>
    <w:basedOn w:val="Normaali"/>
    <w:semiHidden/>
    <w:rsid w:val="00D252CD"/>
    <w:pPr>
      <w:ind w:left="720"/>
    </w:pPr>
    <w:rPr>
      <w:b/>
      <w:i/>
      <w:sz w:val="18"/>
    </w:rPr>
  </w:style>
  <w:style w:type="paragraph" w:styleId="Sisennettyleipteksti">
    <w:name w:val="Body Text Indent"/>
    <w:basedOn w:val="Normaali"/>
    <w:semiHidden/>
    <w:rsid w:val="00D252CD"/>
  </w:style>
  <w:style w:type="paragraph" w:styleId="Sisluet3">
    <w:name w:val="toc 3"/>
    <w:basedOn w:val="Normaali"/>
    <w:next w:val="Normaali"/>
    <w:uiPriority w:val="39"/>
    <w:rsid w:val="00D252CD"/>
    <w:pPr>
      <w:ind w:left="480"/>
    </w:pPr>
    <w:rPr>
      <w:i/>
      <w:sz w:val="20"/>
    </w:rPr>
  </w:style>
  <w:style w:type="paragraph" w:styleId="Sisluet2">
    <w:name w:val="toc 2"/>
    <w:basedOn w:val="Normaali"/>
    <w:next w:val="Normaali"/>
    <w:uiPriority w:val="39"/>
    <w:rsid w:val="00D252CD"/>
    <w:pPr>
      <w:ind w:left="240"/>
    </w:pPr>
    <w:rPr>
      <w:smallCaps/>
      <w:sz w:val="20"/>
    </w:rPr>
  </w:style>
  <w:style w:type="paragraph" w:styleId="Sisluet1">
    <w:name w:val="toc 1"/>
    <w:basedOn w:val="Normaali"/>
    <w:next w:val="Normaali"/>
    <w:uiPriority w:val="39"/>
    <w:rsid w:val="00D252CD"/>
    <w:pPr>
      <w:spacing w:before="120" w:after="120"/>
    </w:pPr>
    <w:rPr>
      <w:b/>
      <w:caps/>
      <w:sz w:val="20"/>
    </w:rPr>
  </w:style>
  <w:style w:type="paragraph" w:styleId="Hakemisto1">
    <w:name w:val="index 1"/>
    <w:basedOn w:val="Normaali"/>
    <w:next w:val="Normaali"/>
    <w:uiPriority w:val="99"/>
    <w:semiHidden/>
    <w:rsid w:val="00D252CD"/>
    <w:pPr>
      <w:ind w:left="240" w:hanging="240"/>
    </w:pPr>
    <w:rPr>
      <w:szCs w:val="18"/>
    </w:rPr>
  </w:style>
  <w:style w:type="paragraph" w:styleId="Hakemistonotsikko">
    <w:name w:val="index heading"/>
    <w:basedOn w:val="Normaali"/>
    <w:uiPriority w:val="99"/>
    <w:semiHidden/>
    <w:rsid w:val="00D252CD"/>
    <w:pPr>
      <w:pBdr>
        <w:top w:val="single" w:sz="12" w:space="0" w:color="auto"/>
      </w:pBdr>
      <w:spacing w:before="360" w:after="240"/>
    </w:pPr>
    <w:rPr>
      <w:b/>
      <w:bCs/>
      <w:i/>
      <w:iCs/>
      <w:sz w:val="26"/>
      <w:szCs w:val="26"/>
    </w:rPr>
  </w:style>
  <w:style w:type="paragraph" w:styleId="Alatunniste">
    <w:name w:val="footer"/>
    <w:basedOn w:val="Normaali"/>
    <w:semiHidden/>
    <w:rsid w:val="00D252CD"/>
    <w:rPr>
      <w:noProof/>
      <w:sz w:val="20"/>
    </w:rPr>
  </w:style>
  <w:style w:type="paragraph" w:styleId="Yltunniste">
    <w:name w:val="header"/>
    <w:basedOn w:val="Normaali"/>
    <w:semiHidden/>
    <w:rsid w:val="00D252CD"/>
    <w:rPr>
      <w:noProof/>
      <w:sz w:val="20"/>
    </w:rPr>
  </w:style>
  <w:style w:type="character" w:styleId="Alaviitteenviite">
    <w:name w:val="footnote reference"/>
    <w:basedOn w:val="Kappaleenoletusfontti"/>
    <w:semiHidden/>
    <w:rsid w:val="00D252CD"/>
    <w:rPr>
      <w:position w:val="6"/>
      <w:sz w:val="16"/>
    </w:rPr>
  </w:style>
  <w:style w:type="paragraph" w:styleId="Alaviitteenteksti">
    <w:name w:val="footnote text"/>
    <w:basedOn w:val="Normaali"/>
    <w:semiHidden/>
    <w:rsid w:val="00D252CD"/>
    <w:pPr>
      <w:suppressLineNumbers/>
    </w:pPr>
  </w:style>
  <w:style w:type="paragraph" w:customStyle="1" w:styleId="TableOfContents">
    <w:name w:val="TableOfContents"/>
    <w:basedOn w:val="Normaali"/>
    <w:next w:val="Normaali"/>
    <w:rsid w:val="00D252CD"/>
    <w:pPr>
      <w:keepNext/>
      <w:framePr w:hSpace="181" w:vSpace="181" w:wrap="auto" w:hAnchor="margin"/>
      <w:spacing w:after="480"/>
      <w:jc w:val="center"/>
    </w:pPr>
    <w:rPr>
      <w:b/>
      <w:sz w:val="28"/>
    </w:rPr>
  </w:style>
  <w:style w:type="paragraph" w:styleId="Sisluet6">
    <w:name w:val="toc 6"/>
    <w:basedOn w:val="Normaali"/>
    <w:next w:val="Normaali"/>
    <w:semiHidden/>
    <w:rsid w:val="00D252CD"/>
    <w:pPr>
      <w:ind w:left="1200"/>
    </w:pPr>
    <w:rPr>
      <w:sz w:val="18"/>
    </w:rPr>
  </w:style>
  <w:style w:type="paragraph" w:styleId="Sisluet7">
    <w:name w:val="toc 7"/>
    <w:basedOn w:val="Normaali"/>
    <w:next w:val="Normaali"/>
    <w:semiHidden/>
    <w:rsid w:val="00D252CD"/>
    <w:pPr>
      <w:ind w:left="1440"/>
    </w:pPr>
    <w:rPr>
      <w:sz w:val="18"/>
    </w:rPr>
  </w:style>
  <w:style w:type="paragraph" w:styleId="Sisluet8">
    <w:name w:val="toc 8"/>
    <w:basedOn w:val="Normaali"/>
    <w:next w:val="Normaali"/>
    <w:semiHidden/>
    <w:rsid w:val="00D252CD"/>
    <w:pPr>
      <w:ind w:left="1680"/>
    </w:pPr>
    <w:rPr>
      <w:sz w:val="18"/>
    </w:rPr>
  </w:style>
  <w:style w:type="paragraph" w:styleId="Sisluet9">
    <w:name w:val="toc 9"/>
    <w:basedOn w:val="Normaali"/>
    <w:next w:val="Normaali"/>
    <w:semiHidden/>
    <w:rsid w:val="00D252CD"/>
    <w:pPr>
      <w:ind w:left="1920"/>
    </w:pPr>
    <w:rPr>
      <w:sz w:val="18"/>
    </w:rPr>
  </w:style>
  <w:style w:type="paragraph" w:styleId="Hakemisto2">
    <w:name w:val="index 2"/>
    <w:basedOn w:val="Normaali"/>
    <w:next w:val="Normaali"/>
    <w:semiHidden/>
    <w:rsid w:val="00D252CD"/>
    <w:pPr>
      <w:ind w:left="480" w:hanging="240"/>
    </w:pPr>
    <w:rPr>
      <w:sz w:val="18"/>
      <w:szCs w:val="18"/>
    </w:rPr>
  </w:style>
  <w:style w:type="paragraph" w:styleId="Hakemisto3">
    <w:name w:val="index 3"/>
    <w:basedOn w:val="Normaali"/>
    <w:next w:val="Normaali"/>
    <w:semiHidden/>
    <w:rsid w:val="00D252CD"/>
    <w:pPr>
      <w:ind w:left="720" w:hanging="240"/>
    </w:pPr>
    <w:rPr>
      <w:sz w:val="18"/>
      <w:szCs w:val="18"/>
    </w:rPr>
  </w:style>
  <w:style w:type="paragraph" w:styleId="Hakemisto4">
    <w:name w:val="index 4"/>
    <w:basedOn w:val="Normaali"/>
    <w:next w:val="Normaali"/>
    <w:semiHidden/>
    <w:rsid w:val="00D252CD"/>
    <w:pPr>
      <w:ind w:left="960" w:hanging="240"/>
    </w:pPr>
    <w:rPr>
      <w:sz w:val="18"/>
      <w:szCs w:val="18"/>
    </w:rPr>
  </w:style>
  <w:style w:type="paragraph" w:styleId="Hakemisto5">
    <w:name w:val="index 5"/>
    <w:basedOn w:val="Normaali"/>
    <w:next w:val="Normaali"/>
    <w:semiHidden/>
    <w:rsid w:val="00D252CD"/>
    <w:pPr>
      <w:ind w:left="1200" w:hanging="240"/>
    </w:pPr>
    <w:rPr>
      <w:sz w:val="18"/>
      <w:szCs w:val="18"/>
    </w:rPr>
  </w:style>
  <w:style w:type="paragraph" w:styleId="Hakemisto6">
    <w:name w:val="index 6"/>
    <w:basedOn w:val="Normaali"/>
    <w:next w:val="Normaali"/>
    <w:semiHidden/>
    <w:rsid w:val="00D252CD"/>
    <w:pPr>
      <w:ind w:left="1440" w:hanging="240"/>
    </w:pPr>
    <w:rPr>
      <w:sz w:val="18"/>
      <w:szCs w:val="18"/>
    </w:rPr>
  </w:style>
  <w:style w:type="paragraph" w:styleId="Hakemisto7">
    <w:name w:val="index 7"/>
    <w:basedOn w:val="Normaali"/>
    <w:next w:val="Normaali"/>
    <w:semiHidden/>
    <w:rsid w:val="00D252CD"/>
    <w:pPr>
      <w:ind w:left="1680" w:hanging="240"/>
    </w:pPr>
    <w:rPr>
      <w:sz w:val="18"/>
      <w:szCs w:val="18"/>
    </w:rPr>
  </w:style>
  <w:style w:type="paragraph" w:styleId="Hakemisto8">
    <w:name w:val="index 8"/>
    <w:basedOn w:val="Normaali"/>
    <w:next w:val="Normaali"/>
    <w:semiHidden/>
    <w:rsid w:val="00D252CD"/>
    <w:pPr>
      <w:ind w:left="1920" w:hanging="240"/>
    </w:pPr>
    <w:rPr>
      <w:sz w:val="18"/>
      <w:szCs w:val="18"/>
    </w:rPr>
  </w:style>
  <w:style w:type="paragraph" w:styleId="Hakemisto9">
    <w:name w:val="index 9"/>
    <w:basedOn w:val="Normaali"/>
    <w:next w:val="Normaali"/>
    <w:semiHidden/>
    <w:rsid w:val="00D252CD"/>
    <w:pPr>
      <w:ind w:left="2160" w:hanging="240"/>
    </w:pPr>
    <w:rPr>
      <w:sz w:val="18"/>
      <w:szCs w:val="18"/>
    </w:rPr>
  </w:style>
  <w:style w:type="character" w:styleId="Sivunumero">
    <w:name w:val="page number"/>
    <w:basedOn w:val="Kappaleenoletusfontti"/>
    <w:semiHidden/>
    <w:rsid w:val="00D252CD"/>
  </w:style>
  <w:style w:type="paragraph" w:styleId="Kuvanotsikko">
    <w:name w:val="caption"/>
    <w:basedOn w:val="Normaali"/>
    <w:next w:val="Normaali"/>
    <w:qFormat/>
    <w:rsid w:val="00D252CD"/>
    <w:pPr>
      <w:spacing w:before="120" w:after="120"/>
    </w:pPr>
    <w:rPr>
      <w:rFonts w:ascii="Arial" w:hAnsi="Arial"/>
      <w:b/>
    </w:rPr>
  </w:style>
  <w:style w:type="paragraph" w:styleId="Kommentinteksti">
    <w:name w:val="annotation text"/>
    <w:basedOn w:val="Normaali"/>
    <w:semiHidden/>
    <w:rsid w:val="00D252CD"/>
    <w:rPr>
      <w:sz w:val="20"/>
    </w:rPr>
  </w:style>
  <w:style w:type="paragraph" w:styleId="Asiakirjanrakenneruutu">
    <w:name w:val="Document Map"/>
    <w:basedOn w:val="Normaali"/>
    <w:semiHidden/>
    <w:rsid w:val="00D252CD"/>
    <w:pPr>
      <w:shd w:val="clear" w:color="auto" w:fill="000080"/>
    </w:pPr>
    <w:rPr>
      <w:rFonts w:ascii="Tahoma" w:hAnsi="Tahoma"/>
    </w:rPr>
  </w:style>
  <w:style w:type="paragraph" w:styleId="Loppuviitteenteksti">
    <w:name w:val="endnote text"/>
    <w:basedOn w:val="Normaali"/>
    <w:semiHidden/>
    <w:rsid w:val="00D252CD"/>
    <w:rPr>
      <w:sz w:val="20"/>
    </w:rPr>
  </w:style>
  <w:style w:type="paragraph" w:styleId="Makroteksti">
    <w:name w:val="macro"/>
    <w:semiHidden/>
    <w:rsid w:val="00D252CD"/>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Lhdeviiteluettelo">
    <w:name w:val="table of authorities"/>
    <w:basedOn w:val="Normaali"/>
    <w:next w:val="Normaali"/>
    <w:semiHidden/>
    <w:rsid w:val="00D252CD"/>
    <w:pPr>
      <w:ind w:left="240" w:hanging="240"/>
    </w:pPr>
  </w:style>
  <w:style w:type="paragraph" w:styleId="Kuvaotsikkoluettelo">
    <w:name w:val="table of figures"/>
    <w:basedOn w:val="Normaali"/>
    <w:next w:val="Normaali"/>
    <w:semiHidden/>
    <w:rsid w:val="00D252CD"/>
    <w:pPr>
      <w:ind w:left="480" w:hanging="480"/>
    </w:pPr>
  </w:style>
  <w:style w:type="paragraph" w:styleId="Lhdeluettelonotsikko">
    <w:name w:val="toa heading"/>
    <w:basedOn w:val="Normaali"/>
    <w:next w:val="Normaali"/>
    <w:semiHidden/>
    <w:rsid w:val="00D252CD"/>
    <w:pPr>
      <w:spacing w:before="120"/>
    </w:pPr>
    <w:rPr>
      <w:rFonts w:ascii="Arial" w:hAnsi="Arial"/>
      <w:b/>
    </w:rPr>
  </w:style>
  <w:style w:type="character" w:styleId="Hyperlinkki">
    <w:name w:val="Hyperlink"/>
    <w:basedOn w:val="Kappaleenoletusfontti"/>
    <w:uiPriority w:val="99"/>
    <w:rsid w:val="00D252CD"/>
    <w:rPr>
      <w:color w:val="0000FF"/>
      <w:u w:val="single"/>
    </w:rPr>
  </w:style>
  <w:style w:type="paragraph" w:styleId="Seliteteksti">
    <w:name w:val="Balloon Text"/>
    <w:basedOn w:val="Normaali"/>
    <w:semiHidden/>
    <w:rsid w:val="00D252CD"/>
    <w:rPr>
      <w:rFonts w:ascii="Tahoma" w:hAnsi="Tahoma" w:cs="Tahoma"/>
      <w:sz w:val="16"/>
      <w:szCs w:val="16"/>
    </w:rPr>
  </w:style>
  <w:style w:type="paragraph" w:customStyle="1" w:styleId="Normalbulleted">
    <w:name w:val="Normal bulleted"/>
    <w:basedOn w:val="Normaali"/>
    <w:rsid w:val="00D252CD"/>
    <w:pPr>
      <w:numPr>
        <w:numId w:val="2"/>
      </w:numPr>
      <w:spacing w:before="120"/>
    </w:pPr>
  </w:style>
  <w:style w:type="paragraph" w:customStyle="1" w:styleId="NormalBulleted0">
    <w:name w:val="Normal Bulleted"/>
    <w:basedOn w:val="Normaali"/>
    <w:rsid w:val="00D252CD"/>
    <w:pPr>
      <w:numPr>
        <w:numId w:val="4"/>
      </w:numPr>
      <w:spacing w:before="120"/>
    </w:pPr>
  </w:style>
  <w:style w:type="paragraph" w:customStyle="1" w:styleId="NormalItalics">
    <w:name w:val="Normal Italics"/>
    <w:basedOn w:val="Normaali"/>
    <w:next w:val="Normaali"/>
    <w:rsid w:val="00D252CD"/>
    <w:pPr>
      <w:spacing w:before="120"/>
    </w:pPr>
    <w:rPr>
      <w:b/>
      <w:i/>
      <w:szCs w:val="24"/>
    </w:rPr>
  </w:style>
  <w:style w:type="paragraph" w:customStyle="1" w:styleId="normaalitaulukko0">
    <w:name w:val="normaali taulukko"/>
    <w:basedOn w:val="Normaali"/>
    <w:autoRedefine/>
    <w:rsid w:val="00D252CD"/>
    <w:pPr>
      <w:spacing w:before="60" w:after="60"/>
    </w:pPr>
    <w:rPr>
      <w:sz w:val="20"/>
      <w:szCs w:val="22"/>
    </w:rPr>
  </w:style>
  <w:style w:type="paragraph" w:customStyle="1" w:styleId="Normaalitaulukko1">
    <w:name w:val="Normaali_taulukko"/>
    <w:basedOn w:val="Normaali"/>
    <w:rsid w:val="00D252CD"/>
  </w:style>
  <w:style w:type="paragraph" w:customStyle="1" w:styleId="NormalNumbered">
    <w:name w:val="Normal Numbered"/>
    <w:basedOn w:val="Normaali"/>
    <w:rsid w:val="00D252CD"/>
    <w:pPr>
      <w:numPr>
        <w:numId w:val="3"/>
      </w:numPr>
      <w:spacing w:before="120"/>
    </w:pPr>
  </w:style>
  <w:style w:type="paragraph" w:customStyle="1" w:styleId="KALVOList2">
    <w:name w:val="KALVO List 2"/>
    <w:basedOn w:val="Normaali"/>
    <w:rsid w:val="00D252CD"/>
    <w:pPr>
      <w:tabs>
        <w:tab w:val="left" w:pos="1134"/>
        <w:tab w:val="left" w:pos="2268"/>
        <w:tab w:val="left" w:pos="3402"/>
      </w:tabs>
      <w:spacing w:before="240" w:after="120"/>
      <w:ind w:left="2835" w:hanging="567"/>
    </w:pPr>
    <w:rPr>
      <w:rFonts w:ascii="Univers (W1)" w:hAnsi="Univers (W1)"/>
      <w:b/>
      <w:smallCaps/>
      <w:sz w:val="32"/>
    </w:rPr>
  </w:style>
  <w:style w:type="character" w:styleId="Kommentinviite">
    <w:name w:val="annotation reference"/>
    <w:basedOn w:val="Kappaleenoletusfontti"/>
    <w:semiHidden/>
    <w:rsid w:val="00D252CD"/>
    <w:rPr>
      <w:sz w:val="16"/>
      <w:szCs w:val="16"/>
    </w:rPr>
  </w:style>
  <w:style w:type="paragraph" w:styleId="Kommentinotsikko">
    <w:name w:val="annotation subject"/>
    <w:basedOn w:val="Kommentinteksti"/>
    <w:next w:val="Kommentinteksti"/>
    <w:semiHidden/>
    <w:rsid w:val="00D252CD"/>
    <w:rPr>
      <w:b/>
      <w:bCs/>
    </w:rPr>
  </w:style>
  <w:style w:type="character" w:styleId="Korostus">
    <w:name w:val="Emphasis"/>
    <w:basedOn w:val="Kappaleenoletusfontti"/>
    <w:uiPriority w:val="20"/>
    <w:qFormat/>
    <w:rsid w:val="00D252CD"/>
    <w:rPr>
      <w:i/>
      <w:iCs/>
    </w:rPr>
  </w:style>
  <w:style w:type="character" w:customStyle="1" w:styleId="CharChar3">
    <w:name w:val="Char Char3"/>
    <w:basedOn w:val="Kappaleenoletusfontti"/>
    <w:rsid w:val="00D252CD"/>
    <w:rPr>
      <w:b/>
      <w:smallCaps/>
      <w:sz w:val="24"/>
      <w:lang w:val="fi-FI" w:eastAsia="en-US" w:bidi="ar-SA"/>
    </w:rPr>
  </w:style>
  <w:style w:type="character" w:customStyle="1" w:styleId="CharChar2">
    <w:name w:val="Char Char2"/>
    <w:basedOn w:val="CharChar3"/>
    <w:rsid w:val="00D252CD"/>
    <w:rPr>
      <w:b/>
      <w:smallCaps/>
      <w:sz w:val="24"/>
      <w:lang w:val="fi-FI" w:eastAsia="en-US" w:bidi="ar-SA"/>
    </w:rPr>
  </w:style>
  <w:style w:type="character" w:customStyle="1" w:styleId="CharChar">
    <w:name w:val="Char Char"/>
    <w:basedOn w:val="CharChar2"/>
    <w:rsid w:val="00D252CD"/>
    <w:rPr>
      <w:b/>
      <w:smallCaps/>
      <w:sz w:val="24"/>
      <w:lang w:val="fi-FI" w:eastAsia="en-US" w:bidi="ar-SA"/>
    </w:rPr>
  </w:style>
  <w:style w:type="character" w:customStyle="1" w:styleId="CharChar1">
    <w:name w:val="Char Char1"/>
    <w:basedOn w:val="CharChar"/>
    <w:rsid w:val="00D252CD"/>
    <w:rPr>
      <w:b/>
      <w:smallCaps/>
      <w:sz w:val="24"/>
      <w:lang w:val="fi-FI" w:eastAsia="en-US" w:bidi="ar-SA"/>
    </w:rPr>
  </w:style>
  <w:style w:type="character" w:styleId="HTML-koodi">
    <w:name w:val="HTML Code"/>
    <w:basedOn w:val="Kappaleenoletusfontti"/>
    <w:semiHidden/>
    <w:rsid w:val="00D252CD"/>
    <w:rPr>
      <w:rFonts w:ascii="Courier New" w:eastAsia="Times New Roman" w:hAnsi="Courier New" w:cs="Courier New" w:hint="default"/>
      <w:sz w:val="20"/>
      <w:szCs w:val="20"/>
    </w:rPr>
  </w:style>
  <w:style w:type="paragraph" w:styleId="HTML-esimuotoiltu">
    <w:name w:val="HTML Preformatted"/>
    <w:basedOn w:val="Normaali"/>
    <w:link w:val="HTML-esimuotoiltuChar"/>
    <w:uiPriority w:val="99"/>
    <w:semiHidden/>
    <w:rsid w:val="00D25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fi-FI"/>
    </w:rPr>
  </w:style>
  <w:style w:type="paragraph" w:customStyle="1" w:styleId="NyttArvo">
    <w:name w:val="NäyttöArvo"/>
    <w:basedOn w:val="Normaali"/>
    <w:rsid w:val="00D252CD"/>
    <w:rPr>
      <w:b/>
      <w:bCs/>
    </w:rPr>
  </w:style>
  <w:style w:type="character" w:customStyle="1" w:styleId="NyttArvoChar">
    <w:name w:val="NäyttöArvo Char"/>
    <w:basedOn w:val="Kappaleenoletusfontti"/>
    <w:rsid w:val="00D252CD"/>
    <w:rPr>
      <w:b/>
      <w:bCs/>
      <w:sz w:val="24"/>
      <w:lang w:val="fi-FI" w:eastAsia="en-US" w:bidi="ar-SA"/>
    </w:rPr>
  </w:style>
  <w:style w:type="paragraph" w:customStyle="1" w:styleId="NyttOtsikko">
    <w:name w:val="NäyttöOtsikko"/>
    <w:basedOn w:val="NyttArvo"/>
    <w:rsid w:val="00D252CD"/>
    <w:rPr>
      <w:color w:val="008000"/>
    </w:rPr>
  </w:style>
  <w:style w:type="character" w:customStyle="1" w:styleId="NyttOtsikkoCharChar">
    <w:name w:val="NäyttöOtsikko Char Char"/>
    <w:basedOn w:val="NyttArvoChar"/>
    <w:rsid w:val="00D252CD"/>
    <w:rPr>
      <w:b/>
      <w:bCs/>
      <w:color w:val="008000"/>
      <w:sz w:val="24"/>
      <w:lang w:val="fi-FI" w:eastAsia="en-US" w:bidi="ar-SA"/>
    </w:rPr>
  </w:style>
  <w:style w:type="character" w:styleId="AvattuHyperlinkki">
    <w:name w:val="FollowedHyperlink"/>
    <w:basedOn w:val="Kappaleenoletusfontti"/>
    <w:semiHidden/>
    <w:rsid w:val="00D252CD"/>
    <w:rPr>
      <w:color w:val="800080"/>
      <w:u w:val="single"/>
    </w:rPr>
  </w:style>
  <w:style w:type="paragraph" w:styleId="NormaaliWWW">
    <w:name w:val="Normal (Web)"/>
    <w:basedOn w:val="Normaali"/>
    <w:semiHidden/>
    <w:rsid w:val="00D252CD"/>
    <w:pPr>
      <w:spacing w:before="100" w:beforeAutospacing="1" w:after="100" w:afterAutospacing="1"/>
    </w:pPr>
    <w:rPr>
      <w:rFonts w:ascii="Verdana" w:hAnsi="Verdana"/>
      <w:sz w:val="20"/>
      <w:lang w:eastAsia="fi-FI"/>
    </w:rPr>
  </w:style>
  <w:style w:type="character" w:customStyle="1" w:styleId="icon">
    <w:name w:val="icon"/>
    <w:basedOn w:val="Kappaleenoletusfontti"/>
    <w:rsid w:val="00D252CD"/>
  </w:style>
  <w:style w:type="character" w:customStyle="1" w:styleId="number">
    <w:name w:val="number"/>
    <w:basedOn w:val="Kappaleenoletusfontti"/>
    <w:rsid w:val="00D252CD"/>
  </w:style>
  <w:style w:type="character" w:customStyle="1" w:styleId="Otsikko10">
    <w:name w:val="Otsikko1"/>
    <w:basedOn w:val="Kappaleenoletusfontti"/>
    <w:rsid w:val="00D252CD"/>
  </w:style>
  <w:style w:type="character" w:styleId="Voimakas">
    <w:name w:val="Strong"/>
    <w:basedOn w:val="Kappaleenoletusfontti"/>
    <w:qFormat/>
    <w:rsid w:val="00D252CD"/>
    <w:rPr>
      <w:b/>
      <w:bCs/>
    </w:rPr>
  </w:style>
  <w:style w:type="table" w:styleId="TaulukkoRuudukko">
    <w:name w:val="Table Grid"/>
    <w:basedOn w:val="Normaalitaulukko"/>
    <w:uiPriority w:val="59"/>
    <w:rsid w:val="005107E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TML-esimuotoiltuChar">
    <w:name w:val="HTML-esimuotoiltu Char"/>
    <w:basedOn w:val="Kappaleenoletusfontti"/>
    <w:link w:val="HTML-esimuotoiltu"/>
    <w:uiPriority w:val="99"/>
    <w:semiHidden/>
    <w:rsid w:val="005107E8"/>
    <w:rPr>
      <w:rFonts w:ascii="Courier New" w:hAnsi="Courier New" w:cs="Courier New"/>
    </w:rPr>
  </w:style>
  <w:style w:type="character" w:customStyle="1" w:styleId="m1">
    <w:name w:val="m1"/>
    <w:basedOn w:val="Kappaleenoletusfontti"/>
    <w:rsid w:val="005107E8"/>
    <w:rPr>
      <w:color w:val="0000FF"/>
    </w:rPr>
  </w:style>
  <w:style w:type="character" w:customStyle="1" w:styleId="pi1">
    <w:name w:val="pi1"/>
    <w:basedOn w:val="Kappaleenoletusfontti"/>
    <w:rsid w:val="005107E8"/>
    <w:rPr>
      <w:color w:val="0000FF"/>
    </w:rPr>
  </w:style>
  <w:style w:type="character" w:customStyle="1" w:styleId="ci1">
    <w:name w:val="ci1"/>
    <w:basedOn w:val="Kappaleenoletusfontti"/>
    <w:rsid w:val="005107E8"/>
    <w:rPr>
      <w:rFonts w:ascii="Courier" w:hAnsi="Courier" w:hint="default"/>
      <w:color w:val="888888"/>
      <w:sz w:val="24"/>
      <w:szCs w:val="24"/>
    </w:rPr>
  </w:style>
  <w:style w:type="character" w:customStyle="1" w:styleId="b1">
    <w:name w:val="b1"/>
    <w:basedOn w:val="Kappaleenoletusfontti"/>
    <w:rsid w:val="005107E8"/>
    <w:rPr>
      <w:rFonts w:ascii="Courier New" w:hAnsi="Courier New" w:cs="Courier New" w:hint="default"/>
      <w:b/>
      <w:bCs/>
      <w:strike w:val="0"/>
      <w:dstrike w:val="0"/>
      <w:color w:val="FF0000"/>
      <w:u w:val="none"/>
      <w:effect w:val="none"/>
    </w:rPr>
  </w:style>
  <w:style w:type="character" w:customStyle="1" w:styleId="t1">
    <w:name w:val="t1"/>
    <w:basedOn w:val="Kappaleenoletusfontti"/>
    <w:rsid w:val="005107E8"/>
    <w:rPr>
      <w:color w:val="990000"/>
    </w:rPr>
  </w:style>
  <w:style w:type="character" w:customStyle="1" w:styleId="tx1">
    <w:name w:val="tx1"/>
    <w:basedOn w:val="Kappaleenoletusfontti"/>
    <w:rsid w:val="005107E8"/>
    <w:rPr>
      <w:b/>
      <w:bCs/>
    </w:rPr>
  </w:style>
  <w:style w:type="paragraph" w:styleId="Muutos">
    <w:name w:val="Revision"/>
    <w:hidden/>
    <w:uiPriority w:val="99"/>
    <w:semiHidden/>
    <w:rsid w:val="00D06CDA"/>
    <w:rPr>
      <w:rFonts w:ascii="Times New Roman" w:hAnsi="Times New Roman"/>
      <w:sz w:val="24"/>
      <w:lang w:eastAsia="en-US"/>
    </w:rPr>
  </w:style>
  <w:style w:type="paragraph" w:styleId="Luettelokappale">
    <w:name w:val="List Paragraph"/>
    <w:basedOn w:val="Normaali"/>
    <w:uiPriority w:val="34"/>
    <w:qFormat/>
    <w:rsid w:val="002317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95276">
      <w:bodyDiv w:val="1"/>
      <w:marLeft w:val="0"/>
      <w:marRight w:val="0"/>
      <w:marTop w:val="0"/>
      <w:marBottom w:val="0"/>
      <w:divBdr>
        <w:top w:val="none" w:sz="0" w:space="0" w:color="auto"/>
        <w:left w:val="none" w:sz="0" w:space="0" w:color="auto"/>
        <w:bottom w:val="none" w:sz="0" w:space="0" w:color="auto"/>
        <w:right w:val="none" w:sz="0" w:space="0" w:color="auto"/>
      </w:divBdr>
    </w:div>
    <w:div w:id="178352953">
      <w:bodyDiv w:val="1"/>
      <w:marLeft w:val="0"/>
      <w:marRight w:val="0"/>
      <w:marTop w:val="0"/>
      <w:marBottom w:val="0"/>
      <w:divBdr>
        <w:top w:val="none" w:sz="0" w:space="0" w:color="auto"/>
        <w:left w:val="none" w:sz="0" w:space="0" w:color="auto"/>
        <w:bottom w:val="none" w:sz="0" w:space="0" w:color="auto"/>
        <w:right w:val="none" w:sz="0" w:space="0" w:color="auto"/>
      </w:divBdr>
    </w:div>
    <w:div w:id="199245842">
      <w:bodyDiv w:val="1"/>
      <w:marLeft w:val="0"/>
      <w:marRight w:val="360"/>
      <w:marTop w:val="0"/>
      <w:marBottom w:val="0"/>
      <w:divBdr>
        <w:top w:val="none" w:sz="0" w:space="0" w:color="auto"/>
        <w:left w:val="none" w:sz="0" w:space="0" w:color="auto"/>
        <w:bottom w:val="none" w:sz="0" w:space="0" w:color="auto"/>
        <w:right w:val="none" w:sz="0" w:space="0" w:color="auto"/>
      </w:divBdr>
      <w:divsChild>
        <w:div w:id="376054236">
          <w:marLeft w:val="240"/>
          <w:marRight w:val="240"/>
          <w:marTop w:val="0"/>
          <w:marBottom w:val="0"/>
          <w:divBdr>
            <w:top w:val="none" w:sz="0" w:space="0" w:color="auto"/>
            <w:left w:val="none" w:sz="0" w:space="0" w:color="auto"/>
            <w:bottom w:val="none" w:sz="0" w:space="0" w:color="auto"/>
            <w:right w:val="none" w:sz="0" w:space="0" w:color="auto"/>
          </w:divBdr>
          <w:divsChild>
            <w:div w:id="1376739370">
              <w:marLeft w:val="240"/>
              <w:marRight w:val="0"/>
              <w:marTop w:val="0"/>
              <w:marBottom w:val="0"/>
              <w:divBdr>
                <w:top w:val="none" w:sz="0" w:space="0" w:color="auto"/>
                <w:left w:val="none" w:sz="0" w:space="0" w:color="auto"/>
                <w:bottom w:val="none" w:sz="0" w:space="0" w:color="auto"/>
                <w:right w:val="none" w:sz="0" w:space="0" w:color="auto"/>
              </w:divBdr>
            </w:div>
            <w:div w:id="1690908319">
              <w:marLeft w:val="0"/>
              <w:marRight w:val="0"/>
              <w:marTop w:val="0"/>
              <w:marBottom w:val="0"/>
              <w:divBdr>
                <w:top w:val="none" w:sz="0" w:space="0" w:color="auto"/>
                <w:left w:val="none" w:sz="0" w:space="0" w:color="auto"/>
                <w:bottom w:val="none" w:sz="0" w:space="0" w:color="auto"/>
                <w:right w:val="none" w:sz="0" w:space="0" w:color="auto"/>
              </w:divBdr>
              <w:divsChild>
                <w:div w:id="468472014">
                  <w:marLeft w:val="240"/>
                  <w:marRight w:val="240"/>
                  <w:marTop w:val="0"/>
                  <w:marBottom w:val="0"/>
                  <w:divBdr>
                    <w:top w:val="none" w:sz="0" w:space="0" w:color="auto"/>
                    <w:left w:val="none" w:sz="0" w:space="0" w:color="auto"/>
                    <w:bottom w:val="none" w:sz="0" w:space="0" w:color="auto"/>
                    <w:right w:val="none" w:sz="0" w:space="0" w:color="auto"/>
                  </w:divBdr>
                  <w:divsChild>
                    <w:div w:id="1084061159">
                      <w:marLeft w:val="240"/>
                      <w:marRight w:val="0"/>
                      <w:marTop w:val="0"/>
                      <w:marBottom w:val="0"/>
                      <w:divBdr>
                        <w:top w:val="none" w:sz="0" w:space="0" w:color="auto"/>
                        <w:left w:val="none" w:sz="0" w:space="0" w:color="auto"/>
                        <w:bottom w:val="none" w:sz="0" w:space="0" w:color="auto"/>
                        <w:right w:val="none" w:sz="0" w:space="0" w:color="auto"/>
                      </w:divBdr>
                    </w:div>
                    <w:div w:id="1472938246">
                      <w:marLeft w:val="0"/>
                      <w:marRight w:val="0"/>
                      <w:marTop w:val="0"/>
                      <w:marBottom w:val="0"/>
                      <w:divBdr>
                        <w:top w:val="none" w:sz="0" w:space="0" w:color="auto"/>
                        <w:left w:val="none" w:sz="0" w:space="0" w:color="auto"/>
                        <w:bottom w:val="none" w:sz="0" w:space="0" w:color="auto"/>
                        <w:right w:val="none" w:sz="0" w:space="0" w:color="auto"/>
                      </w:divBdr>
                      <w:divsChild>
                        <w:div w:id="5596037">
                          <w:marLeft w:val="240"/>
                          <w:marRight w:val="240"/>
                          <w:marTop w:val="0"/>
                          <w:marBottom w:val="0"/>
                          <w:divBdr>
                            <w:top w:val="none" w:sz="0" w:space="0" w:color="auto"/>
                            <w:left w:val="none" w:sz="0" w:space="0" w:color="auto"/>
                            <w:bottom w:val="none" w:sz="0" w:space="0" w:color="auto"/>
                            <w:right w:val="none" w:sz="0" w:space="0" w:color="auto"/>
                          </w:divBdr>
                          <w:divsChild>
                            <w:div w:id="1136415893">
                              <w:marLeft w:val="0"/>
                              <w:marRight w:val="0"/>
                              <w:marTop w:val="0"/>
                              <w:marBottom w:val="0"/>
                              <w:divBdr>
                                <w:top w:val="none" w:sz="0" w:space="0" w:color="auto"/>
                                <w:left w:val="none" w:sz="0" w:space="0" w:color="auto"/>
                                <w:bottom w:val="none" w:sz="0" w:space="0" w:color="auto"/>
                                <w:right w:val="none" w:sz="0" w:space="0" w:color="auto"/>
                              </w:divBdr>
                              <w:divsChild>
                                <w:div w:id="292715824">
                                  <w:marLeft w:val="0"/>
                                  <w:marRight w:val="0"/>
                                  <w:marTop w:val="0"/>
                                  <w:marBottom w:val="0"/>
                                  <w:divBdr>
                                    <w:top w:val="none" w:sz="0" w:space="0" w:color="auto"/>
                                    <w:left w:val="none" w:sz="0" w:space="0" w:color="auto"/>
                                    <w:bottom w:val="none" w:sz="0" w:space="0" w:color="auto"/>
                                    <w:right w:val="none" w:sz="0" w:space="0" w:color="auto"/>
                                  </w:divBdr>
                                </w:div>
                                <w:div w:id="371810506">
                                  <w:marLeft w:val="240"/>
                                  <w:marRight w:val="240"/>
                                  <w:marTop w:val="0"/>
                                  <w:marBottom w:val="0"/>
                                  <w:divBdr>
                                    <w:top w:val="none" w:sz="0" w:space="0" w:color="auto"/>
                                    <w:left w:val="none" w:sz="0" w:space="0" w:color="auto"/>
                                    <w:bottom w:val="none" w:sz="0" w:space="0" w:color="auto"/>
                                    <w:right w:val="none" w:sz="0" w:space="0" w:color="auto"/>
                                  </w:divBdr>
                                  <w:divsChild>
                                    <w:div w:id="1068839890">
                                      <w:marLeft w:val="240"/>
                                      <w:marRight w:val="0"/>
                                      <w:marTop w:val="0"/>
                                      <w:marBottom w:val="0"/>
                                      <w:divBdr>
                                        <w:top w:val="none" w:sz="0" w:space="0" w:color="auto"/>
                                        <w:left w:val="none" w:sz="0" w:space="0" w:color="auto"/>
                                        <w:bottom w:val="none" w:sz="0" w:space="0" w:color="auto"/>
                                        <w:right w:val="none" w:sz="0" w:space="0" w:color="auto"/>
                                      </w:divBdr>
                                    </w:div>
                                    <w:div w:id="1976526585">
                                      <w:marLeft w:val="0"/>
                                      <w:marRight w:val="0"/>
                                      <w:marTop w:val="0"/>
                                      <w:marBottom w:val="0"/>
                                      <w:divBdr>
                                        <w:top w:val="none" w:sz="0" w:space="0" w:color="auto"/>
                                        <w:left w:val="none" w:sz="0" w:space="0" w:color="auto"/>
                                        <w:bottom w:val="none" w:sz="0" w:space="0" w:color="auto"/>
                                        <w:right w:val="none" w:sz="0" w:space="0" w:color="auto"/>
                                      </w:divBdr>
                                      <w:divsChild>
                                        <w:div w:id="68313194">
                                          <w:marLeft w:val="0"/>
                                          <w:marRight w:val="0"/>
                                          <w:marTop w:val="0"/>
                                          <w:marBottom w:val="0"/>
                                          <w:divBdr>
                                            <w:top w:val="none" w:sz="0" w:space="0" w:color="auto"/>
                                            <w:left w:val="none" w:sz="0" w:space="0" w:color="auto"/>
                                            <w:bottom w:val="none" w:sz="0" w:space="0" w:color="auto"/>
                                            <w:right w:val="none" w:sz="0" w:space="0" w:color="auto"/>
                                          </w:divBdr>
                                        </w:div>
                                        <w:div w:id="496312103">
                                          <w:marLeft w:val="240"/>
                                          <w:marRight w:val="240"/>
                                          <w:marTop w:val="0"/>
                                          <w:marBottom w:val="0"/>
                                          <w:divBdr>
                                            <w:top w:val="none" w:sz="0" w:space="0" w:color="auto"/>
                                            <w:left w:val="none" w:sz="0" w:space="0" w:color="auto"/>
                                            <w:bottom w:val="none" w:sz="0" w:space="0" w:color="auto"/>
                                            <w:right w:val="none" w:sz="0" w:space="0" w:color="auto"/>
                                          </w:divBdr>
                                          <w:divsChild>
                                            <w:div w:id="437334427">
                                              <w:marLeft w:val="240"/>
                                              <w:marRight w:val="0"/>
                                              <w:marTop w:val="0"/>
                                              <w:marBottom w:val="0"/>
                                              <w:divBdr>
                                                <w:top w:val="none" w:sz="0" w:space="0" w:color="auto"/>
                                                <w:left w:val="none" w:sz="0" w:space="0" w:color="auto"/>
                                                <w:bottom w:val="none" w:sz="0" w:space="0" w:color="auto"/>
                                                <w:right w:val="none" w:sz="0" w:space="0" w:color="auto"/>
                                              </w:divBdr>
                                            </w:div>
                                          </w:divsChild>
                                        </w:div>
                                        <w:div w:id="1042558635">
                                          <w:marLeft w:val="240"/>
                                          <w:marRight w:val="240"/>
                                          <w:marTop w:val="0"/>
                                          <w:marBottom w:val="0"/>
                                          <w:divBdr>
                                            <w:top w:val="none" w:sz="0" w:space="0" w:color="auto"/>
                                            <w:left w:val="none" w:sz="0" w:space="0" w:color="auto"/>
                                            <w:bottom w:val="none" w:sz="0" w:space="0" w:color="auto"/>
                                            <w:right w:val="none" w:sz="0" w:space="0" w:color="auto"/>
                                          </w:divBdr>
                                          <w:divsChild>
                                            <w:div w:id="609550881">
                                              <w:marLeft w:val="240"/>
                                              <w:marRight w:val="0"/>
                                              <w:marTop w:val="0"/>
                                              <w:marBottom w:val="0"/>
                                              <w:divBdr>
                                                <w:top w:val="none" w:sz="0" w:space="0" w:color="auto"/>
                                                <w:left w:val="none" w:sz="0" w:space="0" w:color="auto"/>
                                                <w:bottom w:val="none" w:sz="0" w:space="0" w:color="auto"/>
                                                <w:right w:val="none" w:sz="0" w:space="0" w:color="auto"/>
                                              </w:divBdr>
                                            </w:div>
                                          </w:divsChild>
                                        </w:div>
                                        <w:div w:id="1232739220">
                                          <w:marLeft w:val="240"/>
                                          <w:marRight w:val="240"/>
                                          <w:marTop w:val="0"/>
                                          <w:marBottom w:val="0"/>
                                          <w:divBdr>
                                            <w:top w:val="none" w:sz="0" w:space="0" w:color="auto"/>
                                            <w:left w:val="none" w:sz="0" w:space="0" w:color="auto"/>
                                            <w:bottom w:val="none" w:sz="0" w:space="0" w:color="auto"/>
                                            <w:right w:val="none" w:sz="0" w:space="0" w:color="auto"/>
                                          </w:divBdr>
                                          <w:divsChild>
                                            <w:div w:id="910701153">
                                              <w:marLeft w:val="240"/>
                                              <w:marRight w:val="0"/>
                                              <w:marTop w:val="0"/>
                                              <w:marBottom w:val="0"/>
                                              <w:divBdr>
                                                <w:top w:val="none" w:sz="0" w:space="0" w:color="auto"/>
                                                <w:left w:val="none" w:sz="0" w:space="0" w:color="auto"/>
                                                <w:bottom w:val="none" w:sz="0" w:space="0" w:color="auto"/>
                                                <w:right w:val="none" w:sz="0" w:space="0" w:color="auto"/>
                                              </w:divBdr>
                                            </w:div>
                                          </w:divsChild>
                                        </w:div>
                                        <w:div w:id="1967613866">
                                          <w:marLeft w:val="240"/>
                                          <w:marRight w:val="240"/>
                                          <w:marTop w:val="0"/>
                                          <w:marBottom w:val="0"/>
                                          <w:divBdr>
                                            <w:top w:val="none" w:sz="0" w:space="0" w:color="auto"/>
                                            <w:left w:val="none" w:sz="0" w:space="0" w:color="auto"/>
                                            <w:bottom w:val="none" w:sz="0" w:space="0" w:color="auto"/>
                                            <w:right w:val="none" w:sz="0" w:space="0" w:color="auto"/>
                                          </w:divBdr>
                                          <w:divsChild>
                                            <w:div w:id="16453139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70122">
                                  <w:marLeft w:val="240"/>
                                  <w:marRight w:val="240"/>
                                  <w:marTop w:val="0"/>
                                  <w:marBottom w:val="0"/>
                                  <w:divBdr>
                                    <w:top w:val="none" w:sz="0" w:space="0" w:color="auto"/>
                                    <w:left w:val="none" w:sz="0" w:space="0" w:color="auto"/>
                                    <w:bottom w:val="none" w:sz="0" w:space="0" w:color="auto"/>
                                    <w:right w:val="none" w:sz="0" w:space="0" w:color="auto"/>
                                  </w:divBdr>
                                  <w:divsChild>
                                    <w:div w:id="105807041">
                                      <w:marLeft w:val="0"/>
                                      <w:marRight w:val="0"/>
                                      <w:marTop w:val="0"/>
                                      <w:marBottom w:val="0"/>
                                      <w:divBdr>
                                        <w:top w:val="none" w:sz="0" w:space="0" w:color="auto"/>
                                        <w:left w:val="none" w:sz="0" w:space="0" w:color="auto"/>
                                        <w:bottom w:val="none" w:sz="0" w:space="0" w:color="auto"/>
                                        <w:right w:val="none" w:sz="0" w:space="0" w:color="auto"/>
                                      </w:divBdr>
                                      <w:divsChild>
                                        <w:div w:id="1183207729">
                                          <w:marLeft w:val="240"/>
                                          <w:marRight w:val="240"/>
                                          <w:marTop w:val="0"/>
                                          <w:marBottom w:val="0"/>
                                          <w:divBdr>
                                            <w:top w:val="none" w:sz="0" w:space="0" w:color="auto"/>
                                            <w:left w:val="none" w:sz="0" w:space="0" w:color="auto"/>
                                            <w:bottom w:val="none" w:sz="0" w:space="0" w:color="auto"/>
                                            <w:right w:val="none" w:sz="0" w:space="0" w:color="auto"/>
                                          </w:divBdr>
                                          <w:divsChild>
                                            <w:div w:id="1180194046">
                                              <w:marLeft w:val="240"/>
                                              <w:marRight w:val="0"/>
                                              <w:marTop w:val="0"/>
                                              <w:marBottom w:val="0"/>
                                              <w:divBdr>
                                                <w:top w:val="none" w:sz="0" w:space="0" w:color="auto"/>
                                                <w:left w:val="none" w:sz="0" w:space="0" w:color="auto"/>
                                                <w:bottom w:val="none" w:sz="0" w:space="0" w:color="auto"/>
                                                <w:right w:val="none" w:sz="0" w:space="0" w:color="auto"/>
                                              </w:divBdr>
                                            </w:div>
                                          </w:divsChild>
                                        </w:div>
                                        <w:div w:id="1840653425">
                                          <w:marLeft w:val="0"/>
                                          <w:marRight w:val="0"/>
                                          <w:marTop w:val="0"/>
                                          <w:marBottom w:val="0"/>
                                          <w:divBdr>
                                            <w:top w:val="none" w:sz="0" w:space="0" w:color="auto"/>
                                            <w:left w:val="none" w:sz="0" w:space="0" w:color="auto"/>
                                            <w:bottom w:val="none" w:sz="0" w:space="0" w:color="auto"/>
                                            <w:right w:val="none" w:sz="0" w:space="0" w:color="auto"/>
                                          </w:divBdr>
                                        </w:div>
                                      </w:divsChild>
                                    </w:div>
                                    <w:div w:id="1848324435">
                                      <w:marLeft w:val="240"/>
                                      <w:marRight w:val="0"/>
                                      <w:marTop w:val="0"/>
                                      <w:marBottom w:val="0"/>
                                      <w:divBdr>
                                        <w:top w:val="none" w:sz="0" w:space="0" w:color="auto"/>
                                        <w:left w:val="none" w:sz="0" w:space="0" w:color="auto"/>
                                        <w:bottom w:val="none" w:sz="0" w:space="0" w:color="auto"/>
                                        <w:right w:val="none" w:sz="0" w:space="0" w:color="auto"/>
                                      </w:divBdr>
                                    </w:div>
                                  </w:divsChild>
                                </w:div>
                                <w:div w:id="498927301">
                                  <w:marLeft w:val="240"/>
                                  <w:marRight w:val="240"/>
                                  <w:marTop w:val="0"/>
                                  <w:marBottom w:val="0"/>
                                  <w:divBdr>
                                    <w:top w:val="none" w:sz="0" w:space="0" w:color="auto"/>
                                    <w:left w:val="none" w:sz="0" w:space="0" w:color="auto"/>
                                    <w:bottom w:val="none" w:sz="0" w:space="0" w:color="auto"/>
                                    <w:right w:val="none" w:sz="0" w:space="0" w:color="auto"/>
                                  </w:divBdr>
                                  <w:divsChild>
                                    <w:div w:id="362679638">
                                      <w:marLeft w:val="0"/>
                                      <w:marRight w:val="0"/>
                                      <w:marTop w:val="0"/>
                                      <w:marBottom w:val="0"/>
                                      <w:divBdr>
                                        <w:top w:val="none" w:sz="0" w:space="0" w:color="auto"/>
                                        <w:left w:val="none" w:sz="0" w:space="0" w:color="auto"/>
                                        <w:bottom w:val="none" w:sz="0" w:space="0" w:color="auto"/>
                                        <w:right w:val="none" w:sz="0" w:space="0" w:color="auto"/>
                                      </w:divBdr>
                                      <w:divsChild>
                                        <w:div w:id="851839611">
                                          <w:marLeft w:val="0"/>
                                          <w:marRight w:val="0"/>
                                          <w:marTop w:val="0"/>
                                          <w:marBottom w:val="0"/>
                                          <w:divBdr>
                                            <w:top w:val="none" w:sz="0" w:space="0" w:color="auto"/>
                                            <w:left w:val="none" w:sz="0" w:space="0" w:color="auto"/>
                                            <w:bottom w:val="none" w:sz="0" w:space="0" w:color="auto"/>
                                            <w:right w:val="none" w:sz="0" w:space="0" w:color="auto"/>
                                          </w:divBdr>
                                        </w:div>
                                        <w:div w:id="1889680713">
                                          <w:marLeft w:val="240"/>
                                          <w:marRight w:val="240"/>
                                          <w:marTop w:val="0"/>
                                          <w:marBottom w:val="0"/>
                                          <w:divBdr>
                                            <w:top w:val="none" w:sz="0" w:space="0" w:color="auto"/>
                                            <w:left w:val="none" w:sz="0" w:space="0" w:color="auto"/>
                                            <w:bottom w:val="none" w:sz="0" w:space="0" w:color="auto"/>
                                            <w:right w:val="none" w:sz="0" w:space="0" w:color="auto"/>
                                          </w:divBdr>
                                          <w:divsChild>
                                            <w:div w:id="14654610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28221908">
                                      <w:marLeft w:val="240"/>
                                      <w:marRight w:val="0"/>
                                      <w:marTop w:val="0"/>
                                      <w:marBottom w:val="0"/>
                                      <w:divBdr>
                                        <w:top w:val="none" w:sz="0" w:space="0" w:color="auto"/>
                                        <w:left w:val="none" w:sz="0" w:space="0" w:color="auto"/>
                                        <w:bottom w:val="none" w:sz="0" w:space="0" w:color="auto"/>
                                        <w:right w:val="none" w:sz="0" w:space="0" w:color="auto"/>
                                      </w:divBdr>
                                    </w:div>
                                  </w:divsChild>
                                </w:div>
                                <w:div w:id="541212678">
                                  <w:marLeft w:val="240"/>
                                  <w:marRight w:val="240"/>
                                  <w:marTop w:val="0"/>
                                  <w:marBottom w:val="0"/>
                                  <w:divBdr>
                                    <w:top w:val="none" w:sz="0" w:space="0" w:color="auto"/>
                                    <w:left w:val="none" w:sz="0" w:space="0" w:color="auto"/>
                                    <w:bottom w:val="none" w:sz="0" w:space="0" w:color="auto"/>
                                    <w:right w:val="none" w:sz="0" w:space="0" w:color="auto"/>
                                  </w:divBdr>
                                  <w:divsChild>
                                    <w:div w:id="1863935150">
                                      <w:marLeft w:val="240"/>
                                      <w:marRight w:val="0"/>
                                      <w:marTop w:val="0"/>
                                      <w:marBottom w:val="0"/>
                                      <w:divBdr>
                                        <w:top w:val="none" w:sz="0" w:space="0" w:color="auto"/>
                                        <w:left w:val="none" w:sz="0" w:space="0" w:color="auto"/>
                                        <w:bottom w:val="none" w:sz="0" w:space="0" w:color="auto"/>
                                        <w:right w:val="none" w:sz="0" w:space="0" w:color="auto"/>
                                      </w:divBdr>
                                    </w:div>
                                  </w:divsChild>
                                </w:div>
                                <w:div w:id="1050038746">
                                  <w:marLeft w:val="240"/>
                                  <w:marRight w:val="240"/>
                                  <w:marTop w:val="0"/>
                                  <w:marBottom w:val="0"/>
                                  <w:divBdr>
                                    <w:top w:val="none" w:sz="0" w:space="0" w:color="auto"/>
                                    <w:left w:val="none" w:sz="0" w:space="0" w:color="auto"/>
                                    <w:bottom w:val="none" w:sz="0" w:space="0" w:color="auto"/>
                                    <w:right w:val="none" w:sz="0" w:space="0" w:color="auto"/>
                                  </w:divBdr>
                                  <w:divsChild>
                                    <w:div w:id="194008325">
                                      <w:marLeft w:val="0"/>
                                      <w:marRight w:val="0"/>
                                      <w:marTop w:val="0"/>
                                      <w:marBottom w:val="0"/>
                                      <w:divBdr>
                                        <w:top w:val="none" w:sz="0" w:space="0" w:color="auto"/>
                                        <w:left w:val="none" w:sz="0" w:space="0" w:color="auto"/>
                                        <w:bottom w:val="none" w:sz="0" w:space="0" w:color="auto"/>
                                        <w:right w:val="none" w:sz="0" w:space="0" w:color="auto"/>
                                      </w:divBdr>
                                      <w:divsChild>
                                        <w:div w:id="258950371">
                                          <w:marLeft w:val="240"/>
                                          <w:marRight w:val="240"/>
                                          <w:marTop w:val="0"/>
                                          <w:marBottom w:val="0"/>
                                          <w:divBdr>
                                            <w:top w:val="none" w:sz="0" w:space="0" w:color="auto"/>
                                            <w:left w:val="none" w:sz="0" w:space="0" w:color="auto"/>
                                            <w:bottom w:val="none" w:sz="0" w:space="0" w:color="auto"/>
                                            <w:right w:val="none" w:sz="0" w:space="0" w:color="auto"/>
                                          </w:divBdr>
                                          <w:divsChild>
                                            <w:div w:id="1135291776">
                                              <w:marLeft w:val="240"/>
                                              <w:marRight w:val="0"/>
                                              <w:marTop w:val="0"/>
                                              <w:marBottom w:val="0"/>
                                              <w:divBdr>
                                                <w:top w:val="none" w:sz="0" w:space="0" w:color="auto"/>
                                                <w:left w:val="none" w:sz="0" w:space="0" w:color="auto"/>
                                                <w:bottom w:val="none" w:sz="0" w:space="0" w:color="auto"/>
                                                <w:right w:val="none" w:sz="0" w:space="0" w:color="auto"/>
                                              </w:divBdr>
                                            </w:div>
                                          </w:divsChild>
                                        </w:div>
                                        <w:div w:id="1376082123">
                                          <w:marLeft w:val="0"/>
                                          <w:marRight w:val="0"/>
                                          <w:marTop w:val="0"/>
                                          <w:marBottom w:val="0"/>
                                          <w:divBdr>
                                            <w:top w:val="none" w:sz="0" w:space="0" w:color="auto"/>
                                            <w:left w:val="none" w:sz="0" w:space="0" w:color="auto"/>
                                            <w:bottom w:val="none" w:sz="0" w:space="0" w:color="auto"/>
                                            <w:right w:val="none" w:sz="0" w:space="0" w:color="auto"/>
                                          </w:divBdr>
                                        </w:div>
                                      </w:divsChild>
                                    </w:div>
                                    <w:div w:id="997071986">
                                      <w:marLeft w:val="240"/>
                                      <w:marRight w:val="0"/>
                                      <w:marTop w:val="0"/>
                                      <w:marBottom w:val="0"/>
                                      <w:divBdr>
                                        <w:top w:val="none" w:sz="0" w:space="0" w:color="auto"/>
                                        <w:left w:val="none" w:sz="0" w:space="0" w:color="auto"/>
                                        <w:bottom w:val="none" w:sz="0" w:space="0" w:color="auto"/>
                                        <w:right w:val="none" w:sz="0" w:space="0" w:color="auto"/>
                                      </w:divBdr>
                                    </w:div>
                                  </w:divsChild>
                                </w:div>
                                <w:div w:id="1545755158">
                                  <w:marLeft w:val="240"/>
                                  <w:marRight w:val="240"/>
                                  <w:marTop w:val="0"/>
                                  <w:marBottom w:val="0"/>
                                  <w:divBdr>
                                    <w:top w:val="none" w:sz="0" w:space="0" w:color="auto"/>
                                    <w:left w:val="none" w:sz="0" w:space="0" w:color="auto"/>
                                    <w:bottom w:val="none" w:sz="0" w:space="0" w:color="auto"/>
                                    <w:right w:val="none" w:sz="0" w:space="0" w:color="auto"/>
                                  </w:divBdr>
                                  <w:divsChild>
                                    <w:div w:id="1102215876">
                                      <w:marLeft w:val="240"/>
                                      <w:marRight w:val="0"/>
                                      <w:marTop w:val="0"/>
                                      <w:marBottom w:val="0"/>
                                      <w:divBdr>
                                        <w:top w:val="none" w:sz="0" w:space="0" w:color="auto"/>
                                        <w:left w:val="none" w:sz="0" w:space="0" w:color="auto"/>
                                        <w:bottom w:val="none" w:sz="0" w:space="0" w:color="auto"/>
                                        <w:right w:val="none" w:sz="0" w:space="0" w:color="auto"/>
                                      </w:divBdr>
                                    </w:div>
                                  </w:divsChild>
                                </w:div>
                                <w:div w:id="1642493696">
                                  <w:marLeft w:val="240"/>
                                  <w:marRight w:val="240"/>
                                  <w:marTop w:val="0"/>
                                  <w:marBottom w:val="0"/>
                                  <w:divBdr>
                                    <w:top w:val="none" w:sz="0" w:space="0" w:color="auto"/>
                                    <w:left w:val="none" w:sz="0" w:space="0" w:color="auto"/>
                                    <w:bottom w:val="none" w:sz="0" w:space="0" w:color="auto"/>
                                    <w:right w:val="none" w:sz="0" w:space="0" w:color="auto"/>
                                  </w:divBdr>
                                  <w:divsChild>
                                    <w:div w:id="1223523812">
                                      <w:marLeft w:val="240"/>
                                      <w:marRight w:val="0"/>
                                      <w:marTop w:val="0"/>
                                      <w:marBottom w:val="0"/>
                                      <w:divBdr>
                                        <w:top w:val="none" w:sz="0" w:space="0" w:color="auto"/>
                                        <w:left w:val="none" w:sz="0" w:space="0" w:color="auto"/>
                                        <w:bottom w:val="none" w:sz="0" w:space="0" w:color="auto"/>
                                        <w:right w:val="none" w:sz="0" w:space="0" w:color="auto"/>
                                      </w:divBdr>
                                    </w:div>
                                    <w:div w:id="2068645821">
                                      <w:marLeft w:val="0"/>
                                      <w:marRight w:val="0"/>
                                      <w:marTop w:val="0"/>
                                      <w:marBottom w:val="0"/>
                                      <w:divBdr>
                                        <w:top w:val="none" w:sz="0" w:space="0" w:color="auto"/>
                                        <w:left w:val="none" w:sz="0" w:space="0" w:color="auto"/>
                                        <w:bottom w:val="none" w:sz="0" w:space="0" w:color="auto"/>
                                        <w:right w:val="none" w:sz="0" w:space="0" w:color="auto"/>
                                      </w:divBdr>
                                      <w:divsChild>
                                        <w:div w:id="1204748838">
                                          <w:marLeft w:val="0"/>
                                          <w:marRight w:val="0"/>
                                          <w:marTop w:val="0"/>
                                          <w:marBottom w:val="0"/>
                                          <w:divBdr>
                                            <w:top w:val="none" w:sz="0" w:space="0" w:color="auto"/>
                                            <w:left w:val="none" w:sz="0" w:space="0" w:color="auto"/>
                                            <w:bottom w:val="none" w:sz="0" w:space="0" w:color="auto"/>
                                            <w:right w:val="none" w:sz="0" w:space="0" w:color="auto"/>
                                          </w:divBdr>
                                        </w:div>
                                        <w:div w:id="1252666159">
                                          <w:marLeft w:val="240"/>
                                          <w:marRight w:val="240"/>
                                          <w:marTop w:val="0"/>
                                          <w:marBottom w:val="0"/>
                                          <w:divBdr>
                                            <w:top w:val="none" w:sz="0" w:space="0" w:color="auto"/>
                                            <w:left w:val="none" w:sz="0" w:space="0" w:color="auto"/>
                                            <w:bottom w:val="none" w:sz="0" w:space="0" w:color="auto"/>
                                            <w:right w:val="none" w:sz="0" w:space="0" w:color="auto"/>
                                          </w:divBdr>
                                          <w:divsChild>
                                            <w:div w:id="8991736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085998">
                              <w:marLeft w:val="240"/>
                              <w:marRight w:val="0"/>
                              <w:marTop w:val="0"/>
                              <w:marBottom w:val="0"/>
                              <w:divBdr>
                                <w:top w:val="none" w:sz="0" w:space="0" w:color="auto"/>
                                <w:left w:val="none" w:sz="0" w:space="0" w:color="auto"/>
                                <w:bottom w:val="none" w:sz="0" w:space="0" w:color="auto"/>
                                <w:right w:val="none" w:sz="0" w:space="0" w:color="auto"/>
                              </w:divBdr>
                            </w:div>
                          </w:divsChild>
                        </w:div>
                        <w:div w:id="192889390">
                          <w:marLeft w:val="240"/>
                          <w:marRight w:val="240"/>
                          <w:marTop w:val="0"/>
                          <w:marBottom w:val="0"/>
                          <w:divBdr>
                            <w:top w:val="none" w:sz="0" w:space="0" w:color="auto"/>
                            <w:left w:val="none" w:sz="0" w:space="0" w:color="auto"/>
                            <w:bottom w:val="none" w:sz="0" w:space="0" w:color="auto"/>
                            <w:right w:val="none" w:sz="0" w:space="0" w:color="auto"/>
                          </w:divBdr>
                        </w:div>
                        <w:div w:id="222183322">
                          <w:marLeft w:val="240"/>
                          <w:marRight w:val="240"/>
                          <w:marTop w:val="0"/>
                          <w:marBottom w:val="0"/>
                          <w:divBdr>
                            <w:top w:val="none" w:sz="0" w:space="0" w:color="auto"/>
                            <w:left w:val="none" w:sz="0" w:space="0" w:color="auto"/>
                            <w:bottom w:val="none" w:sz="0" w:space="0" w:color="auto"/>
                            <w:right w:val="none" w:sz="0" w:space="0" w:color="auto"/>
                          </w:divBdr>
                          <w:divsChild>
                            <w:div w:id="220672100">
                              <w:marLeft w:val="0"/>
                              <w:marRight w:val="0"/>
                              <w:marTop w:val="0"/>
                              <w:marBottom w:val="0"/>
                              <w:divBdr>
                                <w:top w:val="none" w:sz="0" w:space="0" w:color="auto"/>
                                <w:left w:val="none" w:sz="0" w:space="0" w:color="auto"/>
                                <w:bottom w:val="none" w:sz="0" w:space="0" w:color="auto"/>
                                <w:right w:val="none" w:sz="0" w:space="0" w:color="auto"/>
                              </w:divBdr>
                              <w:divsChild>
                                <w:div w:id="120149389">
                                  <w:marLeft w:val="240"/>
                                  <w:marRight w:val="240"/>
                                  <w:marTop w:val="0"/>
                                  <w:marBottom w:val="0"/>
                                  <w:divBdr>
                                    <w:top w:val="none" w:sz="0" w:space="0" w:color="auto"/>
                                    <w:left w:val="none" w:sz="0" w:space="0" w:color="auto"/>
                                    <w:bottom w:val="none" w:sz="0" w:space="0" w:color="auto"/>
                                    <w:right w:val="none" w:sz="0" w:space="0" w:color="auto"/>
                                  </w:divBdr>
                                </w:div>
                                <w:div w:id="1351486842">
                                  <w:marLeft w:val="0"/>
                                  <w:marRight w:val="0"/>
                                  <w:marTop w:val="0"/>
                                  <w:marBottom w:val="0"/>
                                  <w:divBdr>
                                    <w:top w:val="none" w:sz="0" w:space="0" w:color="auto"/>
                                    <w:left w:val="none" w:sz="0" w:space="0" w:color="auto"/>
                                    <w:bottom w:val="none" w:sz="0" w:space="0" w:color="auto"/>
                                    <w:right w:val="none" w:sz="0" w:space="0" w:color="auto"/>
                                  </w:divBdr>
                                </w:div>
                                <w:div w:id="2059081915">
                                  <w:marLeft w:val="240"/>
                                  <w:marRight w:val="240"/>
                                  <w:marTop w:val="0"/>
                                  <w:marBottom w:val="0"/>
                                  <w:divBdr>
                                    <w:top w:val="none" w:sz="0" w:space="0" w:color="auto"/>
                                    <w:left w:val="none" w:sz="0" w:space="0" w:color="auto"/>
                                    <w:bottom w:val="none" w:sz="0" w:space="0" w:color="auto"/>
                                    <w:right w:val="none" w:sz="0" w:space="0" w:color="auto"/>
                                  </w:divBdr>
                                  <w:divsChild>
                                    <w:div w:id="469783604">
                                      <w:marLeft w:val="240"/>
                                      <w:marRight w:val="0"/>
                                      <w:marTop w:val="0"/>
                                      <w:marBottom w:val="0"/>
                                      <w:divBdr>
                                        <w:top w:val="none" w:sz="0" w:space="0" w:color="auto"/>
                                        <w:left w:val="none" w:sz="0" w:space="0" w:color="auto"/>
                                        <w:bottom w:val="none" w:sz="0" w:space="0" w:color="auto"/>
                                        <w:right w:val="none" w:sz="0" w:space="0" w:color="auto"/>
                                      </w:divBdr>
                                    </w:div>
                                    <w:div w:id="1114444894">
                                      <w:marLeft w:val="0"/>
                                      <w:marRight w:val="0"/>
                                      <w:marTop w:val="0"/>
                                      <w:marBottom w:val="0"/>
                                      <w:divBdr>
                                        <w:top w:val="none" w:sz="0" w:space="0" w:color="auto"/>
                                        <w:left w:val="none" w:sz="0" w:space="0" w:color="auto"/>
                                        <w:bottom w:val="none" w:sz="0" w:space="0" w:color="auto"/>
                                        <w:right w:val="none" w:sz="0" w:space="0" w:color="auto"/>
                                      </w:divBdr>
                                      <w:divsChild>
                                        <w:div w:id="520777943">
                                          <w:marLeft w:val="240"/>
                                          <w:marRight w:val="240"/>
                                          <w:marTop w:val="0"/>
                                          <w:marBottom w:val="0"/>
                                          <w:divBdr>
                                            <w:top w:val="none" w:sz="0" w:space="0" w:color="auto"/>
                                            <w:left w:val="none" w:sz="0" w:space="0" w:color="auto"/>
                                            <w:bottom w:val="none" w:sz="0" w:space="0" w:color="auto"/>
                                            <w:right w:val="none" w:sz="0" w:space="0" w:color="auto"/>
                                          </w:divBdr>
                                          <w:divsChild>
                                            <w:div w:id="1450393405">
                                              <w:marLeft w:val="240"/>
                                              <w:marRight w:val="0"/>
                                              <w:marTop w:val="0"/>
                                              <w:marBottom w:val="0"/>
                                              <w:divBdr>
                                                <w:top w:val="none" w:sz="0" w:space="0" w:color="auto"/>
                                                <w:left w:val="none" w:sz="0" w:space="0" w:color="auto"/>
                                                <w:bottom w:val="none" w:sz="0" w:space="0" w:color="auto"/>
                                                <w:right w:val="none" w:sz="0" w:space="0" w:color="auto"/>
                                              </w:divBdr>
                                            </w:div>
                                          </w:divsChild>
                                        </w:div>
                                        <w:div w:id="1416198662">
                                          <w:marLeft w:val="240"/>
                                          <w:marRight w:val="240"/>
                                          <w:marTop w:val="0"/>
                                          <w:marBottom w:val="0"/>
                                          <w:divBdr>
                                            <w:top w:val="none" w:sz="0" w:space="0" w:color="auto"/>
                                            <w:left w:val="none" w:sz="0" w:space="0" w:color="auto"/>
                                            <w:bottom w:val="none" w:sz="0" w:space="0" w:color="auto"/>
                                            <w:right w:val="none" w:sz="0" w:space="0" w:color="auto"/>
                                          </w:divBdr>
                                          <w:divsChild>
                                            <w:div w:id="219752110">
                                              <w:marLeft w:val="240"/>
                                              <w:marRight w:val="0"/>
                                              <w:marTop w:val="0"/>
                                              <w:marBottom w:val="0"/>
                                              <w:divBdr>
                                                <w:top w:val="none" w:sz="0" w:space="0" w:color="auto"/>
                                                <w:left w:val="none" w:sz="0" w:space="0" w:color="auto"/>
                                                <w:bottom w:val="none" w:sz="0" w:space="0" w:color="auto"/>
                                                <w:right w:val="none" w:sz="0" w:space="0" w:color="auto"/>
                                              </w:divBdr>
                                            </w:div>
                                            <w:div w:id="1964994340">
                                              <w:marLeft w:val="0"/>
                                              <w:marRight w:val="0"/>
                                              <w:marTop w:val="0"/>
                                              <w:marBottom w:val="0"/>
                                              <w:divBdr>
                                                <w:top w:val="none" w:sz="0" w:space="0" w:color="auto"/>
                                                <w:left w:val="none" w:sz="0" w:space="0" w:color="auto"/>
                                                <w:bottom w:val="none" w:sz="0" w:space="0" w:color="auto"/>
                                                <w:right w:val="none" w:sz="0" w:space="0" w:color="auto"/>
                                              </w:divBdr>
                                              <w:divsChild>
                                                <w:div w:id="1543789357">
                                                  <w:marLeft w:val="240"/>
                                                  <w:marRight w:val="240"/>
                                                  <w:marTop w:val="0"/>
                                                  <w:marBottom w:val="0"/>
                                                  <w:divBdr>
                                                    <w:top w:val="none" w:sz="0" w:space="0" w:color="auto"/>
                                                    <w:left w:val="none" w:sz="0" w:space="0" w:color="auto"/>
                                                    <w:bottom w:val="none" w:sz="0" w:space="0" w:color="auto"/>
                                                    <w:right w:val="none" w:sz="0" w:space="0" w:color="auto"/>
                                                  </w:divBdr>
                                                  <w:divsChild>
                                                    <w:div w:id="489253567">
                                                      <w:marLeft w:val="0"/>
                                                      <w:marRight w:val="0"/>
                                                      <w:marTop w:val="0"/>
                                                      <w:marBottom w:val="0"/>
                                                      <w:divBdr>
                                                        <w:top w:val="none" w:sz="0" w:space="0" w:color="auto"/>
                                                        <w:left w:val="none" w:sz="0" w:space="0" w:color="auto"/>
                                                        <w:bottom w:val="none" w:sz="0" w:space="0" w:color="auto"/>
                                                        <w:right w:val="none" w:sz="0" w:space="0" w:color="auto"/>
                                                      </w:divBdr>
                                                      <w:divsChild>
                                                        <w:div w:id="762845286">
                                                          <w:marLeft w:val="0"/>
                                                          <w:marRight w:val="0"/>
                                                          <w:marTop w:val="0"/>
                                                          <w:marBottom w:val="0"/>
                                                          <w:divBdr>
                                                            <w:top w:val="none" w:sz="0" w:space="0" w:color="auto"/>
                                                            <w:left w:val="none" w:sz="0" w:space="0" w:color="auto"/>
                                                            <w:bottom w:val="none" w:sz="0" w:space="0" w:color="auto"/>
                                                            <w:right w:val="none" w:sz="0" w:space="0" w:color="auto"/>
                                                          </w:divBdr>
                                                        </w:div>
                                                        <w:div w:id="1921988493">
                                                          <w:marLeft w:val="240"/>
                                                          <w:marRight w:val="240"/>
                                                          <w:marTop w:val="0"/>
                                                          <w:marBottom w:val="0"/>
                                                          <w:divBdr>
                                                            <w:top w:val="none" w:sz="0" w:space="0" w:color="auto"/>
                                                            <w:left w:val="none" w:sz="0" w:space="0" w:color="auto"/>
                                                            <w:bottom w:val="none" w:sz="0" w:space="0" w:color="auto"/>
                                                            <w:right w:val="none" w:sz="0" w:space="0" w:color="auto"/>
                                                          </w:divBdr>
                                                          <w:divsChild>
                                                            <w:div w:id="18917283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2514385">
                                                      <w:marLeft w:val="240"/>
                                                      <w:marRight w:val="0"/>
                                                      <w:marTop w:val="0"/>
                                                      <w:marBottom w:val="0"/>
                                                      <w:divBdr>
                                                        <w:top w:val="none" w:sz="0" w:space="0" w:color="auto"/>
                                                        <w:left w:val="none" w:sz="0" w:space="0" w:color="auto"/>
                                                        <w:bottom w:val="none" w:sz="0" w:space="0" w:color="auto"/>
                                                        <w:right w:val="none" w:sz="0" w:space="0" w:color="auto"/>
                                                      </w:divBdr>
                                                    </w:div>
                                                  </w:divsChild>
                                                </w:div>
                                                <w:div w:id="209061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095629">
                                          <w:marLeft w:val="240"/>
                                          <w:marRight w:val="240"/>
                                          <w:marTop w:val="0"/>
                                          <w:marBottom w:val="0"/>
                                          <w:divBdr>
                                            <w:top w:val="none" w:sz="0" w:space="0" w:color="auto"/>
                                            <w:left w:val="none" w:sz="0" w:space="0" w:color="auto"/>
                                            <w:bottom w:val="none" w:sz="0" w:space="0" w:color="auto"/>
                                            <w:right w:val="none" w:sz="0" w:space="0" w:color="auto"/>
                                          </w:divBdr>
                                        </w:div>
                                        <w:div w:id="1782258618">
                                          <w:marLeft w:val="0"/>
                                          <w:marRight w:val="0"/>
                                          <w:marTop w:val="0"/>
                                          <w:marBottom w:val="0"/>
                                          <w:divBdr>
                                            <w:top w:val="none" w:sz="0" w:space="0" w:color="auto"/>
                                            <w:left w:val="none" w:sz="0" w:space="0" w:color="auto"/>
                                            <w:bottom w:val="none" w:sz="0" w:space="0" w:color="auto"/>
                                            <w:right w:val="none" w:sz="0" w:space="0" w:color="auto"/>
                                          </w:divBdr>
                                        </w:div>
                                        <w:div w:id="1824274448">
                                          <w:marLeft w:val="240"/>
                                          <w:marRight w:val="240"/>
                                          <w:marTop w:val="0"/>
                                          <w:marBottom w:val="0"/>
                                          <w:divBdr>
                                            <w:top w:val="none" w:sz="0" w:space="0" w:color="auto"/>
                                            <w:left w:val="none" w:sz="0" w:space="0" w:color="auto"/>
                                            <w:bottom w:val="none" w:sz="0" w:space="0" w:color="auto"/>
                                            <w:right w:val="none" w:sz="0" w:space="0" w:color="auto"/>
                                          </w:divBdr>
                                          <w:divsChild>
                                            <w:div w:id="18227724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421723">
                              <w:marLeft w:val="240"/>
                              <w:marRight w:val="0"/>
                              <w:marTop w:val="0"/>
                              <w:marBottom w:val="0"/>
                              <w:divBdr>
                                <w:top w:val="none" w:sz="0" w:space="0" w:color="auto"/>
                                <w:left w:val="none" w:sz="0" w:space="0" w:color="auto"/>
                                <w:bottom w:val="none" w:sz="0" w:space="0" w:color="auto"/>
                                <w:right w:val="none" w:sz="0" w:space="0" w:color="auto"/>
                              </w:divBdr>
                            </w:div>
                          </w:divsChild>
                        </w:div>
                        <w:div w:id="564419412">
                          <w:marLeft w:val="0"/>
                          <w:marRight w:val="0"/>
                          <w:marTop w:val="0"/>
                          <w:marBottom w:val="0"/>
                          <w:divBdr>
                            <w:top w:val="none" w:sz="0" w:space="0" w:color="auto"/>
                            <w:left w:val="none" w:sz="0" w:space="0" w:color="auto"/>
                            <w:bottom w:val="none" w:sz="0" w:space="0" w:color="auto"/>
                            <w:right w:val="none" w:sz="0" w:space="0" w:color="auto"/>
                          </w:divBdr>
                        </w:div>
                        <w:div w:id="644967409">
                          <w:marLeft w:val="240"/>
                          <w:marRight w:val="240"/>
                          <w:marTop w:val="0"/>
                          <w:marBottom w:val="0"/>
                          <w:divBdr>
                            <w:top w:val="none" w:sz="0" w:space="0" w:color="auto"/>
                            <w:left w:val="none" w:sz="0" w:space="0" w:color="auto"/>
                            <w:bottom w:val="none" w:sz="0" w:space="0" w:color="auto"/>
                            <w:right w:val="none" w:sz="0" w:space="0" w:color="auto"/>
                          </w:divBdr>
                          <w:divsChild>
                            <w:div w:id="52393374">
                              <w:marLeft w:val="240"/>
                              <w:marRight w:val="0"/>
                              <w:marTop w:val="0"/>
                              <w:marBottom w:val="0"/>
                              <w:divBdr>
                                <w:top w:val="none" w:sz="0" w:space="0" w:color="auto"/>
                                <w:left w:val="none" w:sz="0" w:space="0" w:color="auto"/>
                                <w:bottom w:val="none" w:sz="0" w:space="0" w:color="auto"/>
                                <w:right w:val="none" w:sz="0" w:space="0" w:color="auto"/>
                              </w:divBdr>
                            </w:div>
                            <w:div w:id="1258829652">
                              <w:marLeft w:val="0"/>
                              <w:marRight w:val="0"/>
                              <w:marTop w:val="0"/>
                              <w:marBottom w:val="0"/>
                              <w:divBdr>
                                <w:top w:val="none" w:sz="0" w:space="0" w:color="auto"/>
                                <w:left w:val="none" w:sz="0" w:space="0" w:color="auto"/>
                                <w:bottom w:val="none" w:sz="0" w:space="0" w:color="auto"/>
                                <w:right w:val="none" w:sz="0" w:space="0" w:color="auto"/>
                              </w:divBdr>
                              <w:divsChild>
                                <w:div w:id="1674603417">
                                  <w:marLeft w:val="240"/>
                                  <w:marRight w:val="240"/>
                                  <w:marTop w:val="0"/>
                                  <w:marBottom w:val="0"/>
                                  <w:divBdr>
                                    <w:top w:val="none" w:sz="0" w:space="0" w:color="auto"/>
                                    <w:left w:val="none" w:sz="0" w:space="0" w:color="auto"/>
                                    <w:bottom w:val="none" w:sz="0" w:space="0" w:color="auto"/>
                                    <w:right w:val="none" w:sz="0" w:space="0" w:color="auto"/>
                                  </w:divBdr>
                                  <w:divsChild>
                                    <w:div w:id="650645634">
                                      <w:marLeft w:val="240"/>
                                      <w:marRight w:val="0"/>
                                      <w:marTop w:val="0"/>
                                      <w:marBottom w:val="0"/>
                                      <w:divBdr>
                                        <w:top w:val="none" w:sz="0" w:space="0" w:color="auto"/>
                                        <w:left w:val="none" w:sz="0" w:space="0" w:color="auto"/>
                                        <w:bottom w:val="none" w:sz="0" w:space="0" w:color="auto"/>
                                        <w:right w:val="none" w:sz="0" w:space="0" w:color="auto"/>
                                      </w:divBdr>
                                    </w:div>
                                  </w:divsChild>
                                </w:div>
                                <w:div w:id="1804731290">
                                  <w:marLeft w:val="240"/>
                                  <w:marRight w:val="240"/>
                                  <w:marTop w:val="0"/>
                                  <w:marBottom w:val="0"/>
                                  <w:divBdr>
                                    <w:top w:val="none" w:sz="0" w:space="0" w:color="auto"/>
                                    <w:left w:val="none" w:sz="0" w:space="0" w:color="auto"/>
                                    <w:bottom w:val="none" w:sz="0" w:space="0" w:color="auto"/>
                                    <w:right w:val="none" w:sz="0" w:space="0" w:color="auto"/>
                                  </w:divBdr>
                                </w:div>
                                <w:div w:id="1962104367">
                                  <w:marLeft w:val="240"/>
                                  <w:marRight w:val="240"/>
                                  <w:marTop w:val="0"/>
                                  <w:marBottom w:val="0"/>
                                  <w:divBdr>
                                    <w:top w:val="none" w:sz="0" w:space="0" w:color="auto"/>
                                    <w:left w:val="none" w:sz="0" w:space="0" w:color="auto"/>
                                    <w:bottom w:val="none" w:sz="0" w:space="0" w:color="auto"/>
                                    <w:right w:val="none" w:sz="0" w:space="0" w:color="auto"/>
                                  </w:divBdr>
                                  <w:divsChild>
                                    <w:div w:id="1322003315">
                                      <w:marLeft w:val="240"/>
                                      <w:marRight w:val="0"/>
                                      <w:marTop w:val="0"/>
                                      <w:marBottom w:val="0"/>
                                      <w:divBdr>
                                        <w:top w:val="none" w:sz="0" w:space="0" w:color="auto"/>
                                        <w:left w:val="none" w:sz="0" w:space="0" w:color="auto"/>
                                        <w:bottom w:val="none" w:sz="0" w:space="0" w:color="auto"/>
                                        <w:right w:val="none" w:sz="0" w:space="0" w:color="auto"/>
                                      </w:divBdr>
                                    </w:div>
                                    <w:div w:id="2031953479">
                                      <w:marLeft w:val="0"/>
                                      <w:marRight w:val="0"/>
                                      <w:marTop w:val="0"/>
                                      <w:marBottom w:val="0"/>
                                      <w:divBdr>
                                        <w:top w:val="none" w:sz="0" w:space="0" w:color="auto"/>
                                        <w:left w:val="none" w:sz="0" w:space="0" w:color="auto"/>
                                        <w:bottom w:val="none" w:sz="0" w:space="0" w:color="auto"/>
                                        <w:right w:val="none" w:sz="0" w:space="0" w:color="auto"/>
                                      </w:divBdr>
                                      <w:divsChild>
                                        <w:div w:id="40635927">
                                          <w:marLeft w:val="240"/>
                                          <w:marRight w:val="240"/>
                                          <w:marTop w:val="0"/>
                                          <w:marBottom w:val="0"/>
                                          <w:divBdr>
                                            <w:top w:val="none" w:sz="0" w:space="0" w:color="auto"/>
                                            <w:left w:val="none" w:sz="0" w:space="0" w:color="auto"/>
                                            <w:bottom w:val="none" w:sz="0" w:space="0" w:color="auto"/>
                                            <w:right w:val="none" w:sz="0" w:space="0" w:color="auto"/>
                                          </w:divBdr>
                                        </w:div>
                                        <w:div w:id="106001095">
                                          <w:marLeft w:val="240"/>
                                          <w:marRight w:val="240"/>
                                          <w:marTop w:val="0"/>
                                          <w:marBottom w:val="0"/>
                                          <w:divBdr>
                                            <w:top w:val="none" w:sz="0" w:space="0" w:color="auto"/>
                                            <w:left w:val="none" w:sz="0" w:space="0" w:color="auto"/>
                                            <w:bottom w:val="none" w:sz="0" w:space="0" w:color="auto"/>
                                            <w:right w:val="none" w:sz="0" w:space="0" w:color="auto"/>
                                          </w:divBdr>
                                          <w:divsChild>
                                            <w:div w:id="1669819770">
                                              <w:marLeft w:val="240"/>
                                              <w:marRight w:val="0"/>
                                              <w:marTop w:val="0"/>
                                              <w:marBottom w:val="0"/>
                                              <w:divBdr>
                                                <w:top w:val="none" w:sz="0" w:space="0" w:color="auto"/>
                                                <w:left w:val="none" w:sz="0" w:space="0" w:color="auto"/>
                                                <w:bottom w:val="none" w:sz="0" w:space="0" w:color="auto"/>
                                                <w:right w:val="none" w:sz="0" w:space="0" w:color="auto"/>
                                              </w:divBdr>
                                            </w:div>
                                          </w:divsChild>
                                        </w:div>
                                        <w:div w:id="1082794548">
                                          <w:marLeft w:val="240"/>
                                          <w:marRight w:val="240"/>
                                          <w:marTop w:val="0"/>
                                          <w:marBottom w:val="0"/>
                                          <w:divBdr>
                                            <w:top w:val="none" w:sz="0" w:space="0" w:color="auto"/>
                                            <w:left w:val="none" w:sz="0" w:space="0" w:color="auto"/>
                                            <w:bottom w:val="none" w:sz="0" w:space="0" w:color="auto"/>
                                            <w:right w:val="none" w:sz="0" w:space="0" w:color="auto"/>
                                          </w:divBdr>
                                          <w:divsChild>
                                            <w:div w:id="1222669472">
                                              <w:marLeft w:val="0"/>
                                              <w:marRight w:val="0"/>
                                              <w:marTop w:val="0"/>
                                              <w:marBottom w:val="0"/>
                                              <w:divBdr>
                                                <w:top w:val="none" w:sz="0" w:space="0" w:color="auto"/>
                                                <w:left w:val="none" w:sz="0" w:space="0" w:color="auto"/>
                                                <w:bottom w:val="none" w:sz="0" w:space="0" w:color="auto"/>
                                                <w:right w:val="none" w:sz="0" w:space="0" w:color="auto"/>
                                              </w:divBdr>
                                              <w:divsChild>
                                                <w:div w:id="377894260">
                                                  <w:marLeft w:val="0"/>
                                                  <w:marRight w:val="0"/>
                                                  <w:marTop w:val="0"/>
                                                  <w:marBottom w:val="0"/>
                                                  <w:divBdr>
                                                    <w:top w:val="none" w:sz="0" w:space="0" w:color="auto"/>
                                                    <w:left w:val="none" w:sz="0" w:space="0" w:color="auto"/>
                                                    <w:bottom w:val="none" w:sz="0" w:space="0" w:color="auto"/>
                                                    <w:right w:val="none" w:sz="0" w:space="0" w:color="auto"/>
                                                  </w:divBdr>
                                                </w:div>
                                                <w:div w:id="1994288586">
                                                  <w:marLeft w:val="240"/>
                                                  <w:marRight w:val="240"/>
                                                  <w:marTop w:val="0"/>
                                                  <w:marBottom w:val="0"/>
                                                  <w:divBdr>
                                                    <w:top w:val="none" w:sz="0" w:space="0" w:color="auto"/>
                                                    <w:left w:val="none" w:sz="0" w:space="0" w:color="auto"/>
                                                    <w:bottom w:val="none" w:sz="0" w:space="0" w:color="auto"/>
                                                    <w:right w:val="none" w:sz="0" w:space="0" w:color="auto"/>
                                                  </w:divBdr>
                                                  <w:divsChild>
                                                    <w:div w:id="678891694">
                                                      <w:marLeft w:val="0"/>
                                                      <w:marRight w:val="0"/>
                                                      <w:marTop w:val="0"/>
                                                      <w:marBottom w:val="0"/>
                                                      <w:divBdr>
                                                        <w:top w:val="none" w:sz="0" w:space="0" w:color="auto"/>
                                                        <w:left w:val="none" w:sz="0" w:space="0" w:color="auto"/>
                                                        <w:bottom w:val="none" w:sz="0" w:space="0" w:color="auto"/>
                                                        <w:right w:val="none" w:sz="0" w:space="0" w:color="auto"/>
                                                      </w:divBdr>
                                                      <w:divsChild>
                                                        <w:div w:id="926694365">
                                                          <w:marLeft w:val="0"/>
                                                          <w:marRight w:val="0"/>
                                                          <w:marTop w:val="0"/>
                                                          <w:marBottom w:val="0"/>
                                                          <w:divBdr>
                                                            <w:top w:val="none" w:sz="0" w:space="0" w:color="auto"/>
                                                            <w:left w:val="none" w:sz="0" w:space="0" w:color="auto"/>
                                                            <w:bottom w:val="none" w:sz="0" w:space="0" w:color="auto"/>
                                                            <w:right w:val="none" w:sz="0" w:space="0" w:color="auto"/>
                                                          </w:divBdr>
                                                        </w:div>
                                                        <w:div w:id="983777729">
                                                          <w:marLeft w:val="240"/>
                                                          <w:marRight w:val="240"/>
                                                          <w:marTop w:val="0"/>
                                                          <w:marBottom w:val="0"/>
                                                          <w:divBdr>
                                                            <w:top w:val="none" w:sz="0" w:space="0" w:color="auto"/>
                                                            <w:left w:val="none" w:sz="0" w:space="0" w:color="auto"/>
                                                            <w:bottom w:val="none" w:sz="0" w:space="0" w:color="auto"/>
                                                            <w:right w:val="none" w:sz="0" w:space="0" w:color="auto"/>
                                                          </w:divBdr>
                                                          <w:divsChild>
                                                            <w:div w:id="70659687">
                                                              <w:marLeft w:val="240"/>
                                                              <w:marRight w:val="0"/>
                                                              <w:marTop w:val="0"/>
                                                              <w:marBottom w:val="0"/>
                                                              <w:divBdr>
                                                                <w:top w:val="none" w:sz="0" w:space="0" w:color="auto"/>
                                                                <w:left w:val="none" w:sz="0" w:space="0" w:color="auto"/>
                                                                <w:bottom w:val="none" w:sz="0" w:space="0" w:color="auto"/>
                                                                <w:right w:val="none" w:sz="0" w:space="0" w:color="auto"/>
                                                              </w:divBdr>
                                                            </w:div>
                                                          </w:divsChild>
                                                        </w:div>
                                                        <w:div w:id="1545292636">
                                                          <w:marLeft w:val="240"/>
                                                          <w:marRight w:val="240"/>
                                                          <w:marTop w:val="0"/>
                                                          <w:marBottom w:val="0"/>
                                                          <w:divBdr>
                                                            <w:top w:val="none" w:sz="0" w:space="0" w:color="auto"/>
                                                            <w:left w:val="none" w:sz="0" w:space="0" w:color="auto"/>
                                                            <w:bottom w:val="none" w:sz="0" w:space="0" w:color="auto"/>
                                                            <w:right w:val="none" w:sz="0" w:space="0" w:color="auto"/>
                                                          </w:divBdr>
                                                          <w:divsChild>
                                                            <w:div w:id="465902710">
                                                              <w:marLeft w:val="240"/>
                                                              <w:marRight w:val="0"/>
                                                              <w:marTop w:val="0"/>
                                                              <w:marBottom w:val="0"/>
                                                              <w:divBdr>
                                                                <w:top w:val="none" w:sz="0" w:space="0" w:color="auto"/>
                                                                <w:left w:val="none" w:sz="0" w:space="0" w:color="auto"/>
                                                                <w:bottom w:val="none" w:sz="0" w:space="0" w:color="auto"/>
                                                                <w:right w:val="none" w:sz="0" w:space="0" w:color="auto"/>
                                                              </w:divBdr>
                                                            </w:div>
                                                          </w:divsChild>
                                                        </w:div>
                                                        <w:div w:id="2101565870">
                                                          <w:marLeft w:val="240"/>
                                                          <w:marRight w:val="240"/>
                                                          <w:marTop w:val="0"/>
                                                          <w:marBottom w:val="0"/>
                                                          <w:divBdr>
                                                            <w:top w:val="none" w:sz="0" w:space="0" w:color="auto"/>
                                                            <w:left w:val="none" w:sz="0" w:space="0" w:color="auto"/>
                                                            <w:bottom w:val="none" w:sz="0" w:space="0" w:color="auto"/>
                                                            <w:right w:val="none" w:sz="0" w:space="0" w:color="auto"/>
                                                          </w:divBdr>
                                                          <w:divsChild>
                                                            <w:div w:id="4007533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766689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7321961">
                                              <w:marLeft w:val="240"/>
                                              <w:marRight w:val="0"/>
                                              <w:marTop w:val="0"/>
                                              <w:marBottom w:val="0"/>
                                              <w:divBdr>
                                                <w:top w:val="none" w:sz="0" w:space="0" w:color="auto"/>
                                                <w:left w:val="none" w:sz="0" w:space="0" w:color="auto"/>
                                                <w:bottom w:val="none" w:sz="0" w:space="0" w:color="auto"/>
                                                <w:right w:val="none" w:sz="0" w:space="0" w:color="auto"/>
                                              </w:divBdr>
                                            </w:div>
                                          </w:divsChild>
                                        </w:div>
                                        <w:div w:id="1339233354">
                                          <w:marLeft w:val="0"/>
                                          <w:marRight w:val="0"/>
                                          <w:marTop w:val="0"/>
                                          <w:marBottom w:val="0"/>
                                          <w:divBdr>
                                            <w:top w:val="none" w:sz="0" w:space="0" w:color="auto"/>
                                            <w:left w:val="none" w:sz="0" w:space="0" w:color="auto"/>
                                            <w:bottom w:val="none" w:sz="0" w:space="0" w:color="auto"/>
                                            <w:right w:val="none" w:sz="0" w:space="0" w:color="auto"/>
                                          </w:divBdr>
                                        </w:div>
                                        <w:div w:id="1370691181">
                                          <w:marLeft w:val="240"/>
                                          <w:marRight w:val="240"/>
                                          <w:marTop w:val="0"/>
                                          <w:marBottom w:val="0"/>
                                          <w:divBdr>
                                            <w:top w:val="none" w:sz="0" w:space="0" w:color="auto"/>
                                            <w:left w:val="none" w:sz="0" w:space="0" w:color="auto"/>
                                            <w:bottom w:val="none" w:sz="0" w:space="0" w:color="auto"/>
                                            <w:right w:val="none" w:sz="0" w:space="0" w:color="auto"/>
                                          </w:divBdr>
                                          <w:divsChild>
                                            <w:div w:id="473566645">
                                              <w:marLeft w:val="240"/>
                                              <w:marRight w:val="0"/>
                                              <w:marTop w:val="0"/>
                                              <w:marBottom w:val="0"/>
                                              <w:divBdr>
                                                <w:top w:val="none" w:sz="0" w:space="0" w:color="auto"/>
                                                <w:left w:val="none" w:sz="0" w:space="0" w:color="auto"/>
                                                <w:bottom w:val="none" w:sz="0" w:space="0" w:color="auto"/>
                                                <w:right w:val="none" w:sz="0" w:space="0" w:color="auto"/>
                                              </w:divBdr>
                                            </w:div>
                                          </w:divsChild>
                                        </w:div>
                                        <w:div w:id="1510950019">
                                          <w:marLeft w:val="240"/>
                                          <w:marRight w:val="240"/>
                                          <w:marTop w:val="0"/>
                                          <w:marBottom w:val="0"/>
                                          <w:divBdr>
                                            <w:top w:val="none" w:sz="0" w:space="0" w:color="auto"/>
                                            <w:left w:val="none" w:sz="0" w:space="0" w:color="auto"/>
                                            <w:bottom w:val="none" w:sz="0" w:space="0" w:color="auto"/>
                                            <w:right w:val="none" w:sz="0" w:space="0" w:color="auto"/>
                                          </w:divBdr>
                                        </w:div>
                                        <w:div w:id="1523518003">
                                          <w:marLeft w:val="240"/>
                                          <w:marRight w:val="240"/>
                                          <w:marTop w:val="0"/>
                                          <w:marBottom w:val="0"/>
                                          <w:divBdr>
                                            <w:top w:val="none" w:sz="0" w:space="0" w:color="auto"/>
                                            <w:left w:val="none" w:sz="0" w:space="0" w:color="auto"/>
                                            <w:bottom w:val="none" w:sz="0" w:space="0" w:color="auto"/>
                                            <w:right w:val="none" w:sz="0" w:space="0" w:color="auto"/>
                                          </w:divBdr>
                                        </w:div>
                                        <w:div w:id="1637222216">
                                          <w:marLeft w:val="240"/>
                                          <w:marRight w:val="240"/>
                                          <w:marTop w:val="0"/>
                                          <w:marBottom w:val="0"/>
                                          <w:divBdr>
                                            <w:top w:val="none" w:sz="0" w:space="0" w:color="auto"/>
                                            <w:left w:val="none" w:sz="0" w:space="0" w:color="auto"/>
                                            <w:bottom w:val="none" w:sz="0" w:space="0" w:color="auto"/>
                                            <w:right w:val="none" w:sz="0" w:space="0" w:color="auto"/>
                                          </w:divBdr>
                                          <w:divsChild>
                                            <w:div w:id="661549220">
                                              <w:marLeft w:val="240"/>
                                              <w:marRight w:val="0"/>
                                              <w:marTop w:val="0"/>
                                              <w:marBottom w:val="0"/>
                                              <w:divBdr>
                                                <w:top w:val="none" w:sz="0" w:space="0" w:color="auto"/>
                                                <w:left w:val="none" w:sz="0" w:space="0" w:color="auto"/>
                                                <w:bottom w:val="none" w:sz="0" w:space="0" w:color="auto"/>
                                                <w:right w:val="none" w:sz="0" w:space="0" w:color="auto"/>
                                              </w:divBdr>
                                            </w:div>
                                            <w:div w:id="1075472644">
                                              <w:marLeft w:val="0"/>
                                              <w:marRight w:val="0"/>
                                              <w:marTop w:val="0"/>
                                              <w:marBottom w:val="0"/>
                                              <w:divBdr>
                                                <w:top w:val="none" w:sz="0" w:space="0" w:color="auto"/>
                                                <w:left w:val="none" w:sz="0" w:space="0" w:color="auto"/>
                                                <w:bottom w:val="none" w:sz="0" w:space="0" w:color="auto"/>
                                                <w:right w:val="none" w:sz="0" w:space="0" w:color="auto"/>
                                              </w:divBdr>
                                              <w:divsChild>
                                                <w:div w:id="426927646">
                                                  <w:marLeft w:val="0"/>
                                                  <w:marRight w:val="0"/>
                                                  <w:marTop w:val="0"/>
                                                  <w:marBottom w:val="0"/>
                                                  <w:divBdr>
                                                    <w:top w:val="none" w:sz="0" w:space="0" w:color="auto"/>
                                                    <w:left w:val="none" w:sz="0" w:space="0" w:color="auto"/>
                                                    <w:bottom w:val="none" w:sz="0" w:space="0" w:color="auto"/>
                                                    <w:right w:val="none" w:sz="0" w:space="0" w:color="auto"/>
                                                  </w:divBdr>
                                                </w:div>
                                                <w:div w:id="1259604540">
                                                  <w:marLeft w:val="240"/>
                                                  <w:marRight w:val="240"/>
                                                  <w:marTop w:val="0"/>
                                                  <w:marBottom w:val="0"/>
                                                  <w:divBdr>
                                                    <w:top w:val="none" w:sz="0" w:space="0" w:color="auto"/>
                                                    <w:left w:val="none" w:sz="0" w:space="0" w:color="auto"/>
                                                    <w:bottom w:val="none" w:sz="0" w:space="0" w:color="auto"/>
                                                    <w:right w:val="none" w:sz="0" w:space="0" w:color="auto"/>
                                                  </w:divBdr>
                                                  <w:divsChild>
                                                    <w:div w:id="1092118450">
                                                      <w:marLeft w:val="240"/>
                                                      <w:marRight w:val="0"/>
                                                      <w:marTop w:val="0"/>
                                                      <w:marBottom w:val="0"/>
                                                      <w:divBdr>
                                                        <w:top w:val="none" w:sz="0" w:space="0" w:color="auto"/>
                                                        <w:left w:val="none" w:sz="0" w:space="0" w:color="auto"/>
                                                        <w:bottom w:val="none" w:sz="0" w:space="0" w:color="auto"/>
                                                        <w:right w:val="none" w:sz="0" w:space="0" w:color="auto"/>
                                                      </w:divBdr>
                                                    </w:div>
                                                  </w:divsChild>
                                                </w:div>
                                                <w:div w:id="1755276574">
                                                  <w:marLeft w:val="240"/>
                                                  <w:marRight w:val="240"/>
                                                  <w:marTop w:val="0"/>
                                                  <w:marBottom w:val="0"/>
                                                  <w:divBdr>
                                                    <w:top w:val="none" w:sz="0" w:space="0" w:color="auto"/>
                                                    <w:left w:val="none" w:sz="0" w:space="0" w:color="auto"/>
                                                    <w:bottom w:val="none" w:sz="0" w:space="0" w:color="auto"/>
                                                    <w:right w:val="none" w:sz="0" w:space="0" w:color="auto"/>
                                                  </w:divBdr>
                                                </w:div>
                                                <w:div w:id="2137603678">
                                                  <w:marLeft w:val="240"/>
                                                  <w:marRight w:val="240"/>
                                                  <w:marTop w:val="0"/>
                                                  <w:marBottom w:val="0"/>
                                                  <w:divBdr>
                                                    <w:top w:val="none" w:sz="0" w:space="0" w:color="auto"/>
                                                    <w:left w:val="none" w:sz="0" w:space="0" w:color="auto"/>
                                                    <w:bottom w:val="none" w:sz="0" w:space="0" w:color="auto"/>
                                                    <w:right w:val="none" w:sz="0" w:space="0" w:color="auto"/>
                                                  </w:divBdr>
                                                  <w:divsChild>
                                                    <w:div w:id="14559798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4068725">
                                  <w:marLeft w:val="240"/>
                                  <w:marRight w:val="240"/>
                                  <w:marTop w:val="0"/>
                                  <w:marBottom w:val="0"/>
                                  <w:divBdr>
                                    <w:top w:val="none" w:sz="0" w:space="0" w:color="auto"/>
                                    <w:left w:val="none" w:sz="0" w:space="0" w:color="auto"/>
                                    <w:bottom w:val="none" w:sz="0" w:space="0" w:color="auto"/>
                                    <w:right w:val="none" w:sz="0" w:space="0" w:color="auto"/>
                                  </w:divBdr>
                                </w:div>
                                <w:div w:id="200674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710290">
                          <w:marLeft w:val="240"/>
                          <w:marRight w:val="240"/>
                          <w:marTop w:val="0"/>
                          <w:marBottom w:val="0"/>
                          <w:divBdr>
                            <w:top w:val="none" w:sz="0" w:space="0" w:color="auto"/>
                            <w:left w:val="none" w:sz="0" w:space="0" w:color="auto"/>
                            <w:bottom w:val="none" w:sz="0" w:space="0" w:color="auto"/>
                            <w:right w:val="none" w:sz="0" w:space="0" w:color="auto"/>
                          </w:divBdr>
                          <w:divsChild>
                            <w:div w:id="784082784">
                              <w:marLeft w:val="240"/>
                              <w:marRight w:val="0"/>
                              <w:marTop w:val="0"/>
                              <w:marBottom w:val="0"/>
                              <w:divBdr>
                                <w:top w:val="none" w:sz="0" w:space="0" w:color="auto"/>
                                <w:left w:val="none" w:sz="0" w:space="0" w:color="auto"/>
                                <w:bottom w:val="none" w:sz="0" w:space="0" w:color="auto"/>
                                <w:right w:val="none" w:sz="0" w:space="0" w:color="auto"/>
                              </w:divBdr>
                            </w:div>
                          </w:divsChild>
                        </w:div>
                        <w:div w:id="978657410">
                          <w:marLeft w:val="240"/>
                          <w:marRight w:val="240"/>
                          <w:marTop w:val="0"/>
                          <w:marBottom w:val="0"/>
                          <w:divBdr>
                            <w:top w:val="none" w:sz="0" w:space="0" w:color="auto"/>
                            <w:left w:val="none" w:sz="0" w:space="0" w:color="auto"/>
                            <w:bottom w:val="none" w:sz="0" w:space="0" w:color="auto"/>
                            <w:right w:val="none" w:sz="0" w:space="0" w:color="auto"/>
                          </w:divBdr>
                          <w:divsChild>
                            <w:div w:id="1196119231">
                              <w:marLeft w:val="240"/>
                              <w:marRight w:val="0"/>
                              <w:marTop w:val="0"/>
                              <w:marBottom w:val="0"/>
                              <w:divBdr>
                                <w:top w:val="none" w:sz="0" w:space="0" w:color="auto"/>
                                <w:left w:val="none" w:sz="0" w:space="0" w:color="auto"/>
                                <w:bottom w:val="none" w:sz="0" w:space="0" w:color="auto"/>
                                <w:right w:val="none" w:sz="0" w:space="0" w:color="auto"/>
                              </w:divBdr>
                            </w:div>
                          </w:divsChild>
                        </w:div>
                        <w:div w:id="994379179">
                          <w:marLeft w:val="240"/>
                          <w:marRight w:val="240"/>
                          <w:marTop w:val="0"/>
                          <w:marBottom w:val="0"/>
                          <w:divBdr>
                            <w:top w:val="none" w:sz="0" w:space="0" w:color="auto"/>
                            <w:left w:val="none" w:sz="0" w:space="0" w:color="auto"/>
                            <w:bottom w:val="none" w:sz="0" w:space="0" w:color="auto"/>
                            <w:right w:val="none" w:sz="0" w:space="0" w:color="auto"/>
                          </w:divBdr>
                        </w:div>
                      </w:divsChild>
                    </w:div>
                  </w:divsChild>
                </w:div>
                <w:div w:id="50069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006900">
          <w:marLeft w:val="240"/>
          <w:marRight w:val="240"/>
          <w:marTop w:val="0"/>
          <w:marBottom w:val="0"/>
          <w:divBdr>
            <w:top w:val="none" w:sz="0" w:space="0" w:color="auto"/>
            <w:left w:val="none" w:sz="0" w:space="0" w:color="auto"/>
            <w:bottom w:val="none" w:sz="0" w:space="0" w:color="auto"/>
            <w:right w:val="none" w:sz="0" w:space="0" w:color="auto"/>
          </w:divBdr>
        </w:div>
        <w:div w:id="1875000696">
          <w:marLeft w:val="240"/>
          <w:marRight w:val="240"/>
          <w:marTop w:val="0"/>
          <w:marBottom w:val="0"/>
          <w:divBdr>
            <w:top w:val="none" w:sz="0" w:space="0" w:color="auto"/>
            <w:left w:val="none" w:sz="0" w:space="0" w:color="auto"/>
            <w:bottom w:val="none" w:sz="0" w:space="0" w:color="auto"/>
            <w:right w:val="none" w:sz="0" w:space="0" w:color="auto"/>
          </w:divBdr>
        </w:div>
      </w:divsChild>
    </w:div>
    <w:div w:id="228658900">
      <w:bodyDiv w:val="1"/>
      <w:marLeft w:val="0"/>
      <w:marRight w:val="0"/>
      <w:marTop w:val="0"/>
      <w:marBottom w:val="0"/>
      <w:divBdr>
        <w:top w:val="none" w:sz="0" w:space="0" w:color="auto"/>
        <w:left w:val="none" w:sz="0" w:space="0" w:color="auto"/>
        <w:bottom w:val="none" w:sz="0" w:space="0" w:color="auto"/>
        <w:right w:val="none" w:sz="0" w:space="0" w:color="auto"/>
      </w:divBdr>
    </w:div>
    <w:div w:id="305018012">
      <w:bodyDiv w:val="1"/>
      <w:marLeft w:val="0"/>
      <w:marRight w:val="0"/>
      <w:marTop w:val="0"/>
      <w:marBottom w:val="0"/>
      <w:divBdr>
        <w:top w:val="none" w:sz="0" w:space="0" w:color="auto"/>
        <w:left w:val="none" w:sz="0" w:space="0" w:color="auto"/>
        <w:bottom w:val="none" w:sz="0" w:space="0" w:color="auto"/>
        <w:right w:val="none" w:sz="0" w:space="0" w:color="auto"/>
      </w:divBdr>
    </w:div>
    <w:div w:id="445202400">
      <w:bodyDiv w:val="1"/>
      <w:marLeft w:val="0"/>
      <w:marRight w:val="0"/>
      <w:marTop w:val="0"/>
      <w:marBottom w:val="0"/>
      <w:divBdr>
        <w:top w:val="none" w:sz="0" w:space="0" w:color="auto"/>
        <w:left w:val="none" w:sz="0" w:space="0" w:color="auto"/>
        <w:bottom w:val="none" w:sz="0" w:space="0" w:color="auto"/>
        <w:right w:val="none" w:sz="0" w:space="0" w:color="auto"/>
      </w:divBdr>
    </w:div>
    <w:div w:id="532502445">
      <w:bodyDiv w:val="1"/>
      <w:marLeft w:val="0"/>
      <w:marRight w:val="0"/>
      <w:marTop w:val="0"/>
      <w:marBottom w:val="0"/>
      <w:divBdr>
        <w:top w:val="none" w:sz="0" w:space="0" w:color="auto"/>
        <w:left w:val="none" w:sz="0" w:space="0" w:color="auto"/>
        <w:bottom w:val="none" w:sz="0" w:space="0" w:color="auto"/>
        <w:right w:val="none" w:sz="0" w:space="0" w:color="auto"/>
      </w:divBdr>
    </w:div>
    <w:div w:id="794056980">
      <w:bodyDiv w:val="1"/>
      <w:marLeft w:val="0"/>
      <w:marRight w:val="0"/>
      <w:marTop w:val="0"/>
      <w:marBottom w:val="0"/>
      <w:divBdr>
        <w:top w:val="none" w:sz="0" w:space="0" w:color="auto"/>
        <w:left w:val="none" w:sz="0" w:space="0" w:color="auto"/>
        <w:bottom w:val="none" w:sz="0" w:space="0" w:color="auto"/>
        <w:right w:val="none" w:sz="0" w:space="0" w:color="auto"/>
      </w:divBdr>
    </w:div>
    <w:div w:id="844905701">
      <w:bodyDiv w:val="1"/>
      <w:marLeft w:val="0"/>
      <w:marRight w:val="0"/>
      <w:marTop w:val="0"/>
      <w:marBottom w:val="0"/>
      <w:divBdr>
        <w:top w:val="none" w:sz="0" w:space="0" w:color="auto"/>
        <w:left w:val="none" w:sz="0" w:space="0" w:color="auto"/>
        <w:bottom w:val="none" w:sz="0" w:space="0" w:color="auto"/>
        <w:right w:val="none" w:sz="0" w:space="0" w:color="auto"/>
      </w:divBdr>
    </w:div>
    <w:div w:id="1171875857">
      <w:bodyDiv w:val="1"/>
      <w:marLeft w:val="0"/>
      <w:marRight w:val="360"/>
      <w:marTop w:val="0"/>
      <w:marBottom w:val="0"/>
      <w:divBdr>
        <w:top w:val="none" w:sz="0" w:space="0" w:color="auto"/>
        <w:left w:val="none" w:sz="0" w:space="0" w:color="auto"/>
        <w:bottom w:val="none" w:sz="0" w:space="0" w:color="auto"/>
        <w:right w:val="none" w:sz="0" w:space="0" w:color="auto"/>
      </w:divBdr>
      <w:divsChild>
        <w:div w:id="196311067">
          <w:marLeft w:val="240"/>
          <w:marRight w:val="240"/>
          <w:marTop w:val="0"/>
          <w:marBottom w:val="0"/>
          <w:divBdr>
            <w:top w:val="none" w:sz="0" w:space="0" w:color="auto"/>
            <w:left w:val="none" w:sz="0" w:space="0" w:color="auto"/>
            <w:bottom w:val="none" w:sz="0" w:space="0" w:color="auto"/>
            <w:right w:val="none" w:sz="0" w:space="0" w:color="auto"/>
          </w:divBdr>
          <w:divsChild>
            <w:div w:id="938413591">
              <w:marLeft w:val="0"/>
              <w:marRight w:val="0"/>
              <w:marTop w:val="0"/>
              <w:marBottom w:val="0"/>
              <w:divBdr>
                <w:top w:val="none" w:sz="0" w:space="0" w:color="auto"/>
                <w:left w:val="none" w:sz="0" w:space="0" w:color="auto"/>
                <w:bottom w:val="none" w:sz="0" w:space="0" w:color="auto"/>
                <w:right w:val="none" w:sz="0" w:space="0" w:color="auto"/>
              </w:divBdr>
              <w:divsChild>
                <w:div w:id="383213926">
                  <w:marLeft w:val="0"/>
                  <w:marRight w:val="0"/>
                  <w:marTop w:val="0"/>
                  <w:marBottom w:val="0"/>
                  <w:divBdr>
                    <w:top w:val="none" w:sz="0" w:space="0" w:color="auto"/>
                    <w:left w:val="none" w:sz="0" w:space="0" w:color="auto"/>
                    <w:bottom w:val="none" w:sz="0" w:space="0" w:color="auto"/>
                    <w:right w:val="none" w:sz="0" w:space="0" w:color="auto"/>
                  </w:divBdr>
                </w:div>
                <w:div w:id="1902598551">
                  <w:marLeft w:val="240"/>
                  <w:marRight w:val="240"/>
                  <w:marTop w:val="0"/>
                  <w:marBottom w:val="0"/>
                  <w:divBdr>
                    <w:top w:val="none" w:sz="0" w:space="0" w:color="auto"/>
                    <w:left w:val="none" w:sz="0" w:space="0" w:color="auto"/>
                    <w:bottom w:val="none" w:sz="0" w:space="0" w:color="auto"/>
                    <w:right w:val="none" w:sz="0" w:space="0" w:color="auto"/>
                  </w:divBdr>
                  <w:divsChild>
                    <w:div w:id="931821666">
                      <w:marLeft w:val="0"/>
                      <w:marRight w:val="0"/>
                      <w:marTop w:val="0"/>
                      <w:marBottom w:val="0"/>
                      <w:divBdr>
                        <w:top w:val="none" w:sz="0" w:space="0" w:color="auto"/>
                        <w:left w:val="none" w:sz="0" w:space="0" w:color="auto"/>
                        <w:bottom w:val="none" w:sz="0" w:space="0" w:color="auto"/>
                        <w:right w:val="none" w:sz="0" w:space="0" w:color="auto"/>
                      </w:divBdr>
                      <w:divsChild>
                        <w:div w:id="145972274">
                          <w:marLeft w:val="240"/>
                          <w:marRight w:val="240"/>
                          <w:marTop w:val="0"/>
                          <w:marBottom w:val="0"/>
                          <w:divBdr>
                            <w:top w:val="none" w:sz="0" w:space="0" w:color="auto"/>
                            <w:left w:val="none" w:sz="0" w:space="0" w:color="auto"/>
                            <w:bottom w:val="none" w:sz="0" w:space="0" w:color="auto"/>
                            <w:right w:val="none" w:sz="0" w:space="0" w:color="auto"/>
                          </w:divBdr>
                          <w:divsChild>
                            <w:div w:id="1020351023">
                              <w:marLeft w:val="240"/>
                              <w:marRight w:val="0"/>
                              <w:marTop w:val="0"/>
                              <w:marBottom w:val="0"/>
                              <w:divBdr>
                                <w:top w:val="none" w:sz="0" w:space="0" w:color="auto"/>
                                <w:left w:val="none" w:sz="0" w:space="0" w:color="auto"/>
                                <w:bottom w:val="none" w:sz="0" w:space="0" w:color="auto"/>
                                <w:right w:val="none" w:sz="0" w:space="0" w:color="auto"/>
                              </w:divBdr>
                            </w:div>
                          </w:divsChild>
                        </w:div>
                        <w:div w:id="157117502">
                          <w:marLeft w:val="240"/>
                          <w:marRight w:val="240"/>
                          <w:marTop w:val="0"/>
                          <w:marBottom w:val="0"/>
                          <w:divBdr>
                            <w:top w:val="none" w:sz="0" w:space="0" w:color="auto"/>
                            <w:left w:val="none" w:sz="0" w:space="0" w:color="auto"/>
                            <w:bottom w:val="none" w:sz="0" w:space="0" w:color="auto"/>
                            <w:right w:val="none" w:sz="0" w:space="0" w:color="auto"/>
                          </w:divBdr>
                          <w:divsChild>
                            <w:div w:id="126625149">
                              <w:marLeft w:val="240"/>
                              <w:marRight w:val="0"/>
                              <w:marTop w:val="0"/>
                              <w:marBottom w:val="0"/>
                              <w:divBdr>
                                <w:top w:val="none" w:sz="0" w:space="0" w:color="auto"/>
                                <w:left w:val="none" w:sz="0" w:space="0" w:color="auto"/>
                                <w:bottom w:val="none" w:sz="0" w:space="0" w:color="auto"/>
                                <w:right w:val="none" w:sz="0" w:space="0" w:color="auto"/>
                              </w:divBdr>
                            </w:div>
                            <w:div w:id="2104912713">
                              <w:marLeft w:val="0"/>
                              <w:marRight w:val="0"/>
                              <w:marTop w:val="0"/>
                              <w:marBottom w:val="0"/>
                              <w:divBdr>
                                <w:top w:val="none" w:sz="0" w:space="0" w:color="auto"/>
                                <w:left w:val="none" w:sz="0" w:space="0" w:color="auto"/>
                                <w:bottom w:val="none" w:sz="0" w:space="0" w:color="auto"/>
                                <w:right w:val="none" w:sz="0" w:space="0" w:color="auto"/>
                              </w:divBdr>
                              <w:divsChild>
                                <w:div w:id="1385912499">
                                  <w:marLeft w:val="240"/>
                                  <w:marRight w:val="240"/>
                                  <w:marTop w:val="0"/>
                                  <w:marBottom w:val="0"/>
                                  <w:divBdr>
                                    <w:top w:val="none" w:sz="0" w:space="0" w:color="auto"/>
                                    <w:left w:val="none" w:sz="0" w:space="0" w:color="auto"/>
                                    <w:bottom w:val="none" w:sz="0" w:space="0" w:color="auto"/>
                                    <w:right w:val="none" w:sz="0" w:space="0" w:color="auto"/>
                                  </w:divBdr>
                                </w:div>
                                <w:div w:id="2044549223">
                                  <w:marLeft w:val="0"/>
                                  <w:marRight w:val="0"/>
                                  <w:marTop w:val="0"/>
                                  <w:marBottom w:val="0"/>
                                  <w:divBdr>
                                    <w:top w:val="none" w:sz="0" w:space="0" w:color="auto"/>
                                    <w:left w:val="none" w:sz="0" w:space="0" w:color="auto"/>
                                    <w:bottom w:val="none" w:sz="0" w:space="0" w:color="auto"/>
                                    <w:right w:val="none" w:sz="0" w:space="0" w:color="auto"/>
                                  </w:divBdr>
                                </w:div>
                                <w:div w:id="2128618231">
                                  <w:marLeft w:val="240"/>
                                  <w:marRight w:val="240"/>
                                  <w:marTop w:val="0"/>
                                  <w:marBottom w:val="0"/>
                                  <w:divBdr>
                                    <w:top w:val="none" w:sz="0" w:space="0" w:color="auto"/>
                                    <w:left w:val="none" w:sz="0" w:space="0" w:color="auto"/>
                                    <w:bottom w:val="none" w:sz="0" w:space="0" w:color="auto"/>
                                    <w:right w:val="none" w:sz="0" w:space="0" w:color="auto"/>
                                  </w:divBdr>
                                  <w:divsChild>
                                    <w:div w:id="1089428556">
                                      <w:marLeft w:val="0"/>
                                      <w:marRight w:val="0"/>
                                      <w:marTop w:val="0"/>
                                      <w:marBottom w:val="0"/>
                                      <w:divBdr>
                                        <w:top w:val="none" w:sz="0" w:space="0" w:color="auto"/>
                                        <w:left w:val="none" w:sz="0" w:space="0" w:color="auto"/>
                                        <w:bottom w:val="none" w:sz="0" w:space="0" w:color="auto"/>
                                        <w:right w:val="none" w:sz="0" w:space="0" w:color="auto"/>
                                      </w:divBdr>
                                      <w:divsChild>
                                        <w:div w:id="36007171">
                                          <w:marLeft w:val="0"/>
                                          <w:marRight w:val="0"/>
                                          <w:marTop w:val="0"/>
                                          <w:marBottom w:val="0"/>
                                          <w:divBdr>
                                            <w:top w:val="none" w:sz="0" w:space="0" w:color="auto"/>
                                            <w:left w:val="none" w:sz="0" w:space="0" w:color="auto"/>
                                            <w:bottom w:val="none" w:sz="0" w:space="0" w:color="auto"/>
                                            <w:right w:val="none" w:sz="0" w:space="0" w:color="auto"/>
                                          </w:divBdr>
                                        </w:div>
                                        <w:div w:id="557472429">
                                          <w:marLeft w:val="240"/>
                                          <w:marRight w:val="240"/>
                                          <w:marTop w:val="0"/>
                                          <w:marBottom w:val="0"/>
                                          <w:divBdr>
                                            <w:top w:val="none" w:sz="0" w:space="0" w:color="auto"/>
                                            <w:left w:val="none" w:sz="0" w:space="0" w:color="auto"/>
                                            <w:bottom w:val="none" w:sz="0" w:space="0" w:color="auto"/>
                                            <w:right w:val="none" w:sz="0" w:space="0" w:color="auto"/>
                                          </w:divBdr>
                                        </w:div>
                                        <w:div w:id="717630830">
                                          <w:marLeft w:val="240"/>
                                          <w:marRight w:val="240"/>
                                          <w:marTop w:val="0"/>
                                          <w:marBottom w:val="0"/>
                                          <w:divBdr>
                                            <w:top w:val="none" w:sz="0" w:space="0" w:color="auto"/>
                                            <w:left w:val="none" w:sz="0" w:space="0" w:color="auto"/>
                                            <w:bottom w:val="none" w:sz="0" w:space="0" w:color="auto"/>
                                            <w:right w:val="none" w:sz="0" w:space="0" w:color="auto"/>
                                          </w:divBdr>
                                          <w:divsChild>
                                            <w:div w:id="1167013232">
                                              <w:marLeft w:val="240"/>
                                              <w:marRight w:val="0"/>
                                              <w:marTop w:val="0"/>
                                              <w:marBottom w:val="0"/>
                                              <w:divBdr>
                                                <w:top w:val="none" w:sz="0" w:space="0" w:color="auto"/>
                                                <w:left w:val="none" w:sz="0" w:space="0" w:color="auto"/>
                                                <w:bottom w:val="none" w:sz="0" w:space="0" w:color="auto"/>
                                                <w:right w:val="none" w:sz="0" w:space="0" w:color="auto"/>
                                              </w:divBdr>
                                            </w:div>
                                          </w:divsChild>
                                        </w:div>
                                        <w:div w:id="1023434636">
                                          <w:marLeft w:val="240"/>
                                          <w:marRight w:val="240"/>
                                          <w:marTop w:val="0"/>
                                          <w:marBottom w:val="0"/>
                                          <w:divBdr>
                                            <w:top w:val="none" w:sz="0" w:space="0" w:color="auto"/>
                                            <w:left w:val="none" w:sz="0" w:space="0" w:color="auto"/>
                                            <w:bottom w:val="none" w:sz="0" w:space="0" w:color="auto"/>
                                            <w:right w:val="none" w:sz="0" w:space="0" w:color="auto"/>
                                          </w:divBdr>
                                          <w:divsChild>
                                            <w:div w:id="1908569388">
                                              <w:marLeft w:val="240"/>
                                              <w:marRight w:val="0"/>
                                              <w:marTop w:val="0"/>
                                              <w:marBottom w:val="0"/>
                                              <w:divBdr>
                                                <w:top w:val="none" w:sz="0" w:space="0" w:color="auto"/>
                                                <w:left w:val="none" w:sz="0" w:space="0" w:color="auto"/>
                                                <w:bottom w:val="none" w:sz="0" w:space="0" w:color="auto"/>
                                                <w:right w:val="none" w:sz="0" w:space="0" w:color="auto"/>
                                              </w:divBdr>
                                            </w:div>
                                          </w:divsChild>
                                        </w:div>
                                        <w:div w:id="1793091137">
                                          <w:marLeft w:val="240"/>
                                          <w:marRight w:val="240"/>
                                          <w:marTop w:val="0"/>
                                          <w:marBottom w:val="0"/>
                                          <w:divBdr>
                                            <w:top w:val="none" w:sz="0" w:space="0" w:color="auto"/>
                                            <w:left w:val="none" w:sz="0" w:space="0" w:color="auto"/>
                                            <w:bottom w:val="none" w:sz="0" w:space="0" w:color="auto"/>
                                            <w:right w:val="none" w:sz="0" w:space="0" w:color="auto"/>
                                          </w:divBdr>
                                          <w:divsChild>
                                            <w:div w:id="1310401771">
                                              <w:marLeft w:val="0"/>
                                              <w:marRight w:val="0"/>
                                              <w:marTop w:val="0"/>
                                              <w:marBottom w:val="0"/>
                                              <w:divBdr>
                                                <w:top w:val="none" w:sz="0" w:space="0" w:color="auto"/>
                                                <w:left w:val="none" w:sz="0" w:space="0" w:color="auto"/>
                                                <w:bottom w:val="none" w:sz="0" w:space="0" w:color="auto"/>
                                                <w:right w:val="none" w:sz="0" w:space="0" w:color="auto"/>
                                              </w:divBdr>
                                              <w:divsChild>
                                                <w:div w:id="654458983">
                                                  <w:marLeft w:val="240"/>
                                                  <w:marRight w:val="240"/>
                                                  <w:marTop w:val="0"/>
                                                  <w:marBottom w:val="0"/>
                                                  <w:divBdr>
                                                    <w:top w:val="none" w:sz="0" w:space="0" w:color="auto"/>
                                                    <w:left w:val="none" w:sz="0" w:space="0" w:color="auto"/>
                                                    <w:bottom w:val="none" w:sz="0" w:space="0" w:color="auto"/>
                                                    <w:right w:val="none" w:sz="0" w:space="0" w:color="auto"/>
                                                  </w:divBdr>
                                                  <w:divsChild>
                                                    <w:div w:id="130950048">
                                                      <w:marLeft w:val="240"/>
                                                      <w:marRight w:val="0"/>
                                                      <w:marTop w:val="0"/>
                                                      <w:marBottom w:val="0"/>
                                                      <w:divBdr>
                                                        <w:top w:val="none" w:sz="0" w:space="0" w:color="auto"/>
                                                        <w:left w:val="none" w:sz="0" w:space="0" w:color="auto"/>
                                                        <w:bottom w:val="none" w:sz="0" w:space="0" w:color="auto"/>
                                                        <w:right w:val="none" w:sz="0" w:space="0" w:color="auto"/>
                                                      </w:divBdr>
                                                    </w:div>
                                                    <w:div w:id="1950309096">
                                                      <w:marLeft w:val="0"/>
                                                      <w:marRight w:val="0"/>
                                                      <w:marTop w:val="0"/>
                                                      <w:marBottom w:val="0"/>
                                                      <w:divBdr>
                                                        <w:top w:val="none" w:sz="0" w:space="0" w:color="auto"/>
                                                        <w:left w:val="none" w:sz="0" w:space="0" w:color="auto"/>
                                                        <w:bottom w:val="none" w:sz="0" w:space="0" w:color="auto"/>
                                                        <w:right w:val="none" w:sz="0" w:space="0" w:color="auto"/>
                                                      </w:divBdr>
                                                      <w:divsChild>
                                                        <w:div w:id="1296377914">
                                                          <w:marLeft w:val="240"/>
                                                          <w:marRight w:val="240"/>
                                                          <w:marTop w:val="0"/>
                                                          <w:marBottom w:val="0"/>
                                                          <w:divBdr>
                                                            <w:top w:val="none" w:sz="0" w:space="0" w:color="auto"/>
                                                            <w:left w:val="none" w:sz="0" w:space="0" w:color="auto"/>
                                                            <w:bottom w:val="none" w:sz="0" w:space="0" w:color="auto"/>
                                                            <w:right w:val="none" w:sz="0" w:space="0" w:color="auto"/>
                                                          </w:divBdr>
                                                          <w:divsChild>
                                                            <w:div w:id="1127772073">
                                                              <w:marLeft w:val="240"/>
                                                              <w:marRight w:val="0"/>
                                                              <w:marTop w:val="0"/>
                                                              <w:marBottom w:val="0"/>
                                                              <w:divBdr>
                                                                <w:top w:val="none" w:sz="0" w:space="0" w:color="auto"/>
                                                                <w:left w:val="none" w:sz="0" w:space="0" w:color="auto"/>
                                                                <w:bottom w:val="none" w:sz="0" w:space="0" w:color="auto"/>
                                                                <w:right w:val="none" w:sz="0" w:space="0" w:color="auto"/>
                                                              </w:divBdr>
                                                            </w:div>
                                                          </w:divsChild>
                                                        </w:div>
                                                        <w:div w:id="150824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202834">
                                                  <w:marLeft w:val="0"/>
                                                  <w:marRight w:val="0"/>
                                                  <w:marTop w:val="0"/>
                                                  <w:marBottom w:val="0"/>
                                                  <w:divBdr>
                                                    <w:top w:val="none" w:sz="0" w:space="0" w:color="auto"/>
                                                    <w:left w:val="none" w:sz="0" w:space="0" w:color="auto"/>
                                                    <w:bottom w:val="none" w:sz="0" w:space="0" w:color="auto"/>
                                                    <w:right w:val="none" w:sz="0" w:space="0" w:color="auto"/>
                                                  </w:divBdr>
                                                </w:div>
                                              </w:divsChild>
                                            </w:div>
                                            <w:div w:id="18375288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265805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516686">
                          <w:marLeft w:val="240"/>
                          <w:marRight w:val="240"/>
                          <w:marTop w:val="0"/>
                          <w:marBottom w:val="0"/>
                          <w:divBdr>
                            <w:top w:val="none" w:sz="0" w:space="0" w:color="auto"/>
                            <w:left w:val="none" w:sz="0" w:space="0" w:color="auto"/>
                            <w:bottom w:val="none" w:sz="0" w:space="0" w:color="auto"/>
                            <w:right w:val="none" w:sz="0" w:space="0" w:color="auto"/>
                          </w:divBdr>
                          <w:divsChild>
                            <w:div w:id="141968489">
                              <w:marLeft w:val="0"/>
                              <w:marRight w:val="0"/>
                              <w:marTop w:val="0"/>
                              <w:marBottom w:val="0"/>
                              <w:divBdr>
                                <w:top w:val="none" w:sz="0" w:space="0" w:color="auto"/>
                                <w:left w:val="none" w:sz="0" w:space="0" w:color="auto"/>
                                <w:bottom w:val="none" w:sz="0" w:space="0" w:color="auto"/>
                                <w:right w:val="none" w:sz="0" w:space="0" w:color="auto"/>
                              </w:divBdr>
                              <w:divsChild>
                                <w:div w:id="382364340">
                                  <w:marLeft w:val="240"/>
                                  <w:marRight w:val="240"/>
                                  <w:marTop w:val="0"/>
                                  <w:marBottom w:val="0"/>
                                  <w:divBdr>
                                    <w:top w:val="none" w:sz="0" w:space="0" w:color="auto"/>
                                    <w:left w:val="none" w:sz="0" w:space="0" w:color="auto"/>
                                    <w:bottom w:val="none" w:sz="0" w:space="0" w:color="auto"/>
                                    <w:right w:val="none" w:sz="0" w:space="0" w:color="auto"/>
                                  </w:divBdr>
                                  <w:divsChild>
                                    <w:div w:id="1500076292">
                                      <w:marLeft w:val="0"/>
                                      <w:marRight w:val="0"/>
                                      <w:marTop w:val="0"/>
                                      <w:marBottom w:val="0"/>
                                      <w:divBdr>
                                        <w:top w:val="none" w:sz="0" w:space="0" w:color="auto"/>
                                        <w:left w:val="none" w:sz="0" w:space="0" w:color="auto"/>
                                        <w:bottom w:val="none" w:sz="0" w:space="0" w:color="auto"/>
                                        <w:right w:val="none" w:sz="0" w:space="0" w:color="auto"/>
                                      </w:divBdr>
                                      <w:divsChild>
                                        <w:div w:id="1720979179">
                                          <w:marLeft w:val="0"/>
                                          <w:marRight w:val="0"/>
                                          <w:marTop w:val="0"/>
                                          <w:marBottom w:val="0"/>
                                          <w:divBdr>
                                            <w:top w:val="none" w:sz="0" w:space="0" w:color="auto"/>
                                            <w:left w:val="none" w:sz="0" w:space="0" w:color="auto"/>
                                            <w:bottom w:val="none" w:sz="0" w:space="0" w:color="auto"/>
                                            <w:right w:val="none" w:sz="0" w:space="0" w:color="auto"/>
                                          </w:divBdr>
                                        </w:div>
                                        <w:div w:id="1935090887">
                                          <w:marLeft w:val="240"/>
                                          <w:marRight w:val="240"/>
                                          <w:marTop w:val="0"/>
                                          <w:marBottom w:val="0"/>
                                          <w:divBdr>
                                            <w:top w:val="none" w:sz="0" w:space="0" w:color="auto"/>
                                            <w:left w:val="none" w:sz="0" w:space="0" w:color="auto"/>
                                            <w:bottom w:val="none" w:sz="0" w:space="0" w:color="auto"/>
                                            <w:right w:val="none" w:sz="0" w:space="0" w:color="auto"/>
                                          </w:divBdr>
                                          <w:divsChild>
                                            <w:div w:id="2527845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52766085">
                                      <w:marLeft w:val="240"/>
                                      <w:marRight w:val="0"/>
                                      <w:marTop w:val="0"/>
                                      <w:marBottom w:val="0"/>
                                      <w:divBdr>
                                        <w:top w:val="none" w:sz="0" w:space="0" w:color="auto"/>
                                        <w:left w:val="none" w:sz="0" w:space="0" w:color="auto"/>
                                        <w:bottom w:val="none" w:sz="0" w:space="0" w:color="auto"/>
                                        <w:right w:val="none" w:sz="0" w:space="0" w:color="auto"/>
                                      </w:divBdr>
                                    </w:div>
                                  </w:divsChild>
                                </w:div>
                                <w:div w:id="424040005">
                                  <w:marLeft w:val="240"/>
                                  <w:marRight w:val="240"/>
                                  <w:marTop w:val="0"/>
                                  <w:marBottom w:val="0"/>
                                  <w:divBdr>
                                    <w:top w:val="none" w:sz="0" w:space="0" w:color="auto"/>
                                    <w:left w:val="none" w:sz="0" w:space="0" w:color="auto"/>
                                    <w:bottom w:val="none" w:sz="0" w:space="0" w:color="auto"/>
                                    <w:right w:val="none" w:sz="0" w:space="0" w:color="auto"/>
                                  </w:divBdr>
                                  <w:divsChild>
                                    <w:div w:id="601256598">
                                      <w:marLeft w:val="240"/>
                                      <w:marRight w:val="0"/>
                                      <w:marTop w:val="0"/>
                                      <w:marBottom w:val="0"/>
                                      <w:divBdr>
                                        <w:top w:val="none" w:sz="0" w:space="0" w:color="auto"/>
                                        <w:left w:val="none" w:sz="0" w:space="0" w:color="auto"/>
                                        <w:bottom w:val="none" w:sz="0" w:space="0" w:color="auto"/>
                                        <w:right w:val="none" w:sz="0" w:space="0" w:color="auto"/>
                                      </w:divBdr>
                                    </w:div>
                                    <w:div w:id="1430587450">
                                      <w:marLeft w:val="0"/>
                                      <w:marRight w:val="0"/>
                                      <w:marTop w:val="0"/>
                                      <w:marBottom w:val="0"/>
                                      <w:divBdr>
                                        <w:top w:val="none" w:sz="0" w:space="0" w:color="auto"/>
                                        <w:left w:val="none" w:sz="0" w:space="0" w:color="auto"/>
                                        <w:bottom w:val="none" w:sz="0" w:space="0" w:color="auto"/>
                                        <w:right w:val="none" w:sz="0" w:space="0" w:color="auto"/>
                                      </w:divBdr>
                                      <w:divsChild>
                                        <w:div w:id="215972564">
                                          <w:marLeft w:val="240"/>
                                          <w:marRight w:val="240"/>
                                          <w:marTop w:val="0"/>
                                          <w:marBottom w:val="0"/>
                                          <w:divBdr>
                                            <w:top w:val="none" w:sz="0" w:space="0" w:color="auto"/>
                                            <w:left w:val="none" w:sz="0" w:space="0" w:color="auto"/>
                                            <w:bottom w:val="none" w:sz="0" w:space="0" w:color="auto"/>
                                            <w:right w:val="none" w:sz="0" w:space="0" w:color="auto"/>
                                          </w:divBdr>
                                          <w:divsChild>
                                            <w:div w:id="485097776">
                                              <w:marLeft w:val="240"/>
                                              <w:marRight w:val="0"/>
                                              <w:marTop w:val="0"/>
                                              <w:marBottom w:val="0"/>
                                              <w:divBdr>
                                                <w:top w:val="none" w:sz="0" w:space="0" w:color="auto"/>
                                                <w:left w:val="none" w:sz="0" w:space="0" w:color="auto"/>
                                                <w:bottom w:val="none" w:sz="0" w:space="0" w:color="auto"/>
                                                <w:right w:val="none" w:sz="0" w:space="0" w:color="auto"/>
                                              </w:divBdr>
                                            </w:div>
                                          </w:divsChild>
                                        </w:div>
                                        <w:div w:id="1110049115">
                                          <w:marLeft w:val="240"/>
                                          <w:marRight w:val="240"/>
                                          <w:marTop w:val="0"/>
                                          <w:marBottom w:val="0"/>
                                          <w:divBdr>
                                            <w:top w:val="none" w:sz="0" w:space="0" w:color="auto"/>
                                            <w:left w:val="none" w:sz="0" w:space="0" w:color="auto"/>
                                            <w:bottom w:val="none" w:sz="0" w:space="0" w:color="auto"/>
                                            <w:right w:val="none" w:sz="0" w:space="0" w:color="auto"/>
                                          </w:divBdr>
                                          <w:divsChild>
                                            <w:div w:id="1171532034">
                                              <w:marLeft w:val="240"/>
                                              <w:marRight w:val="0"/>
                                              <w:marTop w:val="0"/>
                                              <w:marBottom w:val="0"/>
                                              <w:divBdr>
                                                <w:top w:val="none" w:sz="0" w:space="0" w:color="auto"/>
                                                <w:left w:val="none" w:sz="0" w:space="0" w:color="auto"/>
                                                <w:bottom w:val="none" w:sz="0" w:space="0" w:color="auto"/>
                                                <w:right w:val="none" w:sz="0" w:space="0" w:color="auto"/>
                                              </w:divBdr>
                                            </w:div>
                                          </w:divsChild>
                                        </w:div>
                                        <w:div w:id="1579705743">
                                          <w:marLeft w:val="0"/>
                                          <w:marRight w:val="0"/>
                                          <w:marTop w:val="0"/>
                                          <w:marBottom w:val="0"/>
                                          <w:divBdr>
                                            <w:top w:val="none" w:sz="0" w:space="0" w:color="auto"/>
                                            <w:left w:val="none" w:sz="0" w:space="0" w:color="auto"/>
                                            <w:bottom w:val="none" w:sz="0" w:space="0" w:color="auto"/>
                                            <w:right w:val="none" w:sz="0" w:space="0" w:color="auto"/>
                                          </w:divBdr>
                                        </w:div>
                                        <w:div w:id="1863468002">
                                          <w:marLeft w:val="240"/>
                                          <w:marRight w:val="240"/>
                                          <w:marTop w:val="0"/>
                                          <w:marBottom w:val="0"/>
                                          <w:divBdr>
                                            <w:top w:val="none" w:sz="0" w:space="0" w:color="auto"/>
                                            <w:left w:val="none" w:sz="0" w:space="0" w:color="auto"/>
                                            <w:bottom w:val="none" w:sz="0" w:space="0" w:color="auto"/>
                                            <w:right w:val="none" w:sz="0" w:space="0" w:color="auto"/>
                                          </w:divBdr>
                                          <w:divsChild>
                                            <w:div w:id="598878627">
                                              <w:marLeft w:val="240"/>
                                              <w:marRight w:val="0"/>
                                              <w:marTop w:val="0"/>
                                              <w:marBottom w:val="0"/>
                                              <w:divBdr>
                                                <w:top w:val="none" w:sz="0" w:space="0" w:color="auto"/>
                                                <w:left w:val="none" w:sz="0" w:space="0" w:color="auto"/>
                                                <w:bottom w:val="none" w:sz="0" w:space="0" w:color="auto"/>
                                                <w:right w:val="none" w:sz="0" w:space="0" w:color="auto"/>
                                              </w:divBdr>
                                            </w:div>
                                          </w:divsChild>
                                        </w:div>
                                        <w:div w:id="1963460493">
                                          <w:marLeft w:val="240"/>
                                          <w:marRight w:val="240"/>
                                          <w:marTop w:val="0"/>
                                          <w:marBottom w:val="0"/>
                                          <w:divBdr>
                                            <w:top w:val="none" w:sz="0" w:space="0" w:color="auto"/>
                                            <w:left w:val="none" w:sz="0" w:space="0" w:color="auto"/>
                                            <w:bottom w:val="none" w:sz="0" w:space="0" w:color="auto"/>
                                            <w:right w:val="none" w:sz="0" w:space="0" w:color="auto"/>
                                          </w:divBdr>
                                          <w:divsChild>
                                            <w:div w:id="19782241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706498">
                                  <w:marLeft w:val="240"/>
                                  <w:marRight w:val="240"/>
                                  <w:marTop w:val="0"/>
                                  <w:marBottom w:val="0"/>
                                  <w:divBdr>
                                    <w:top w:val="none" w:sz="0" w:space="0" w:color="auto"/>
                                    <w:left w:val="none" w:sz="0" w:space="0" w:color="auto"/>
                                    <w:bottom w:val="none" w:sz="0" w:space="0" w:color="auto"/>
                                    <w:right w:val="none" w:sz="0" w:space="0" w:color="auto"/>
                                  </w:divBdr>
                                  <w:divsChild>
                                    <w:div w:id="936333180">
                                      <w:marLeft w:val="240"/>
                                      <w:marRight w:val="0"/>
                                      <w:marTop w:val="0"/>
                                      <w:marBottom w:val="0"/>
                                      <w:divBdr>
                                        <w:top w:val="none" w:sz="0" w:space="0" w:color="auto"/>
                                        <w:left w:val="none" w:sz="0" w:space="0" w:color="auto"/>
                                        <w:bottom w:val="none" w:sz="0" w:space="0" w:color="auto"/>
                                        <w:right w:val="none" w:sz="0" w:space="0" w:color="auto"/>
                                      </w:divBdr>
                                    </w:div>
                                    <w:div w:id="965428835">
                                      <w:marLeft w:val="0"/>
                                      <w:marRight w:val="0"/>
                                      <w:marTop w:val="0"/>
                                      <w:marBottom w:val="0"/>
                                      <w:divBdr>
                                        <w:top w:val="none" w:sz="0" w:space="0" w:color="auto"/>
                                        <w:left w:val="none" w:sz="0" w:space="0" w:color="auto"/>
                                        <w:bottom w:val="none" w:sz="0" w:space="0" w:color="auto"/>
                                        <w:right w:val="none" w:sz="0" w:space="0" w:color="auto"/>
                                      </w:divBdr>
                                      <w:divsChild>
                                        <w:div w:id="590821775">
                                          <w:marLeft w:val="0"/>
                                          <w:marRight w:val="0"/>
                                          <w:marTop w:val="0"/>
                                          <w:marBottom w:val="0"/>
                                          <w:divBdr>
                                            <w:top w:val="none" w:sz="0" w:space="0" w:color="auto"/>
                                            <w:left w:val="none" w:sz="0" w:space="0" w:color="auto"/>
                                            <w:bottom w:val="none" w:sz="0" w:space="0" w:color="auto"/>
                                            <w:right w:val="none" w:sz="0" w:space="0" w:color="auto"/>
                                          </w:divBdr>
                                        </w:div>
                                        <w:div w:id="1350450311">
                                          <w:marLeft w:val="240"/>
                                          <w:marRight w:val="240"/>
                                          <w:marTop w:val="0"/>
                                          <w:marBottom w:val="0"/>
                                          <w:divBdr>
                                            <w:top w:val="none" w:sz="0" w:space="0" w:color="auto"/>
                                            <w:left w:val="none" w:sz="0" w:space="0" w:color="auto"/>
                                            <w:bottom w:val="none" w:sz="0" w:space="0" w:color="auto"/>
                                            <w:right w:val="none" w:sz="0" w:space="0" w:color="auto"/>
                                          </w:divBdr>
                                          <w:divsChild>
                                            <w:div w:id="20503709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673000">
                                  <w:marLeft w:val="0"/>
                                  <w:marRight w:val="0"/>
                                  <w:marTop w:val="0"/>
                                  <w:marBottom w:val="0"/>
                                  <w:divBdr>
                                    <w:top w:val="none" w:sz="0" w:space="0" w:color="auto"/>
                                    <w:left w:val="none" w:sz="0" w:space="0" w:color="auto"/>
                                    <w:bottom w:val="none" w:sz="0" w:space="0" w:color="auto"/>
                                    <w:right w:val="none" w:sz="0" w:space="0" w:color="auto"/>
                                  </w:divBdr>
                                </w:div>
                                <w:div w:id="1793553328">
                                  <w:marLeft w:val="240"/>
                                  <w:marRight w:val="240"/>
                                  <w:marTop w:val="0"/>
                                  <w:marBottom w:val="0"/>
                                  <w:divBdr>
                                    <w:top w:val="none" w:sz="0" w:space="0" w:color="auto"/>
                                    <w:left w:val="none" w:sz="0" w:space="0" w:color="auto"/>
                                    <w:bottom w:val="none" w:sz="0" w:space="0" w:color="auto"/>
                                    <w:right w:val="none" w:sz="0" w:space="0" w:color="auto"/>
                                  </w:divBdr>
                                  <w:divsChild>
                                    <w:div w:id="310250916">
                                      <w:marLeft w:val="240"/>
                                      <w:marRight w:val="0"/>
                                      <w:marTop w:val="0"/>
                                      <w:marBottom w:val="0"/>
                                      <w:divBdr>
                                        <w:top w:val="none" w:sz="0" w:space="0" w:color="auto"/>
                                        <w:left w:val="none" w:sz="0" w:space="0" w:color="auto"/>
                                        <w:bottom w:val="none" w:sz="0" w:space="0" w:color="auto"/>
                                        <w:right w:val="none" w:sz="0" w:space="0" w:color="auto"/>
                                      </w:divBdr>
                                    </w:div>
                                  </w:divsChild>
                                </w:div>
                                <w:div w:id="1821653160">
                                  <w:marLeft w:val="240"/>
                                  <w:marRight w:val="240"/>
                                  <w:marTop w:val="0"/>
                                  <w:marBottom w:val="0"/>
                                  <w:divBdr>
                                    <w:top w:val="none" w:sz="0" w:space="0" w:color="auto"/>
                                    <w:left w:val="none" w:sz="0" w:space="0" w:color="auto"/>
                                    <w:bottom w:val="none" w:sz="0" w:space="0" w:color="auto"/>
                                    <w:right w:val="none" w:sz="0" w:space="0" w:color="auto"/>
                                  </w:divBdr>
                                  <w:divsChild>
                                    <w:div w:id="181093557">
                                      <w:marLeft w:val="240"/>
                                      <w:marRight w:val="0"/>
                                      <w:marTop w:val="0"/>
                                      <w:marBottom w:val="0"/>
                                      <w:divBdr>
                                        <w:top w:val="none" w:sz="0" w:space="0" w:color="auto"/>
                                        <w:left w:val="none" w:sz="0" w:space="0" w:color="auto"/>
                                        <w:bottom w:val="none" w:sz="0" w:space="0" w:color="auto"/>
                                        <w:right w:val="none" w:sz="0" w:space="0" w:color="auto"/>
                                      </w:divBdr>
                                    </w:div>
                                  </w:divsChild>
                                </w:div>
                                <w:div w:id="1845632536">
                                  <w:marLeft w:val="240"/>
                                  <w:marRight w:val="240"/>
                                  <w:marTop w:val="0"/>
                                  <w:marBottom w:val="0"/>
                                  <w:divBdr>
                                    <w:top w:val="none" w:sz="0" w:space="0" w:color="auto"/>
                                    <w:left w:val="none" w:sz="0" w:space="0" w:color="auto"/>
                                    <w:bottom w:val="none" w:sz="0" w:space="0" w:color="auto"/>
                                    <w:right w:val="none" w:sz="0" w:space="0" w:color="auto"/>
                                  </w:divBdr>
                                  <w:divsChild>
                                    <w:div w:id="542793781">
                                      <w:marLeft w:val="0"/>
                                      <w:marRight w:val="0"/>
                                      <w:marTop w:val="0"/>
                                      <w:marBottom w:val="0"/>
                                      <w:divBdr>
                                        <w:top w:val="none" w:sz="0" w:space="0" w:color="auto"/>
                                        <w:left w:val="none" w:sz="0" w:space="0" w:color="auto"/>
                                        <w:bottom w:val="none" w:sz="0" w:space="0" w:color="auto"/>
                                        <w:right w:val="none" w:sz="0" w:space="0" w:color="auto"/>
                                      </w:divBdr>
                                      <w:divsChild>
                                        <w:div w:id="518812118">
                                          <w:marLeft w:val="240"/>
                                          <w:marRight w:val="240"/>
                                          <w:marTop w:val="0"/>
                                          <w:marBottom w:val="0"/>
                                          <w:divBdr>
                                            <w:top w:val="none" w:sz="0" w:space="0" w:color="auto"/>
                                            <w:left w:val="none" w:sz="0" w:space="0" w:color="auto"/>
                                            <w:bottom w:val="none" w:sz="0" w:space="0" w:color="auto"/>
                                            <w:right w:val="none" w:sz="0" w:space="0" w:color="auto"/>
                                          </w:divBdr>
                                          <w:divsChild>
                                            <w:div w:id="486357947">
                                              <w:marLeft w:val="240"/>
                                              <w:marRight w:val="0"/>
                                              <w:marTop w:val="0"/>
                                              <w:marBottom w:val="0"/>
                                              <w:divBdr>
                                                <w:top w:val="none" w:sz="0" w:space="0" w:color="auto"/>
                                                <w:left w:val="none" w:sz="0" w:space="0" w:color="auto"/>
                                                <w:bottom w:val="none" w:sz="0" w:space="0" w:color="auto"/>
                                                <w:right w:val="none" w:sz="0" w:space="0" w:color="auto"/>
                                              </w:divBdr>
                                            </w:div>
                                          </w:divsChild>
                                        </w:div>
                                        <w:div w:id="1484159162">
                                          <w:marLeft w:val="0"/>
                                          <w:marRight w:val="0"/>
                                          <w:marTop w:val="0"/>
                                          <w:marBottom w:val="0"/>
                                          <w:divBdr>
                                            <w:top w:val="none" w:sz="0" w:space="0" w:color="auto"/>
                                            <w:left w:val="none" w:sz="0" w:space="0" w:color="auto"/>
                                            <w:bottom w:val="none" w:sz="0" w:space="0" w:color="auto"/>
                                            <w:right w:val="none" w:sz="0" w:space="0" w:color="auto"/>
                                          </w:divBdr>
                                        </w:div>
                                      </w:divsChild>
                                    </w:div>
                                    <w:div w:id="1156998222">
                                      <w:marLeft w:val="240"/>
                                      <w:marRight w:val="0"/>
                                      <w:marTop w:val="0"/>
                                      <w:marBottom w:val="0"/>
                                      <w:divBdr>
                                        <w:top w:val="none" w:sz="0" w:space="0" w:color="auto"/>
                                        <w:left w:val="none" w:sz="0" w:space="0" w:color="auto"/>
                                        <w:bottom w:val="none" w:sz="0" w:space="0" w:color="auto"/>
                                        <w:right w:val="none" w:sz="0" w:space="0" w:color="auto"/>
                                      </w:divBdr>
                                    </w:div>
                                  </w:divsChild>
                                </w:div>
                                <w:div w:id="2123572580">
                                  <w:marLeft w:val="240"/>
                                  <w:marRight w:val="240"/>
                                  <w:marTop w:val="0"/>
                                  <w:marBottom w:val="0"/>
                                  <w:divBdr>
                                    <w:top w:val="none" w:sz="0" w:space="0" w:color="auto"/>
                                    <w:left w:val="none" w:sz="0" w:space="0" w:color="auto"/>
                                    <w:bottom w:val="none" w:sz="0" w:space="0" w:color="auto"/>
                                    <w:right w:val="none" w:sz="0" w:space="0" w:color="auto"/>
                                  </w:divBdr>
                                  <w:divsChild>
                                    <w:div w:id="411049269">
                                      <w:marLeft w:val="0"/>
                                      <w:marRight w:val="0"/>
                                      <w:marTop w:val="0"/>
                                      <w:marBottom w:val="0"/>
                                      <w:divBdr>
                                        <w:top w:val="none" w:sz="0" w:space="0" w:color="auto"/>
                                        <w:left w:val="none" w:sz="0" w:space="0" w:color="auto"/>
                                        <w:bottom w:val="none" w:sz="0" w:space="0" w:color="auto"/>
                                        <w:right w:val="none" w:sz="0" w:space="0" w:color="auto"/>
                                      </w:divBdr>
                                      <w:divsChild>
                                        <w:div w:id="1085879981">
                                          <w:marLeft w:val="0"/>
                                          <w:marRight w:val="0"/>
                                          <w:marTop w:val="0"/>
                                          <w:marBottom w:val="0"/>
                                          <w:divBdr>
                                            <w:top w:val="none" w:sz="0" w:space="0" w:color="auto"/>
                                            <w:left w:val="none" w:sz="0" w:space="0" w:color="auto"/>
                                            <w:bottom w:val="none" w:sz="0" w:space="0" w:color="auto"/>
                                            <w:right w:val="none" w:sz="0" w:space="0" w:color="auto"/>
                                          </w:divBdr>
                                        </w:div>
                                        <w:div w:id="1481380994">
                                          <w:marLeft w:val="240"/>
                                          <w:marRight w:val="240"/>
                                          <w:marTop w:val="0"/>
                                          <w:marBottom w:val="0"/>
                                          <w:divBdr>
                                            <w:top w:val="none" w:sz="0" w:space="0" w:color="auto"/>
                                            <w:left w:val="none" w:sz="0" w:space="0" w:color="auto"/>
                                            <w:bottom w:val="none" w:sz="0" w:space="0" w:color="auto"/>
                                            <w:right w:val="none" w:sz="0" w:space="0" w:color="auto"/>
                                          </w:divBdr>
                                          <w:divsChild>
                                            <w:div w:id="16827030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665920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9671547">
                              <w:marLeft w:val="240"/>
                              <w:marRight w:val="0"/>
                              <w:marTop w:val="0"/>
                              <w:marBottom w:val="0"/>
                              <w:divBdr>
                                <w:top w:val="none" w:sz="0" w:space="0" w:color="auto"/>
                                <w:left w:val="none" w:sz="0" w:space="0" w:color="auto"/>
                                <w:bottom w:val="none" w:sz="0" w:space="0" w:color="auto"/>
                                <w:right w:val="none" w:sz="0" w:space="0" w:color="auto"/>
                              </w:divBdr>
                            </w:div>
                          </w:divsChild>
                        </w:div>
                        <w:div w:id="824203350">
                          <w:marLeft w:val="240"/>
                          <w:marRight w:val="240"/>
                          <w:marTop w:val="0"/>
                          <w:marBottom w:val="0"/>
                          <w:divBdr>
                            <w:top w:val="none" w:sz="0" w:space="0" w:color="auto"/>
                            <w:left w:val="none" w:sz="0" w:space="0" w:color="auto"/>
                            <w:bottom w:val="none" w:sz="0" w:space="0" w:color="auto"/>
                            <w:right w:val="none" w:sz="0" w:space="0" w:color="auto"/>
                          </w:divBdr>
                        </w:div>
                        <w:div w:id="933901129">
                          <w:marLeft w:val="240"/>
                          <w:marRight w:val="240"/>
                          <w:marTop w:val="0"/>
                          <w:marBottom w:val="0"/>
                          <w:divBdr>
                            <w:top w:val="none" w:sz="0" w:space="0" w:color="auto"/>
                            <w:left w:val="none" w:sz="0" w:space="0" w:color="auto"/>
                            <w:bottom w:val="none" w:sz="0" w:space="0" w:color="auto"/>
                            <w:right w:val="none" w:sz="0" w:space="0" w:color="auto"/>
                          </w:divBdr>
                          <w:divsChild>
                            <w:div w:id="111558442">
                              <w:marLeft w:val="0"/>
                              <w:marRight w:val="0"/>
                              <w:marTop w:val="0"/>
                              <w:marBottom w:val="0"/>
                              <w:divBdr>
                                <w:top w:val="none" w:sz="0" w:space="0" w:color="auto"/>
                                <w:left w:val="none" w:sz="0" w:space="0" w:color="auto"/>
                                <w:bottom w:val="none" w:sz="0" w:space="0" w:color="auto"/>
                                <w:right w:val="none" w:sz="0" w:space="0" w:color="auto"/>
                              </w:divBdr>
                              <w:divsChild>
                                <w:div w:id="222182571">
                                  <w:marLeft w:val="0"/>
                                  <w:marRight w:val="0"/>
                                  <w:marTop w:val="0"/>
                                  <w:marBottom w:val="0"/>
                                  <w:divBdr>
                                    <w:top w:val="none" w:sz="0" w:space="0" w:color="auto"/>
                                    <w:left w:val="none" w:sz="0" w:space="0" w:color="auto"/>
                                    <w:bottom w:val="none" w:sz="0" w:space="0" w:color="auto"/>
                                    <w:right w:val="none" w:sz="0" w:space="0" w:color="auto"/>
                                  </w:divBdr>
                                </w:div>
                                <w:div w:id="633679565">
                                  <w:marLeft w:val="240"/>
                                  <w:marRight w:val="240"/>
                                  <w:marTop w:val="0"/>
                                  <w:marBottom w:val="0"/>
                                  <w:divBdr>
                                    <w:top w:val="none" w:sz="0" w:space="0" w:color="auto"/>
                                    <w:left w:val="none" w:sz="0" w:space="0" w:color="auto"/>
                                    <w:bottom w:val="none" w:sz="0" w:space="0" w:color="auto"/>
                                    <w:right w:val="none" w:sz="0" w:space="0" w:color="auto"/>
                                  </w:divBdr>
                                  <w:divsChild>
                                    <w:div w:id="265239817">
                                      <w:marLeft w:val="0"/>
                                      <w:marRight w:val="0"/>
                                      <w:marTop w:val="0"/>
                                      <w:marBottom w:val="0"/>
                                      <w:divBdr>
                                        <w:top w:val="none" w:sz="0" w:space="0" w:color="auto"/>
                                        <w:left w:val="none" w:sz="0" w:space="0" w:color="auto"/>
                                        <w:bottom w:val="none" w:sz="0" w:space="0" w:color="auto"/>
                                        <w:right w:val="none" w:sz="0" w:space="0" w:color="auto"/>
                                      </w:divBdr>
                                      <w:divsChild>
                                        <w:div w:id="22752212">
                                          <w:marLeft w:val="240"/>
                                          <w:marRight w:val="240"/>
                                          <w:marTop w:val="0"/>
                                          <w:marBottom w:val="0"/>
                                          <w:divBdr>
                                            <w:top w:val="none" w:sz="0" w:space="0" w:color="auto"/>
                                            <w:left w:val="none" w:sz="0" w:space="0" w:color="auto"/>
                                            <w:bottom w:val="none" w:sz="0" w:space="0" w:color="auto"/>
                                            <w:right w:val="none" w:sz="0" w:space="0" w:color="auto"/>
                                          </w:divBdr>
                                          <w:divsChild>
                                            <w:div w:id="926034780">
                                              <w:marLeft w:val="0"/>
                                              <w:marRight w:val="0"/>
                                              <w:marTop w:val="0"/>
                                              <w:marBottom w:val="0"/>
                                              <w:divBdr>
                                                <w:top w:val="none" w:sz="0" w:space="0" w:color="auto"/>
                                                <w:left w:val="none" w:sz="0" w:space="0" w:color="auto"/>
                                                <w:bottom w:val="none" w:sz="0" w:space="0" w:color="auto"/>
                                                <w:right w:val="none" w:sz="0" w:space="0" w:color="auto"/>
                                              </w:divBdr>
                                              <w:divsChild>
                                                <w:div w:id="57018333">
                                                  <w:marLeft w:val="0"/>
                                                  <w:marRight w:val="0"/>
                                                  <w:marTop w:val="0"/>
                                                  <w:marBottom w:val="0"/>
                                                  <w:divBdr>
                                                    <w:top w:val="none" w:sz="0" w:space="0" w:color="auto"/>
                                                    <w:left w:val="none" w:sz="0" w:space="0" w:color="auto"/>
                                                    <w:bottom w:val="none" w:sz="0" w:space="0" w:color="auto"/>
                                                    <w:right w:val="none" w:sz="0" w:space="0" w:color="auto"/>
                                                  </w:divBdr>
                                                </w:div>
                                                <w:div w:id="1494102563">
                                                  <w:marLeft w:val="240"/>
                                                  <w:marRight w:val="240"/>
                                                  <w:marTop w:val="0"/>
                                                  <w:marBottom w:val="0"/>
                                                  <w:divBdr>
                                                    <w:top w:val="none" w:sz="0" w:space="0" w:color="auto"/>
                                                    <w:left w:val="none" w:sz="0" w:space="0" w:color="auto"/>
                                                    <w:bottom w:val="none" w:sz="0" w:space="0" w:color="auto"/>
                                                    <w:right w:val="none" w:sz="0" w:space="0" w:color="auto"/>
                                                  </w:divBdr>
                                                  <w:divsChild>
                                                    <w:div w:id="622275738">
                                                      <w:marLeft w:val="240"/>
                                                      <w:marRight w:val="0"/>
                                                      <w:marTop w:val="0"/>
                                                      <w:marBottom w:val="0"/>
                                                      <w:divBdr>
                                                        <w:top w:val="none" w:sz="0" w:space="0" w:color="auto"/>
                                                        <w:left w:val="none" w:sz="0" w:space="0" w:color="auto"/>
                                                        <w:bottom w:val="none" w:sz="0" w:space="0" w:color="auto"/>
                                                        <w:right w:val="none" w:sz="0" w:space="0" w:color="auto"/>
                                                      </w:divBdr>
                                                    </w:div>
                                                    <w:div w:id="646276252">
                                                      <w:marLeft w:val="0"/>
                                                      <w:marRight w:val="0"/>
                                                      <w:marTop w:val="0"/>
                                                      <w:marBottom w:val="0"/>
                                                      <w:divBdr>
                                                        <w:top w:val="none" w:sz="0" w:space="0" w:color="auto"/>
                                                        <w:left w:val="none" w:sz="0" w:space="0" w:color="auto"/>
                                                        <w:bottom w:val="none" w:sz="0" w:space="0" w:color="auto"/>
                                                        <w:right w:val="none" w:sz="0" w:space="0" w:color="auto"/>
                                                      </w:divBdr>
                                                      <w:divsChild>
                                                        <w:div w:id="345518378">
                                                          <w:marLeft w:val="240"/>
                                                          <w:marRight w:val="240"/>
                                                          <w:marTop w:val="0"/>
                                                          <w:marBottom w:val="0"/>
                                                          <w:divBdr>
                                                            <w:top w:val="none" w:sz="0" w:space="0" w:color="auto"/>
                                                            <w:left w:val="none" w:sz="0" w:space="0" w:color="auto"/>
                                                            <w:bottom w:val="none" w:sz="0" w:space="0" w:color="auto"/>
                                                            <w:right w:val="none" w:sz="0" w:space="0" w:color="auto"/>
                                                          </w:divBdr>
                                                          <w:divsChild>
                                                            <w:div w:id="867329475">
                                                              <w:marLeft w:val="240"/>
                                                              <w:marRight w:val="0"/>
                                                              <w:marTop w:val="0"/>
                                                              <w:marBottom w:val="0"/>
                                                              <w:divBdr>
                                                                <w:top w:val="none" w:sz="0" w:space="0" w:color="auto"/>
                                                                <w:left w:val="none" w:sz="0" w:space="0" w:color="auto"/>
                                                                <w:bottom w:val="none" w:sz="0" w:space="0" w:color="auto"/>
                                                                <w:right w:val="none" w:sz="0" w:space="0" w:color="auto"/>
                                                              </w:divBdr>
                                                            </w:div>
                                                          </w:divsChild>
                                                        </w:div>
                                                        <w:div w:id="426118459">
                                                          <w:marLeft w:val="240"/>
                                                          <w:marRight w:val="240"/>
                                                          <w:marTop w:val="0"/>
                                                          <w:marBottom w:val="0"/>
                                                          <w:divBdr>
                                                            <w:top w:val="none" w:sz="0" w:space="0" w:color="auto"/>
                                                            <w:left w:val="none" w:sz="0" w:space="0" w:color="auto"/>
                                                            <w:bottom w:val="none" w:sz="0" w:space="0" w:color="auto"/>
                                                            <w:right w:val="none" w:sz="0" w:space="0" w:color="auto"/>
                                                          </w:divBdr>
                                                          <w:divsChild>
                                                            <w:div w:id="858549400">
                                                              <w:marLeft w:val="240"/>
                                                              <w:marRight w:val="0"/>
                                                              <w:marTop w:val="0"/>
                                                              <w:marBottom w:val="0"/>
                                                              <w:divBdr>
                                                                <w:top w:val="none" w:sz="0" w:space="0" w:color="auto"/>
                                                                <w:left w:val="none" w:sz="0" w:space="0" w:color="auto"/>
                                                                <w:bottom w:val="none" w:sz="0" w:space="0" w:color="auto"/>
                                                                <w:right w:val="none" w:sz="0" w:space="0" w:color="auto"/>
                                                              </w:divBdr>
                                                            </w:div>
                                                          </w:divsChild>
                                                        </w:div>
                                                        <w:div w:id="647443661">
                                                          <w:marLeft w:val="240"/>
                                                          <w:marRight w:val="240"/>
                                                          <w:marTop w:val="0"/>
                                                          <w:marBottom w:val="0"/>
                                                          <w:divBdr>
                                                            <w:top w:val="none" w:sz="0" w:space="0" w:color="auto"/>
                                                            <w:left w:val="none" w:sz="0" w:space="0" w:color="auto"/>
                                                            <w:bottom w:val="none" w:sz="0" w:space="0" w:color="auto"/>
                                                            <w:right w:val="none" w:sz="0" w:space="0" w:color="auto"/>
                                                          </w:divBdr>
                                                          <w:divsChild>
                                                            <w:div w:id="664280811">
                                                              <w:marLeft w:val="240"/>
                                                              <w:marRight w:val="0"/>
                                                              <w:marTop w:val="0"/>
                                                              <w:marBottom w:val="0"/>
                                                              <w:divBdr>
                                                                <w:top w:val="none" w:sz="0" w:space="0" w:color="auto"/>
                                                                <w:left w:val="none" w:sz="0" w:space="0" w:color="auto"/>
                                                                <w:bottom w:val="none" w:sz="0" w:space="0" w:color="auto"/>
                                                                <w:right w:val="none" w:sz="0" w:space="0" w:color="auto"/>
                                                              </w:divBdr>
                                                            </w:div>
                                                          </w:divsChild>
                                                        </w:div>
                                                        <w:div w:id="107735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153531">
                                              <w:marLeft w:val="240"/>
                                              <w:marRight w:val="0"/>
                                              <w:marTop w:val="0"/>
                                              <w:marBottom w:val="0"/>
                                              <w:divBdr>
                                                <w:top w:val="none" w:sz="0" w:space="0" w:color="auto"/>
                                                <w:left w:val="none" w:sz="0" w:space="0" w:color="auto"/>
                                                <w:bottom w:val="none" w:sz="0" w:space="0" w:color="auto"/>
                                                <w:right w:val="none" w:sz="0" w:space="0" w:color="auto"/>
                                              </w:divBdr>
                                            </w:div>
                                          </w:divsChild>
                                        </w:div>
                                        <w:div w:id="91098327">
                                          <w:marLeft w:val="0"/>
                                          <w:marRight w:val="0"/>
                                          <w:marTop w:val="0"/>
                                          <w:marBottom w:val="0"/>
                                          <w:divBdr>
                                            <w:top w:val="none" w:sz="0" w:space="0" w:color="auto"/>
                                            <w:left w:val="none" w:sz="0" w:space="0" w:color="auto"/>
                                            <w:bottom w:val="none" w:sz="0" w:space="0" w:color="auto"/>
                                            <w:right w:val="none" w:sz="0" w:space="0" w:color="auto"/>
                                          </w:divBdr>
                                        </w:div>
                                        <w:div w:id="574363626">
                                          <w:marLeft w:val="240"/>
                                          <w:marRight w:val="240"/>
                                          <w:marTop w:val="0"/>
                                          <w:marBottom w:val="0"/>
                                          <w:divBdr>
                                            <w:top w:val="none" w:sz="0" w:space="0" w:color="auto"/>
                                            <w:left w:val="none" w:sz="0" w:space="0" w:color="auto"/>
                                            <w:bottom w:val="none" w:sz="0" w:space="0" w:color="auto"/>
                                            <w:right w:val="none" w:sz="0" w:space="0" w:color="auto"/>
                                          </w:divBdr>
                                          <w:divsChild>
                                            <w:div w:id="490759386">
                                              <w:marLeft w:val="240"/>
                                              <w:marRight w:val="0"/>
                                              <w:marTop w:val="0"/>
                                              <w:marBottom w:val="0"/>
                                              <w:divBdr>
                                                <w:top w:val="none" w:sz="0" w:space="0" w:color="auto"/>
                                                <w:left w:val="none" w:sz="0" w:space="0" w:color="auto"/>
                                                <w:bottom w:val="none" w:sz="0" w:space="0" w:color="auto"/>
                                                <w:right w:val="none" w:sz="0" w:space="0" w:color="auto"/>
                                              </w:divBdr>
                                            </w:div>
                                          </w:divsChild>
                                        </w:div>
                                        <w:div w:id="611940697">
                                          <w:marLeft w:val="240"/>
                                          <w:marRight w:val="240"/>
                                          <w:marTop w:val="0"/>
                                          <w:marBottom w:val="0"/>
                                          <w:divBdr>
                                            <w:top w:val="none" w:sz="0" w:space="0" w:color="auto"/>
                                            <w:left w:val="none" w:sz="0" w:space="0" w:color="auto"/>
                                            <w:bottom w:val="none" w:sz="0" w:space="0" w:color="auto"/>
                                            <w:right w:val="none" w:sz="0" w:space="0" w:color="auto"/>
                                          </w:divBdr>
                                          <w:divsChild>
                                            <w:div w:id="9961836">
                                              <w:marLeft w:val="0"/>
                                              <w:marRight w:val="0"/>
                                              <w:marTop w:val="0"/>
                                              <w:marBottom w:val="0"/>
                                              <w:divBdr>
                                                <w:top w:val="none" w:sz="0" w:space="0" w:color="auto"/>
                                                <w:left w:val="none" w:sz="0" w:space="0" w:color="auto"/>
                                                <w:bottom w:val="none" w:sz="0" w:space="0" w:color="auto"/>
                                                <w:right w:val="none" w:sz="0" w:space="0" w:color="auto"/>
                                              </w:divBdr>
                                              <w:divsChild>
                                                <w:div w:id="945037018">
                                                  <w:marLeft w:val="240"/>
                                                  <w:marRight w:val="240"/>
                                                  <w:marTop w:val="0"/>
                                                  <w:marBottom w:val="0"/>
                                                  <w:divBdr>
                                                    <w:top w:val="none" w:sz="0" w:space="0" w:color="auto"/>
                                                    <w:left w:val="none" w:sz="0" w:space="0" w:color="auto"/>
                                                    <w:bottom w:val="none" w:sz="0" w:space="0" w:color="auto"/>
                                                    <w:right w:val="none" w:sz="0" w:space="0" w:color="auto"/>
                                                  </w:divBdr>
                                                  <w:divsChild>
                                                    <w:div w:id="508952958">
                                                      <w:marLeft w:val="240"/>
                                                      <w:marRight w:val="0"/>
                                                      <w:marTop w:val="0"/>
                                                      <w:marBottom w:val="0"/>
                                                      <w:divBdr>
                                                        <w:top w:val="none" w:sz="0" w:space="0" w:color="auto"/>
                                                        <w:left w:val="none" w:sz="0" w:space="0" w:color="auto"/>
                                                        <w:bottom w:val="none" w:sz="0" w:space="0" w:color="auto"/>
                                                        <w:right w:val="none" w:sz="0" w:space="0" w:color="auto"/>
                                                      </w:divBdr>
                                                    </w:div>
                                                  </w:divsChild>
                                                </w:div>
                                                <w:div w:id="1562011108">
                                                  <w:marLeft w:val="240"/>
                                                  <w:marRight w:val="240"/>
                                                  <w:marTop w:val="0"/>
                                                  <w:marBottom w:val="0"/>
                                                  <w:divBdr>
                                                    <w:top w:val="none" w:sz="0" w:space="0" w:color="auto"/>
                                                    <w:left w:val="none" w:sz="0" w:space="0" w:color="auto"/>
                                                    <w:bottom w:val="none" w:sz="0" w:space="0" w:color="auto"/>
                                                    <w:right w:val="none" w:sz="0" w:space="0" w:color="auto"/>
                                                  </w:divBdr>
                                                  <w:divsChild>
                                                    <w:div w:id="703750947">
                                                      <w:marLeft w:val="240"/>
                                                      <w:marRight w:val="0"/>
                                                      <w:marTop w:val="0"/>
                                                      <w:marBottom w:val="0"/>
                                                      <w:divBdr>
                                                        <w:top w:val="none" w:sz="0" w:space="0" w:color="auto"/>
                                                        <w:left w:val="none" w:sz="0" w:space="0" w:color="auto"/>
                                                        <w:bottom w:val="none" w:sz="0" w:space="0" w:color="auto"/>
                                                        <w:right w:val="none" w:sz="0" w:space="0" w:color="auto"/>
                                                      </w:divBdr>
                                                    </w:div>
                                                  </w:divsChild>
                                                </w:div>
                                                <w:div w:id="1617640653">
                                                  <w:marLeft w:val="240"/>
                                                  <w:marRight w:val="240"/>
                                                  <w:marTop w:val="0"/>
                                                  <w:marBottom w:val="0"/>
                                                  <w:divBdr>
                                                    <w:top w:val="none" w:sz="0" w:space="0" w:color="auto"/>
                                                    <w:left w:val="none" w:sz="0" w:space="0" w:color="auto"/>
                                                    <w:bottom w:val="none" w:sz="0" w:space="0" w:color="auto"/>
                                                    <w:right w:val="none" w:sz="0" w:space="0" w:color="auto"/>
                                                  </w:divBdr>
                                                </w:div>
                                                <w:div w:id="1924992501">
                                                  <w:marLeft w:val="0"/>
                                                  <w:marRight w:val="0"/>
                                                  <w:marTop w:val="0"/>
                                                  <w:marBottom w:val="0"/>
                                                  <w:divBdr>
                                                    <w:top w:val="none" w:sz="0" w:space="0" w:color="auto"/>
                                                    <w:left w:val="none" w:sz="0" w:space="0" w:color="auto"/>
                                                    <w:bottom w:val="none" w:sz="0" w:space="0" w:color="auto"/>
                                                    <w:right w:val="none" w:sz="0" w:space="0" w:color="auto"/>
                                                  </w:divBdr>
                                                </w:div>
                                              </w:divsChild>
                                            </w:div>
                                            <w:div w:id="129179155">
                                              <w:marLeft w:val="240"/>
                                              <w:marRight w:val="0"/>
                                              <w:marTop w:val="0"/>
                                              <w:marBottom w:val="0"/>
                                              <w:divBdr>
                                                <w:top w:val="none" w:sz="0" w:space="0" w:color="auto"/>
                                                <w:left w:val="none" w:sz="0" w:space="0" w:color="auto"/>
                                                <w:bottom w:val="none" w:sz="0" w:space="0" w:color="auto"/>
                                                <w:right w:val="none" w:sz="0" w:space="0" w:color="auto"/>
                                              </w:divBdr>
                                            </w:div>
                                          </w:divsChild>
                                        </w:div>
                                        <w:div w:id="1236281399">
                                          <w:marLeft w:val="240"/>
                                          <w:marRight w:val="240"/>
                                          <w:marTop w:val="0"/>
                                          <w:marBottom w:val="0"/>
                                          <w:divBdr>
                                            <w:top w:val="none" w:sz="0" w:space="0" w:color="auto"/>
                                            <w:left w:val="none" w:sz="0" w:space="0" w:color="auto"/>
                                            <w:bottom w:val="none" w:sz="0" w:space="0" w:color="auto"/>
                                            <w:right w:val="none" w:sz="0" w:space="0" w:color="auto"/>
                                          </w:divBdr>
                                        </w:div>
                                        <w:div w:id="1570461756">
                                          <w:marLeft w:val="240"/>
                                          <w:marRight w:val="240"/>
                                          <w:marTop w:val="0"/>
                                          <w:marBottom w:val="0"/>
                                          <w:divBdr>
                                            <w:top w:val="none" w:sz="0" w:space="0" w:color="auto"/>
                                            <w:left w:val="none" w:sz="0" w:space="0" w:color="auto"/>
                                            <w:bottom w:val="none" w:sz="0" w:space="0" w:color="auto"/>
                                            <w:right w:val="none" w:sz="0" w:space="0" w:color="auto"/>
                                          </w:divBdr>
                                        </w:div>
                                        <w:div w:id="1717700080">
                                          <w:marLeft w:val="240"/>
                                          <w:marRight w:val="240"/>
                                          <w:marTop w:val="0"/>
                                          <w:marBottom w:val="0"/>
                                          <w:divBdr>
                                            <w:top w:val="none" w:sz="0" w:space="0" w:color="auto"/>
                                            <w:left w:val="none" w:sz="0" w:space="0" w:color="auto"/>
                                            <w:bottom w:val="none" w:sz="0" w:space="0" w:color="auto"/>
                                            <w:right w:val="none" w:sz="0" w:space="0" w:color="auto"/>
                                          </w:divBdr>
                                          <w:divsChild>
                                            <w:div w:id="250506690">
                                              <w:marLeft w:val="240"/>
                                              <w:marRight w:val="0"/>
                                              <w:marTop w:val="0"/>
                                              <w:marBottom w:val="0"/>
                                              <w:divBdr>
                                                <w:top w:val="none" w:sz="0" w:space="0" w:color="auto"/>
                                                <w:left w:val="none" w:sz="0" w:space="0" w:color="auto"/>
                                                <w:bottom w:val="none" w:sz="0" w:space="0" w:color="auto"/>
                                                <w:right w:val="none" w:sz="0" w:space="0" w:color="auto"/>
                                              </w:divBdr>
                                            </w:div>
                                          </w:divsChild>
                                        </w:div>
                                        <w:div w:id="1966499417">
                                          <w:marLeft w:val="240"/>
                                          <w:marRight w:val="240"/>
                                          <w:marTop w:val="0"/>
                                          <w:marBottom w:val="0"/>
                                          <w:divBdr>
                                            <w:top w:val="none" w:sz="0" w:space="0" w:color="auto"/>
                                            <w:left w:val="none" w:sz="0" w:space="0" w:color="auto"/>
                                            <w:bottom w:val="none" w:sz="0" w:space="0" w:color="auto"/>
                                            <w:right w:val="none" w:sz="0" w:space="0" w:color="auto"/>
                                          </w:divBdr>
                                        </w:div>
                                      </w:divsChild>
                                    </w:div>
                                    <w:div w:id="282662452">
                                      <w:marLeft w:val="240"/>
                                      <w:marRight w:val="0"/>
                                      <w:marTop w:val="0"/>
                                      <w:marBottom w:val="0"/>
                                      <w:divBdr>
                                        <w:top w:val="none" w:sz="0" w:space="0" w:color="auto"/>
                                        <w:left w:val="none" w:sz="0" w:space="0" w:color="auto"/>
                                        <w:bottom w:val="none" w:sz="0" w:space="0" w:color="auto"/>
                                        <w:right w:val="none" w:sz="0" w:space="0" w:color="auto"/>
                                      </w:divBdr>
                                    </w:div>
                                  </w:divsChild>
                                </w:div>
                                <w:div w:id="1206018580">
                                  <w:marLeft w:val="240"/>
                                  <w:marRight w:val="240"/>
                                  <w:marTop w:val="0"/>
                                  <w:marBottom w:val="0"/>
                                  <w:divBdr>
                                    <w:top w:val="none" w:sz="0" w:space="0" w:color="auto"/>
                                    <w:left w:val="none" w:sz="0" w:space="0" w:color="auto"/>
                                    <w:bottom w:val="none" w:sz="0" w:space="0" w:color="auto"/>
                                    <w:right w:val="none" w:sz="0" w:space="0" w:color="auto"/>
                                  </w:divBdr>
                                </w:div>
                                <w:div w:id="2045009920">
                                  <w:marLeft w:val="240"/>
                                  <w:marRight w:val="240"/>
                                  <w:marTop w:val="0"/>
                                  <w:marBottom w:val="0"/>
                                  <w:divBdr>
                                    <w:top w:val="none" w:sz="0" w:space="0" w:color="auto"/>
                                    <w:left w:val="none" w:sz="0" w:space="0" w:color="auto"/>
                                    <w:bottom w:val="none" w:sz="0" w:space="0" w:color="auto"/>
                                    <w:right w:val="none" w:sz="0" w:space="0" w:color="auto"/>
                                  </w:divBdr>
                                  <w:divsChild>
                                    <w:div w:id="9657693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7094655">
                              <w:marLeft w:val="240"/>
                              <w:marRight w:val="0"/>
                              <w:marTop w:val="0"/>
                              <w:marBottom w:val="0"/>
                              <w:divBdr>
                                <w:top w:val="none" w:sz="0" w:space="0" w:color="auto"/>
                                <w:left w:val="none" w:sz="0" w:space="0" w:color="auto"/>
                                <w:bottom w:val="none" w:sz="0" w:space="0" w:color="auto"/>
                                <w:right w:val="none" w:sz="0" w:space="0" w:color="auto"/>
                              </w:divBdr>
                            </w:div>
                          </w:divsChild>
                        </w:div>
                        <w:div w:id="1087113908">
                          <w:marLeft w:val="0"/>
                          <w:marRight w:val="0"/>
                          <w:marTop w:val="0"/>
                          <w:marBottom w:val="0"/>
                          <w:divBdr>
                            <w:top w:val="none" w:sz="0" w:space="0" w:color="auto"/>
                            <w:left w:val="none" w:sz="0" w:space="0" w:color="auto"/>
                            <w:bottom w:val="none" w:sz="0" w:space="0" w:color="auto"/>
                            <w:right w:val="none" w:sz="0" w:space="0" w:color="auto"/>
                          </w:divBdr>
                        </w:div>
                        <w:div w:id="1639610205">
                          <w:marLeft w:val="240"/>
                          <w:marRight w:val="240"/>
                          <w:marTop w:val="0"/>
                          <w:marBottom w:val="0"/>
                          <w:divBdr>
                            <w:top w:val="none" w:sz="0" w:space="0" w:color="auto"/>
                            <w:left w:val="none" w:sz="0" w:space="0" w:color="auto"/>
                            <w:bottom w:val="none" w:sz="0" w:space="0" w:color="auto"/>
                            <w:right w:val="none" w:sz="0" w:space="0" w:color="auto"/>
                          </w:divBdr>
                          <w:divsChild>
                            <w:div w:id="233008678">
                              <w:marLeft w:val="240"/>
                              <w:marRight w:val="0"/>
                              <w:marTop w:val="0"/>
                              <w:marBottom w:val="0"/>
                              <w:divBdr>
                                <w:top w:val="none" w:sz="0" w:space="0" w:color="auto"/>
                                <w:left w:val="none" w:sz="0" w:space="0" w:color="auto"/>
                                <w:bottom w:val="none" w:sz="0" w:space="0" w:color="auto"/>
                                <w:right w:val="none" w:sz="0" w:space="0" w:color="auto"/>
                              </w:divBdr>
                            </w:div>
                          </w:divsChild>
                        </w:div>
                        <w:div w:id="1705515830">
                          <w:marLeft w:val="240"/>
                          <w:marRight w:val="240"/>
                          <w:marTop w:val="0"/>
                          <w:marBottom w:val="0"/>
                          <w:divBdr>
                            <w:top w:val="none" w:sz="0" w:space="0" w:color="auto"/>
                            <w:left w:val="none" w:sz="0" w:space="0" w:color="auto"/>
                            <w:bottom w:val="none" w:sz="0" w:space="0" w:color="auto"/>
                            <w:right w:val="none" w:sz="0" w:space="0" w:color="auto"/>
                          </w:divBdr>
                        </w:div>
                      </w:divsChild>
                    </w:div>
                    <w:div w:id="10221976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10257003">
              <w:marLeft w:val="240"/>
              <w:marRight w:val="0"/>
              <w:marTop w:val="0"/>
              <w:marBottom w:val="0"/>
              <w:divBdr>
                <w:top w:val="none" w:sz="0" w:space="0" w:color="auto"/>
                <w:left w:val="none" w:sz="0" w:space="0" w:color="auto"/>
                <w:bottom w:val="none" w:sz="0" w:space="0" w:color="auto"/>
                <w:right w:val="none" w:sz="0" w:space="0" w:color="auto"/>
              </w:divBdr>
            </w:div>
          </w:divsChild>
        </w:div>
        <w:div w:id="239415945">
          <w:marLeft w:val="240"/>
          <w:marRight w:val="240"/>
          <w:marTop w:val="0"/>
          <w:marBottom w:val="0"/>
          <w:divBdr>
            <w:top w:val="none" w:sz="0" w:space="0" w:color="auto"/>
            <w:left w:val="none" w:sz="0" w:space="0" w:color="auto"/>
            <w:bottom w:val="none" w:sz="0" w:space="0" w:color="auto"/>
            <w:right w:val="none" w:sz="0" w:space="0" w:color="auto"/>
          </w:divBdr>
        </w:div>
      </w:divsChild>
    </w:div>
    <w:div w:id="1187207550">
      <w:bodyDiv w:val="1"/>
      <w:marLeft w:val="0"/>
      <w:marRight w:val="0"/>
      <w:marTop w:val="0"/>
      <w:marBottom w:val="0"/>
      <w:divBdr>
        <w:top w:val="none" w:sz="0" w:space="0" w:color="auto"/>
        <w:left w:val="none" w:sz="0" w:space="0" w:color="auto"/>
        <w:bottom w:val="none" w:sz="0" w:space="0" w:color="auto"/>
        <w:right w:val="none" w:sz="0" w:space="0" w:color="auto"/>
      </w:divBdr>
    </w:div>
    <w:div w:id="1685936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image" Target="media/image6.png"/><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www.stuk.fi/julkaisut/katsaukset/pdf/rontgensateily.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image" Target="media/image7.w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eader" Target="header4.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9.jpe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Asiakirja" ma:contentTypeID="0x0101009BB15A61D04F8B4BA6B7A35B12051BC5" ma:contentTypeVersion="0" ma:contentTypeDescription="Luo uusi asiakirja." ma:contentTypeScope="" ma:versionID="76fba52de82d57329e0ec7908a63bea6">
  <xsd:schema xmlns:xsd="http://www.w3.org/2001/XMLSchema" xmlns:p="http://schemas.microsoft.com/office/2006/metadata/properties" targetNamespace="http://schemas.microsoft.com/office/2006/metadata/properties" ma:root="true" ma:fieldsID="22c9da951e987266d296bc1d7d0455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ma:readOnly="true"/>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BA4C7-F9CA-4949-B40C-EDE366EA2834}">
  <ds:schemaRefs>
    <ds:schemaRef ds:uri="http://schemas.microsoft.com/sharepoint/v3/contenttype/forms"/>
  </ds:schemaRefs>
</ds:datastoreItem>
</file>

<file path=customXml/itemProps2.xml><?xml version="1.0" encoding="utf-8"?>
<ds:datastoreItem xmlns:ds="http://schemas.openxmlformats.org/officeDocument/2006/customXml" ds:itemID="{F0723F5E-0E38-40B2-991B-5BC4FBA578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7083E44-D14A-4371-85C0-235F838D4561}">
  <ds:schemaRefs>
    <ds:schemaRef ds:uri="http://schemas.microsoft.com/office/2006/metadata/longProperties"/>
  </ds:schemaRefs>
</ds:datastoreItem>
</file>

<file path=customXml/itemProps4.xml><?xml version="1.0" encoding="utf-8"?>
<ds:datastoreItem xmlns:ds="http://schemas.openxmlformats.org/officeDocument/2006/customXml" ds:itemID="{9F4F42BD-714D-4A6E-B817-8027D8A5D202}">
  <ds:schemaRefs>
    <ds:schemaRef ds:uri="http://schemas.microsoft.com/office/2006/metadata/properties"/>
  </ds:schemaRefs>
</ds:datastoreItem>
</file>

<file path=customXml/itemProps5.xml><?xml version="1.0" encoding="utf-8"?>
<ds:datastoreItem xmlns:ds="http://schemas.openxmlformats.org/officeDocument/2006/customXml" ds:itemID="{CB3AD4CF-4676-4E0D-81DF-28053B467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5901</Words>
  <Characters>47805</Characters>
  <Application>Microsoft Office Word</Application>
  <DocSecurity>0</DocSecurity>
  <Lines>398</Lines>
  <Paragraphs>107</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Kuvantamisen CDA R2 asiakirjarakenteet</vt:lpstr>
      <vt:lpstr>Kuvantamisen CDA R2 asiakirjarakenteet</vt:lpstr>
    </vt:vector>
  </TitlesOfParts>
  <LinksUpToDate>false</LinksUpToDate>
  <CharactersWithSpaces>53599</CharactersWithSpaces>
  <SharedDoc>false</SharedDoc>
  <HLinks>
    <vt:vector size="264" baseType="variant">
      <vt:variant>
        <vt:i4>6357098</vt:i4>
      </vt:variant>
      <vt:variant>
        <vt:i4>267</vt:i4>
      </vt:variant>
      <vt:variant>
        <vt:i4>0</vt:i4>
      </vt:variant>
      <vt:variant>
        <vt:i4>5</vt:i4>
      </vt:variant>
      <vt:variant>
        <vt:lpwstr>http://www.stuk.fi/julkaisut/katsaukset/pdf/rontgensateily.pdf</vt:lpwstr>
      </vt:variant>
      <vt:variant>
        <vt:lpwstr/>
      </vt:variant>
      <vt:variant>
        <vt:i4>6357098</vt:i4>
      </vt:variant>
      <vt:variant>
        <vt:i4>264</vt:i4>
      </vt:variant>
      <vt:variant>
        <vt:i4>0</vt:i4>
      </vt:variant>
      <vt:variant>
        <vt:i4>5</vt:i4>
      </vt:variant>
      <vt:variant>
        <vt:lpwstr>http://www.stuk.fi/julkaisut/katsaukset/pdf/rontgensateily.pdf</vt:lpwstr>
      </vt:variant>
      <vt:variant>
        <vt:lpwstr/>
      </vt:variant>
      <vt:variant>
        <vt:i4>1114164</vt:i4>
      </vt:variant>
      <vt:variant>
        <vt:i4>257</vt:i4>
      </vt:variant>
      <vt:variant>
        <vt:i4>0</vt:i4>
      </vt:variant>
      <vt:variant>
        <vt:i4>5</vt:i4>
      </vt:variant>
      <vt:variant>
        <vt:lpwstr/>
      </vt:variant>
      <vt:variant>
        <vt:lpwstr>_Toc250371111</vt:lpwstr>
      </vt:variant>
      <vt:variant>
        <vt:i4>1114164</vt:i4>
      </vt:variant>
      <vt:variant>
        <vt:i4>251</vt:i4>
      </vt:variant>
      <vt:variant>
        <vt:i4>0</vt:i4>
      </vt:variant>
      <vt:variant>
        <vt:i4>5</vt:i4>
      </vt:variant>
      <vt:variant>
        <vt:lpwstr/>
      </vt:variant>
      <vt:variant>
        <vt:lpwstr>_Toc250371110</vt:lpwstr>
      </vt:variant>
      <vt:variant>
        <vt:i4>1048628</vt:i4>
      </vt:variant>
      <vt:variant>
        <vt:i4>245</vt:i4>
      </vt:variant>
      <vt:variant>
        <vt:i4>0</vt:i4>
      </vt:variant>
      <vt:variant>
        <vt:i4>5</vt:i4>
      </vt:variant>
      <vt:variant>
        <vt:lpwstr/>
      </vt:variant>
      <vt:variant>
        <vt:lpwstr>_Toc250371109</vt:lpwstr>
      </vt:variant>
      <vt:variant>
        <vt:i4>1048628</vt:i4>
      </vt:variant>
      <vt:variant>
        <vt:i4>239</vt:i4>
      </vt:variant>
      <vt:variant>
        <vt:i4>0</vt:i4>
      </vt:variant>
      <vt:variant>
        <vt:i4>5</vt:i4>
      </vt:variant>
      <vt:variant>
        <vt:lpwstr/>
      </vt:variant>
      <vt:variant>
        <vt:lpwstr>_Toc250371108</vt:lpwstr>
      </vt:variant>
      <vt:variant>
        <vt:i4>1048628</vt:i4>
      </vt:variant>
      <vt:variant>
        <vt:i4>233</vt:i4>
      </vt:variant>
      <vt:variant>
        <vt:i4>0</vt:i4>
      </vt:variant>
      <vt:variant>
        <vt:i4>5</vt:i4>
      </vt:variant>
      <vt:variant>
        <vt:lpwstr/>
      </vt:variant>
      <vt:variant>
        <vt:lpwstr>_Toc250371107</vt:lpwstr>
      </vt:variant>
      <vt:variant>
        <vt:i4>1048628</vt:i4>
      </vt:variant>
      <vt:variant>
        <vt:i4>227</vt:i4>
      </vt:variant>
      <vt:variant>
        <vt:i4>0</vt:i4>
      </vt:variant>
      <vt:variant>
        <vt:i4>5</vt:i4>
      </vt:variant>
      <vt:variant>
        <vt:lpwstr/>
      </vt:variant>
      <vt:variant>
        <vt:lpwstr>_Toc250371106</vt:lpwstr>
      </vt:variant>
      <vt:variant>
        <vt:i4>1048628</vt:i4>
      </vt:variant>
      <vt:variant>
        <vt:i4>221</vt:i4>
      </vt:variant>
      <vt:variant>
        <vt:i4>0</vt:i4>
      </vt:variant>
      <vt:variant>
        <vt:i4>5</vt:i4>
      </vt:variant>
      <vt:variant>
        <vt:lpwstr/>
      </vt:variant>
      <vt:variant>
        <vt:lpwstr>_Toc250371105</vt:lpwstr>
      </vt:variant>
      <vt:variant>
        <vt:i4>1048628</vt:i4>
      </vt:variant>
      <vt:variant>
        <vt:i4>215</vt:i4>
      </vt:variant>
      <vt:variant>
        <vt:i4>0</vt:i4>
      </vt:variant>
      <vt:variant>
        <vt:i4>5</vt:i4>
      </vt:variant>
      <vt:variant>
        <vt:lpwstr/>
      </vt:variant>
      <vt:variant>
        <vt:lpwstr>_Toc250371104</vt:lpwstr>
      </vt:variant>
      <vt:variant>
        <vt:i4>1048628</vt:i4>
      </vt:variant>
      <vt:variant>
        <vt:i4>209</vt:i4>
      </vt:variant>
      <vt:variant>
        <vt:i4>0</vt:i4>
      </vt:variant>
      <vt:variant>
        <vt:i4>5</vt:i4>
      </vt:variant>
      <vt:variant>
        <vt:lpwstr/>
      </vt:variant>
      <vt:variant>
        <vt:lpwstr>_Toc250371103</vt:lpwstr>
      </vt:variant>
      <vt:variant>
        <vt:i4>1048628</vt:i4>
      </vt:variant>
      <vt:variant>
        <vt:i4>203</vt:i4>
      </vt:variant>
      <vt:variant>
        <vt:i4>0</vt:i4>
      </vt:variant>
      <vt:variant>
        <vt:i4>5</vt:i4>
      </vt:variant>
      <vt:variant>
        <vt:lpwstr/>
      </vt:variant>
      <vt:variant>
        <vt:lpwstr>_Toc250371102</vt:lpwstr>
      </vt:variant>
      <vt:variant>
        <vt:i4>1048628</vt:i4>
      </vt:variant>
      <vt:variant>
        <vt:i4>197</vt:i4>
      </vt:variant>
      <vt:variant>
        <vt:i4>0</vt:i4>
      </vt:variant>
      <vt:variant>
        <vt:i4>5</vt:i4>
      </vt:variant>
      <vt:variant>
        <vt:lpwstr/>
      </vt:variant>
      <vt:variant>
        <vt:lpwstr>_Toc250371101</vt:lpwstr>
      </vt:variant>
      <vt:variant>
        <vt:i4>1048628</vt:i4>
      </vt:variant>
      <vt:variant>
        <vt:i4>191</vt:i4>
      </vt:variant>
      <vt:variant>
        <vt:i4>0</vt:i4>
      </vt:variant>
      <vt:variant>
        <vt:i4>5</vt:i4>
      </vt:variant>
      <vt:variant>
        <vt:lpwstr/>
      </vt:variant>
      <vt:variant>
        <vt:lpwstr>_Toc250371100</vt:lpwstr>
      </vt:variant>
      <vt:variant>
        <vt:i4>1638453</vt:i4>
      </vt:variant>
      <vt:variant>
        <vt:i4>185</vt:i4>
      </vt:variant>
      <vt:variant>
        <vt:i4>0</vt:i4>
      </vt:variant>
      <vt:variant>
        <vt:i4>5</vt:i4>
      </vt:variant>
      <vt:variant>
        <vt:lpwstr/>
      </vt:variant>
      <vt:variant>
        <vt:lpwstr>_Toc250371099</vt:lpwstr>
      </vt:variant>
      <vt:variant>
        <vt:i4>1638453</vt:i4>
      </vt:variant>
      <vt:variant>
        <vt:i4>179</vt:i4>
      </vt:variant>
      <vt:variant>
        <vt:i4>0</vt:i4>
      </vt:variant>
      <vt:variant>
        <vt:i4>5</vt:i4>
      </vt:variant>
      <vt:variant>
        <vt:lpwstr/>
      </vt:variant>
      <vt:variant>
        <vt:lpwstr>_Toc250371098</vt:lpwstr>
      </vt:variant>
      <vt:variant>
        <vt:i4>1638453</vt:i4>
      </vt:variant>
      <vt:variant>
        <vt:i4>173</vt:i4>
      </vt:variant>
      <vt:variant>
        <vt:i4>0</vt:i4>
      </vt:variant>
      <vt:variant>
        <vt:i4>5</vt:i4>
      </vt:variant>
      <vt:variant>
        <vt:lpwstr/>
      </vt:variant>
      <vt:variant>
        <vt:lpwstr>_Toc250371097</vt:lpwstr>
      </vt:variant>
      <vt:variant>
        <vt:i4>1638453</vt:i4>
      </vt:variant>
      <vt:variant>
        <vt:i4>167</vt:i4>
      </vt:variant>
      <vt:variant>
        <vt:i4>0</vt:i4>
      </vt:variant>
      <vt:variant>
        <vt:i4>5</vt:i4>
      </vt:variant>
      <vt:variant>
        <vt:lpwstr/>
      </vt:variant>
      <vt:variant>
        <vt:lpwstr>_Toc250371096</vt:lpwstr>
      </vt:variant>
      <vt:variant>
        <vt:i4>1638453</vt:i4>
      </vt:variant>
      <vt:variant>
        <vt:i4>161</vt:i4>
      </vt:variant>
      <vt:variant>
        <vt:i4>0</vt:i4>
      </vt:variant>
      <vt:variant>
        <vt:i4>5</vt:i4>
      </vt:variant>
      <vt:variant>
        <vt:lpwstr/>
      </vt:variant>
      <vt:variant>
        <vt:lpwstr>_Toc250371095</vt:lpwstr>
      </vt:variant>
      <vt:variant>
        <vt:i4>1638453</vt:i4>
      </vt:variant>
      <vt:variant>
        <vt:i4>155</vt:i4>
      </vt:variant>
      <vt:variant>
        <vt:i4>0</vt:i4>
      </vt:variant>
      <vt:variant>
        <vt:i4>5</vt:i4>
      </vt:variant>
      <vt:variant>
        <vt:lpwstr/>
      </vt:variant>
      <vt:variant>
        <vt:lpwstr>_Toc250371094</vt:lpwstr>
      </vt:variant>
      <vt:variant>
        <vt:i4>1638453</vt:i4>
      </vt:variant>
      <vt:variant>
        <vt:i4>149</vt:i4>
      </vt:variant>
      <vt:variant>
        <vt:i4>0</vt:i4>
      </vt:variant>
      <vt:variant>
        <vt:i4>5</vt:i4>
      </vt:variant>
      <vt:variant>
        <vt:lpwstr/>
      </vt:variant>
      <vt:variant>
        <vt:lpwstr>_Toc250371093</vt:lpwstr>
      </vt:variant>
      <vt:variant>
        <vt:i4>1638453</vt:i4>
      </vt:variant>
      <vt:variant>
        <vt:i4>143</vt:i4>
      </vt:variant>
      <vt:variant>
        <vt:i4>0</vt:i4>
      </vt:variant>
      <vt:variant>
        <vt:i4>5</vt:i4>
      </vt:variant>
      <vt:variant>
        <vt:lpwstr/>
      </vt:variant>
      <vt:variant>
        <vt:lpwstr>_Toc250371092</vt:lpwstr>
      </vt:variant>
      <vt:variant>
        <vt:i4>1638453</vt:i4>
      </vt:variant>
      <vt:variant>
        <vt:i4>137</vt:i4>
      </vt:variant>
      <vt:variant>
        <vt:i4>0</vt:i4>
      </vt:variant>
      <vt:variant>
        <vt:i4>5</vt:i4>
      </vt:variant>
      <vt:variant>
        <vt:lpwstr/>
      </vt:variant>
      <vt:variant>
        <vt:lpwstr>_Toc250371091</vt:lpwstr>
      </vt:variant>
      <vt:variant>
        <vt:i4>1638453</vt:i4>
      </vt:variant>
      <vt:variant>
        <vt:i4>131</vt:i4>
      </vt:variant>
      <vt:variant>
        <vt:i4>0</vt:i4>
      </vt:variant>
      <vt:variant>
        <vt:i4>5</vt:i4>
      </vt:variant>
      <vt:variant>
        <vt:lpwstr/>
      </vt:variant>
      <vt:variant>
        <vt:lpwstr>_Toc250371090</vt:lpwstr>
      </vt:variant>
      <vt:variant>
        <vt:i4>1572917</vt:i4>
      </vt:variant>
      <vt:variant>
        <vt:i4>125</vt:i4>
      </vt:variant>
      <vt:variant>
        <vt:i4>0</vt:i4>
      </vt:variant>
      <vt:variant>
        <vt:i4>5</vt:i4>
      </vt:variant>
      <vt:variant>
        <vt:lpwstr/>
      </vt:variant>
      <vt:variant>
        <vt:lpwstr>_Toc250371089</vt:lpwstr>
      </vt:variant>
      <vt:variant>
        <vt:i4>1507381</vt:i4>
      </vt:variant>
      <vt:variant>
        <vt:i4>119</vt:i4>
      </vt:variant>
      <vt:variant>
        <vt:i4>0</vt:i4>
      </vt:variant>
      <vt:variant>
        <vt:i4>5</vt:i4>
      </vt:variant>
      <vt:variant>
        <vt:lpwstr/>
      </vt:variant>
      <vt:variant>
        <vt:lpwstr>_Toc250371076</vt:lpwstr>
      </vt:variant>
      <vt:variant>
        <vt:i4>1507381</vt:i4>
      </vt:variant>
      <vt:variant>
        <vt:i4>113</vt:i4>
      </vt:variant>
      <vt:variant>
        <vt:i4>0</vt:i4>
      </vt:variant>
      <vt:variant>
        <vt:i4>5</vt:i4>
      </vt:variant>
      <vt:variant>
        <vt:lpwstr/>
      </vt:variant>
      <vt:variant>
        <vt:lpwstr>_Toc250371075</vt:lpwstr>
      </vt:variant>
      <vt:variant>
        <vt:i4>1507381</vt:i4>
      </vt:variant>
      <vt:variant>
        <vt:i4>107</vt:i4>
      </vt:variant>
      <vt:variant>
        <vt:i4>0</vt:i4>
      </vt:variant>
      <vt:variant>
        <vt:i4>5</vt:i4>
      </vt:variant>
      <vt:variant>
        <vt:lpwstr/>
      </vt:variant>
      <vt:variant>
        <vt:lpwstr>_Toc250371074</vt:lpwstr>
      </vt:variant>
      <vt:variant>
        <vt:i4>1507381</vt:i4>
      </vt:variant>
      <vt:variant>
        <vt:i4>101</vt:i4>
      </vt:variant>
      <vt:variant>
        <vt:i4>0</vt:i4>
      </vt:variant>
      <vt:variant>
        <vt:i4>5</vt:i4>
      </vt:variant>
      <vt:variant>
        <vt:lpwstr/>
      </vt:variant>
      <vt:variant>
        <vt:lpwstr>_Toc250371073</vt:lpwstr>
      </vt:variant>
      <vt:variant>
        <vt:i4>1507381</vt:i4>
      </vt:variant>
      <vt:variant>
        <vt:i4>95</vt:i4>
      </vt:variant>
      <vt:variant>
        <vt:i4>0</vt:i4>
      </vt:variant>
      <vt:variant>
        <vt:i4>5</vt:i4>
      </vt:variant>
      <vt:variant>
        <vt:lpwstr/>
      </vt:variant>
      <vt:variant>
        <vt:lpwstr>_Toc250371072</vt:lpwstr>
      </vt:variant>
      <vt:variant>
        <vt:i4>1507381</vt:i4>
      </vt:variant>
      <vt:variant>
        <vt:i4>89</vt:i4>
      </vt:variant>
      <vt:variant>
        <vt:i4>0</vt:i4>
      </vt:variant>
      <vt:variant>
        <vt:i4>5</vt:i4>
      </vt:variant>
      <vt:variant>
        <vt:lpwstr/>
      </vt:variant>
      <vt:variant>
        <vt:lpwstr>_Toc250371071</vt:lpwstr>
      </vt:variant>
      <vt:variant>
        <vt:i4>1507381</vt:i4>
      </vt:variant>
      <vt:variant>
        <vt:i4>83</vt:i4>
      </vt:variant>
      <vt:variant>
        <vt:i4>0</vt:i4>
      </vt:variant>
      <vt:variant>
        <vt:i4>5</vt:i4>
      </vt:variant>
      <vt:variant>
        <vt:lpwstr/>
      </vt:variant>
      <vt:variant>
        <vt:lpwstr>_Toc250371070</vt:lpwstr>
      </vt:variant>
      <vt:variant>
        <vt:i4>1441845</vt:i4>
      </vt:variant>
      <vt:variant>
        <vt:i4>77</vt:i4>
      </vt:variant>
      <vt:variant>
        <vt:i4>0</vt:i4>
      </vt:variant>
      <vt:variant>
        <vt:i4>5</vt:i4>
      </vt:variant>
      <vt:variant>
        <vt:lpwstr/>
      </vt:variant>
      <vt:variant>
        <vt:lpwstr>_Toc250371069</vt:lpwstr>
      </vt:variant>
      <vt:variant>
        <vt:i4>1441845</vt:i4>
      </vt:variant>
      <vt:variant>
        <vt:i4>71</vt:i4>
      </vt:variant>
      <vt:variant>
        <vt:i4>0</vt:i4>
      </vt:variant>
      <vt:variant>
        <vt:i4>5</vt:i4>
      </vt:variant>
      <vt:variant>
        <vt:lpwstr/>
      </vt:variant>
      <vt:variant>
        <vt:lpwstr>_Toc250371068</vt:lpwstr>
      </vt:variant>
      <vt:variant>
        <vt:i4>1441845</vt:i4>
      </vt:variant>
      <vt:variant>
        <vt:i4>65</vt:i4>
      </vt:variant>
      <vt:variant>
        <vt:i4>0</vt:i4>
      </vt:variant>
      <vt:variant>
        <vt:i4>5</vt:i4>
      </vt:variant>
      <vt:variant>
        <vt:lpwstr/>
      </vt:variant>
      <vt:variant>
        <vt:lpwstr>_Toc250371067</vt:lpwstr>
      </vt:variant>
      <vt:variant>
        <vt:i4>1441845</vt:i4>
      </vt:variant>
      <vt:variant>
        <vt:i4>59</vt:i4>
      </vt:variant>
      <vt:variant>
        <vt:i4>0</vt:i4>
      </vt:variant>
      <vt:variant>
        <vt:i4>5</vt:i4>
      </vt:variant>
      <vt:variant>
        <vt:lpwstr/>
      </vt:variant>
      <vt:variant>
        <vt:lpwstr>_Toc250371066</vt:lpwstr>
      </vt:variant>
      <vt:variant>
        <vt:i4>1441845</vt:i4>
      </vt:variant>
      <vt:variant>
        <vt:i4>53</vt:i4>
      </vt:variant>
      <vt:variant>
        <vt:i4>0</vt:i4>
      </vt:variant>
      <vt:variant>
        <vt:i4>5</vt:i4>
      </vt:variant>
      <vt:variant>
        <vt:lpwstr/>
      </vt:variant>
      <vt:variant>
        <vt:lpwstr>_Toc250371065</vt:lpwstr>
      </vt:variant>
      <vt:variant>
        <vt:i4>1441845</vt:i4>
      </vt:variant>
      <vt:variant>
        <vt:i4>47</vt:i4>
      </vt:variant>
      <vt:variant>
        <vt:i4>0</vt:i4>
      </vt:variant>
      <vt:variant>
        <vt:i4>5</vt:i4>
      </vt:variant>
      <vt:variant>
        <vt:lpwstr/>
      </vt:variant>
      <vt:variant>
        <vt:lpwstr>_Toc250371064</vt:lpwstr>
      </vt:variant>
      <vt:variant>
        <vt:i4>1441845</vt:i4>
      </vt:variant>
      <vt:variant>
        <vt:i4>41</vt:i4>
      </vt:variant>
      <vt:variant>
        <vt:i4>0</vt:i4>
      </vt:variant>
      <vt:variant>
        <vt:i4>5</vt:i4>
      </vt:variant>
      <vt:variant>
        <vt:lpwstr/>
      </vt:variant>
      <vt:variant>
        <vt:lpwstr>_Toc250371063</vt:lpwstr>
      </vt:variant>
      <vt:variant>
        <vt:i4>1441845</vt:i4>
      </vt:variant>
      <vt:variant>
        <vt:i4>35</vt:i4>
      </vt:variant>
      <vt:variant>
        <vt:i4>0</vt:i4>
      </vt:variant>
      <vt:variant>
        <vt:i4>5</vt:i4>
      </vt:variant>
      <vt:variant>
        <vt:lpwstr/>
      </vt:variant>
      <vt:variant>
        <vt:lpwstr>_Toc250371062</vt:lpwstr>
      </vt:variant>
      <vt:variant>
        <vt:i4>1441845</vt:i4>
      </vt:variant>
      <vt:variant>
        <vt:i4>29</vt:i4>
      </vt:variant>
      <vt:variant>
        <vt:i4>0</vt:i4>
      </vt:variant>
      <vt:variant>
        <vt:i4>5</vt:i4>
      </vt:variant>
      <vt:variant>
        <vt:lpwstr/>
      </vt:variant>
      <vt:variant>
        <vt:lpwstr>_Toc250371061</vt:lpwstr>
      </vt:variant>
      <vt:variant>
        <vt:i4>1441845</vt:i4>
      </vt:variant>
      <vt:variant>
        <vt:i4>23</vt:i4>
      </vt:variant>
      <vt:variant>
        <vt:i4>0</vt:i4>
      </vt:variant>
      <vt:variant>
        <vt:i4>5</vt:i4>
      </vt:variant>
      <vt:variant>
        <vt:lpwstr/>
      </vt:variant>
      <vt:variant>
        <vt:lpwstr>_Toc250371060</vt:lpwstr>
      </vt:variant>
      <vt:variant>
        <vt:i4>1376309</vt:i4>
      </vt:variant>
      <vt:variant>
        <vt:i4>17</vt:i4>
      </vt:variant>
      <vt:variant>
        <vt:i4>0</vt:i4>
      </vt:variant>
      <vt:variant>
        <vt:i4>5</vt:i4>
      </vt:variant>
      <vt:variant>
        <vt:lpwstr/>
      </vt:variant>
      <vt:variant>
        <vt:lpwstr>_Toc250371059</vt:lpwstr>
      </vt:variant>
      <vt:variant>
        <vt:i4>1376309</vt:i4>
      </vt:variant>
      <vt:variant>
        <vt:i4>11</vt:i4>
      </vt:variant>
      <vt:variant>
        <vt:i4>0</vt:i4>
      </vt:variant>
      <vt:variant>
        <vt:i4>5</vt:i4>
      </vt:variant>
      <vt:variant>
        <vt:lpwstr/>
      </vt:variant>
      <vt:variant>
        <vt:lpwstr>_Toc250371058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Kuvantamisen CDA R2 asiakirjarakenteet</dc:title>
  <dc:subject>Määrittelydokumentti</dc:subject>
  <dc:creator/>
  <cp:lastModifiedBy/>
  <cp:revision>1</cp:revision>
  <cp:lastPrinted>2008-04-24T09:49:00Z</cp:lastPrinted>
  <dcterms:created xsi:type="dcterms:W3CDTF">2013-01-03T08:36:00Z</dcterms:created>
  <dcterms:modified xsi:type="dcterms:W3CDTF">2013-01-03T08:39:00Z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1.10</vt:lpwstr>
  </property>
  <property fmtid="{D5CDD505-2E9C-101B-9397-08002B2CF9AE}" pid="3" name="VersioPäivä">
    <vt:filetime>2012-12-27T22:00:00Z</vt:filetime>
  </property>
  <property fmtid="{D5CDD505-2E9C-101B-9397-08002B2CF9AE}" pid="4" name="OID">
    <vt:lpwstr>1.2.246.777.11.2012.10</vt:lpwstr>
  </property>
  <property fmtid="{D5CDD505-2E9C-101B-9397-08002B2CF9AE}" pid="5" name="ContentType">
    <vt:lpwstr>Asiakirja</vt:lpwstr>
  </property>
  <property fmtid="{D5CDD505-2E9C-101B-9397-08002B2CF9AE}" pid="6" name="ContentTypeId">
    <vt:lpwstr>0x0101009BB15A61D04F8B4BA6B7A35B12051BC5</vt:lpwstr>
  </property>
</Properties>
</file>