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7A8" w:rsidRDefault="00CA77A8">
      <w:r>
        <w:rPr>
          <w:noProof/>
          <w:lang w:eastAsia="fi-F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alt="HL7 Uusilogo" style="position:absolute;margin-left:189pt;margin-top:9pt;width:86.4pt;height:62.25pt;z-index:251658240;visibility:visible">
            <v:imagedata r:id="rId7" o:title=""/>
          </v:shape>
        </w:pict>
      </w:r>
    </w:p>
    <w:p w:rsidR="00CA77A8" w:rsidRDefault="00CA77A8" w:rsidP="00781B9E">
      <w:pPr>
        <w:pStyle w:val="Title"/>
        <w:jc w:val="left"/>
      </w:pPr>
      <w:bookmarkStart w:id="0" w:name="_Toc261604555"/>
      <w:r w:rsidRPr="009723D3">
        <w:rPr>
          <w:noProof/>
          <w:lang w:val="en-US"/>
        </w:rPr>
        <w:pict>
          <v:shape id="Picture 3" o:spid="_x0000_i1025" type="#_x0000_t75" alt="KanTa_logo" style="width:158.25pt;height:43.5pt;visibility:visible">
            <v:imagedata r:id="rId8" o:title=""/>
          </v:shape>
        </w:pict>
      </w:r>
      <w:bookmarkEnd w:id="0"/>
    </w:p>
    <w:p w:rsidR="00CA77A8" w:rsidRDefault="00CA77A8">
      <w:pPr>
        <w:pStyle w:val="Title"/>
        <w:tabs>
          <w:tab w:val="left" w:pos="1418"/>
        </w:tabs>
      </w:pPr>
    </w:p>
    <w:p w:rsidR="00CA77A8" w:rsidRDefault="00CA77A8">
      <w:pPr>
        <w:pStyle w:val="Title"/>
      </w:pPr>
    </w:p>
    <w:p w:rsidR="00CA77A8" w:rsidRDefault="00CA77A8">
      <w:pPr>
        <w:pStyle w:val="Title"/>
      </w:pPr>
    </w:p>
    <w:p w:rsidR="00CA77A8" w:rsidRDefault="00CA77A8">
      <w:pPr>
        <w:pStyle w:val="Title"/>
        <w:rPr>
          <w:lang w:val="en-GB"/>
        </w:rPr>
      </w:pPr>
    </w:p>
    <w:p w:rsidR="00CA77A8" w:rsidRDefault="00CA77A8">
      <w:pPr>
        <w:pStyle w:val="TOC1"/>
        <w:rPr>
          <w:lang w:val="en-GB"/>
        </w:rPr>
      </w:pPr>
    </w:p>
    <w:p w:rsidR="00CA77A8" w:rsidDel="00420C0D" w:rsidRDefault="00CA77A8">
      <w:pPr>
        <w:pStyle w:val="Heading7"/>
        <w:rPr>
          <w:del w:id="1" w:author="Pekka Rinne" w:date="2010-05-14T12:47:00Z"/>
        </w:rPr>
      </w:pPr>
      <w:del w:id="2" w:author="Pekka Rinne" w:date="2010-05-14T12:47:00Z">
        <w:r w:rsidDel="00420C0D">
          <w:delText>OPEN CDA 2009</w:delText>
        </w:r>
      </w:del>
    </w:p>
    <w:p w:rsidR="00CA77A8" w:rsidRDefault="00CA77A8">
      <w:pPr>
        <w:pStyle w:val="Title"/>
      </w:pPr>
    </w:p>
    <w:p w:rsidR="00CA77A8" w:rsidRDefault="00CA77A8">
      <w:pPr>
        <w:pStyle w:val="Title"/>
      </w:pPr>
    </w:p>
    <w:p w:rsidR="00CA77A8" w:rsidRDefault="00CA77A8">
      <w:pPr>
        <w:pStyle w:val="Title"/>
      </w:pPr>
      <w:r>
        <w:t xml:space="preserve"> </w:t>
      </w:r>
    </w:p>
    <w:p w:rsidR="00CA77A8" w:rsidRDefault="00CA77A8">
      <w:pPr>
        <w:pStyle w:val="Title"/>
      </w:pPr>
    </w:p>
    <w:p w:rsidR="00CA77A8" w:rsidRDefault="00CA77A8">
      <w:pPr>
        <w:pStyle w:val="Subtitle"/>
      </w:pPr>
      <w:r>
        <w:t>Lähetteen ja hoitopalautteen CDA R2-rakenne</w:t>
      </w:r>
    </w:p>
    <w:p w:rsidR="00CA77A8" w:rsidRDefault="00CA77A8">
      <w:pPr>
        <w:pStyle w:val="Title"/>
      </w:pPr>
    </w:p>
    <w:p w:rsidR="00CA77A8" w:rsidRDefault="00CA77A8">
      <w:pPr>
        <w:pStyle w:val="Title"/>
      </w:pPr>
    </w:p>
    <w:p w:rsidR="00CA77A8" w:rsidRDefault="00CA77A8">
      <w:pPr>
        <w:pStyle w:val="Title"/>
      </w:pPr>
    </w:p>
    <w:p w:rsidR="00CA77A8" w:rsidRDefault="00CA77A8">
      <w:pPr>
        <w:jc w:val="center"/>
      </w:pPr>
      <w:del w:id="3" w:author="Pekka Rinne" w:date="2010-03-30T12:39:00Z">
        <w:r w:rsidDel="002B6C8B">
          <w:delText>1</w:delText>
        </w:r>
      </w:del>
      <w:ins w:id="4" w:author="Pekka Rinne" w:date="2010-08-03T15:04:00Z">
        <w:r>
          <w:t>3</w:t>
        </w:r>
      </w:ins>
      <w:r>
        <w:t>.</w:t>
      </w:r>
      <w:del w:id="5" w:author="Pekka Rinne" w:date="2010-03-30T12:39:00Z">
        <w:r w:rsidDel="002B6C8B">
          <w:delText>10</w:delText>
        </w:r>
      </w:del>
      <w:ins w:id="6" w:author="Pekka Rinne" w:date="2010-08-03T15:04:00Z">
        <w:r>
          <w:t>8</w:t>
        </w:r>
      </w:ins>
      <w:r>
        <w:t>.20</w:t>
      </w:r>
      <w:ins w:id="7" w:author="Pekka Rinne" w:date="2010-03-30T12:39:00Z">
        <w:r>
          <w:t>10</w:t>
        </w:r>
      </w:ins>
      <w:del w:id="8" w:author="Pekka Rinne" w:date="2010-03-30T12:39:00Z">
        <w:r w:rsidDel="002B6C8B">
          <w:delText xml:space="preserve">09 </w:delText>
        </w:r>
      </w:del>
    </w:p>
    <w:p w:rsidR="00CA77A8" w:rsidRDefault="00CA77A8">
      <w:pPr>
        <w:jc w:val="center"/>
      </w:pPr>
      <w:r>
        <w:t>V 5.0</w:t>
      </w:r>
      <w:ins w:id="9" w:author="Pekka Rinne" w:date="2010-08-03T15:03:00Z">
        <w:r>
          <w:t>3</w:t>
        </w:r>
      </w:ins>
    </w:p>
    <w:p w:rsidR="00CA77A8" w:rsidRDefault="00CA77A8">
      <w:pPr>
        <w:jc w:val="center"/>
      </w:pPr>
    </w:p>
    <w:p w:rsidR="00CA77A8" w:rsidRDefault="00CA77A8">
      <w:pPr>
        <w:jc w:val="center"/>
      </w:pPr>
    </w:p>
    <w:p w:rsidR="00CA77A8" w:rsidRDefault="00CA77A8">
      <w:pPr>
        <w:jc w:val="center"/>
      </w:pPr>
    </w:p>
    <w:p w:rsidR="00CA77A8" w:rsidRDefault="00CA77A8">
      <w:pPr>
        <w:jc w:val="center"/>
        <w:rPr>
          <w:sz w:val="32"/>
        </w:rPr>
      </w:pPr>
      <w:r>
        <w:rPr>
          <w:sz w:val="32"/>
        </w:rPr>
        <w:t>OID: 1.2.246.777.11.2009.9</w:t>
      </w:r>
    </w:p>
    <w:p w:rsidR="00CA77A8" w:rsidRDefault="00CA77A8">
      <w:pPr>
        <w:jc w:val="center"/>
      </w:pPr>
    </w:p>
    <w:p w:rsidR="00CA77A8" w:rsidRDefault="00CA77A8"/>
    <w:p w:rsidR="00CA77A8" w:rsidRDefault="00CA77A8">
      <w:pPr>
        <w:pStyle w:val="TOC1"/>
        <w:numPr>
          <w:ins w:id="10" w:author="Pekka Rinne" w:date="2010-05-14T12:47:00Z"/>
        </w:numPr>
        <w:tabs>
          <w:tab w:val="right" w:leader="dot" w:pos="8630"/>
        </w:tabs>
        <w:rPr>
          <w:ins w:id="11" w:author="Pekka Rinne" w:date="2010-05-14T12:47:00Z"/>
          <w:noProof/>
          <w:sz w:val="24"/>
          <w:szCs w:val="24"/>
          <w:lang w:eastAsia="fi-FI"/>
        </w:rPr>
      </w:pPr>
      <w:r>
        <w:br w:type="page"/>
      </w:r>
      <w:r>
        <w:fldChar w:fldCharType="begin"/>
      </w:r>
      <w:r>
        <w:instrText xml:space="preserve"> TOC \o "1-5" </w:instrText>
      </w:r>
      <w:r>
        <w:fldChar w:fldCharType="separate"/>
      </w:r>
      <w:bookmarkStart w:id="12" w:name="_Toc257716046"/>
      <w:ins w:id="13" w:author="Pekka Rinne" w:date="2010-05-14T12:47:00Z">
        <w:r w:rsidRPr="009723D3">
          <w:rPr>
            <w:noProof/>
            <w:lang w:val="en-US"/>
          </w:rPr>
          <w:pict>
            <v:shape id="_x0000_i1026" type="#_x0000_t75" alt="KanTa_logo" style="width:158.25pt;height:43.5pt;visibility:visible">
              <v:imagedata r:id="rId8" o:title=""/>
            </v:shape>
          </w:pict>
        </w:r>
        <w:bookmarkEnd w:id="12"/>
        <w:r>
          <w:rPr>
            <w:noProof/>
          </w:rPr>
          <w:tab/>
        </w:r>
        <w:r>
          <w:rPr>
            <w:noProof/>
          </w:rPr>
          <w:fldChar w:fldCharType="begin"/>
        </w:r>
        <w:r>
          <w:rPr>
            <w:noProof/>
          </w:rPr>
          <w:instrText xml:space="preserve"> PAGEREF _Toc261604555 \h </w:instrText>
        </w:r>
      </w:ins>
      <w:r>
        <w:rPr>
          <w:noProof/>
        </w:rPr>
      </w:r>
      <w:ins w:id="14" w:author="Pekka Rinne" w:date="2010-05-14T12:47:00Z">
        <w:r>
          <w:rPr>
            <w:noProof/>
          </w:rPr>
          <w:fldChar w:fldCharType="separate"/>
        </w:r>
        <w:r>
          <w:rPr>
            <w:noProof/>
          </w:rPr>
          <w:t>1</w:t>
        </w:r>
        <w:r>
          <w:rPr>
            <w:noProof/>
          </w:rPr>
          <w:fldChar w:fldCharType="end"/>
        </w:r>
      </w:ins>
    </w:p>
    <w:p w:rsidR="00CA77A8" w:rsidRDefault="00CA77A8">
      <w:pPr>
        <w:pStyle w:val="TOC1"/>
        <w:numPr>
          <w:ins w:id="15" w:author="Pekka Rinne" w:date="2010-05-14T12:47:00Z"/>
        </w:numPr>
        <w:tabs>
          <w:tab w:val="left" w:pos="400"/>
          <w:tab w:val="right" w:leader="dot" w:pos="8630"/>
        </w:tabs>
        <w:rPr>
          <w:ins w:id="16" w:author="Pekka Rinne" w:date="2010-05-14T12:47:00Z"/>
          <w:noProof/>
          <w:sz w:val="24"/>
          <w:szCs w:val="24"/>
          <w:lang w:eastAsia="fi-FI"/>
        </w:rPr>
      </w:pPr>
      <w:ins w:id="17" w:author="Pekka Rinne" w:date="2010-05-14T12:47:00Z">
        <w:r w:rsidRPr="00F90853">
          <w:rPr>
            <w:noProof/>
          </w:rPr>
          <w:t>1.</w:t>
        </w:r>
        <w:r>
          <w:rPr>
            <w:noProof/>
            <w:sz w:val="24"/>
            <w:szCs w:val="24"/>
            <w:lang w:eastAsia="fi-FI"/>
          </w:rPr>
          <w:tab/>
        </w:r>
        <w:r>
          <w:rPr>
            <w:noProof/>
          </w:rPr>
          <w:t>Lähete ja hoitopalaute</w:t>
        </w:r>
        <w:r>
          <w:rPr>
            <w:noProof/>
          </w:rPr>
          <w:tab/>
        </w:r>
        <w:r>
          <w:rPr>
            <w:noProof/>
          </w:rPr>
          <w:fldChar w:fldCharType="begin"/>
        </w:r>
        <w:r>
          <w:rPr>
            <w:noProof/>
          </w:rPr>
          <w:instrText xml:space="preserve"> PAGEREF _Toc261604556 \h </w:instrText>
        </w:r>
      </w:ins>
      <w:r>
        <w:rPr>
          <w:noProof/>
        </w:rPr>
      </w:r>
      <w:ins w:id="18" w:author="Pekka Rinne" w:date="2010-05-14T12:47:00Z">
        <w:r>
          <w:rPr>
            <w:noProof/>
          </w:rPr>
          <w:fldChar w:fldCharType="separate"/>
        </w:r>
        <w:r>
          <w:rPr>
            <w:noProof/>
          </w:rPr>
          <w:t>5</w:t>
        </w:r>
        <w:r>
          <w:rPr>
            <w:noProof/>
          </w:rPr>
          <w:fldChar w:fldCharType="end"/>
        </w:r>
      </w:ins>
    </w:p>
    <w:p w:rsidR="00CA77A8" w:rsidRDefault="00CA77A8">
      <w:pPr>
        <w:pStyle w:val="TOC2"/>
        <w:numPr>
          <w:ins w:id="19" w:author="Pekka Rinne" w:date="2010-05-14T12:47:00Z"/>
        </w:numPr>
        <w:tabs>
          <w:tab w:val="left" w:pos="800"/>
          <w:tab w:val="right" w:leader="dot" w:pos="8630"/>
        </w:tabs>
        <w:rPr>
          <w:ins w:id="20" w:author="Pekka Rinne" w:date="2010-05-14T12:47:00Z"/>
          <w:noProof/>
          <w:sz w:val="24"/>
          <w:szCs w:val="24"/>
          <w:lang w:eastAsia="fi-FI"/>
        </w:rPr>
      </w:pPr>
      <w:ins w:id="21" w:author="Pekka Rinne" w:date="2010-05-14T12:47:00Z">
        <w:r>
          <w:rPr>
            <w:noProof/>
          </w:rPr>
          <w:t>1.1</w:t>
        </w:r>
        <w:r>
          <w:rPr>
            <w:noProof/>
            <w:sz w:val="24"/>
            <w:szCs w:val="24"/>
            <w:lang w:eastAsia="fi-FI"/>
          </w:rPr>
          <w:tab/>
        </w:r>
        <w:r>
          <w:rPr>
            <w:noProof/>
          </w:rPr>
          <w:t>Mallinnuksen lähtötilanne</w:t>
        </w:r>
        <w:r>
          <w:rPr>
            <w:noProof/>
          </w:rPr>
          <w:tab/>
        </w:r>
        <w:r>
          <w:rPr>
            <w:noProof/>
          </w:rPr>
          <w:fldChar w:fldCharType="begin"/>
        </w:r>
        <w:r>
          <w:rPr>
            <w:noProof/>
          </w:rPr>
          <w:instrText xml:space="preserve"> PAGEREF _Toc261604557 \h </w:instrText>
        </w:r>
      </w:ins>
      <w:r>
        <w:rPr>
          <w:noProof/>
        </w:rPr>
      </w:r>
      <w:ins w:id="22" w:author="Pekka Rinne" w:date="2010-05-14T12:47:00Z">
        <w:r>
          <w:rPr>
            <w:noProof/>
          </w:rPr>
          <w:fldChar w:fldCharType="separate"/>
        </w:r>
        <w:r>
          <w:rPr>
            <w:noProof/>
          </w:rPr>
          <w:t>5</w:t>
        </w:r>
        <w:r>
          <w:rPr>
            <w:noProof/>
          </w:rPr>
          <w:fldChar w:fldCharType="end"/>
        </w:r>
      </w:ins>
    </w:p>
    <w:p w:rsidR="00CA77A8" w:rsidRDefault="00CA77A8">
      <w:pPr>
        <w:pStyle w:val="TOC2"/>
        <w:numPr>
          <w:ins w:id="23" w:author="Pekka Rinne" w:date="2010-05-14T12:47:00Z"/>
        </w:numPr>
        <w:tabs>
          <w:tab w:val="left" w:pos="800"/>
          <w:tab w:val="right" w:leader="dot" w:pos="8630"/>
        </w:tabs>
        <w:rPr>
          <w:ins w:id="24" w:author="Pekka Rinne" w:date="2010-05-14T12:47:00Z"/>
          <w:noProof/>
          <w:sz w:val="24"/>
          <w:szCs w:val="24"/>
          <w:lang w:eastAsia="fi-FI"/>
        </w:rPr>
      </w:pPr>
      <w:ins w:id="25" w:author="Pekka Rinne" w:date="2010-05-14T12:47:00Z">
        <w:r>
          <w:rPr>
            <w:noProof/>
          </w:rPr>
          <w:t>1.2</w:t>
        </w:r>
        <w:r>
          <w:rPr>
            <w:noProof/>
            <w:sz w:val="24"/>
            <w:szCs w:val="24"/>
            <w:lang w:eastAsia="fi-FI"/>
          </w:rPr>
          <w:tab/>
        </w:r>
        <w:r>
          <w:rPr>
            <w:noProof/>
          </w:rPr>
          <w:t>Perusrakenne</w:t>
        </w:r>
        <w:r>
          <w:rPr>
            <w:noProof/>
          </w:rPr>
          <w:tab/>
        </w:r>
        <w:r>
          <w:rPr>
            <w:noProof/>
          </w:rPr>
          <w:fldChar w:fldCharType="begin"/>
        </w:r>
        <w:r>
          <w:rPr>
            <w:noProof/>
          </w:rPr>
          <w:instrText xml:space="preserve"> PAGEREF _Toc261604558 \h </w:instrText>
        </w:r>
      </w:ins>
      <w:r>
        <w:rPr>
          <w:noProof/>
        </w:rPr>
      </w:r>
      <w:ins w:id="26" w:author="Pekka Rinne" w:date="2010-05-14T12:47:00Z">
        <w:r>
          <w:rPr>
            <w:noProof/>
          </w:rPr>
          <w:fldChar w:fldCharType="separate"/>
        </w:r>
        <w:r>
          <w:rPr>
            <w:noProof/>
          </w:rPr>
          <w:t>6</w:t>
        </w:r>
        <w:r>
          <w:rPr>
            <w:noProof/>
          </w:rPr>
          <w:fldChar w:fldCharType="end"/>
        </w:r>
      </w:ins>
    </w:p>
    <w:p w:rsidR="00CA77A8" w:rsidRDefault="00CA77A8">
      <w:pPr>
        <w:pStyle w:val="TOC1"/>
        <w:numPr>
          <w:ins w:id="27" w:author="Pekka Rinne" w:date="2010-05-14T12:47:00Z"/>
        </w:numPr>
        <w:tabs>
          <w:tab w:val="left" w:pos="400"/>
          <w:tab w:val="right" w:leader="dot" w:pos="8630"/>
        </w:tabs>
        <w:rPr>
          <w:ins w:id="28" w:author="Pekka Rinne" w:date="2010-05-14T12:47:00Z"/>
          <w:noProof/>
          <w:sz w:val="24"/>
          <w:szCs w:val="24"/>
          <w:lang w:eastAsia="fi-FI"/>
        </w:rPr>
      </w:pPr>
      <w:ins w:id="29" w:author="Pekka Rinne" w:date="2010-05-14T12:47:00Z">
        <w:r w:rsidRPr="00F90853">
          <w:rPr>
            <w:noProof/>
          </w:rPr>
          <w:t>2.</w:t>
        </w:r>
        <w:r>
          <w:rPr>
            <w:noProof/>
            <w:sz w:val="24"/>
            <w:szCs w:val="24"/>
            <w:lang w:eastAsia="fi-FI"/>
          </w:rPr>
          <w:tab/>
        </w:r>
        <w:r>
          <w:rPr>
            <w:noProof/>
          </w:rPr>
          <w:t>Lähete</w:t>
        </w:r>
        <w:r>
          <w:rPr>
            <w:noProof/>
          </w:rPr>
          <w:tab/>
        </w:r>
        <w:r>
          <w:rPr>
            <w:noProof/>
          </w:rPr>
          <w:fldChar w:fldCharType="begin"/>
        </w:r>
        <w:r>
          <w:rPr>
            <w:noProof/>
          </w:rPr>
          <w:instrText xml:space="preserve"> PAGEREF _Toc261604559 \h </w:instrText>
        </w:r>
      </w:ins>
      <w:r>
        <w:rPr>
          <w:noProof/>
        </w:rPr>
      </w:r>
      <w:ins w:id="30" w:author="Pekka Rinne" w:date="2010-05-14T12:47:00Z">
        <w:r>
          <w:rPr>
            <w:noProof/>
          </w:rPr>
          <w:fldChar w:fldCharType="separate"/>
        </w:r>
        <w:r>
          <w:rPr>
            <w:noProof/>
          </w:rPr>
          <w:t>8</w:t>
        </w:r>
        <w:r>
          <w:rPr>
            <w:noProof/>
          </w:rPr>
          <w:fldChar w:fldCharType="end"/>
        </w:r>
      </w:ins>
    </w:p>
    <w:p w:rsidR="00CA77A8" w:rsidRDefault="00CA77A8">
      <w:pPr>
        <w:pStyle w:val="TOC2"/>
        <w:numPr>
          <w:ins w:id="31" w:author="Pekka Rinne" w:date="2010-05-14T12:47:00Z"/>
        </w:numPr>
        <w:tabs>
          <w:tab w:val="left" w:pos="800"/>
          <w:tab w:val="right" w:leader="dot" w:pos="8630"/>
        </w:tabs>
        <w:rPr>
          <w:ins w:id="32" w:author="Pekka Rinne" w:date="2010-05-14T12:47:00Z"/>
          <w:noProof/>
          <w:sz w:val="24"/>
          <w:szCs w:val="24"/>
          <w:lang w:eastAsia="fi-FI"/>
        </w:rPr>
      </w:pPr>
      <w:ins w:id="33" w:author="Pekka Rinne" w:date="2010-05-14T12:47:00Z">
        <w:r>
          <w:rPr>
            <w:noProof/>
          </w:rPr>
          <w:t>2.1</w:t>
        </w:r>
        <w:r>
          <w:rPr>
            <w:noProof/>
            <w:sz w:val="24"/>
            <w:szCs w:val="24"/>
            <w:lang w:eastAsia="fi-FI"/>
          </w:rPr>
          <w:tab/>
        </w:r>
        <w:r>
          <w:rPr>
            <w:noProof/>
          </w:rPr>
          <w:t>Perusrakenne</w:t>
        </w:r>
        <w:r>
          <w:rPr>
            <w:noProof/>
          </w:rPr>
          <w:tab/>
        </w:r>
        <w:r>
          <w:rPr>
            <w:noProof/>
          </w:rPr>
          <w:fldChar w:fldCharType="begin"/>
        </w:r>
        <w:r>
          <w:rPr>
            <w:noProof/>
          </w:rPr>
          <w:instrText xml:space="preserve"> PAGEREF _Toc261604560 \h </w:instrText>
        </w:r>
      </w:ins>
      <w:r>
        <w:rPr>
          <w:noProof/>
        </w:rPr>
      </w:r>
      <w:ins w:id="34" w:author="Pekka Rinne" w:date="2010-05-14T12:47:00Z">
        <w:r>
          <w:rPr>
            <w:noProof/>
          </w:rPr>
          <w:fldChar w:fldCharType="separate"/>
        </w:r>
        <w:r>
          <w:rPr>
            <w:noProof/>
          </w:rPr>
          <w:t>8</w:t>
        </w:r>
        <w:r>
          <w:rPr>
            <w:noProof/>
          </w:rPr>
          <w:fldChar w:fldCharType="end"/>
        </w:r>
      </w:ins>
    </w:p>
    <w:p w:rsidR="00CA77A8" w:rsidRDefault="00CA77A8">
      <w:pPr>
        <w:pStyle w:val="TOC2"/>
        <w:numPr>
          <w:ins w:id="35" w:author="Pekka Rinne" w:date="2010-05-14T12:47:00Z"/>
        </w:numPr>
        <w:tabs>
          <w:tab w:val="left" w:pos="800"/>
          <w:tab w:val="right" w:leader="dot" w:pos="8630"/>
        </w:tabs>
        <w:rPr>
          <w:ins w:id="36" w:author="Pekka Rinne" w:date="2010-05-14T12:47:00Z"/>
          <w:noProof/>
          <w:sz w:val="24"/>
          <w:szCs w:val="24"/>
          <w:lang w:eastAsia="fi-FI"/>
        </w:rPr>
      </w:pPr>
      <w:ins w:id="37" w:author="Pekka Rinne" w:date="2010-05-14T12:47:00Z">
        <w:r>
          <w:rPr>
            <w:noProof/>
          </w:rPr>
          <w:t>2.2</w:t>
        </w:r>
        <w:r>
          <w:rPr>
            <w:noProof/>
            <w:sz w:val="24"/>
            <w:szCs w:val="24"/>
            <w:lang w:eastAsia="fi-FI"/>
          </w:rPr>
          <w:tab/>
        </w:r>
        <w:r>
          <w:rPr>
            <w:noProof/>
          </w:rPr>
          <w:t>Otsikoiden ja kenttien yhteenveto (tulotilanne)</w:t>
        </w:r>
        <w:r>
          <w:rPr>
            <w:noProof/>
          </w:rPr>
          <w:tab/>
        </w:r>
        <w:r>
          <w:rPr>
            <w:noProof/>
          </w:rPr>
          <w:fldChar w:fldCharType="begin"/>
        </w:r>
        <w:r>
          <w:rPr>
            <w:noProof/>
          </w:rPr>
          <w:instrText xml:space="preserve"> PAGEREF _Toc261604561 \h </w:instrText>
        </w:r>
      </w:ins>
      <w:r>
        <w:rPr>
          <w:noProof/>
        </w:rPr>
      </w:r>
      <w:ins w:id="38" w:author="Pekka Rinne" w:date="2010-05-14T12:47:00Z">
        <w:r>
          <w:rPr>
            <w:noProof/>
          </w:rPr>
          <w:fldChar w:fldCharType="separate"/>
        </w:r>
        <w:r>
          <w:rPr>
            <w:noProof/>
          </w:rPr>
          <w:t>10</w:t>
        </w:r>
        <w:r>
          <w:rPr>
            <w:noProof/>
          </w:rPr>
          <w:fldChar w:fldCharType="end"/>
        </w:r>
      </w:ins>
    </w:p>
    <w:p w:rsidR="00CA77A8" w:rsidRDefault="00CA77A8">
      <w:pPr>
        <w:pStyle w:val="TOC2"/>
        <w:numPr>
          <w:ins w:id="39" w:author="Pekka Rinne" w:date="2010-05-14T12:47:00Z"/>
        </w:numPr>
        <w:tabs>
          <w:tab w:val="left" w:pos="800"/>
          <w:tab w:val="right" w:leader="dot" w:pos="8630"/>
        </w:tabs>
        <w:rPr>
          <w:ins w:id="40" w:author="Pekka Rinne" w:date="2010-05-14T12:47:00Z"/>
          <w:noProof/>
          <w:sz w:val="24"/>
          <w:szCs w:val="24"/>
          <w:lang w:eastAsia="fi-FI"/>
        </w:rPr>
      </w:pPr>
      <w:ins w:id="41" w:author="Pekka Rinne" w:date="2010-05-14T12:47:00Z">
        <w:r>
          <w:rPr>
            <w:noProof/>
          </w:rPr>
          <w:t>2.3</w:t>
        </w:r>
        <w:r>
          <w:rPr>
            <w:noProof/>
            <w:sz w:val="24"/>
            <w:szCs w:val="24"/>
            <w:lang w:eastAsia="fi-FI"/>
          </w:rPr>
          <w:tab/>
        </w:r>
        <w:r>
          <w:rPr>
            <w:noProof/>
          </w:rPr>
          <w:t>Lähetteen otsikot</w:t>
        </w:r>
        <w:r>
          <w:rPr>
            <w:noProof/>
          </w:rPr>
          <w:tab/>
        </w:r>
        <w:r>
          <w:rPr>
            <w:noProof/>
          </w:rPr>
          <w:fldChar w:fldCharType="begin"/>
        </w:r>
        <w:r>
          <w:rPr>
            <w:noProof/>
          </w:rPr>
          <w:instrText xml:space="preserve"> PAGEREF _Toc261604562 \h </w:instrText>
        </w:r>
      </w:ins>
      <w:r>
        <w:rPr>
          <w:noProof/>
        </w:rPr>
      </w:r>
      <w:ins w:id="42" w:author="Pekka Rinne" w:date="2010-05-14T12:47:00Z">
        <w:r>
          <w:rPr>
            <w:noProof/>
          </w:rPr>
          <w:fldChar w:fldCharType="separate"/>
        </w:r>
        <w:r>
          <w:rPr>
            <w:noProof/>
          </w:rPr>
          <w:t>11</w:t>
        </w:r>
        <w:r>
          <w:rPr>
            <w:noProof/>
          </w:rPr>
          <w:fldChar w:fldCharType="end"/>
        </w:r>
      </w:ins>
    </w:p>
    <w:p w:rsidR="00CA77A8" w:rsidRDefault="00CA77A8">
      <w:pPr>
        <w:pStyle w:val="TOC3"/>
        <w:numPr>
          <w:ins w:id="43" w:author="Pekka Rinne" w:date="2010-05-14T12:47:00Z"/>
        </w:numPr>
        <w:tabs>
          <w:tab w:val="left" w:pos="1200"/>
          <w:tab w:val="right" w:leader="dot" w:pos="8630"/>
        </w:tabs>
        <w:rPr>
          <w:ins w:id="44" w:author="Pekka Rinne" w:date="2010-05-14T12:47:00Z"/>
          <w:noProof/>
          <w:sz w:val="24"/>
          <w:szCs w:val="24"/>
          <w:lang w:eastAsia="fi-FI"/>
        </w:rPr>
      </w:pPr>
      <w:ins w:id="45" w:author="Pekka Rinne" w:date="2010-05-14T12:47:00Z">
        <w:r>
          <w:rPr>
            <w:noProof/>
          </w:rPr>
          <w:t>2.3.1</w:t>
        </w:r>
        <w:r>
          <w:rPr>
            <w:noProof/>
            <w:sz w:val="24"/>
            <w:szCs w:val="24"/>
            <w:lang w:eastAsia="fi-FI"/>
          </w:rPr>
          <w:tab/>
        </w:r>
        <w:r>
          <w:rPr>
            <w:noProof/>
          </w:rPr>
          <w:t>Lähetteen ja hoitopalautteen tekniset- ja osapuolitiedot</w:t>
        </w:r>
        <w:r>
          <w:rPr>
            <w:noProof/>
          </w:rPr>
          <w:tab/>
        </w:r>
        <w:r>
          <w:rPr>
            <w:noProof/>
          </w:rPr>
          <w:fldChar w:fldCharType="begin"/>
        </w:r>
        <w:r>
          <w:rPr>
            <w:noProof/>
          </w:rPr>
          <w:instrText xml:space="preserve"> PAGEREF _Toc261604563 \h </w:instrText>
        </w:r>
      </w:ins>
      <w:r>
        <w:rPr>
          <w:noProof/>
        </w:rPr>
      </w:r>
      <w:ins w:id="46" w:author="Pekka Rinne" w:date="2010-05-14T12:47:00Z">
        <w:r>
          <w:rPr>
            <w:noProof/>
          </w:rPr>
          <w:fldChar w:fldCharType="separate"/>
        </w:r>
        <w:r>
          <w:rPr>
            <w:noProof/>
          </w:rPr>
          <w:t>11</w:t>
        </w:r>
        <w:r>
          <w:rPr>
            <w:noProof/>
          </w:rPr>
          <w:fldChar w:fldCharType="end"/>
        </w:r>
      </w:ins>
    </w:p>
    <w:p w:rsidR="00CA77A8" w:rsidRDefault="00CA77A8">
      <w:pPr>
        <w:pStyle w:val="TOC4"/>
        <w:numPr>
          <w:ins w:id="47" w:author="Pekka Rinne" w:date="2010-05-14T12:47:00Z"/>
        </w:numPr>
        <w:tabs>
          <w:tab w:val="left" w:pos="1400"/>
          <w:tab w:val="right" w:leader="dot" w:pos="8630"/>
        </w:tabs>
        <w:rPr>
          <w:ins w:id="48" w:author="Pekka Rinne" w:date="2010-05-14T12:47:00Z"/>
          <w:noProof/>
          <w:sz w:val="24"/>
          <w:szCs w:val="24"/>
          <w:lang w:eastAsia="fi-FI"/>
        </w:rPr>
      </w:pPr>
      <w:ins w:id="49" w:author="Pekka Rinne" w:date="2010-05-14T12:47:00Z">
        <w:r>
          <w:rPr>
            <w:noProof/>
          </w:rPr>
          <w:t>2.3.1.1</w:t>
        </w:r>
        <w:r>
          <w:rPr>
            <w:noProof/>
            <w:sz w:val="24"/>
            <w:szCs w:val="24"/>
            <w:lang w:eastAsia="fi-FI"/>
          </w:rPr>
          <w:tab/>
        </w:r>
        <w:r>
          <w:rPr>
            <w:noProof/>
          </w:rPr>
          <w:t>Sanoman tyyppi ja alityyppi ja lähetteen käyttötarkoitus</w:t>
        </w:r>
        <w:r>
          <w:rPr>
            <w:noProof/>
          </w:rPr>
          <w:tab/>
        </w:r>
        <w:r>
          <w:rPr>
            <w:noProof/>
          </w:rPr>
          <w:fldChar w:fldCharType="begin"/>
        </w:r>
        <w:r>
          <w:rPr>
            <w:noProof/>
          </w:rPr>
          <w:instrText xml:space="preserve"> PAGEREF _Toc261604564 \h </w:instrText>
        </w:r>
      </w:ins>
      <w:r>
        <w:rPr>
          <w:noProof/>
        </w:rPr>
      </w:r>
      <w:ins w:id="50" w:author="Pekka Rinne" w:date="2010-05-14T12:47:00Z">
        <w:r>
          <w:rPr>
            <w:noProof/>
          </w:rPr>
          <w:fldChar w:fldCharType="separate"/>
        </w:r>
        <w:r>
          <w:rPr>
            <w:noProof/>
          </w:rPr>
          <w:t>12</w:t>
        </w:r>
        <w:r>
          <w:rPr>
            <w:noProof/>
          </w:rPr>
          <w:fldChar w:fldCharType="end"/>
        </w:r>
      </w:ins>
    </w:p>
    <w:p w:rsidR="00CA77A8" w:rsidRDefault="00CA77A8">
      <w:pPr>
        <w:pStyle w:val="TOC4"/>
        <w:numPr>
          <w:ins w:id="51" w:author="Pekka Rinne" w:date="2010-05-14T12:47:00Z"/>
        </w:numPr>
        <w:tabs>
          <w:tab w:val="left" w:pos="1400"/>
          <w:tab w:val="right" w:leader="dot" w:pos="8630"/>
        </w:tabs>
        <w:rPr>
          <w:ins w:id="52" w:author="Pekka Rinne" w:date="2010-05-14T12:47:00Z"/>
          <w:noProof/>
          <w:sz w:val="24"/>
          <w:szCs w:val="24"/>
          <w:lang w:eastAsia="fi-FI"/>
        </w:rPr>
      </w:pPr>
      <w:ins w:id="53" w:author="Pekka Rinne" w:date="2010-05-14T12:47:00Z">
        <w:r>
          <w:rPr>
            <w:noProof/>
          </w:rPr>
          <w:t>2.3.1.2</w:t>
        </w:r>
        <w:r>
          <w:rPr>
            <w:noProof/>
            <w:sz w:val="24"/>
            <w:szCs w:val="24"/>
            <w:lang w:eastAsia="fi-FI"/>
          </w:rPr>
          <w:tab/>
        </w:r>
        <w:r>
          <w:rPr>
            <w:noProof/>
          </w:rPr>
          <w:t>Alkuperäisen järjestelmän lähetteen OID-tunnus, antopäivämäärä, lähettävä laitos ja lääkäri</w:t>
        </w:r>
        <w:r>
          <w:rPr>
            <w:noProof/>
          </w:rPr>
          <w:tab/>
        </w:r>
        <w:r>
          <w:rPr>
            <w:noProof/>
          </w:rPr>
          <w:fldChar w:fldCharType="begin"/>
        </w:r>
        <w:r>
          <w:rPr>
            <w:noProof/>
          </w:rPr>
          <w:instrText xml:space="preserve"> PAGEREF _Toc261604565 \h </w:instrText>
        </w:r>
      </w:ins>
      <w:r>
        <w:rPr>
          <w:noProof/>
        </w:rPr>
      </w:r>
      <w:ins w:id="54" w:author="Pekka Rinne" w:date="2010-05-14T12:47:00Z">
        <w:r>
          <w:rPr>
            <w:noProof/>
          </w:rPr>
          <w:fldChar w:fldCharType="separate"/>
        </w:r>
        <w:r>
          <w:rPr>
            <w:noProof/>
          </w:rPr>
          <w:t>13</w:t>
        </w:r>
        <w:r>
          <w:rPr>
            <w:noProof/>
          </w:rPr>
          <w:fldChar w:fldCharType="end"/>
        </w:r>
      </w:ins>
    </w:p>
    <w:p w:rsidR="00CA77A8" w:rsidRDefault="00CA77A8">
      <w:pPr>
        <w:pStyle w:val="TOC4"/>
        <w:numPr>
          <w:ins w:id="55" w:author="Pekka Rinne" w:date="2010-05-14T12:47:00Z"/>
        </w:numPr>
        <w:tabs>
          <w:tab w:val="left" w:pos="1400"/>
          <w:tab w:val="right" w:leader="dot" w:pos="8630"/>
        </w:tabs>
        <w:rPr>
          <w:ins w:id="56" w:author="Pekka Rinne" w:date="2010-05-14T12:47:00Z"/>
          <w:noProof/>
          <w:sz w:val="24"/>
          <w:szCs w:val="24"/>
          <w:lang w:eastAsia="fi-FI"/>
        </w:rPr>
      </w:pPr>
      <w:ins w:id="57" w:author="Pekka Rinne" w:date="2010-05-14T12:47:00Z">
        <w:r>
          <w:rPr>
            <w:noProof/>
          </w:rPr>
          <w:t>2.3.1.3</w:t>
        </w:r>
        <w:r>
          <w:rPr>
            <w:noProof/>
            <w:sz w:val="24"/>
            <w:szCs w:val="24"/>
            <w:lang w:eastAsia="fi-FI"/>
          </w:rPr>
          <w:tab/>
        </w:r>
        <w:r>
          <w:rPr>
            <w:noProof/>
          </w:rPr>
          <w:t>Lähettävän järjestelmän lähetteen OID-tunnus, käsittelypäivämäärä, lähettävä laitos ja lähettävä lääkäri</w:t>
        </w:r>
        <w:r>
          <w:rPr>
            <w:noProof/>
          </w:rPr>
          <w:tab/>
        </w:r>
        <w:r>
          <w:rPr>
            <w:noProof/>
          </w:rPr>
          <w:fldChar w:fldCharType="begin"/>
        </w:r>
        <w:r>
          <w:rPr>
            <w:noProof/>
          </w:rPr>
          <w:instrText xml:space="preserve"> PAGEREF _Toc261604566 \h </w:instrText>
        </w:r>
      </w:ins>
      <w:r>
        <w:rPr>
          <w:noProof/>
        </w:rPr>
      </w:r>
      <w:ins w:id="58" w:author="Pekka Rinne" w:date="2010-05-14T12:47:00Z">
        <w:r>
          <w:rPr>
            <w:noProof/>
          </w:rPr>
          <w:fldChar w:fldCharType="separate"/>
        </w:r>
        <w:r>
          <w:rPr>
            <w:noProof/>
          </w:rPr>
          <w:t>14</w:t>
        </w:r>
        <w:r>
          <w:rPr>
            <w:noProof/>
          </w:rPr>
          <w:fldChar w:fldCharType="end"/>
        </w:r>
      </w:ins>
    </w:p>
    <w:p w:rsidR="00CA77A8" w:rsidRDefault="00CA77A8">
      <w:pPr>
        <w:pStyle w:val="TOC4"/>
        <w:numPr>
          <w:ins w:id="59" w:author="Pekka Rinne" w:date="2010-05-14T12:47:00Z"/>
        </w:numPr>
        <w:tabs>
          <w:tab w:val="left" w:pos="1400"/>
          <w:tab w:val="right" w:leader="dot" w:pos="8630"/>
        </w:tabs>
        <w:rPr>
          <w:ins w:id="60" w:author="Pekka Rinne" w:date="2010-05-14T12:47:00Z"/>
          <w:noProof/>
          <w:sz w:val="24"/>
          <w:szCs w:val="24"/>
          <w:lang w:eastAsia="fi-FI"/>
        </w:rPr>
      </w:pPr>
      <w:ins w:id="61" w:author="Pekka Rinne" w:date="2010-05-14T12:47:00Z">
        <w:r>
          <w:rPr>
            <w:noProof/>
          </w:rPr>
          <w:t>2.3.1.4</w:t>
        </w:r>
        <w:r>
          <w:rPr>
            <w:noProof/>
            <w:sz w:val="24"/>
            <w:szCs w:val="24"/>
            <w:lang w:eastAsia="fi-FI"/>
          </w:rPr>
          <w:tab/>
        </w:r>
        <w:r>
          <w:rPr>
            <w:noProof/>
          </w:rPr>
          <w:t>Vastaanottavan järjestelmän lähetteen OID-tunnus, käsittelypäivämäärä, vastaanottava laitos ja lääkäri sekä lähetteen käsitellyt lääkäri</w:t>
        </w:r>
        <w:r>
          <w:rPr>
            <w:noProof/>
          </w:rPr>
          <w:tab/>
        </w:r>
        <w:r>
          <w:rPr>
            <w:noProof/>
          </w:rPr>
          <w:fldChar w:fldCharType="begin"/>
        </w:r>
        <w:r>
          <w:rPr>
            <w:noProof/>
          </w:rPr>
          <w:instrText xml:space="preserve"> PAGEREF _Toc261604567 \h </w:instrText>
        </w:r>
      </w:ins>
      <w:r>
        <w:rPr>
          <w:noProof/>
        </w:rPr>
      </w:r>
      <w:ins w:id="62" w:author="Pekka Rinne" w:date="2010-05-14T12:47:00Z">
        <w:r>
          <w:rPr>
            <w:noProof/>
          </w:rPr>
          <w:fldChar w:fldCharType="separate"/>
        </w:r>
        <w:r>
          <w:rPr>
            <w:noProof/>
          </w:rPr>
          <w:t>14</w:t>
        </w:r>
        <w:r>
          <w:rPr>
            <w:noProof/>
          </w:rPr>
          <w:fldChar w:fldCharType="end"/>
        </w:r>
      </w:ins>
    </w:p>
    <w:p w:rsidR="00CA77A8" w:rsidRDefault="00CA77A8">
      <w:pPr>
        <w:pStyle w:val="TOC4"/>
        <w:numPr>
          <w:ins w:id="63" w:author="Pekka Rinne" w:date="2010-05-14T12:47:00Z"/>
        </w:numPr>
        <w:tabs>
          <w:tab w:val="left" w:pos="1400"/>
          <w:tab w:val="right" w:leader="dot" w:pos="8630"/>
        </w:tabs>
        <w:rPr>
          <w:ins w:id="64" w:author="Pekka Rinne" w:date="2010-05-14T12:47:00Z"/>
          <w:noProof/>
          <w:sz w:val="24"/>
          <w:szCs w:val="24"/>
          <w:lang w:eastAsia="fi-FI"/>
        </w:rPr>
      </w:pPr>
      <w:ins w:id="65" w:author="Pekka Rinne" w:date="2010-05-14T12:47:00Z">
        <w:r>
          <w:rPr>
            <w:noProof/>
          </w:rPr>
          <w:t>2.3.1.5</w:t>
        </w:r>
        <w:r>
          <w:rPr>
            <w:noProof/>
            <w:sz w:val="24"/>
            <w:szCs w:val="24"/>
            <w:lang w:eastAsia="fi-FI"/>
          </w:rPr>
          <w:tab/>
        </w:r>
        <w:r>
          <w:rPr>
            <w:noProof/>
          </w:rPr>
          <w:t>Palvelutapahtuman/palvelukokonaisuuden OID-tunnus,luontiaika, omistava laitos ja vastuulääkäri</w:t>
        </w:r>
        <w:r>
          <w:rPr>
            <w:noProof/>
          </w:rPr>
          <w:tab/>
        </w:r>
        <w:r>
          <w:rPr>
            <w:noProof/>
          </w:rPr>
          <w:fldChar w:fldCharType="begin"/>
        </w:r>
        <w:r>
          <w:rPr>
            <w:noProof/>
          </w:rPr>
          <w:instrText xml:space="preserve"> PAGEREF _Toc261604568 \h </w:instrText>
        </w:r>
      </w:ins>
      <w:r>
        <w:rPr>
          <w:noProof/>
        </w:rPr>
      </w:r>
      <w:ins w:id="66" w:author="Pekka Rinne" w:date="2010-05-14T12:47:00Z">
        <w:r>
          <w:rPr>
            <w:noProof/>
          </w:rPr>
          <w:fldChar w:fldCharType="separate"/>
        </w:r>
        <w:r>
          <w:rPr>
            <w:noProof/>
          </w:rPr>
          <w:t>15</w:t>
        </w:r>
        <w:r>
          <w:rPr>
            <w:noProof/>
          </w:rPr>
          <w:fldChar w:fldCharType="end"/>
        </w:r>
      </w:ins>
    </w:p>
    <w:p w:rsidR="00CA77A8" w:rsidRDefault="00CA77A8">
      <w:pPr>
        <w:pStyle w:val="TOC4"/>
        <w:numPr>
          <w:ins w:id="67" w:author="Pekka Rinne" w:date="2010-05-14T12:47:00Z"/>
        </w:numPr>
        <w:tabs>
          <w:tab w:val="left" w:pos="1400"/>
          <w:tab w:val="right" w:leader="dot" w:pos="8630"/>
        </w:tabs>
        <w:rPr>
          <w:ins w:id="68" w:author="Pekka Rinne" w:date="2010-05-14T12:47:00Z"/>
          <w:noProof/>
          <w:sz w:val="24"/>
          <w:szCs w:val="24"/>
          <w:lang w:eastAsia="fi-FI"/>
        </w:rPr>
      </w:pPr>
      <w:ins w:id="69" w:author="Pekka Rinne" w:date="2010-05-14T12:47:00Z">
        <w:r>
          <w:rPr>
            <w:noProof/>
          </w:rPr>
          <w:t>2.3.1.6</w:t>
        </w:r>
        <w:r>
          <w:rPr>
            <w:noProof/>
            <w:sz w:val="24"/>
            <w:szCs w:val="24"/>
            <w:lang w:eastAsia="fi-FI"/>
          </w:rPr>
          <w:tab/>
        </w:r>
        <w:r>
          <w:rPr>
            <w:noProof/>
          </w:rPr>
          <w:t>Lähetteen tallennusaika ja tallentaja</w:t>
        </w:r>
        <w:r>
          <w:rPr>
            <w:noProof/>
          </w:rPr>
          <w:tab/>
        </w:r>
        <w:r>
          <w:rPr>
            <w:noProof/>
          </w:rPr>
          <w:fldChar w:fldCharType="begin"/>
        </w:r>
        <w:r>
          <w:rPr>
            <w:noProof/>
          </w:rPr>
          <w:instrText xml:space="preserve"> PAGEREF _Toc261604569 \h </w:instrText>
        </w:r>
      </w:ins>
      <w:r>
        <w:rPr>
          <w:noProof/>
        </w:rPr>
      </w:r>
      <w:ins w:id="70" w:author="Pekka Rinne" w:date="2010-05-14T12:47:00Z">
        <w:r>
          <w:rPr>
            <w:noProof/>
          </w:rPr>
          <w:fldChar w:fldCharType="separate"/>
        </w:r>
        <w:r>
          <w:rPr>
            <w:noProof/>
          </w:rPr>
          <w:t>16</w:t>
        </w:r>
        <w:r>
          <w:rPr>
            <w:noProof/>
          </w:rPr>
          <w:fldChar w:fldCharType="end"/>
        </w:r>
      </w:ins>
    </w:p>
    <w:p w:rsidR="00CA77A8" w:rsidRDefault="00CA77A8">
      <w:pPr>
        <w:pStyle w:val="TOC4"/>
        <w:numPr>
          <w:ins w:id="71" w:author="Pekka Rinne" w:date="2010-05-14T12:47:00Z"/>
        </w:numPr>
        <w:tabs>
          <w:tab w:val="left" w:pos="1400"/>
          <w:tab w:val="right" w:leader="dot" w:pos="8630"/>
        </w:tabs>
        <w:rPr>
          <w:ins w:id="72" w:author="Pekka Rinne" w:date="2010-05-14T12:47:00Z"/>
          <w:noProof/>
          <w:sz w:val="24"/>
          <w:szCs w:val="24"/>
          <w:lang w:eastAsia="fi-FI"/>
        </w:rPr>
      </w:pPr>
      <w:ins w:id="73" w:author="Pekka Rinne" w:date="2010-05-14T12:47:00Z">
        <w:r>
          <w:rPr>
            <w:noProof/>
          </w:rPr>
          <w:t>2.3.1.7</w:t>
        </w:r>
        <w:r>
          <w:rPr>
            <w:noProof/>
            <w:sz w:val="24"/>
            <w:szCs w:val="24"/>
            <w:lang w:eastAsia="fi-FI"/>
          </w:rPr>
          <w:tab/>
        </w:r>
        <w:r>
          <w:rPr>
            <w:noProof/>
          </w:rPr>
          <w:t>Alkuperäisen lähettävän järjestelmän  OID-tunnus ja lähetysaika</w:t>
        </w:r>
        <w:r>
          <w:rPr>
            <w:noProof/>
          </w:rPr>
          <w:tab/>
        </w:r>
        <w:r>
          <w:rPr>
            <w:noProof/>
          </w:rPr>
          <w:fldChar w:fldCharType="begin"/>
        </w:r>
        <w:r>
          <w:rPr>
            <w:noProof/>
          </w:rPr>
          <w:instrText xml:space="preserve"> PAGEREF _Toc261604570 \h </w:instrText>
        </w:r>
      </w:ins>
      <w:r>
        <w:rPr>
          <w:noProof/>
        </w:rPr>
      </w:r>
      <w:ins w:id="74" w:author="Pekka Rinne" w:date="2010-05-14T12:47:00Z">
        <w:r>
          <w:rPr>
            <w:noProof/>
          </w:rPr>
          <w:fldChar w:fldCharType="separate"/>
        </w:r>
        <w:r>
          <w:rPr>
            <w:noProof/>
          </w:rPr>
          <w:t>17</w:t>
        </w:r>
        <w:r>
          <w:rPr>
            <w:noProof/>
          </w:rPr>
          <w:fldChar w:fldCharType="end"/>
        </w:r>
      </w:ins>
    </w:p>
    <w:p w:rsidR="00CA77A8" w:rsidRDefault="00CA77A8">
      <w:pPr>
        <w:pStyle w:val="TOC4"/>
        <w:numPr>
          <w:ins w:id="75" w:author="Pekka Rinne" w:date="2010-05-14T12:47:00Z"/>
        </w:numPr>
        <w:tabs>
          <w:tab w:val="left" w:pos="1400"/>
          <w:tab w:val="right" w:leader="dot" w:pos="8630"/>
        </w:tabs>
        <w:rPr>
          <w:ins w:id="76" w:author="Pekka Rinne" w:date="2010-05-14T12:47:00Z"/>
          <w:noProof/>
          <w:sz w:val="24"/>
          <w:szCs w:val="24"/>
          <w:lang w:eastAsia="fi-FI"/>
        </w:rPr>
      </w:pPr>
      <w:ins w:id="77" w:author="Pekka Rinne" w:date="2010-05-14T12:47:00Z">
        <w:r>
          <w:rPr>
            <w:noProof/>
          </w:rPr>
          <w:t>2.3.1.8</w:t>
        </w:r>
        <w:r>
          <w:rPr>
            <w:noProof/>
            <w:sz w:val="24"/>
            <w:szCs w:val="24"/>
            <w:lang w:eastAsia="fi-FI"/>
          </w:rPr>
          <w:tab/>
        </w:r>
        <w:r>
          <w:rPr>
            <w:noProof/>
          </w:rPr>
          <w:t>Lähettävän järjestelmän  OID-tunnus ja lähetysaika</w:t>
        </w:r>
        <w:r>
          <w:rPr>
            <w:noProof/>
          </w:rPr>
          <w:tab/>
        </w:r>
        <w:r>
          <w:rPr>
            <w:noProof/>
          </w:rPr>
          <w:fldChar w:fldCharType="begin"/>
        </w:r>
        <w:r>
          <w:rPr>
            <w:noProof/>
          </w:rPr>
          <w:instrText xml:space="preserve"> PAGEREF _Toc261604571 \h </w:instrText>
        </w:r>
      </w:ins>
      <w:r>
        <w:rPr>
          <w:noProof/>
        </w:rPr>
      </w:r>
      <w:ins w:id="78" w:author="Pekka Rinne" w:date="2010-05-14T12:47:00Z">
        <w:r>
          <w:rPr>
            <w:noProof/>
          </w:rPr>
          <w:fldChar w:fldCharType="separate"/>
        </w:r>
        <w:r>
          <w:rPr>
            <w:noProof/>
          </w:rPr>
          <w:t>17</w:t>
        </w:r>
        <w:r>
          <w:rPr>
            <w:noProof/>
          </w:rPr>
          <w:fldChar w:fldCharType="end"/>
        </w:r>
      </w:ins>
    </w:p>
    <w:p w:rsidR="00CA77A8" w:rsidRDefault="00CA77A8">
      <w:pPr>
        <w:pStyle w:val="TOC4"/>
        <w:numPr>
          <w:ins w:id="79" w:author="Pekka Rinne" w:date="2010-05-14T12:47:00Z"/>
        </w:numPr>
        <w:tabs>
          <w:tab w:val="left" w:pos="1400"/>
          <w:tab w:val="right" w:leader="dot" w:pos="8630"/>
        </w:tabs>
        <w:rPr>
          <w:ins w:id="80" w:author="Pekka Rinne" w:date="2010-05-14T12:47:00Z"/>
          <w:noProof/>
          <w:sz w:val="24"/>
          <w:szCs w:val="24"/>
          <w:lang w:eastAsia="fi-FI"/>
        </w:rPr>
      </w:pPr>
      <w:ins w:id="81" w:author="Pekka Rinne" w:date="2010-05-14T12:47:00Z">
        <w:r>
          <w:rPr>
            <w:noProof/>
          </w:rPr>
          <w:t>2.3.1.9</w:t>
        </w:r>
        <w:r>
          <w:rPr>
            <w:noProof/>
            <w:sz w:val="24"/>
            <w:szCs w:val="24"/>
            <w:lang w:eastAsia="fi-FI"/>
          </w:rPr>
          <w:tab/>
        </w:r>
        <w:r>
          <w:rPr>
            <w:noProof/>
          </w:rPr>
          <w:t>Vastaanottaneen järjestelmän  OID-tunnus ja vastaanottoaika</w:t>
        </w:r>
        <w:r>
          <w:rPr>
            <w:noProof/>
          </w:rPr>
          <w:tab/>
        </w:r>
        <w:r>
          <w:rPr>
            <w:noProof/>
          </w:rPr>
          <w:fldChar w:fldCharType="begin"/>
        </w:r>
        <w:r>
          <w:rPr>
            <w:noProof/>
          </w:rPr>
          <w:instrText xml:space="preserve"> PAGEREF _Toc261604572 \h </w:instrText>
        </w:r>
      </w:ins>
      <w:r>
        <w:rPr>
          <w:noProof/>
        </w:rPr>
      </w:r>
      <w:ins w:id="82" w:author="Pekka Rinne" w:date="2010-05-14T12:47:00Z">
        <w:r>
          <w:rPr>
            <w:noProof/>
          </w:rPr>
          <w:fldChar w:fldCharType="separate"/>
        </w:r>
        <w:r>
          <w:rPr>
            <w:noProof/>
          </w:rPr>
          <w:t>18</w:t>
        </w:r>
        <w:r>
          <w:rPr>
            <w:noProof/>
          </w:rPr>
          <w:fldChar w:fldCharType="end"/>
        </w:r>
      </w:ins>
    </w:p>
    <w:p w:rsidR="00CA77A8" w:rsidRDefault="00CA77A8">
      <w:pPr>
        <w:pStyle w:val="TOC4"/>
        <w:numPr>
          <w:ins w:id="83" w:author="Pekka Rinne" w:date="2010-05-14T12:47:00Z"/>
        </w:numPr>
        <w:tabs>
          <w:tab w:val="left" w:pos="1600"/>
          <w:tab w:val="right" w:leader="dot" w:pos="8630"/>
        </w:tabs>
        <w:rPr>
          <w:ins w:id="84" w:author="Pekka Rinne" w:date="2010-05-14T12:47:00Z"/>
          <w:noProof/>
          <w:sz w:val="24"/>
          <w:szCs w:val="24"/>
          <w:lang w:eastAsia="fi-FI"/>
        </w:rPr>
      </w:pPr>
      <w:ins w:id="85" w:author="Pekka Rinne" w:date="2010-05-14T12:47:00Z">
        <w:r>
          <w:rPr>
            <w:noProof/>
          </w:rPr>
          <w:t>2.3.1.10</w:t>
        </w:r>
        <w:r>
          <w:rPr>
            <w:noProof/>
            <w:sz w:val="24"/>
            <w:szCs w:val="24"/>
            <w:lang w:eastAsia="fi-FI"/>
          </w:rPr>
          <w:tab/>
        </w:r>
        <w:r>
          <w:rPr>
            <w:noProof/>
          </w:rPr>
          <w:t>Kenelle saa lähettää hoitopalautteen</w:t>
        </w:r>
        <w:r>
          <w:rPr>
            <w:noProof/>
          </w:rPr>
          <w:tab/>
        </w:r>
        <w:r>
          <w:rPr>
            <w:noProof/>
          </w:rPr>
          <w:fldChar w:fldCharType="begin"/>
        </w:r>
        <w:r>
          <w:rPr>
            <w:noProof/>
          </w:rPr>
          <w:instrText xml:space="preserve"> PAGEREF _Toc261604573 \h </w:instrText>
        </w:r>
      </w:ins>
      <w:r>
        <w:rPr>
          <w:noProof/>
        </w:rPr>
      </w:r>
      <w:ins w:id="86" w:author="Pekka Rinne" w:date="2010-05-14T12:47:00Z">
        <w:r>
          <w:rPr>
            <w:noProof/>
          </w:rPr>
          <w:fldChar w:fldCharType="separate"/>
        </w:r>
        <w:r>
          <w:rPr>
            <w:noProof/>
          </w:rPr>
          <w:t>18</w:t>
        </w:r>
        <w:r>
          <w:rPr>
            <w:noProof/>
          </w:rPr>
          <w:fldChar w:fldCharType="end"/>
        </w:r>
      </w:ins>
    </w:p>
    <w:p w:rsidR="00CA77A8" w:rsidRDefault="00CA77A8">
      <w:pPr>
        <w:pStyle w:val="TOC3"/>
        <w:numPr>
          <w:ins w:id="87" w:author="Pekka Rinne" w:date="2010-05-14T12:47:00Z"/>
        </w:numPr>
        <w:tabs>
          <w:tab w:val="left" w:pos="1200"/>
          <w:tab w:val="right" w:leader="dot" w:pos="8630"/>
        </w:tabs>
        <w:rPr>
          <w:ins w:id="88" w:author="Pekka Rinne" w:date="2010-05-14T12:47:00Z"/>
          <w:noProof/>
          <w:sz w:val="24"/>
          <w:szCs w:val="24"/>
          <w:lang w:eastAsia="fi-FI"/>
        </w:rPr>
      </w:pPr>
      <w:ins w:id="89" w:author="Pekka Rinne" w:date="2010-05-14T12:47:00Z">
        <w:r>
          <w:rPr>
            <w:noProof/>
          </w:rPr>
          <w:t>2.3.2</w:t>
        </w:r>
        <w:r>
          <w:rPr>
            <w:noProof/>
            <w:sz w:val="24"/>
            <w:szCs w:val="24"/>
            <w:lang w:eastAsia="fi-FI"/>
          </w:rPr>
          <w:tab/>
        </w:r>
        <w:r>
          <w:rPr>
            <w:noProof/>
          </w:rPr>
          <w:t>Hoidon priorisointi</w:t>
        </w:r>
        <w:r>
          <w:rPr>
            <w:noProof/>
          </w:rPr>
          <w:tab/>
        </w:r>
        <w:r>
          <w:rPr>
            <w:noProof/>
          </w:rPr>
          <w:fldChar w:fldCharType="begin"/>
        </w:r>
        <w:r>
          <w:rPr>
            <w:noProof/>
          </w:rPr>
          <w:instrText xml:space="preserve"> PAGEREF _Toc261604574 \h </w:instrText>
        </w:r>
      </w:ins>
      <w:r>
        <w:rPr>
          <w:noProof/>
        </w:rPr>
      </w:r>
      <w:ins w:id="90" w:author="Pekka Rinne" w:date="2010-05-14T12:47:00Z">
        <w:r>
          <w:rPr>
            <w:noProof/>
          </w:rPr>
          <w:fldChar w:fldCharType="separate"/>
        </w:r>
        <w:r>
          <w:rPr>
            <w:noProof/>
          </w:rPr>
          <w:t>19</w:t>
        </w:r>
        <w:r>
          <w:rPr>
            <w:noProof/>
          </w:rPr>
          <w:fldChar w:fldCharType="end"/>
        </w:r>
      </w:ins>
    </w:p>
    <w:p w:rsidR="00CA77A8" w:rsidRDefault="00CA77A8">
      <w:pPr>
        <w:pStyle w:val="TOC4"/>
        <w:numPr>
          <w:ins w:id="91" w:author="Pekka Rinne" w:date="2010-05-14T12:47:00Z"/>
        </w:numPr>
        <w:tabs>
          <w:tab w:val="left" w:pos="1400"/>
          <w:tab w:val="right" w:leader="dot" w:pos="8630"/>
        </w:tabs>
        <w:rPr>
          <w:ins w:id="92" w:author="Pekka Rinne" w:date="2010-05-14T12:47:00Z"/>
          <w:noProof/>
          <w:sz w:val="24"/>
          <w:szCs w:val="24"/>
          <w:lang w:eastAsia="fi-FI"/>
        </w:rPr>
      </w:pPr>
      <w:ins w:id="93" w:author="Pekka Rinne" w:date="2010-05-14T12:47:00Z">
        <w:r>
          <w:rPr>
            <w:noProof/>
          </w:rPr>
          <w:t>2.3.2.1</w:t>
        </w:r>
        <w:r>
          <w:rPr>
            <w:noProof/>
            <w:sz w:val="24"/>
            <w:szCs w:val="24"/>
            <w:lang w:eastAsia="fi-FI"/>
          </w:rPr>
          <w:tab/>
        </w:r>
        <w:r>
          <w:rPr>
            <w:noProof/>
          </w:rPr>
          <w:t>Lähettäjän kiireellisyysluokka</w:t>
        </w:r>
        <w:r>
          <w:rPr>
            <w:noProof/>
          </w:rPr>
          <w:tab/>
        </w:r>
        <w:r>
          <w:rPr>
            <w:noProof/>
          </w:rPr>
          <w:fldChar w:fldCharType="begin"/>
        </w:r>
        <w:r>
          <w:rPr>
            <w:noProof/>
          </w:rPr>
          <w:instrText xml:space="preserve"> PAGEREF _Toc261604575 \h </w:instrText>
        </w:r>
      </w:ins>
      <w:r>
        <w:rPr>
          <w:noProof/>
        </w:rPr>
      </w:r>
      <w:ins w:id="94" w:author="Pekka Rinne" w:date="2010-05-14T12:47:00Z">
        <w:r>
          <w:rPr>
            <w:noProof/>
          </w:rPr>
          <w:fldChar w:fldCharType="separate"/>
        </w:r>
        <w:r>
          <w:rPr>
            <w:noProof/>
          </w:rPr>
          <w:t>19</w:t>
        </w:r>
        <w:r>
          <w:rPr>
            <w:noProof/>
          </w:rPr>
          <w:fldChar w:fldCharType="end"/>
        </w:r>
      </w:ins>
    </w:p>
    <w:p w:rsidR="00CA77A8" w:rsidRDefault="00CA77A8">
      <w:pPr>
        <w:pStyle w:val="TOC4"/>
        <w:numPr>
          <w:ins w:id="95" w:author="Pekka Rinne" w:date="2010-05-14T12:47:00Z"/>
        </w:numPr>
        <w:tabs>
          <w:tab w:val="left" w:pos="1400"/>
          <w:tab w:val="right" w:leader="dot" w:pos="8630"/>
        </w:tabs>
        <w:rPr>
          <w:ins w:id="96" w:author="Pekka Rinne" w:date="2010-05-14T12:47:00Z"/>
          <w:noProof/>
          <w:sz w:val="24"/>
          <w:szCs w:val="24"/>
          <w:lang w:eastAsia="fi-FI"/>
        </w:rPr>
      </w:pPr>
      <w:ins w:id="97" w:author="Pekka Rinne" w:date="2010-05-14T12:47:00Z">
        <w:r>
          <w:rPr>
            <w:noProof/>
          </w:rPr>
          <w:t>2.3.2.2</w:t>
        </w:r>
        <w:r>
          <w:rPr>
            <w:noProof/>
            <w:sz w:val="24"/>
            <w:szCs w:val="24"/>
            <w:lang w:eastAsia="fi-FI"/>
          </w:rPr>
          <w:tab/>
        </w:r>
        <w:r>
          <w:rPr>
            <w:noProof/>
          </w:rPr>
          <w:t>Vastaanottajan kiireellisyysluokka</w:t>
        </w:r>
        <w:r>
          <w:rPr>
            <w:noProof/>
          </w:rPr>
          <w:tab/>
        </w:r>
        <w:r>
          <w:rPr>
            <w:noProof/>
          </w:rPr>
          <w:fldChar w:fldCharType="begin"/>
        </w:r>
        <w:r>
          <w:rPr>
            <w:noProof/>
          </w:rPr>
          <w:instrText xml:space="preserve"> PAGEREF _Toc261604576 \h </w:instrText>
        </w:r>
      </w:ins>
      <w:r>
        <w:rPr>
          <w:noProof/>
        </w:rPr>
      </w:r>
      <w:ins w:id="98" w:author="Pekka Rinne" w:date="2010-05-14T12:47:00Z">
        <w:r>
          <w:rPr>
            <w:noProof/>
          </w:rPr>
          <w:fldChar w:fldCharType="separate"/>
        </w:r>
        <w:r>
          <w:rPr>
            <w:noProof/>
          </w:rPr>
          <w:t>19</w:t>
        </w:r>
        <w:r>
          <w:rPr>
            <w:noProof/>
          </w:rPr>
          <w:fldChar w:fldCharType="end"/>
        </w:r>
      </w:ins>
    </w:p>
    <w:p w:rsidR="00CA77A8" w:rsidRDefault="00CA77A8">
      <w:pPr>
        <w:pStyle w:val="TOC4"/>
        <w:numPr>
          <w:ins w:id="99" w:author="Pekka Rinne" w:date="2010-05-14T12:47:00Z"/>
        </w:numPr>
        <w:tabs>
          <w:tab w:val="left" w:pos="1400"/>
          <w:tab w:val="right" w:leader="dot" w:pos="8630"/>
        </w:tabs>
        <w:rPr>
          <w:ins w:id="100" w:author="Pekka Rinne" w:date="2010-05-14T12:47:00Z"/>
          <w:noProof/>
          <w:sz w:val="24"/>
          <w:szCs w:val="24"/>
          <w:lang w:eastAsia="fi-FI"/>
        </w:rPr>
      </w:pPr>
      <w:ins w:id="101" w:author="Pekka Rinne" w:date="2010-05-14T12:47:00Z">
        <w:r>
          <w:rPr>
            <w:noProof/>
          </w:rPr>
          <w:t>2.3.2.3</w:t>
        </w:r>
        <w:r>
          <w:rPr>
            <w:noProof/>
            <w:sz w:val="24"/>
            <w:szCs w:val="24"/>
            <w:lang w:eastAsia="fi-FI"/>
          </w:rPr>
          <w:tab/>
        </w:r>
        <w:r>
          <w:rPr>
            <w:noProof/>
          </w:rPr>
          <w:t>Tavoitehoitoaika</w:t>
        </w:r>
        <w:r>
          <w:rPr>
            <w:noProof/>
          </w:rPr>
          <w:tab/>
        </w:r>
        <w:r>
          <w:rPr>
            <w:noProof/>
          </w:rPr>
          <w:fldChar w:fldCharType="begin"/>
        </w:r>
        <w:r>
          <w:rPr>
            <w:noProof/>
          </w:rPr>
          <w:instrText xml:space="preserve"> PAGEREF _Toc261604577 \h </w:instrText>
        </w:r>
      </w:ins>
      <w:r>
        <w:rPr>
          <w:noProof/>
        </w:rPr>
      </w:r>
      <w:ins w:id="102" w:author="Pekka Rinne" w:date="2010-05-14T12:47:00Z">
        <w:r>
          <w:rPr>
            <w:noProof/>
          </w:rPr>
          <w:fldChar w:fldCharType="separate"/>
        </w:r>
        <w:r>
          <w:rPr>
            <w:noProof/>
          </w:rPr>
          <w:t>20</w:t>
        </w:r>
        <w:r>
          <w:rPr>
            <w:noProof/>
          </w:rPr>
          <w:fldChar w:fldCharType="end"/>
        </w:r>
      </w:ins>
    </w:p>
    <w:p w:rsidR="00CA77A8" w:rsidRDefault="00CA77A8">
      <w:pPr>
        <w:pStyle w:val="TOC4"/>
        <w:numPr>
          <w:ins w:id="103" w:author="Pekka Rinne" w:date="2010-05-14T12:47:00Z"/>
        </w:numPr>
        <w:tabs>
          <w:tab w:val="left" w:pos="1400"/>
          <w:tab w:val="right" w:leader="dot" w:pos="8630"/>
        </w:tabs>
        <w:rPr>
          <w:ins w:id="104" w:author="Pekka Rinne" w:date="2010-05-14T12:47:00Z"/>
          <w:noProof/>
          <w:sz w:val="24"/>
          <w:szCs w:val="24"/>
          <w:lang w:eastAsia="fi-FI"/>
        </w:rPr>
      </w:pPr>
      <w:ins w:id="105" w:author="Pekka Rinne" w:date="2010-05-14T12:47:00Z">
        <w:r>
          <w:rPr>
            <w:noProof/>
          </w:rPr>
          <w:t>2.3.2.4</w:t>
        </w:r>
        <w:r>
          <w:rPr>
            <w:noProof/>
            <w:sz w:val="24"/>
            <w:szCs w:val="24"/>
            <w:lang w:eastAsia="fi-FI"/>
          </w:rPr>
          <w:tab/>
        </w:r>
        <w:r>
          <w:rPr>
            <w:noProof/>
          </w:rPr>
          <w:t>Erityistason sairaanhoito</w:t>
        </w:r>
        <w:r>
          <w:rPr>
            <w:noProof/>
          </w:rPr>
          <w:tab/>
        </w:r>
        <w:r>
          <w:rPr>
            <w:noProof/>
          </w:rPr>
          <w:fldChar w:fldCharType="begin"/>
        </w:r>
        <w:r>
          <w:rPr>
            <w:noProof/>
          </w:rPr>
          <w:instrText xml:space="preserve"> PAGEREF _Toc261604578 \h </w:instrText>
        </w:r>
      </w:ins>
      <w:r>
        <w:rPr>
          <w:noProof/>
        </w:rPr>
      </w:r>
      <w:ins w:id="106" w:author="Pekka Rinne" w:date="2010-05-14T12:47:00Z">
        <w:r>
          <w:rPr>
            <w:noProof/>
          </w:rPr>
          <w:fldChar w:fldCharType="separate"/>
        </w:r>
        <w:r>
          <w:rPr>
            <w:noProof/>
          </w:rPr>
          <w:t>21</w:t>
        </w:r>
        <w:r>
          <w:rPr>
            <w:noProof/>
          </w:rPr>
          <w:fldChar w:fldCharType="end"/>
        </w:r>
      </w:ins>
    </w:p>
    <w:p w:rsidR="00CA77A8" w:rsidRDefault="00CA77A8">
      <w:pPr>
        <w:pStyle w:val="TOC3"/>
        <w:numPr>
          <w:ins w:id="107" w:author="Pekka Rinne" w:date="2010-05-14T12:47:00Z"/>
        </w:numPr>
        <w:tabs>
          <w:tab w:val="left" w:pos="1200"/>
          <w:tab w:val="right" w:leader="dot" w:pos="8630"/>
        </w:tabs>
        <w:rPr>
          <w:ins w:id="108" w:author="Pekka Rinne" w:date="2010-05-14T12:47:00Z"/>
          <w:noProof/>
          <w:sz w:val="24"/>
          <w:szCs w:val="24"/>
          <w:lang w:eastAsia="fi-FI"/>
        </w:rPr>
      </w:pPr>
      <w:ins w:id="109" w:author="Pekka Rinne" w:date="2010-05-14T12:47:00Z">
        <w:r>
          <w:rPr>
            <w:noProof/>
          </w:rPr>
          <w:t>2.3.3</w:t>
        </w:r>
        <w:r>
          <w:rPr>
            <w:noProof/>
            <w:sz w:val="24"/>
            <w:szCs w:val="24"/>
            <w:lang w:eastAsia="fi-FI"/>
          </w:rPr>
          <w:tab/>
        </w:r>
        <w:r>
          <w:rPr>
            <w:noProof/>
          </w:rPr>
          <w:t>Tulotilanne</w:t>
        </w:r>
        <w:r>
          <w:rPr>
            <w:noProof/>
          </w:rPr>
          <w:tab/>
        </w:r>
        <w:r>
          <w:rPr>
            <w:noProof/>
          </w:rPr>
          <w:fldChar w:fldCharType="begin"/>
        </w:r>
        <w:r>
          <w:rPr>
            <w:noProof/>
          </w:rPr>
          <w:instrText xml:space="preserve"> PAGEREF _Toc261604579 \h </w:instrText>
        </w:r>
      </w:ins>
      <w:r>
        <w:rPr>
          <w:noProof/>
        </w:rPr>
      </w:r>
      <w:ins w:id="110" w:author="Pekka Rinne" w:date="2010-05-14T12:47:00Z">
        <w:r>
          <w:rPr>
            <w:noProof/>
          </w:rPr>
          <w:fldChar w:fldCharType="separate"/>
        </w:r>
        <w:r>
          <w:rPr>
            <w:noProof/>
          </w:rPr>
          <w:t>22</w:t>
        </w:r>
        <w:r>
          <w:rPr>
            <w:noProof/>
          </w:rPr>
          <w:fldChar w:fldCharType="end"/>
        </w:r>
      </w:ins>
    </w:p>
    <w:p w:rsidR="00CA77A8" w:rsidRDefault="00CA77A8">
      <w:pPr>
        <w:pStyle w:val="TOC3"/>
        <w:numPr>
          <w:ins w:id="111" w:author="Pekka Rinne" w:date="2010-05-14T12:47:00Z"/>
        </w:numPr>
        <w:tabs>
          <w:tab w:val="left" w:pos="1200"/>
          <w:tab w:val="right" w:leader="dot" w:pos="8630"/>
        </w:tabs>
        <w:rPr>
          <w:ins w:id="112" w:author="Pekka Rinne" w:date="2010-05-14T12:47:00Z"/>
          <w:noProof/>
          <w:sz w:val="24"/>
          <w:szCs w:val="24"/>
          <w:lang w:eastAsia="fi-FI"/>
        </w:rPr>
      </w:pPr>
      <w:ins w:id="113" w:author="Pekka Rinne" w:date="2010-05-14T12:47:00Z">
        <w:r>
          <w:rPr>
            <w:noProof/>
          </w:rPr>
          <w:t>2.3.4</w:t>
        </w:r>
        <w:r>
          <w:rPr>
            <w:noProof/>
            <w:sz w:val="24"/>
            <w:szCs w:val="24"/>
            <w:lang w:eastAsia="fi-FI"/>
          </w:rPr>
          <w:tab/>
        </w:r>
        <w:r>
          <w:rPr>
            <w:noProof/>
          </w:rPr>
          <w:t>Lähetteen tyyppi ja yleisteksti, mille erikoisalalle lähetetään</w:t>
        </w:r>
        <w:r>
          <w:rPr>
            <w:noProof/>
          </w:rPr>
          <w:tab/>
        </w:r>
        <w:r>
          <w:rPr>
            <w:noProof/>
          </w:rPr>
          <w:fldChar w:fldCharType="begin"/>
        </w:r>
        <w:r>
          <w:rPr>
            <w:noProof/>
          </w:rPr>
          <w:instrText xml:space="preserve"> PAGEREF _Toc261604580 \h </w:instrText>
        </w:r>
      </w:ins>
      <w:r>
        <w:rPr>
          <w:noProof/>
        </w:rPr>
      </w:r>
      <w:ins w:id="114" w:author="Pekka Rinne" w:date="2010-05-14T12:47:00Z">
        <w:r>
          <w:rPr>
            <w:noProof/>
          </w:rPr>
          <w:fldChar w:fldCharType="separate"/>
        </w:r>
        <w:r>
          <w:rPr>
            <w:noProof/>
          </w:rPr>
          <w:t>23</w:t>
        </w:r>
        <w:r>
          <w:rPr>
            <w:noProof/>
          </w:rPr>
          <w:fldChar w:fldCharType="end"/>
        </w:r>
      </w:ins>
    </w:p>
    <w:p w:rsidR="00CA77A8" w:rsidRDefault="00CA77A8">
      <w:pPr>
        <w:pStyle w:val="TOC3"/>
        <w:numPr>
          <w:ins w:id="115" w:author="Pekka Rinne" w:date="2010-05-14T12:47:00Z"/>
        </w:numPr>
        <w:tabs>
          <w:tab w:val="left" w:pos="1200"/>
          <w:tab w:val="right" w:leader="dot" w:pos="8630"/>
        </w:tabs>
        <w:rPr>
          <w:ins w:id="116" w:author="Pekka Rinne" w:date="2010-05-14T12:47:00Z"/>
          <w:noProof/>
          <w:sz w:val="24"/>
          <w:szCs w:val="24"/>
          <w:lang w:eastAsia="fi-FI"/>
        </w:rPr>
      </w:pPr>
      <w:ins w:id="117" w:author="Pekka Rinne" w:date="2010-05-14T12:47:00Z">
        <w:r>
          <w:rPr>
            <w:noProof/>
          </w:rPr>
          <w:t>2.3.5</w:t>
        </w:r>
        <w:r>
          <w:rPr>
            <w:noProof/>
            <w:sz w:val="24"/>
            <w:szCs w:val="24"/>
            <w:lang w:eastAsia="fi-FI"/>
          </w:rPr>
          <w:tab/>
        </w:r>
        <w:r>
          <w:rPr>
            <w:noProof/>
          </w:rPr>
          <w:t>Lähetteen palauttamisen syy</w:t>
        </w:r>
        <w:r>
          <w:rPr>
            <w:noProof/>
          </w:rPr>
          <w:tab/>
        </w:r>
        <w:r>
          <w:rPr>
            <w:noProof/>
          </w:rPr>
          <w:fldChar w:fldCharType="begin"/>
        </w:r>
        <w:r>
          <w:rPr>
            <w:noProof/>
          </w:rPr>
          <w:instrText xml:space="preserve"> PAGEREF _Toc261604581 \h </w:instrText>
        </w:r>
      </w:ins>
      <w:r>
        <w:rPr>
          <w:noProof/>
        </w:rPr>
      </w:r>
      <w:ins w:id="118" w:author="Pekka Rinne" w:date="2010-05-14T12:47:00Z">
        <w:r>
          <w:rPr>
            <w:noProof/>
          </w:rPr>
          <w:fldChar w:fldCharType="separate"/>
        </w:r>
        <w:r>
          <w:rPr>
            <w:noProof/>
          </w:rPr>
          <w:t>24</w:t>
        </w:r>
        <w:r>
          <w:rPr>
            <w:noProof/>
          </w:rPr>
          <w:fldChar w:fldCharType="end"/>
        </w:r>
      </w:ins>
    </w:p>
    <w:p w:rsidR="00CA77A8" w:rsidRDefault="00CA77A8">
      <w:pPr>
        <w:pStyle w:val="TOC3"/>
        <w:numPr>
          <w:ins w:id="119" w:author="Pekka Rinne" w:date="2010-05-14T12:47:00Z"/>
        </w:numPr>
        <w:tabs>
          <w:tab w:val="left" w:pos="1200"/>
          <w:tab w:val="right" w:leader="dot" w:pos="8630"/>
        </w:tabs>
        <w:rPr>
          <w:ins w:id="120" w:author="Pekka Rinne" w:date="2010-05-14T12:47:00Z"/>
          <w:noProof/>
          <w:sz w:val="24"/>
          <w:szCs w:val="24"/>
          <w:lang w:eastAsia="fi-FI"/>
        </w:rPr>
      </w:pPr>
      <w:ins w:id="121" w:author="Pekka Rinne" w:date="2010-05-14T12:47:00Z">
        <w:r>
          <w:rPr>
            <w:noProof/>
          </w:rPr>
          <w:t>2.3.6</w:t>
        </w:r>
        <w:r>
          <w:rPr>
            <w:noProof/>
            <w:sz w:val="24"/>
            <w:szCs w:val="24"/>
            <w:lang w:eastAsia="fi-FI"/>
          </w:rPr>
          <w:tab/>
        </w:r>
        <w:r>
          <w:rPr>
            <w:noProof/>
          </w:rPr>
          <w:t>Informointi</w:t>
        </w:r>
        <w:r>
          <w:rPr>
            <w:noProof/>
          </w:rPr>
          <w:tab/>
        </w:r>
        <w:r>
          <w:rPr>
            <w:noProof/>
          </w:rPr>
          <w:fldChar w:fldCharType="begin"/>
        </w:r>
        <w:r>
          <w:rPr>
            <w:noProof/>
          </w:rPr>
          <w:instrText xml:space="preserve"> PAGEREF _Toc261604582 \h </w:instrText>
        </w:r>
      </w:ins>
      <w:r>
        <w:rPr>
          <w:noProof/>
        </w:rPr>
      </w:r>
      <w:ins w:id="122" w:author="Pekka Rinne" w:date="2010-05-14T12:47:00Z">
        <w:r>
          <w:rPr>
            <w:noProof/>
          </w:rPr>
          <w:fldChar w:fldCharType="separate"/>
        </w:r>
        <w:r>
          <w:rPr>
            <w:noProof/>
          </w:rPr>
          <w:t>24</w:t>
        </w:r>
        <w:r>
          <w:rPr>
            <w:noProof/>
          </w:rPr>
          <w:fldChar w:fldCharType="end"/>
        </w:r>
      </w:ins>
    </w:p>
    <w:p w:rsidR="00CA77A8" w:rsidRDefault="00CA77A8">
      <w:pPr>
        <w:pStyle w:val="TOC4"/>
        <w:numPr>
          <w:ins w:id="123" w:author="Pekka Rinne" w:date="2010-05-14T12:47:00Z"/>
        </w:numPr>
        <w:tabs>
          <w:tab w:val="left" w:pos="1400"/>
          <w:tab w:val="right" w:leader="dot" w:pos="8630"/>
        </w:tabs>
        <w:rPr>
          <w:ins w:id="124" w:author="Pekka Rinne" w:date="2010-05-14T12:47:00Z"/>
          <w:noProof/>
          <w:sz w:val="24"/>
          <w:szCs w:val="24"/>
          <w:lang w:eastAsia="fi-FI"/>
        </w:rPr>
      </w:pPr>
      <w:ins w:id="125" w:author="Pekka Rinne" w:date="2010-05-14T12:47:00Z">
        <w:r>
          <w:rPr>
            <w:noProof/>
          </w:rPr>
          <w:t>2.3.6.1</w:t>
        </w:r>
        <w:r>
          <w:rPr>
            <w:noProof/>
            <w:sz w:val="24"/>
            <w:szCs w:val="24"/>
            <w:lang w:eastAsia="fi-FI"/>
          </w:rPr>
          <w:tab/>
        </w:r>
        <w:r>
          <w:rPr>
            <w:noProof/>
          </w:rPr>
          <w:t>Ajanvarauksesta ilmoittaminen</w:t>
        </w:r>
        <w:r>
          <w:rPr>
            <w:noProof/>
          </w:rPr>
          <w:tab/>
        </w:r>
        <w:r>
          <w:rPr>
            <w:noProof/>
          </w:rPr>
          <w:fldChar w:fldCharType="begin"/>
        </w:r>
        <w:r>
          <w:rPr>
            <w:noProof/>
          </w:rPr>
          <w:instrText xml:space="preserve"> PAGEREF _Toc261604583 \h </w:instrText>
        </w:r>
      </w:ins>
      <w:r>
        <w:rPr>
          <w:noProof/>
        </w:rPr>
      </w:r>
      <w:ins w:id="126" w:author="Pekka Rinne" w:date="2010-05-14T12:47:00Z">
        <w:r>
          <w:rPr>
            <w:noProof/>
          </w:rPr>
          <w:fldChar w:fldCharType="separate"/>
        </w:r>
        <w:r>
          <w:rPr>
            <w:noProof/>
          </w:rPr>
          <w:t>24</w:t>
        </w:r>
        <w:r>
          <w:rPr>
            <w:noProof/>
          </w:rPr>
          <w:fldChar w:fldCharType="end"/>
        </w:r>
      </w:ins>
    </w:p>
    <w:p w:rsidR="00CA77A8" w:rsidRDefault="00CA77A8">
      <w:pPr>
        <w:pStyle w:val="TOC4"/>
        <w:numPr>
          <w:ins w:id="127" w:author="Pekka Rinne" w:date="2010-05-14T12:47:00Z"/>
        </w:numPr>
        <w:tabs>
          <w:tab w:val="left" w:pos="1400"/>
          <w:tab w:val="right" w:leader="dot" w:pos="8630"/>
        </w:tabs>
        <w:rPr>
          <w:ins w:id="128" w:author="Pekka Rinne" w:date="2010-05-14T12:47:00Z"/>
          <w:noProof/>
          <w:sz w:val="24"/>
          <w:szCs w:val="24"/>
          <w:lang w:eastAsia="fi-FI"/>
        </w:rPr>
      </w:pPr>
      <w:ins w:id="129" w:author="Pekka Rinne" w:date="2010-05-14T12:47:00Z">
        <w:r>
          <w:rPr>
            <w:noProof/>
          </w:rPr>
          <w:t>2.3.6.2</w:t>
        </w:r>
        <w:r>
          <w:rPr>
            <w:noProof/>
            <w:sz w:val="24"/>
            <w:szCs w:val="24"/>
            <w:lang w:eastAsia="fi-FI"/>
          </w:rPr>
          <w:tab/>
        </w:r>
        <w:r>
          <w:rPr>
            <w:noProof/>
          </w:rPr>
          <w:t>Sairaalassaolosta ilmoittaminen</w:t>
        </w:r>
        <w:r>
          <w:rPr>
            <w:noProof/>
          </w:rPr>
          <w:tab/>
        </w:r>
        <w:r>
          <w:rPr>
            <w:noProof/>
          </w:rPr>
          <w:fldChar w:fldCharType="begin"/>
        </w:r>
        <w:r>
          <w:rPr>
            <w:noProof/>
          </w:rPr>
          <w:instrText xml:space="preserve"> PAGEREF _Toc261604584 \h </w:instrText>
        </w:r>
      </w:ins>
      <w:r>
        <w:rPr>
          <w:noProof/>
        </w:rPr>
      </w:r>
      <w:ins w:id="130" w:author="Pekka Rinne" w:date="2010-05-14T12:47:00Z">
        <w:r>
          <w:rPr>
            <w:noProof/>
          </w:rPr>
          <w:fldChar w:fldCharType="separate"/>
        </w:r>
        <w:r>
          <w:rPr>
            <w:noProof/>
          </w:rPr>
          <w:t>25</w:t>
        </w:r>
        <w:r>
          <w:rPr>
            <w:noProof/>
          </w:rPr>
          <w:fldChar w:fldCharType="end"/>
        </w:r>
      </w:ins>
    </w:p>
    <w:p w:rsidR="00CA77A8" w:rsidRDefault="00CA77A8">
      <w:pPr>
        <w:pStyle w:val="TOC4"/>
        <w:numPr>
          <w:ins w:id="131" w:author="Pekka Rinne" w:date="2010-05-14T12:47:00Z"/>
        </w:numPr>
        <w:tabs>
          <w:tab w:val="left" w:pos="1400"/>
          <w:tab w:val="right" w:leader="dot" w:pos="8630"/>
        </w:tabs>
        <w:rPr>
          <w:ins w:id="132" w:author="Pekka Rinne" w:date="2010-05-14T12:47:00Z"/>
          <w:noProof/>
          <w:sz w:val="24"/>
          <w:szCs w:val="24"/>
          <w:lang w:eastAsia="fi-FI"/>
        </w:rPr>
      </w:pPr>
      <w:ins w:id="133" w:author="Pekka Rinne" w:date="2010-05-14T12:47:00Z">
        <w:r>
          <w:rPr>
            <w:noProof/>
          </w:rPr>
          <w:t>2.3.6.3</w:t>
        </w:r>
        <w:r>
          <w:rPr>
            <w:noProof/>
            <w:sz w:val="24"/>
            <w:szCs w:val="24"/>
            <w:lang w:eastAsia="fi-FI"/>
          </w:rPr>
          <w:tab/>
        </w:r>
        <w:r>
          <w:rPr>
            <w:noProof/>
          </w:rPr>
          <w:t>Lähetetäänkö lähetteen vastaanotosta kuittaus</w:t>
        </w:r>
        <w:r>
          <w:rPr>
            <w:noProof/>
          </w:rPr>
          <w:tab/>
        </w:r>
        <w:r>
          <w:rPr>
            <w:noProof/>
          </w:rPr>
          <w:fldChar w:fldCharType="begin"/>
        </w:r>
        <w:r>
          <w:rPr>
            <w:noProof/>
          </w:rPr>
          <w:instrText xml:space="preserve"> PAGEREF _Toc261604585 \h </w:instrText>
        </w:r>
      </w:ins>
      <w:r>
        <w:rPr>
          <w:noProof/>
        </w:rPr>
      </w:r>
      <w:ins w:id="134" w:author="Pekka Rinne" w:date="2010-05-14T12:47:00Z">
        <w:r>
          <w:rPr>
            <w:noProof/>
          </w:rPr>
          <w:fldChar w:fldCharType="separate"/>
        </w:r>
        <w:r>
          <w:rPr>
            <w:noProof/>
          </w:rPr>
          <w:t>25</w:t>
        </w:r>
        <w:r>
          <w:rPr>
            <w:noProof/>
          </w:rPr>
          <w:fldChar w:fldCharType="end"/>
        </w:r>
      </w:ins>
    </w:p>
    <w:p w:rsidR="00CA77A8" w:rsidRDefault="00CA77A8">
      <w:pPr>
        <w:pStyle w:val="TOC4"/>
        <w:numPr>
          <w:ins w:id="135" w:author="Pekka Rinne" w:date="2010-05-14T12:47:00Z"/>
        </w:numPr>
        <w:tabs>
          <w:tab w:val="left" w:pos="1400"/>
          <w:tab w:val="right" w:leader="dot" w:pos="8630"/>
        </w:tabs>
        <w:rPr>
          <w:ins w:id="136" w:author="Pekka Rinne" w:date="2010-05-14T12:47:00Z"/>
          <w:noProof/>
          <w:sz w:val="24"/>
          <w:szCs w:val="24"/>
          <w:lang w:eastAsia="fi-FI"/>
        </w:rPr>
      </w:pPr>
      <w:ins w:id="137" w:author="Pekka Rinne" w:date="2010-05-14T12:47:00Z">
        <w:r>
          <w:rPr>
            <w:noProof/>
          </w:rPr>
          <w:t>2.3.6.4</w:t>
        </w:r>
        <w:r>
          <w:rPr>
            <w:noProof/>
            <w:sz w:val="24"/>
            <w:szCs w:val="24"/>
            <w:lang w:eastAsia="fi-FI"/>
          </w:rPr>
          <w:tab/>
        </w:r>
        <w:r>
          <w:rPr>
            <w:noProof/>
          </w:rPr>
          <w:t>Onko potilaalla turvakielto</w:t>
        </w:r>
        <w:r>
          <w:rPr>
            <w:noProof/>
          </w:rPr>
          <w:tab/>
        </w:r>
        <w:r>
          <w:rPr>
            <w:noProof/>
          </w:rPr>
          <w:fldChar w:fldCharType="begin"/>
        </w:r>
        <w:r>
          <w:rPr>
            <w:noProof/>
          </w:rPr>
          <w:instrText xml:space="preserve"> PAGEREF _Toc261604586 \h </w:instrText>
        </w:r>
      </w:ins>
      <w:r>
        <w:rPr>
          <w:noProof/>
        </w:rPr>
      </w:r>
      <w:ins w:id="138" w:author="Pekka Rinne" w:date="2010-05-14T12:47:00Z">
        <w:r>
          <w:rPr>
            <w:noProof/>
          </w:rPr>
          <w:fldChar w:fldCharType="separate"/>
        </w:r>
        <w:r>
          <w:rPr>
            <w:noProof/>
          </w:rPr>
          <w:t>26</w:t>
        </w:r>
        <w:r>
          <w:rPr>
            <w:noProof/>
          </w:rPr>
          <w:fldChar w:fldCharType="end"/>
        </w:r>
      </w:ins>
    </w:p>
    <w:p w:rsidR="00CA77A8" w:rsidRDefault="00CA77A8">
      <w:pPr>
        <w:pStyle w:val="TOC4"/>
        <w:numPr>
          <w:ins w:id="139" w:author="Pekka Rinne" w:date="2010-05-14T12:47:00Z"/>
        </w:numPr>
        <w:tabs>
          <w:tab w:val="left" w:pos="1400"/>
          <w:tab w:val="right" w:leader="dot" w:pos="8630"/>
        </w:tabs>
        <w:rPr>
          <w:ins w:id="140" w:author="Pekka Rinne" w:date="2010-05-14T12:47:00Z"/>
          <w:noProof/>
          <w:sz w:val="24"/>
          <w:szCs w:val="24"/>
          <w:lang w:eastAsia="fi-FI"/>
        </w:rPr>
      </w:pPr>
      <w:ins w:id="141" w:author="Pekka Rinne" w:date="2010-05-14T12:47:00Z">
        <w:r>
          <w:rPr>
            <w:noProof/>
          </w:rPr>
          <w:t>2.3.6.5</w:t>
        </w:r>
        <w:r>
          <w:rPr>
            <w:noProof/>
            <w:sz w:val="24"/>
            <w:szCs w:val="24"/>
            <w:lang w:eastAsia="fi-FI"/>
          </w:rPr>
          <w:tab/>
        </w:r>
        <w:r>
          <w:rPr>
            <w:noProof/>
          </w:rPr>
          <w:t>Saako lähetteen lähettäjälle lähettää hoitopalautetta</w:t>
        </w:r>
        <w:r>
          <w:rPr>
            <w:noProof/>
          </w:rPr>
          <w:tab/>
        </w:r>
        <w:r>
          <w:rPr>
            <w:noProof/>
          </w:rPr>
          <w:fldChar w:fldCharType="begin"/>
        </w:r>
        <w:r>
          <w:rPr>
            <w:noProof/>
          </w:rPr>
          <w:instrText xml:space="preserve"> PAGEREF _Toc261604587 \h </w:instrText>
        </w:r>
      </w:ins>
      <w:r>
        <w:rPr>
          <w:noProof/>
        </w:rPr>
      </w:r>
      <w:ins w:id="142" w:author="Pekka Rinne" w:date="2010-05-14T12:47:00Z">
        <w:r>
          <w:rPr>
            <w:noProof/>
          </w:rPr>
          <w:fldChar w:fldCharType="separate"/>
        </w:r>
        <w:r>
          <w:rPr>
            <w:noProof/>
          </w:rPr>
          <w:t>26</w:t>
        </w:r>
        <w:r>
          <w:rPr>
            <w:noProof/>
          </w:rPr>
          <w:fldChar w:fldCharType="end"/>
        </w:r>
      </w:ins>
    </w:p>
    <w:p w:rsidR="00CA77A8" w:rsidRDefault="00CA77A8">
      <w:pPr>
        <w:pStyle w:val="TOC4"/>
        <w:numPr>
          <w:ins w:id="143" w:author="Pekka Rinne" w:date="2010-05-14T12:47:00Z"/>
        </w:numPr>
        <w:tabs>
          <w:tab w:val="left" w:pos="1400"/>
          <w:tab w:val="right" w:leader="dot" w:pos="8630"/>
        </w:tabs>
        <w:rPr>
          <w:ins w:id="144" w:author="Pekka Rinne" w:date="2010-05-14T12:47:00Z"/>
          <w:noProof/>
          <w:sz w:val="24"/>
          <w:szCs w:val="24"/>
          <w:lang w:eastAsia="fi-FI"/>
        </w:rPr>
      </w:pPr>
      <w:ins w:id="145" w:author="Pekka Rinne" w:date="2010-05-14T12:47:00Z">
        <w:r>
          <w:rPr>
            <w:noProof/>
          </w:rPr>
          <w:t>2.3.6.6</w:t>
        </w:r>
        <w:r>
          <w:rPr>
            <w:noProof/>
            <w:sz w:val="24"/>
            <w:szCs w:val="24"/>
            <w:lang w:eastAsia="fi-FI"/>
          </w:rPr>
          <w:tab/>
        </w:r>
        <w:r>
          <w:rPr>
            <w:noProof/>
          </w:rPr>
          <w:t>Saako vastaanottavan laitoksen potilaan tietoja selata ATK-järjestelmän kautta</w:t>
        </w:r>
        <w:r>
          <w:rPr>
            <w:noProof/>
          </w:rPr>
          <w:tab/>
        </w:r>
        <w:r>
          <w:rPr>
            <w:noProof/>
          </w:rPr>
          <w:fldChar w:fldCharType="begin"/>
        </w:r>
        <w:r>
          <w:rPr>
            <w:noProof/>
          </w:rPr>
          <w:instrText xml:space="preserve"> PAGEREF _Toc261604588 \h </w:instrText>
        </w:r>
      </w:ins>
      <w:r>
        <w:rPr>
          <w:noProof/>
        </w:rPr>
      </w:r>
      <w:ins w:id="146" w:author="Pekka Rinne" w:date="2010-05-14T12:47:00Z">
        <w:r>
          <w:rPr>
            <w:noProof/>
          </w:rPr>
          <w:fldChar w:fldCharType="separate"/>
        </w:r>
        <w:r>
          <w:rPr>
            <w:noProof/>
          </w:rPr>
          <w:t>27</w:t>
        </w:r>
        <w:r>
          <w:rPr>
            <w:noProof/>
          </w:rPr>
          <w:fldChar w:fldCharType="end"/>
        </w:r>
      </w:ins>
    </w:p>
    <w:p w:rsidR="00CA77A8" w:rsidRDefault="00CA77A8">
      <w:pPr>
        <w:pStyle w:val="TOC4"/>
        <w:numPr>
          <w:ins w:id="147" w:author="Pekka Rinne" w:date="2010-05-14T12:47:00Z"/>
        </w:numPr>
        <w:tabs>
          <w:tab w:val="left" w:pos="1400"/>
          <w:tab w:val="right" w:leader="dot" w:pos="8630"/>
        </w:tabs>
        <w:rPr>
          <w:ins w:id="148" w:author="Pekka Rinne" w:date="2010-05-14T12:47:00Z"/>
          <w:noProof/>
          <w:sz w:val="24"/>
          <w:szCs w:val="24"/>
          <w:lang w:eastAsia="fi-FI"/>
        </w:rPr>
      </w:pPr>
      <w:ins w:id="149" w:author="Pekka Rinne" w:date="2010-05-14T12:47:00Z">
        <w:r>
          <w:rPr>
            <w:noProof/>
          </w:rPr>
          <w:t>2.3.6.7</w:t>
        </w:r>
        <w:r>
          <w:rPr>
            <w:noProof/>
            <w:sz w:val="24"/>
            <w:szCs w:val="24"/>
            <w:lang w:eastAsia="fi-FI"/>
          </w:rPr>
          <w:tab/>
        </w:r>
        <w:r>
          <w:rPr>
            <w:noProof/>
          </w:rPr>
          <w:t>Onko tarpeen vaatiessa konsultoijalla lupa kutsua potilas hoitoon</w:t>
        </w:r>
        <w:r>
          <w:rPr>
            <w:noProof/>
          </w:rPr>
          <w:tab/>
        </w:r>
        <w:r>
          <w:rPr>
            <w:noProof/>
          </w:rPr>
          <w:fldChar w:fldCharType="begin"/>
        </w:r>
        <w:r>
          <w:rPr>
            <w:noProof/>
          </w:rPr>
          <w:instrText xml:space="preserve"> PAGEREF _Toc261604589 \h </w:instrText>
        </w:r>
      </w:ins>
      <w:r>
        <w:rPr>
          <w:noProof/>
        </w:rPr>
      </w:r>
      <w:ins w:id="150" w:author="Pekka Rinne" w:date="2010-05-14T12:47:00Z">
        <w:r>
          <w:rPr>
            <w:noProof/>
          </w:rPr>
          <w:fldChar w:fldCharType="separate"/>
        </w:r>
        <w:r>
          <w:rPr>
            <w:noProof/>
          </w:rPr>
          <w:t>27</w:t>
        </w:r>
        <w:r>
          <w:rPr>
            <w:noProof/>
          </w:rPr>
          <w:fldChar w:fldCharType="end"/>
        </w:r>
      </w:ins>
    </w:p>
    <w:p w:rsidR="00CA77A8" w:rsidRDefault="00CA77A8">
      <w:pPr>
        <w:pStyle w:val="TOC3"/>
        <w:numPr>
          <w:ins w:id="151" w:author="Pekka Rinne" w:date="2010-05-14T12:47:00Z"/>
        </w:numPr>
        <w:tabs>
          <w:tab w:val="left" w:pos="1200"/>
          <w:tab w:val="right" w:leader="dot" w:pos="8630"/>
        </w:tabs>
        <w:rPr>
          <w:ins w:id="152" w:author="Pekka Rinne" w:date="2010-05-14T12:47:00Z"/>
          <w:noProof/>
          <w:sz w:val="24"/>
          <w:szCs w:val="24"/>
          <w:lang w:eastAsia="fi-FI"/>
        </w:rPr>
      </w:pPr>
      <w:ins w:id="153" w:author="Pekka Rinne" w:date="2010-05-14T12:47:00Z">
        <w:r>
          <w:rPr>
            <w:noProof/>
          </w:rPr>
          <w:t>2.3.7</w:t>
        </w:r>
        <w:r>
          <w:rPr>
            <w:noProof/>
            <w:sz w:val="24"/>
            <w:szCs w:val="24"/>
            <w:lang w:eastAsia="fi-FI"/>
          </w:rPr>
          <w:tab/>
        </w:r>
        <w:r>
          <w:rPr>
            <w:noProof/>
          </w:rPr>
          <w:t>Asiakirjat</w:t>
        </w:r>
        <w:r>
          <w:rPr>
            <w:noProof/>
          </w:rPr>
          <w:tab/>
        </w:r>
        <w:r>
          <w:rPr>
            <w:noProof/>
          </w:rPr>
          <w:fldChar w:fldCharType="begin"/>
        </w:r>
        <w:r>
          <w:rPr>
            <w:noProof/>
          </w:rPr>
          <w:instrText xml:space="preserve"> PAGEREF _Toc261604590 \h </w:instrText>
        </w:r>
      </w:ins>
      <w:r>
        <w:rPr>
          <w:noProof/>
        </w:rPr>
      </w:r>
      <w:ins w:id="154" w:author="Pekka Rinne" w:date="2010-05-14T12:47:00Z">
        <w:r>
          <w:rPr>
            <w:noProof/>
          </w:rPr>
          <w:fldChar w:fldCharType="separate"/>
        </w:r>
        <w:r>
          <w:rPr>
            <w:noProof/>
          </w:rPr>
          <w:t>27</w:t>
        </w:r>
        <w:r>
          <w:rPr>
            <w:noProof/>
          </w:rPr>
          <w:fldChar w:fldCharType="end"/>
        </w:r>
      </w:ins>
    </w:p>
    <w:p w:rsidR="00CA77A8" w:rsidRDefault="00CA77A8">
      <w:pPr>
        <w:pStyle w:val="TOC3"/>
        <w:numPr>
          <w:ins w:id="155" w:author="Pekka Rinne" w:date="2010-05-14T12:47:00Z"/>
        </w:numPr>
        <w:tabs>
          <w:tab w:val="left" w:pos="1200"/>
          <w:tab w:val="right" w:leader="dot" w:pos="8630"/>
        </w:tabs>
        <w:rPr>
          <w:ins w:id="156" w:author="Pekka Rinne" w:date="2010-05-14T12:47:00Z"/>
          <w:noProof/>
          <w:sz w:val="24"/>
          <w:szCs w:val="24"/>
          <w:lang w:eastAsia="fi-FI"/>
        </w:rPr>
      </w:pPr>
      <w:ins w:id="157" w:author="Pekka Rinne" w:date="2010-05-14T12:47:00Z">
        <w:r>
          <w:rPr>
            <w:noProof/>
          </w:rPr>
          <w:t>2.3.8</w:t>
        </w:r>
        <w:r>
          <w:rPr>
            <w:noProof/>
            <w:sz w:val="24"/>
            <w:szCs w:val="24"/>
            <w:lang w:eastAsia="fi-FI"/>
          </w:rPr>
          <w:tab/>
        </w:r>
        <w:r>
          <w:rPr>
            <w:noProof/>
          </w:rPr>
          <w:t>Etuudet ja eläkejärjestelyt</w:t>
        </w:r>
        <w:r>
          <w:rPr>
            <w:noProof/>
          </w:rPr>
          <w:tab/>
        </w:r>
        <w:r>
          <w:rPr>
            <w:noProof/>
          </w:rPr>
          <w:fldChar w:fldCharType="begin"/>
        </w:r>
        <w:r>
          <w:rPr>
            <w:noProof/>
          </w:rPr>
          <w:instrText xml:space="preserve"> PAGEREF _Toc261604591 \h </w:instrText>
        </w:r>
      </w:ins>
      <w:r>
        <w:rPr>
          <w:noProof/>
        </w:rPr>
      </w:r>
      <w:ins w:id="158" w:author="Pekka Rinne" w:date="2010-05-14T12:47:00Z">
        <w:r>
          <w:rPr>
            <w:noProof/>
          </w:rPr>
          <w:fldChar w:fldCharType="separate"/>
        </w:r>
        <w:r>
          <w:rPr>
            <w:noProof/>
          </w:rPr>
          <w:t>28</w:t>
        </w:r>
        <w:r>
          <w:rPr>
            <w:noProof/>
          </w:rPr>
          <w:fldChar w:fldCharType="end"/>
        </w:r>
      </w:ins>
    </w:p>
    <w:p w:rsidR="00CA77A8" w:rsidRDefault="00CA77A8">
      <w:pPr>
        <w:pStyle w:val="TOC3"/>
        <w:numPr>
          <w:ins w:id="159" w:author="Pekka Rinne" w:date="2010-05-14T12:47:00Z"/>
        </w:numPr>
        <w:tabs>
          <w:tab w:val="left" w:pos="1200"/>
          <w:tab w:val="right" w:leader="dot" w:pos="8630"/>
        </w:tabs>
        <w:rPr>
          <w:ins w:id="160" w:author="Pekka Rinne" w:date="2010-05-14T12:47:00Z"/>
          <w:noProof/>
          <w:sz w:val="24"/>
          <w:szCs w:val="24"/>
          <w:lang w:eastAsia="fi-FI"/>
        </w:rPr>
      </w:pPr>
      <w:ins w:id="161" w:author="Pekka Rinne" w:date="2010-05-14T12:47:00Z">
        <w:r>
          <w:rPr>
            <w:noProof/>
          </w:rPr>
          <w:t>2.3.9</w:t>
        </w:r>
        <w:r>
          <w:rPr>
            <w:noProof/>
            <w:sz w:val="24"/>
            <w:szCs w:val="24"/>
            <w:lang w:eastAsia="fi-FI"/>
          </w:rPr>
          <w:tab/>
        </w:r>
        <w:r>
          <w:rPr>
            <w:noProof/>
          </w:rPr>
          <w:t>Lähetteen muut tiedot</w:t>
        </w:r>
        <w:r>
          <w:rPr>
            <w:noProof/>
          </w:rPr>
          <w:tab/>
        </w:r>
        <w:r>
          <w:rPr>
            <w:noProof/>
          </w:rPr>
          <w:fldChar w:fldCharType="begin"/>
        </w:r>
        <w:r>
          <w:rPr>
            <w:noProof/>
          </w:rPr>
          <w:instrText xml:space="preserve"> PAGEREF _Toc261604592 \h </w:instrText>
        </w:r>
      </w:ins>
      <w:r>
        <w:rPr>
          <w:noProof/>
        </w:rPr>
      </w:r>
      <w:ins w:id="162" w:author="Pekka Rinne" w:date="2010-05-14T12:47:00Z">
        <w:r>
          <w:rPr>
            <w:noProof/>
          </w:rPr>
          <w:fldChar w:fldCharType="separate"/>
        </w:r>
        <w:r>
          <w:rPr>
            <w:noProof/>
          </w:rPr>
          <w:t>28</w:t>
        </w:r>
        <w:r>
          <w:rPr>
            <w:noProof/>
          </w:rPr>
          <w:fldChar w:fldCharType="end"/>
        </w:r>
      </w:ins>
    </w:p>
    <w:p w:rsidR="00CA77A8" w:rsidRDefault="00CA77A8">
      <w:pPr>
        <w:pStyle w:val="TOC4"/>
        <w:numPr>
          <w:ins w:id="163" w:author="Pekka Rinne" w:date="2010-05-14T12:47:00Z"/>
        </w:numPr>
        <w:tabs>
          <w:tab w:val="left" w:pos="1400"/>
          <w:tab w:val="right" w:leader="dot" w:pos="8630"/>
        </w:tabs>
        <w:rPr>
          <w:ins w:id="164" w:author="Pekka Rinne" w:date="2010-05-14T12:47:00Z"/>
          <w:noProof/>
          <w:sz w:val="24"/>
          <w:szCs w:val="24"/>
          <w:lang w:eastAsia="fi-FI"/>
        </w:rPr>
      </w:pPr>
      <w:ins w:id="165" w:author="Pekka Rinne" w:date="2010-05-14T12:47:00Z">
        <w:r>
          <w:rPr>
            <w:noProof/>
          </w:rPr>
          <w:t>2.3.9.1</w:t>
        </w:r>
        <w:r>
          <w:rPr>
            <w:noProof/>
            <w:sz w:val="24"/>
            <w:szCs w:val="24"/>
            <w:lang w:eastAsia="fi-FI"/>
          </w:rPr>
          <w:tab/>
        </w:r>
        <w:r>
          <w:rPr>
            <w:noProof/>
          </w:rPr>
          <w:t>Onko kyseessä työtapaturma</w:t>
        </w:r>
        <w:r>
          <w:rPr>
            <w:noProof/>
          </w:rPr>
          <w:tab/>
        </w:r>
        <w:r>
          <w:rPr>
            <w:noProof/>
          </w:rPr>
          <w:fldChar w:fldCharType="begin"/>
        </w:r>
        <w:r>
          <w:rPr>
            <w:noProof/>
          </w:rPr>
          <w:instrText xml:space="preserve"> PAGEREF _Toc261604593 \h </w:instrText>
        </w:r>
      </w:ins>
      <w:r>
        <w:rPr>
          <w:noProof/>
        </w:rPr>
      </w:r>
      <w:ins w:id="166" w:author="Pekka Rinne" w:date="2010-05-14T12:47:00Z">
        <w:r>
          <w:rPr>
            <w:noProof/>
          </w:rPr>
          <w:fldChar w:fldCharType="separate"/>
        </w:r>
        <w:r>
          <w:rPr>
            <w:noProof/>
          </w:rPr>
          <w:t>29</w:t>
        </w:r>
        <w:r>
          <w:rPr>
            <w:noProof/>
          </w:rPr>
          <w:fldChar w:fldCharType="end"/>
        </w:r>
      </w:ins>
    </w:p>
    <w:p w:rsidR="00CA77A8" w:rsidRDefault="00CA77A8">
      <w:pPr>
        <w:pStyle w:val="TOC4"/>
        <w:numPr>
          <w:ins w:id="167" w:author="Pekka Rinne" w:date="2010-05-14T12:47:00Z"/>
        </w:numPr>
        <w:tabs>
          <w:tab w:val="left" w:pos="1400"/>
          <w:tab w:val="right" w:leader="dot" w:pos="8630"/>
        </w:tabs>
        <w:rPr>
          <w:ins w:id="168" w:author="Pekka Rinne" w:date="2010-05-14T12:47:00Z"/>
          <w:noProof/>
          <w:sz w:val="24"/>
          <w:szCs w:val="24"/>
          <w:lang w:eastAsia="fi-FI"/>
        </w:rPr>
      </w:pPr>
      <w:ins w:id="169" w:author="Pekka Rinne" w:date="2010-05-14T12:47:00Z">
        <w:r>
          <w:rPr>
            <w:noProof/>
          </w:rPr>
          <w:t>2.3.9.2</w:t>
        </w:r>
        <w:r>
          <w:rPr>
            <w:noProof/>
            <w:sz w:val="24"/>
            <w:szCs w:val="24"/>
            <w:lang w:eastAsia="fi-FI"/>
          </w:rPr>
          <w:tab/>
        </w:r>
        <w:r>
          <w:rPr>
            <w:noProof/>
          </w:rPr>
          <w:t>Lähettävä lääkäri tarvitsee loppulausunnon</w:t>
        </w:r>
        <w:r>
          <w:rPr>
            <w:noProof/>
          </w:rPr>
          <w:tab/>
        </w:r>
        <w:r>
          <w:rPr>
            <w:noProof/>
          </w:rPr>
          <w:fldChar w:fldCharType="begin"/>
        </w:r>
        <w:r>
          <w:rPr>
            <w:noProof/>
          </w:rPr>
          <w:instrText xml:space="preserve"> PAGEREF _Toc261604594 \h </w:instrText>
        </w:r>
      </w:ins>
      <w:r>
        <w:rPr>
          <w:noProof/>
        </w:rPr>
      </w:r>
      <w:ins w:id="170" w:author="Pekka Rinne" w:date="2010-05-14T12:47:00Z">
        <w:r>
          <w:rPr>
            <w:noProof/>
          </w:rPr>
          <w:fldChar w:fldCharType="separate"/>
        </w:r>
        <w:r>
          <w:rPr>
            <w:noProof/>
          </w:rPr>
          <w:t>29</w:t>
        </w:r>
        <w:r>
          <w:rPr>
            <w:noProof/>
          </w:rPr>
          <w:fldChar w:fldCharType="end"/>
        </w:r>
      </w:ins>
    </w:p>
    <w:p w:rsidR="00CA77A8" w:rsidRDefault="00CA77A8">
      <w:pPr>
        <w:pStyle w:val="TOC4"/>
        <w:numPr>
          <w:ins w:id="171" w:author="Pekka Rinne" w:date="2010-05-14T12:47:00Z"/>
        </w:numPr>
        <w:tabs>
          <w:tab w:val="left" w:pos="1400"/>
          <w:tab w:val="right" w:leader="dot" w:pos="8630"/>
        </w:tabs>
        <w:rPr>
          <w:ins w:id="172" w:author="Pekka Rinne" w:date="2010-05-14T12:47:00Z"/>
          <w:noProof/>
          <w:sz w:val="24"/>
          <w:szCs w:val="24"/>
          <w:lang w:eastAsia="fi-FI"/>
        </w:rPr>
      </w:pPr>
      <w:ins w:id="173" w:author="Pekka Rinne" w:date="2010-05-14T12:47:00Z">
        <w:r>
          <w:rPr>
            <w:noProof/>
          </w:rPr>
          <w:t>2.3.9.3</w:t>
        </w:r>
        <w:r>
          <w:rPr>
            <w:noProof/>
            <w:sz w:val="24"/>
            <w:szCs w:val="24"/>
            <w:lang w:eastAsia="fi-FI"/>
          </w:rPr>
          <w:tab/>
        </w:r>
        <w:r>
          <w:rPr>
            <w:noProof/>
          </w:rPr>
          <w:t>Voiko lähettäjä huolehtia jatkohoidosta</w:t>
        </w:r>
        <w:r>
          <w:rPr>
            <w:noProof/>
          </w:rPr>
          <w:tab/>
        </w:r>
        <w:r>
          <w:rPr>
            <w:noProof/>
          </w:rPr>
          <w:fldChar w:fldCharType="begin"/>
        </w:r>
        <w:r>
          <w:rPr>
            <w:noProof/>
          </w:rPr>
          <w:instrText xml:space="preserve"> PAGEREF _Toc261604595 \h </w:instrText>
        </w:r>
      </w:ins>
      <w:r>
        <w:rPr>
          <w:noProof/>
        </w:rPr>
      </w:r>
      <w:ins w:id="174" w:author="Pekka Rinne" w:date="2010-05-14T12:47:00Z">
        <w:r>
          <w:rPr>
            <w:noProof/>
          </w:rPr>
          <w:fldChar w:fldCharType="separate"/>
        </w:r>
        <w:r>
          <w:rPr>
            <w:noProof/>
          </w:rPr>
          <w:t>29</w:t>
        </w:r>
        <w:r>
          <w:rPr>
            <w:noProof/>
          </w:rPr>
          <w:fldChar w:fldCharType="end"/>
        </w:r>
      </w:ins>
    </w:p>
    <w:p w:rsidR="00CA77A8" w:rsidRDefault="00CA77A8">
      <w:pPr>
        <w:pStyle w:val="TOC4"/>
        <w:numPr>
          <w:ins w:id="175" w:author="Pekka Rinne" w:date="2010-05-14T12:47:00Z"/>
        </w:numPr>
        <w:tabs>
          <w:tab w:val="left" w:pos="1400"/>
          <w:tab w:val="right" w:leader="dot" w:pos="8630"/>
        </w:tabs>
        <w:rPr>
          <w:ins w:id="176" w:author="Pekka Rinne" w:date="2010-05-14T12:47:00Z"/>
          <w:noProof/>
          <w:sz w:val="24"/>
          <w:szCs w:val="24"/>
          <w:lang w:eastAsia="fi-FI"/>
        </w:rPr>
      </w:pPr>
      <w:ins w:id="177" w:author="Pekka Rinne" w:date="2010-05-14T12:47:00Z">
        <w:r>
          <w:rPr>
            <w:noProof/>
          </w:rPr>
          <w:t>2.3.9.4</w:t>
        </w:r>
        <w:r>
          <w:rPr>
            <w:noProof/>
            <w:sz w:val="24"/>
            <w:szCs w:val="24"/>
            <w:lang w:eastAsia="fi-FI"/>
          </w:rPr>
          <w:tab/>
        </w:r>
        <w:r>
          <w:rPr>
            <w:noProof/>
          </w:rPr>
          <w:t>Onko vastaanottavalla lääkärillä EML-oikeus</w:t>
        </w:r>
        <w:r>
          <w:rPr>
            <w:noProof/>
          </w:rPr>
          <w:tab/>
        </w:r>
        <w:r>
          <w:rPr>
            <w:noProof/>
          </w:rPr>
          <w:fldChar w:fldCharType="begin"/>
        </w:r>
        <w:r>
          <w:rPr>
            <w:noProof/>
          </w:rPr>
          <w:instrText xml:space="preserve"> PAGEREF _Toc261604596 \h </w:instrText>
        </w:r>
      </w:ins>
      <w:r>
        <w:rPr>
          <w:noProof/>
        </w:rPr>
      </w:r>
      <w:ins w:id="178" w:author="Pekka Rinne" w:date="2010-05-14T12:47:00Z">
        <w:r>
          <w:rPr>
            <w:noProof/>
          </w:rPr>
          <w:fldChar w:fldCharType="separate"/>
        </w:r>
        <w:r>
          <w:rPr>
            <w:noProof/>
          </w:rPr>
          <w:t>30</w:t>
        </w:r>
        <w:r>
          <w:rPr>
            <w:noProof/>
          </w:rPr>
          <w:fldChar w:fldCharType="end"/>
        </w:r>
      </w:ins>
    </w:p>
    <w:p w:rsidR="00CA77A8" w:rsidRDefault="00CA77A8">
      <w:pPr>
        <w:pStyle w:val="TOC4"/>
        <w:numPr>
          <w:ins w:id="179" w:author="Pekka Rinne" w:date="2010-05-14T12:47:00Z"/>
        </w:numPr>
        <w:tabs>
          <w:tab w:val="left" w:pos="1400"/>
          <w:tab w:val="right" w:leader="dot" w:pos="8630"/>
        </w:tabs>
        <w:rPr>
          <w:ins w:id="180" w:author="Pekka Rinne" w:date="2010-05-14T12:47:00Z"/>
          <w:noProof/>
          <w:sz w:val="24"/>
          <w:szCs w:val="24"/>
          <w:lang w:eastAsia="fi-FI"/>
        </w:rPr>
      </w:pPr>
      <w:ins w:id="181" w:author="Pekka Rinne" w:date="2010-05-14T12:47:00Z">
        <w:r>
          <w:rPr>
            <w:noProof/>
          </w:rPr>
          <w:t>2.3.9.5</w:t>
        </w:r>
        <w:r>
          <w:rPr>
            <w:noProof/>
            <w:sz w:val="24"/>
            <w:szCs w:val="24"/>
            <w:lang w:eastAsia="fi-FI"/>
          </w:rPr>
          <w:tab/>
        </w:r>
        <w:r>
          <w:rPr>
            <w:noProof/>
          </w:rPr>
          <w:t>Ulkokuntalaisen hoitoon oton syy</w:t>
        </w:r>
        <w:r>
          <w:rPr>
            <w:noProof/>
          </w:rPr>
          <w:tab/>
        </w:r>
        <w:r>
          <w:rPr>
            <w:noProof/>
          </w:rPr>
          <w:fldChar w:fldCharType="begin"/>
        </w:r>
        <w:r>
          <w:rPr>
            <w:noProof/>
          </w:rPr>
          <w:instrText xml:space="preserve"> PAGEREF _Toc261604597 \h </w:instrText>
        </w:r>
      </w:ins>
      <w:r>
        <w:rPr>
          <w:noProof/>
        </w:rPr>
      </w:r>
      <w:ins w:id="182" w:author="Pekka Rinne" w:date="2010-05-14T12:47:00Z">
        <w:r>
          <w:rPr>
            <w:noProof/>
          </w:rPr>
          <w:fldChar w:fldCharType="separate"/>
        </w:r>
        <w:r>
          <w:rPr>
            <w:noProof/>
          </w:rPr>
          <w:t>30</w:t>
        </w:r>
        <w:r>
          <w:rPr>
            <w:noProof/>
          </w:rPr>
          <w:fldChar w:fldCharType="end"/>
        </w:r>
      </w:ins>
    </w:p>
    <w:p w:rsidR="00CA77A8" w:rsidRDefault="00CA77A8">
      <w:pPr>
        <w:pStyle w:val="TOC4"/>
        <w:numPr>
          <w:ins w:id="183" w:author="Pekka Rinne" w:date="2010-05-14T12:47:00Z"/>
        </w:numPr>
        <w:tabs>
          <w:tab w:val="left" w:pos="1400"/>
          <w:tab w:val="right" w:leader="dot" w:pos="8630"/>
        </w:tabs>
        <w:rPr>
          <w:ins w:id="184" w:author="Pekka Rinne" w:date="2010-05-14T12:47:00Z"/>
          <w:noProof/>
          <w:sz w:val="24"/>
          <w:szCs w:val="24"/>
          <w:lang w:eastAsia="fi-FI"/>
        </w:rPr>
      </w:pPr>
      <w:ins w:id="185" w:author="Pekka Rinne" w:date="2010-05-14T12:47:00Z">
        <w:r>
          <w:rPr>
            <w:noProof/>
          </w:rPr>
          <w:t>2.3.9.6</w:t>
        </w:r>
        <w:r>
          <w:rPr>
            <w:noProof/>
            <w:sz w:val="24"/>
            <w:szCs w:val="24"/>
            <w:lang w:eastAsia="fi-FI"/>
          </w:rPr>
          <w:tab/>
        </w:r>
        <w:r>
          <w:rPr>
            <w:noProof/>
          </w:rPr>
          <w:t>Ulkokuntalaisen hoitoon oton hyväksymistapa</w:t>
        </w:r>
        <w:r>
          <w:rPr>
            <w:noProof/>
          </w:rPr>
          <w:tab/>
        </w:r>
        <w:r>
          <w:rPr>
            <w:noProof/>
          </w:rPr>
          <w:fldChar w:fldCharType="begin"/>
        </w:r>
        <w:r>
          <w:rPr>
            <w:noProof/>
          </w:rPr>
          <w:instrText xml:space="preserve"> PAGEREF _Toc261604598 \h </w:instrText>
        </w:r>
      </w:ins>
      <w:r>
        <w:rPr>
          <w:noProof/>
        </w:rPr>
      </w:r>
      <w:ins w:id="186" w:author="Pekka Rinne" w:date="2010-05-14T12:47:00Z">
        <w:r>
          <w:rPr>
            <w:noProof/>
          </w:rPr>
          <w:fldChar w:fldCharType="separate"/>
        </w:r>
        <w:r>
          <w:rPr>
            <w:noProof/>
          </w:rPr>
          <w:t>31</w:t>
        </w:r>
        <w:r>
          <w:rPr>
            <w:noProof/>
          </w:rPr>
          <w:fldChar w:fldCharType="end"/>
        </w:r>
      </w:ins>
    </w:p>
    <w:p w:rsidR="00CA77A8" w:rsidRDefault="00CA77A8">
      <w:pPr>
        <w:pStyle w:val="TOC3"/>
        <w:numPr>
          <w:ins w:id="187" w:author="Pekka Rinne" w:date="2010-05-14T12:47:00Z"/>
        </w:numPr>
        <w:tabs>
          <w:tab w:val="left" w:pos="1200"/>
          <w:tab w:val="right" w:leader="dot" w:pos="8630"/>
        </w:tabs>
        <w:rPr>
          <w:ins w:id="188" w:author="Pekka Rinne" w:date="2010-05-14T12:47:00Z"/>
          <w:noProof/>
          <w:sz w:val="24"/>
          <w:szCs w:val="24"/>
          <w:lang w:eastAsia="fi-FI"/>
        </w:rPr>
      </w:pPr>
      <w:ins w:id="189" w:author="Pekka Rinne" w:date="2010-05-14T12:47:00Z">
        <w:r>
          <w:rPr>
            <w:noProof/>
          </w:rPr>
          <w:t>2.3.10</w:t>
        </w:r>
        <w:r>
          <w:rPr>
            <w:noProof/>
            <w:sz w:val="24"/>
            <w:szCs w:val="24"/>
            <w:lang w:eastAsia="fi-FI"/>
          </w:rPr>
          <w:tab/>
        </w:r>
        <w:r>
          <w:rPr>
            <w:noProof/>
          </w:rPr>
          <w:t>Aikaisempi hoito</w:t>
        </w:r>
        <w:r>
          <w:rPr>
            <w:noProof/>
          </w:rPr>
          <w:tab/>
        </w:r>
        <w:r>
          <w:rPr>
            <w:noProof/>
          </w:rPr>
          <w:fldChar w:fldCharType="begin"/>
        </w:r>
        <w:r>
          <w:rPr>
            <w:noProof/>
          </w:rPr>
          <w:instrText xml:space="preserve"> PAGEREF _Toc261604599 \h </w:instrText>
        </w:r>
      </w:ins>
      <w:r>
        <w:rPr>
          <w:noProof/>
        </w:rPr>
      </w:r>
      <w:ins w:id="190" w:author="Pekka Rinne" w:date="2010-05-14T12:47:00Z">
        <w:r>
          <w:rPr>
            <w:noProof/>
          </w:rPr>
          <w:fldChar w:fldCharType="separate"/>
        </w:r>
        <w:r>
          <w:rPr>
            <w:noProof/>
          </w:rPr>
          <w:t>31</w:t>
        </w:r>
        <w:r>
          <w:rPr>
            <w:noProof/>
          </w:rPr>
          <w:fldChar w:fldCharType="end"/>
        </w:r>
      </w:ins>
    </w:p>
    <w:p w:rsidR="00CA77A8" w:rsidRDefault="00CA77A8">
      <w:pPr>
        <w:pStyle w:val="TOC4"/>
        <w:numPr>
          <w:ins w:id="191" w:author="Pekka Rinne" w:date="2010-05-14T12:47:00Z"/>
        </w:numPr>
        <w:tabs>
          <w:tab w:val="left" w:pos="1600"/>
          <w:tab w:val="right" w:leader="dot" w:pos="8630"/>
        </w:tabs>
        <w:rPr>
          <w:ins w:id="192" w:author="Pekka Rinne" w:date="2010-05-14T12:47:00Z"/>
          <w:noProof/>
          <w:sz w:val="24"/>
          <w:szCs w:val="24"/>
          <w:lang w:eastAsia="fi-FI"/>
        </w:rPr>
      </w:pPr>
      <w:ins w:id="193" w:author="Pekka Rinne" w:date="2010-05-14T12:47:00Z">
        <w:r>
          <w:rPr>
            <w:noProof/>
          </w:rPr>
          <w:t>2.3.10.1</w:t>
        </w:r>
        <w:r>
          <w:rPr>
            <w:noProof/>
            <w:sz w:val="24"/>
            <w:szCs w:val="24"/>
            <w:lang w:eastAsia="fi-FI"/>
          </w:rPr>
          <w:tab/>
        </w:r>
        <w:r>
          <w:rPr>
            <w:noProof/>
          </w:rPr>
          <w:t>Onko hoidettu aiemmin</w:t>
        </w:r>
        <w:r>
          <w:rPr>
            <w:noProof/>
          </w:rPr>
          <w:tab/>
        </w:r>
        <w:r>
          <w:rPr>
            <w:noProof/>
          </w:rPr>
          <w:fldChar w:fldCharType="begin"/>
        </w:r>
        <w:r>
          <w:rPr>
            <w:noProof/>
          </w:rPr>
          <w:instrText xml:space="preserve"> PAGEREF _Toc261604600 \h </w:instrText>
        </w:r>
      </w:ins>
      <w:r>
        <w:rPr>
          <w:noProof/>
        </w:rPr>
      </w:r>
      <w:ins w:id="194" w:author="Pekka Rinne" w:date="2010-05-14T12:47:00Z">
        <w:r>
          <w:rPr>
            <w:noProof/>
          </w:rPr>
          <w:fldChar w:fldCharType="separate"/>
        </w:r>
        <w:r>
          <w:rPr>
            <w:noProof/>
          </w:rPr>
          <w:t>31</w:t>
        </w:r>
        <w:r>
          <w:rPr>
            <w:noProof/>
          </w:rPr>
          <w:fldChar w:fldCharType="end"/>
        </w:r>
      </w:ins>
    </w:p>
    <w:p w:rsidR="00CA77A8" w:rsidRDefault="00CA77A8">
      <w:pPr>
        <w:pStyle w:val="TOC4"/>
        <w:numPr>
          <w:ins w:id="195" w:author="Pekka Rinne" w:date="2010-05-14T12:47:00Z"/>
        </w:numPr>
        <w:tabs>
          <w:tab w:val="left" w:pos="1600"/>
          <w:tab w:val="right" w:leader="dot" w:pos="8630"/>
        </w:tabs>
        <w:rPr>
          <w:ins w:id="196" w:author="Pekka Rinne" w:date="2010-05-14T12:47:00Z"/>
          <w:noProof/>
          <w:sz w:val="24"/>
          <w:szCs w:val="24"/>
          <w:lang w:eastAsia="fi-FI"/>
        </w:rPr>
      </w:pPr>
      <w:ins w:id="197" w:author="Pekka Rinne" w:date="2010-05-14T12:47:00Z">
        <w:r>
          <w:rPr>
            <w:noProof/>
          </w:rPr>
          <w:t>2.3.10.2</w:t>
        </w:r>
        <w:r>
          <w:rPr>
            <w:noProof/>
            <w:sz w:val="24"/>
            <w:szCs w:val="24"/>
            <w:lang w:eastAsia="fi-FI"/>
          </w:rPr>
          <w:tab/>
        </w:r>
        <w:r>
          <w:rPr>
            <w:noProof/>
          </w:rPr>
          <w:t>Palvelutapahtumat</w:t>
        </w:r>
        <w:r>
          <w:rPr>
            <w:noProof/>
          </w:rPr>
          <w:tab/>
        </w:r>
        <w:r>
          <w:rPr>
            <w:noProof/>
          </w:rPr>
          <w:fldChar w:fldCharType="begin"/>
        </w:r>
        <w:r>
          <w:rPr>
            <w:noProof/>
          </w:rPr>
          <w:instrText xml:space="preserve"> PAGEREF _Toc261604601 \h </w:instrText>
        </w:r>
      </w:ins>
      <w:r>
        <w:rPr>
          <w:noProof/>
        </w:rPr>
      </w:r>
      <w:ins w:id="198" w:author="Pekka Rinne" w:date="2010-05-14T12:47:00Z">
        <w:r>
          <w:rPr>
            <w:noProof/>
          </w:rPr>
          <w:fldChar w:fldCharType="separate"/>
        </w:r>
        <w:r>
          <w:rPr>
            <w:noProof/>
          </w:rPr>
          <w:t>32</w:t>
        </w:r>
        <w:r>
          <w:rPr>
            <w:noProof/>
          </w:rPr>
          <w:fldChar w:fldCharType="end"/>
        </w:r>
      </w:ins>
    </w:p>
    <w:p w:rsidR="00CA77A8" w:rsidRDefault="00CA77A8">
      <w:pPr>
        <w:pStyle w:val="TOC3"/>
        <w:numPr>
          <w:ins w:id="199" w:author="Pekka Rinne" w:date="2010-05-14T12:47:00Z"/>
        </w:numPr>
        <w:tabs>
          <w:tab w:val="left" w:pos="1200"/>
          <w:tab w:val="right" w:leader="dot" w:pos="8630"/>
        </w:tabs>
        <w:rPr>
          <w:ins w:id="200" w:author="Pekka Rinne" w:date="2010-05-14T12:47:00Z"/>
          <w:noProof/>
          <w:sz w:val="24"/>
          <w:szCs w:val="24"/>
          <w:lang w:eastAsia="fi-FI"/>
        </w:rPr>
      </w:pPr>
      <w:ins w:id="201" w:author="Pekka Rinne" w:date="2010-05-14T12:47:00Z">
        <w:r>
          <w:rPr>
            <w:noProof/>
          </w:rPr>
          <w:t>2.3.11</w:t>
        </w:r>
        <w:r>
          <w:rPr>
            <w:noProof/>
            <w:sz w:val="24"/>
            <w:szCs w:val="24"/>
            <w:lang w:eastAsia="fi-FI"/>
          </w:rPr>
          <w:tab/>
        </w:r>
        <w:r>
          <w:rPr>
            <w:noProof/>
          </w:rPr>
          <w:t>Maksutiedot</w:t>
        </w:r>
        <w:r>
          <w:rPr>
            <w:noProof/>
          </w:rPr>
          <w:tab/>
        </w:r>
        <w:r>
          <w:rPr>
            <w:noProof/>
          </w:rPr>
          <w:fldChar w:fldCharType="begin"/>
        </w:r>
        <w:r>
          <w:rPr>
            <w:noProof/>
          </w:rPr>
          <w:instrText xml:space="preserve"> PAGEREF _Toc261604602 \h </w:instrText>
        </w:r>
      </w:ins>
      <w:r>
        <w:rPr>
          <w:noProof/>
        </w:rPr>
      </w:r>
      <w:ins w:id="202" w:author="Pekka Rinne" w:date="2010-05-14T12:47:00Z">
        <w:r>
          <w:rPr>
            <w:noProof/>
          </w:rPr>
          <w:fldChar w:fldCharType="separate"/>
        </w:r>
        <w:r>
          <w:rPr>
            <w:noProof/>
          </w:rPr>
          <w:t>32</w:t>
        </w:r>
        <w:r>
          <w:rPr>
            <w:noProof/>
          </w:rPr>
          <w:fldChar w:fldCharType="end"/>
        </w:r>
      </w:ins>
    </w:p>
    <w:p w:rsidR="00CA77A8" w:rsidRDefault="00CA77A8">
      <w:pPr>
        <w:pStyle w:val="TOC4"/>
        <w:numPr>
          <w:ins w:id="203" w:author="Pekka Rinne" w:date="2010-05-14T12:47:00Z"/>
        </w:numPr>
        <w:tabs>
          <w:tab w:val="left" w:pos="1600"/>
          <w:tab w:val="right" w:leader="dot" w:pos="8630"/>
        </w:tabs>
        <w:rPr>
          <w:ins w:id="204" w:author="Pekka Rinne" w:date="2010-05-14T12:47:00Z"/>
          <w:noProof/>
          <w:sz w:val="24"/>
          <w:szCs w:val="24"/>
          <w:lang w:eastAsia="fi-FI"/>
        </w:rPr>
      </w:pPr>
      <w:ins w:id="205" w:author="Pekka Rinne" w:date="2010-05-14T12:47:00Z">
        <w:r>
          <w:rPr>
            <w:noProof/>
          </w:rPr>
          <w:t>2.3.11.1</w:t>
        </w:r>
        <w:r>
          <w:rPr>
            <w:noProof/>
            <w:sz w:val="24"/>
            <w:szCs w:val="24"/>
            <w:lang w:eastAsia="fi-FI"/>
          </w:rPr>
          <w:tab/>
        </w:r>
        <w:r>
          <w:rPr>
            <w:noProof/>
          </w:rPr>
          <w:t>Maksaja</w:t>
        </w:r>
        <w:r>
          <w:rPr>
            <w:noProof/>
          </w:rPr>
          <w:tab/>
        </w:r>
        <w:r>
          <w:rPr>
            <w:noProof/>
          </w:rPr>
          <w:fldChar w:fldCharType="begin"/>
        </w:r>
        <w:r>
          <w:rPr>
            <w:noProof/>
          </w:rPr>
          <w:instrText xml:space="preserve"> PAGEREF _Toc261604603 \h </w:instrText>
        </w:r>
      </w:ins>
      <w:r>
        <w:rPr>
          <w:noProof/>
        </w:rPr>
      </w:r>
      <w:ins w:id="206" w:author="Pekka Rinne" w:date="2010-05-14T12:47:00Z">
        <w:r>
          <w:rPr>
            <w:noProof/>
          </w:rPr>
          <w:fldChar w:fldCharType="separate"/>
        </w:r>
        <w:r>
          <w:rPr>
            <w:noProof/>
          </w:rPr>
          <w:t>32</w:t>
        </w:r>
        <w:r>
          <w:rPr>
            <w:noProof/>
          </w:rPr>
          <w:fldChar w:fldCharType="end"/>
        </w:r>
      </w:ins>
    </w:p>
    <w:p w:rsidR="00CA77A8" w:rsidRDefault="00CA77A8">
      <w:pPr>
        <w:pStyle w:val="TOC4"/>
        <w:numPr>
          <w:ins w:id="207" w:author="Pekka Rinne" w:date="2010-05-14T12:47:00Z"/>
        </w:numPr>
        <w:tabs>
          <w:tab w:val="left" w:pos="1600"/>
          <w:tab w:val="right" w:leader="dot" w:pos="8630"/>
        </w:tabs>
        <w:rPr>
          <w:ins w:id="208" w:author="Pekka Rinne" w:date="2010-05-14T12:47:00Z"/>
          <w:noProof/>
          <w:sz w:val="24"/>
          <w:szCs w:val="24"/>
          <w:lang w:eastAsia="fi-FI"/>
        </w:rPr>
      </w:pPr>
      <w:ins w:id="209" w:author="Pekka Rinne" w:date="2010-05-14T12:47:00Z">
        <w:r>
          <w:rPr>
            <w:noProof/>
          </w:rPr>
          <w:t>2.3.11.2</w:t>
        </w:r>
        <w:r>
          <w:rPr>
            <w:noProof/>
            <w:sz w:val="24"/>
            <w:szCs w:val="24"/>
            <w:lang w:eastAsia="fi-FI"/>
          </w:rPr>
          <w:tab/>
        </w:r>
        <w:r>
          <w:rPr>
            <w:noProof/>
          </w:rPr>
          <w:t>Maksusitoumus</w:t>
        </w:r>
        <w:r>
          <w:rPr>
            <w:noProof/>
          </w:rPr>
          <w:tab/>
        </w:r>
        <w:r>
          <w:rPr>
            <w:noProof/>
          </w:rPr>
          <w:fldChar w:fldCharType="begin"/>
        </w:r>
        <w:r>
          <w:rPr>
            <w:noProof/>
          </w:rPr>
          <w:instrText xml:space="preserve"> PAGEREF _Toc261604604 \h </w:instrText>
        </w:r>
      </w:ins>
      <w:r>
        <w:rPr>
          <w:noProof/>
        </w:rPr>
      </w:r>
      <w:ins w:id="210" w:author="Pekka Rinne" w:date="2010-05-14T12:47:00Z">
        <w:r>
          <w:rPr>
            <w:noProof/>
          </w:rPr>
          <w:fldChar w:fldCharType="separate"/>
        </w:r>
        <w:r>
          <w:rPr>
            <w:noProof/>
          </w:rPr>
          <w:t>33</w:t>
        </w:r>
        <w:r>
          <w:rPr>
            <w:noProof/>
          </w:rPr>
          <w:fldChar w:fldCharType="end"/>
        </w:r>
      </w:ins>
    </w:p>
    <w:p w:rsidR="00CA77A8" w:rsidRDefault="00CA77A8">
      <w:pPr>
        <w:pStyle w:val="TOC3"/>
        <w:numPr>
          <w:ins w:id="211" w:author="Pekka Rinne" w:date="2010-05-14T12:47:00Z"/>
        </w:numPr>
        <w:tabs>
          <w:tab w:val="left" w:pos="1200"/>
          <w:tab w:val="right" w:leader="dot" w:pos="8630"/>
        </w:tabs>
        <w:rPr>
          <w:ins w:id="212" w:author="Pekka Rinne" w:date="2010-05-14T12:47:00Z"/>
          <w:noProof/>
          <w:sz w:val="24"/>
          <w:szCs w:val="24"/>
          <w:lang w:eastAsia="fi-FI"/>
        </w:rPr>
      </w:pPr>
      <w:ins w:id="213" w:author="Pekka Rinne" w:date="2010-05-14T12:47:00Z">
        <w:r>
          <w:rPr>
            <w:noProof/>
          </w:rPr>
          <w:t>2.3.12</w:t>
        </w:r>
        <w:r>
          <w:rPr>
            <w:noProof/>
            <w:sz w:val="24"/>
            <w:szCs w:val="24"/>
            <w:lang w:eastAsia="fi-FI"/>
          </w:rPr>
          <w:tab/>
        </w:r>
        <w:r>
          <w:rPr>
            <w:noProof/>
          </w:rPr>
          <w:t>Kuljetuksen järjestäminen</w:t>
        </w:r>
        <w:r>
          <w:rPr>
            <w:noProof/>
          </w:rPr>
          <w:tab/>
        </w:r>
        <w:r>
          <w:rPr>
            <w:noProof/>
          </w:rPr>
          <w:fldChar w:fldCharType="begin"/>
        </w:r>
        <w:r>
          <w:rPr>
            <w:noProof/>
          </w:rPr>
          <w:instrText xml:space="preserve"> PAGEREF _Toc261604605 \h </w:instrText>
        </w:r>
      </w:ins>
      <w:r>
        <w:rPr>
          <w:noProof/>
        </w:rPr>
      </w:r>
      <w:ins w:id="214" w:author="Pekka Rinne" w:date="2010-05-14T12:47:00Z">
        <w:r>
          <w:rPr>
            <w:noProof/>
          </w:rPr>
          <w:fldChar w:fldCharType="separate"/>
        </w:r>
        <w:r>
          <w:rPr>
            <w:noProof/>
          </w:rPr>
          <w:t>34</w:t>
        </w:r>
        <w:r>
          <w:rPr>
            <w:noProof/>
          </w:rPr>
          <w:fldChar w:fldCharType="end"/>
        </w:r>
      </w:ins>
    </w:p>
    <w:p w:rsidR="00CA77A8" w:rsidRDefault="00CA77A8">
      <w:pPr>
        <w:pStyle w:val="TOC1"/>
        <w:numPr>
          <w:ins w:id="215" w:author="Pekka Rinne" w:date="2010-05-14T12:47:00Z"/>
        </w:numPr>
        <w:tabs>
          <w:tab w:val="left" w:pos="400"/>
          <w:tab w:val="right" w:leader="dot" w:pos="8630"/>
        </w:tabs>
        <w:rPr>
          <w:ins w:id="216" w:author="Pekka Rinne" w:date="2010-05-14T12:47:00Z"/>
          <w:noProof/>
          <w:sz w:val="24"/>
          <w:szCs w:val="24"/>
          <w:lang w:eastAsia="fi-FI"/>
        </w:rPr>
      </w:pPr>
      <w:ins w:id="217" w:author="Pekka Rinne" w:date="2010-05-14T12:47:00Z">
        <w:r w:rsidRPr="00F90853">
          <w:rPr>
            <w:noProof/>
          </w:rPr>
          <w:t>3.</w:t>
        </w:r>
        <w:r>
          <w:rPr>
            <w:noProof/>
            <w:sz w:val="24"/>
            <w:szCs w:val="24"/>
            <w:lang w:eastAsia="fi-FI"/>
          </w:rPr>
          <w:tab/>
        </w:r>
        <w:r>
          <w:rPr>
            <w:noProof/>
          </w:rPr>
          <w:t>Hoitopalaute</w:t>
        </w:r>
        <w:r>
          <w:rPr>
            <w:noProof/>
          </w:rPr>
          <w:tab/>
        </w:r>
        <w:r>
          <w:rPr>
            <w:noProof/>
          </w:rPr>
          <w:fldChar w:fldCharType="begin"/>
        </w:r>
        <w:r>
          <w:rPr>
            <w:noProof/>
          </w:rPr>
          <w:instrText xml:space="preserve"> PAGEREF _Toc261604606 \h </w:instrText>
        </w:r>
      </w:ins>
      <w:r>
        <w:rPr>
          <w:noProof/>
        </w:rPr>
      </w:r>
      <w:ins w:id="218" w:author="Pekka Rinne" w:date="2010-05-14T12:47:00Z">
        <w:r>
          <w:rPr>
            <w:noProof/>
          </w:rPr>
          <w:fldChar w:fldCharType="separate"/>
        </w:r>
        <w:r>
          <w:rPr>
            <w:noProof/>
          </w:rPr>
          <w:t>35</w:t>
        </w:r>
        <w:r>
          <w:rPr>
            <w:noProof/>
          </w:rPr>
          <w:fldChar w:fldCharType="end"/>
        </w:r>
      </w:ins>
    </w:p>
    <w:p w:rsidR="00CA77A8" w:rsidRDefault="00CA77A8">
      <w:pPr>
        <w:pStyle w:val="TOC2"/>
        <w:numPr>
          <w:ins w:id="219" w:author="Pekka Rinne" w:date="2010-05-14T12:47:00Z"/>
        </w:numPr>
        <w:tabs>
          <w:tab w:val="left" w:pos="800"/>
          <w:tab w:val="right" w:leader="dot" w:pos="8630"/>
        </w:tabs>
        <w:rPr>
          <w:ins w:id="220" w:author="Pekka Rinne" w:date="2010-05-14T12:47:00Z"/>
          <w:noProof/>
          <w:sz w:val="24"/>
          <w:szCs w:val="24"/>
          <w:lang w:eastAsia="fi-FI"/>
        </w:rPr>
      </w:pPr>
      <w:ins w:id="221" w:author="Pekka Rinne" w:date="2010-05-14T12:47:00Z">
        <w:r>
          <w:rPr>
            <w:noProof/>
          </w:rPr>
          <w:t>3.1</w:t>
        </w:r>
        <w:r>
          <w:rPr>
            <w:noProof/>
            <w:sz w:val="24"/>
            <w:szCs w:val="24"/>
            <w:lang w:eastAsia="fi-FI"/>
          </w:rPr>
          <w:tab/>
        </w:r>
        <w:r>
          <w:rPr>
            <w:noProof/>
          </w:rPr>
          <w:t>Perusrakenne</w:t>
        </w:r>
        <w:r>
          <w:rPr>
            <w:noProof/>
          </w:rPr>
          <w:tab/>
        </w:r>
        <w:r>
          <w:rPr>
            <w:noProof/>
          </w:rPr>
          <w:fldChar w:fldCharType="begin"/>
        </w:r>
        <w:r>
          <w:rPr>
            <w:noProof/>
          </w:rPr>
          <w:instrText xml:space="preserve"> PAGEREF _Toc261604607 \h </w:instrText>
        </w:r>
      </w:ins>
      <w:r>
        <w:rPr>
          <w:noProof/>
        </w:rPr>
      </w:r>
      <w:ins w:id="222" w:author="Pekka Rinne" w:date="2010-05-14T12:47:00Z">
        <w:r>
          <w:rPr>
            <w:noProof/>
          </w:rPr>
          <w:fldChar w:fldCharType="separate"/>
        </w:r>
        <w:r>
          <w:rPr>
            <w:noProof/>
          </w:rPr>
          <w:t>35</w:t>
        </w:r>
        <w:r>
          <w:rPr>
            <w:noProof/>
          </w:rPr>
          <w:fldChar w:fldCharType="end"/>
        </w:r>
      </w:ins>
    </w:p>
    <w:p w:rsidR="00CA77A8" w:rsidRDefault="00CA77A8">
      <w:pPr>
        <w:pStyle w:val="TOC2"/>
        <w:numPr>
          <w:ins w:id="223" w:author="Pekka Rinne" w:date="2010-05-14T12:47:00Z"/>
        </w:numPr>
        <w:tabs>
          <w:tab w:val="left" w:pos="800"/>
          <w:tab w:val="right" w:leader="dot" w:pos="8630"/>
        </w:tabs>
        <w:rPr>
          <w:ins w:id="224" w:author="Pekka Rinne" w:date="2010-05-14T12:47:00Z"/>
          <w:noProof/>
          <w:sz w:val="24"/>
          <w:szCs w:val="24"/>
          <w:lang w:eastAsia="fi-FI"/>
        </w:rPr>
      </w:pPr>
      <w:ins w:id="225" w:author="Pekka Rinne" w:date="2010-05-14T12:47:00Z">
        <w:r>
          <w:rPr>
            <w:noProof/>
          </w:rPr>
          <w:t>3.2</w:t>
        </w:r>
        <w:r>
          <w:rPr>
            <w:noProof/>
            <w:sz w:val="24"/>
            <w:szCs w:val="24"/>
            <w:lang w:eastAsia="fi-FI"/>
          </w:rPr>
          <w:tab/>
        </w:r>
        <w:r>
          <w:rPr>
            <w:noProof/>
          </w:rPr>
          <w:t>Otsikoiden ja kenttien yhteenveto</w:t>
        </w:r>
        <w:r>
          <w:rPr>
            <w:noProof/>
          </w:rPr>
          <w:tab/>
        </w:r>
        <w:r>
          <w:rPr>
            <w:noProof/>
          </w:rPr>
          <w:fldChar w:fldCharType="begin"/>
        </w:r>
        <w:r>
          <w:rPr>
            <w:noProof/>
          </w:rPr>
          <w:instrText xml:space="preserve"> PAGEREF _Toc261604608 \h </w:instrText>
        </w:r>
      </w:ins>
      <w:r>
        <w:rPr>
          <w:noProof/>
        </w:rPr>
      </w:r>
      <w:ins w:id="226" w:author="Pekka Rinne" w:date="2010-05-14T12:47:00Z">
        <w:r>
          <w:rPr>
            <w:noProof/>
          </w:rPr>
          <w:fldChar w:fldCharType="separate"/>
        </w:r>
        <w:r>
          <w:rPr>
            <w:noProof/>
          </w:rPr>
          <w:t>36</w:t>
        </w:r>
        <w:r>
          <w:rPr>
            <w:noProof/>
          </w:rPr>
          <w:fldChar w:fldCharType="end"/>
        </w:r>
      </w:ins>
    </w:p>
    <w:p w:rsidR="00CA77A8" w:rsidRDefault="00CA77A8">
      <w:pPr>
        <w:pStyle w:val="TOC2"/>
        <w:numPr>
          <w:ins w:id="227" w:author="Pekka Rinne" w:date="2010-05-14T12:47:00Z"/>
        </w:numPr>
        <w:tabs>
          <w:tab w:val="left" w:pos="800"/>
          <w:tab w:val="right" w:leader="dot" w:pos="8630"/>
        </w:tabs>
        <w:rPr>
          <w:ins w:id="228" w:author="Pekka Rinne" w:date="2010-05-14T12:47:00Z"/>
          <w:noProof/>
          <w:sz w:val="24"/>
          <w:szCs w:val="24"/>
          <w:lang w:eastAsia="fi-FI"/>
        </w:rPr>
      </w:pPr>
      <w:ins w:id="229" w:author="Pekka Rinne" w:date="2010-05-14T12:47:00Z">
        <w:r>
          <w:rPr>
            <w:noProof/>
          </w:rPr>
          <w:t>3.3</w:t>
        </w:r>
        <w:r>
          <w:rPr>
            <w:noProof/>
            <w:sz w:val="24"/>
            <w:szCs w:val="24"/>
            <w:lang w:eastAsia="fi-FI"/>
          </w:rPr>
          <w:tab/>
        </w:r>
        <w:r>
          <w:rPr>
            <w:noProof/>
          </w:rPr>
          <w:t>Palautteen otsikot</w:t>
        </w:r>
        <w:r>
          <w:rPr>
            <w:noProof/>
          </w:rPr>
          <w:tab/>
        </w:r>
        <w:r>
          <w:rPr>
            <w:noProof/>
          </w:rPr>
          <w:fldChar w:fldCharType="begin"/>
        </w:r>
        <w:r>
          <w:rPr>
            <w:noProof/>
          </w:rPr>
          <w:instrText xml:space="preserve"> PAGEREF _Toc261604609 \h </w:instrText>
        </w:r>
      </w:ins>
      <w:r>
        <w:rPr>
          <w:noProof/>
        </w:rPr>
      </w:r>
      <w:ins w:id="230" w:author="Pekka Rinne" w:date="2010-05-14T12:47:00Z">
        <w:r>
          <w:rPr>
            <w:noProof/>
          </w:rPr>
          <w:fldChar w:fldCharType="separate"/>
        </w:r>
        <w:r>
          <w:rPr>
            <w:noProof/>
          </w:rPr>
          <w:t>36</w:t>
        </w:r>
        <w:r>
          <w:rPr>
            <w:noProof/>
          </w:rPr>
          <w:fldChar w:fldCharType="end"/>
        </w:r>
      </w:ins>
    </w:p>
    <w:p w:rsidR="00CA77A8" w:rsidRDefault="00CA77A8">
      <w:pPr>
        <w:pStyle w:val="TOC3"/>
        <w:numPr>
          <w:ins w:id="231" w:author="Pekka Rinne" w:date="2010-05-14T12:47:00Z"/>
        </w:numPr>
        <w:tabs>
          <w:tab w:val="left" w:pos="1200"/>
          <w:tab w:val="right" w:leader="dot" w:pos="8630"/>
        </w:tabs>
        <w:rPr>
          <w:ins w:id="232" w:author="Pekka Rinne" w:date="2010-05-14T12:47:00Z"/>
          <w:noProof/>
          <w:sz w:val="24"/>
          <w:szCs w:val="24"/>
          <w:lang w:eastAsia="fi-FI"/>
        </w:rPr>
      </w:pPr>
      <w:ins w:id="233" w:author="Pekka Rinne" w:date="2010-05-14T12:47:00Z">
        <w:r>
          <w:rPr>
            <w:noProof/>
          </w:rPr>
          <w:t>3.3.1</w:t>
        </w:r>
        <w:r>
          <w:rPr>
            <w:noProof/>
            <w:sz w:val="24"/>
            <w:szCs w:val="24"/>
            <w:lang w:eastAsia="fi-FI"/>
          </w:rPr>
          <w:tab/>
        </w:r>
        <w:r>
          <w:rPr>
            <w:noProof/>
          </w:rPr>
          <w:t>Hoitopalautteen tunnus ja vastuulääkäri</w:t>
        </w:r>
        <w:r>
          <w:rPr>
            <w:noProof/>
          </w:rPr>
          <w:tab/>
        </w:r>
        <w:r>
          <w:rPr>
            <w:noProof/>
          </w:rPr>
          <w:fldChar w:fldCharType="begin"/>
        </w:r>
        <w:r>
          <w:rPr>
            <w:noProof/>
          </w:rPr>
          <w:instrText xml:space="preserve"> PAGEREF _Toc261604610 \h </w:instrText>
        </w:r>
      </w:ins>
      <w:r>
        <w:rPr>
          <w:noProof/>
        </w:rPr>
      </w:r>
      <w:ins w:id="234" w:author="Pekka Rinne" w:date="2010-05-14T12:47:00Z">
        <w:r>
          <w:rPr>
            <w:noProof/>
          </w:rPr>
          <w:fldChar w:fldCharType="separate"/>
        </w:r>
        <w:r>
          <w:rPr>
            <w:noProof/>
          </w:rPr>
          <w:t>37</w:t>
        </w:r>
        <w:r>
          <w:rPr>
            <w:noProof/>
          </w:rPr>
          <w:fldChar w:fldCharType="end"/>
        </w:r>
      </w:ins>
    </w:p>
    <w:p w:rsidR="00CA77A8" w:rsidRDefault="00CA77A8">
      <w:pPr>
        <w:pStyle w:val="TOC3"/>
        <w:numPr>
          <w:ins w:id="235" w:author="Pekka Rinne" w:date="2010-05-14T12:47:00Z"/>
        </w:numPr>
        <w:tabs>
          <w:tab w:val="left" w:pos="1200"/>
          <w:tab w:val="right" w:leader="dot" w:pos="8630"/>
        </w:tabs>
        <w:rPr>
          <w:ins w:id="236" w:author="Pekka Rinne" w:date="2010-05-14T12:47:00Z"/>
          <w:noProof/>
          <w:sz w:val="24"/>
          <w:szCs w:val="24"/>
          <w:lang w:eastAsia="fi-FI"/>
        </w:rPr>
      </w:pPr>
      <w:ins w:id="237" w:author="Pekka Rinne" w:date="2010-05-14T12:47:00Z">
        <w:r>
          <w:rPr>
            <w:noProof/>
          </w:rPr>
          <w:t>3.3.2</w:t>
        </w:r>
        <w:r>
          <w:rPr>
            <w:noProof/>
            <w:sz w:val="24"/>
            <w:szCs w:val="24"/>
            <w:lang w:eastAsia="fi-FI"/>
          </w:rPr>
          <w:tab/>
        </w:r>
        <w:r>
          <w:rPr>
            <w:noProof/>
          </w:rPr>
          <w:t>Palvelutapahtumat</w:t>
        </w:r>
        <w:r>
          <w:rPr>
            <w:noProof/>
          </w:rPr>
          <w:tab/>
        </w:r>
        <w:r>
          <w:rPr>
            <w:noProof/>
          </w:rPr>
          <w:fldChar w:fldCharType="begin"/>
        </w:r>
        <w:r>
          <w:rPr>
            <w:noProof/>
          </w:rPr>
          <w:instrText xml:space="preserve"> PAGEREF _Toc261604611 \h </w:instrText>
        </w:r>
      </w:ins>
      <w:r>
        <w:rPr>
          <w:noProof/>
        </w:rPr>
      </w:r>
      <w:ins w:id="238" w:author="Pekka Rinne" w:date="2010-05-14T12:47:00Z">
        <w:r>
          <w:rPr>
            <w:noProof/>
          </w:rPr>
          <w:fldChar w:fldCharType="separate"/>
        </w:r>
        <w:r>
          <w:rPr>
            <w:noProof/>
          </w:rPr>
          <w:t>37</w:t>
        </w:r>
        <w:r>
          <w:rPr>
            <w:noProof/>
          </w:rPr>
          <w:fldChar w:fldCharType="end"/>
        </w:r>
      </w:ins>
    </w:p>
    <w:p w:rsidR="00CA77A8" w:rsidRDefault="00CA77A8">
      <w:pPr>
        <w:pStyle w:val="TOC3"/>
        <w:numPr>
          <w:ins w:id="239" w:author="Pekka Rinne" w:date="2010-05-14T12:47:00Z"/>
        </w:numPr>
        <w:tabs>
          <w:tab w:val="left" w:pos="1200"/>
          <w:tab w:val="right" w:leader="dot" w:pos="8630"/>
        </w:tabs>
        <w:rPr>
          <w:ins w:id="240" w:author="Pekka Rinne" w:date="2010-05-14T12:47:00Z"/>
          <w:noProof/>
          <w:sz w:val="24"/>
          <w:szCs w:val="24"/>
          <w:lang w:eastAsia="fi-FI"/>
        </w:rPr>
      </w:pPr>
      <w:ins w:id="241" w:author="Pekka Rinne" w:date="2010-05-14T12:47:00Z">
        <w:r>
          <w:rPr>
            <w:noProof/>
          </w:rPr>
          <w:t>3.3.3</w:t>
        </w:r>
        <w:r>
          <w:rPr>
            <w:noProof/>
            <w:sz w:val="24"/>
            <w:szCs w:val="24"/>
            <w:lang w:eastAsia="fi-FI"/>
          </w:rPr>
          <w:tab/>
        </w:r>
        <w:r>
          <w:rPr>
            <w:noProof/>
          </w:rPr>
          <w:t>Loppuarvio</w:t>
        </w:r>
        <w:r>
          <w:rPr>
            <w:noProof/>
          </w:rPr>
          <w:tab/>
        </w:r>
        <w:r>
          <w:rPr>
            <w:noProof/>
          </w:rPr>
          <w:fldChar w:fldCharType="begin"/>
        </w:r>
        <w:r>
          <w:rPr>
            <w:noProof/>
          </w:rPr>
          <w:instrText xml:space="preserve"> PAGEREF _Toc261604612 \h </w:instrText>
        </w:r>
      </w:ins>
      <w:r>
        <w:rPr>
          <w:noProof/>
        </w:rPr>
      </w:r>
      <w:ins w:id="242" w:author="Pekka Rinne" w:date="2010-05-14T12:47:00Z">
        <w:r>
          <w:rPr>
            <w:noProof/>
          </w:rPr>
          <w:fldChar w:fldCharType="separate"/>
        </w:r>
        <w:r>
          <w:rPr>
            <w:noProof/>
          </w:rPr>
          <w:t>37</w:t>
        </w:r>
        <w:r>
          <w:rPr>
            <w:noProof/>
          </w:rPr>
          <w:fldChar w:fldCharType="end"/>
        </w:r>
      </w:ins>
    </w:p>
    <w:p w:rsidR="00CA77A8" w:rsidRDefault="00CA77A8">
      <w:pPr>
        <w:pStyle w:val="TOC3"/>
        <w:numPr>
          <w:ins w:id="243" w:author="Pekka Rinne" w:date="2010-05-14T12:47:00Z"/>
        </w:numPr>
        <w:tabs>
          <w:tab w:val="left" w:pos="1200"/>
          <w:tab w:val="right" w:leader="dot" w:pos="8630"/>
        </w:tabs>
        <w:rPr>
          <w:ins w:id="244" w:author="Pekka Rinne" w:date="2010-05-14T12:47:00Z"/>
          <w:noProof/>
          <w:sz w:val="24"/>
          <w:szCs w:val="24"/>
          <w:lang w:eastAsia="fi-FI"/>
        </w:rPr>
      </w:pPr>
      <w:ins w:id="245" w:author="Pekka Rinne" w:date="2010-05-14T12:47:00Z">
        <w:r>
          <w:rPr>
            <w:noProof/>
          </w:rPr>
          <w:t>3.3.4</w:t>
        </w:r>
        <w:r>
          <w:rPr>
            <w:noProof/>
            <w:sz w:val="24"/>
            <w:szCs w:val="24"/>
            <w:lang w:eastAsia="fi-FI"/>
          </w:rPr>
          <w:tab/>
        </w:r>
        <w:r>
          <w:rPr>
            <w:noProof/>
          </w:rPr>
          <w:t>Hoidon tarve</w:t>
        </w:r>
        <w:r>
          <w:rPr>
            <w:noProof/>
          </w:rPr>
          <w:tab/>
        </w:r>
        <w:r>
          <w:rPr>
            <w:noProof/>
          </w:rPr>
          <w:fldChar w:fldCharType="begin"/>
        </w:r>
        <w:r>
          <w:rPr>
            <w:noProof/>
          </w:rPr>
          <w:instrText xml:space="preserve"> PAGEREF _Toc261604613 \h </w:instrText>
        </w:r>
      </w:ins>
      <w:r>
        <w:rPr>
          <w:noProof/>
        </w:rPr>
      </w:r>
      <w:ins w:id="246" w:author="Pekka Rinne" w:date="2010-05-14T12:47:00Z">
        <w:r>
          <w:rPr>
            <w:noProof/>
          </w:rPr>
          <w:fldChar w:fldCharType="separate"/>
        </w:r>
        <w:r>
          <w:rPr>
            <w:noProof/>
          </w:rPr>
          <w:t>38</w:t>
        </w:r>
        <w:r>
          <w:rPr>
            <w:noProof/>
          </w:rPr>
          <w:fldChar w:fldCharType="end"/>
        </w:r>
      </w:ins>
    </w:p>
    <w:p w:rsidR="00CA77A8" w:rsidRDefault="00CA77A8">
      <w:pPr>
        <w:pStyle w:val="TOC3"/>
        <w:numPr>
          <w:ins w:id="247" w:author="Pekka Rinne" w:date="2010-05-14T12:47:00Z"/>
        </w:numPr>
        <w:tabs>
          <w:tab w:val="left" w:pos="1200"/>
          <w:tab w:val="right" w:leader="dot" w:pos="8630"/>
        </w:tabs>
        <w:rPr>
          <w:ins w:id="248" w:author="Pekka Rinne" w:date="2010-05-14T12:47:00Z"/>
          <w:noProof/>
          <w:sz w:val="24"/>
          <w:szCs w:val="24"/>
          <w:lang w:eastAsia="fi-FI"/>
        </w:rPr>
      </w:pPr>
      <w:ins w:id="249" w:author="Pekka Rinne" w:date="2010-05-14T12:47:00Z">
        <w:r>
          <w:rPr>
            <w:noProof/>
          </w:rPr>
          <w:t>3.3.5</w:t>
        </w:r>
        <w:r>
          <w:rPr>
            <w:noProof/>
            <w:sz w:val="24"/>
            <w:szCs w:val="24"/>
            <w:lang w:eastAsia="fi-FI"/>
          </w:rPr>
          <w:tab/>
        </w:r>
        <w:r>
          <w:rPr>
            <w:noProof/>
          </w:rPr>
          <w:t>Tutkimukset</w:t>
        </w:r>
        <w:r>
          <w:rPr>
            <w:noProof/>
          </w:rPr>
          <w:tab/>
        </w:r>
        <w:r>
          <w:rPr>
            <w:noProof/>
          </w:rPr>
          <w:fldChar w:fldCharType="begin"/>
        </w:r>
        <w:r>
          <w:rPr>
            <w:noProof/>
          </w:rPr>
          <w:instrText xml:space="preserve"> PAGEREF _Toc261604614 \h </w:instrText>
        </w:r>
      </w:ins>
      <w:r>
        <w:rPr>
          <w:noProof/>
        </w:rPr>
      </w:r>
      <w:ins w:id="250" w:author="Pekka Rinne" w:date="2010-05-14T12:47:00Z">
        <w:r>
          <w:rPr>
            <w:noProof/>
          </w:rPr>
          <w:fldChar w:fldCharType="separate"/>
        </w:r>
        <w:r>
          <w:rPr>
            <w:noProof/>
          </w:rPr>
          <w:t>38</w:t>
        </w:r>
        <w:r>
          <w:rPr>
            <w:noProof/>
          </w:rPr>
          <w:fldChar w:fldCharType="end"/>
        </w:r>
      </w:ins>
    </w:p>
    <w:p w:rsidR="00CA77A8" w:rsidRDefault="00CA77A8">
      <w:pPr>
        <w:pStyle w:val="TOC3"/>
        <w:numPr>
          <w:ins w:id="251" w:author="Pekka Rinne" w:date="2010-05-14T12:47:00Z"/>
        </w:numPr>
        <w:tabs>
          <w:tab w:val="left" w:pos="1200"/>
          <w:tab w:val="right" w:leader="dot" w:pos="8630"/>
        </w:tabs>
        <w:rPr>
          <w:ins w:id="252" w:author="Pekka Rinne" w:date="2010-05-14T12:47:00Z"/>
          <w:noProof/>
          <w:sz w:val="24"/>
          <w:szCs w:val="24"/>
          <w:lang w:eastAsia="fi-FI"/>
        </w:rPr>
      </w:pPr>
      <w:ins w:id="253" w:author="Pekka Rinne" w:date="2010-05-14T12:47:00Z">
        <w:r>
          <w:rPr>
            <w:noProof/>
          </w:rPr>
          <w:t>3.3.6</w:t>
        </w:r>
        <w:r>
          <w:rPr>
            <w:noProof/>
            <w:sz w:val="24"/>
            <w:szCs w:val="24"/>
            <w:lang w:eastAsia="fi-FI"/>
          </w:rPr>
          <w:tab/>
        </w:r>
        <w:r>
          <w:rPr>
            <w:noProof/>
          </w:rPr>
          <w:t>Toimenpiteet</w:t>
        </w:r>
        <w:r>
          <w:rPr>
            <w:noProof/>
          </w:rPr>
          <w:tab/>
        </w:r>
        <w:r>
          <w:rPr>
            <w:noProof/>
          </w:rPr>
          <w:fldChar w:fldCharType="begin"/>
        </w:r>
        <w:r>
          <w:rPr>
            <w:noProof/>
          </w:rPr>
          <w:instrText xml:space="preserve"> PAGEREF _Toc261604615 \h </w:instrText>
        </w:r>
      </w:ins>
      <w:r>
        <w:rPr>
          <w:noProof/>
        </w:rPr>
      </w:r>
      <w:ins w:id="254" w:author="Pekka Rinne" w:date="2010-05-14T12:47:00Z">
        <w:r>
          <w:rPr>
            <w:noProof/>
          </w:rPr>
          <w:fldChar w:fldCharType="separate"/>
        </w:r>
        <w:r>
          <w:rPr>
            <w:noProof/>
          </w:rPr>
          <w:t>39</w:t>
        </w:r>
        <w:r>
          <w:rPr>
            <w:noProof/>
          </w:rPr>
          <w:fldChar w:fldCharType="end"/>
        </w:r>
      </w:ins>
    </w:p>
    <w:p w:rsidR="00CA77A8" w:rsidRDefault="00CA77A8">
      <w:pPr>
        <w:pStyle w:val="TOC3"/>
        <w:numPr>
          <w:ins w:id="255" w:author="Pekka Rinne" w:date="2010-05-14T12:47:00Z"/>
        </w:numPr>
        <w:tabs>
          <w:tab w:val="left" w:pos="1200"/>
          <w:tab w:val="right" w:leader="dot" w:pos="8630"/>
        </w:tabs>
        <w:rPr>
          <w:ins w:id="256" w:author="Pekka Rinne" w:date="2010-05-14T12:47:00Z"/>
          <w:noProof/>
          <w:sz w:val="24"/>
          <w:szCs w:val="24"/>
          <w:lang w:eastAsia="fi-FI"/>
        </w:rPr>
      </w:pPr>
      <w:ins w:id="257" w:author="Pekka Rinne" w:date="2010-05-14T12:47:00Z">
        <w:r>
          <w:rPr>
            <w:noProof/>
          </w:rPr>
          <w:t>3.3.7</w:t>
        </w:r>
        <w:r>
          <w:rPr>
            <w:noProof/>
            <w:sz w:val="24"/>
            <w:szCs w:val="24"/>
            <w:lang w:eastAsia="fi-FI"/>
          </w:rPr>
          <w:tab/>
        </w:r>
        <w:r>
          <w:rPr>
            <w:noProof/>
          </w:rPr>
          <w:t>Diagnoosi: asiakkaan aikaisemmat sairaudet</w:t>
        </w:r>
        <w:r>
          <w:rPr>
            <w:noProof/>
          </w:rPr>
          <w:tab/>
        </w:r>
        <w:r>
          <w:rPr>
            <w:noProof/>
          </w:rPr>
          <w:fldChar w:fldCharType="begin"/>
        </w:r>
        <w:r>
          <w:rPr>
            <w:noProof/>
          </w:rPr>
          <w:instrText xml:space="preserve"> PAGEREF _Toc261604616 \h </w:instrText>
        </w:r>
      </w:ins>
      <w:r>
        <w:rPr>
          <w:noProof/>
        </w:rPr>
      </w:r>
      <w:ins w:id="258" w:author="Pekka Rinne" w:date="2010-05-14T12:47:00Z">
        <w:r>
          <w:rPr>
            <w:noProof/>
          </w:rPr>
          <w:fldChar w:fldCharType="separate"/>
        </w:r>
        <w:r>
          <w:rPr>
            <w:noProof/>
          </w:rPr>
          <w:t>40</w:t>
        </w:r>
        <w:r>
          <w:rPr>
            <w:noProof/>
          </w:rPr>
          <w:fldChar w:fldCharType="end"/>
        </w:r>
      </w:ins>
    </w:p>
    <w:p w:rsidR="00CA77A8" w:rsidRDefault="00CA77A8">
      <w:pPr>
        <w:pStyle w:val="TOC3"/>
        <w:numPr>
          <w:ins w:id="259" w:author="Pekka Rinne" w:date="2010-05-14T12:47:00Z"/>
        </w:numPr>
        <w:tabs>
          <w:tab w:val="left" w:pos="1200"/>
          <w:tab w:val="right" w:leader="dot" w:pos="8630"/>
        </w:tabs>
        <w:rPr>
          <w:ins w:id="260" w:author="Pekka Rinne" w:date="2010-05-14T12:47:00Z"/>
          <w:noProof/>
          <w:sz w:val="24"/>
          <w:szCs w:val="24"/>
          <w:lang w:eastAsia="fi-FI"/>
        </w:rPr>
      </w:pPr>
      <w:ins w:id="261" w:author="Pekka Rinne" w:date="2010-05-14T12:47:00Z">
        <w:r>
          <w:rPr>
            <w:noProof/>
          </w:rPr>
          <w:t>3.3.8</w:t>
        </w:r>
        <w:r>
          <w:rPr>
            <w:noProof/>
            <w:sz w:val="24"/>
            <w:szCs w:val="24"/>
            <w:lang w:eastAsia="fi-FI"/>
          </w:rPr>
          <w:tab/>
        </w:r>
        <w:r>
          <w:rPr>
            <w:noProof/>
          </w:rPr>
          <w:t>Lääkehoito</w:t>
        </w:r>
        <w:r>
          <w:rPr>
            <w:noProof/>
          </w:rPr>
          <w:tab/>
        </w:r>
        <w:r>
          <w:rPr>
            <w:noProof/>
          </w:rPr>
          <w:fldChar w:fldCharType="begin"/>
        </w:r>
        <w:r>
          <w:rPr>
            <w:noProof/>
          </w:rPr>
          <w:instrText xml:space="preserve"> PAGEREF _Toc261604617 \h </w:instrText>
        </w:r>
      </w:ins>
      <w:r>
        <w:rPr>
          <w:noProof/>
        </w:rPr>
      </w:r>
      <w:ins w:id="262" w:author="Pekka Rinne" w:date="2010-05-14T12:47:00Z">
        <w:r>
          <w:rPr>
            <w:noProof/>
          </w:rPr>
          <w:fldChar w:fldCharType="separate"/>
        </w:r>
        <w:r>
          <w:rPr>
            <w:noProof/>
          </w:rPr>
          <w:t>42</w:t>
        </w:r>
        <w:r>
          <w:rPr>
            <w:noProof/>
          </w:rPr>
          <w:fldChar w:fldCharType="end"/>
        </w:r>
      </w:ins>
    </w:p>
    <w:p w:rsidR="00CA77A8" w:rsidRDefault="00CA77A8">
      <w:pPr>
        <w:pStyle w:val="TOC3"/>
        <w:numPr>
          <w:ins w:id="263" w:author="Pekka Rinne" w:date="2010-05-14T12:47:00Z"/>
        </w:numPr>
        <w:tabs>
          <w:tab w:val="left" w:pos="1200"/>
          <w:tab w:val="right" w:leader="dot" w:pos="8630"/>
        </w:tabs>
        <w:rPr>
          <w:ins w:id="264" w:author="Pekka Rinne" w:date="2010-05-14T12:47:00Z"/>
          <w:noProof/>
          <w:sz w:val="24"/>
          <w:szCs w:val="24"/>
          <w:lang w:eastAsia="fi-FI"/>
        </w:rPr>
      </w:pPr>
      <w:ins w:id="265" w:author="Pekka Rinne" w:date="2010-05-14T12:47:00Z">
        <w:r>
          <w:rPr>
            <w:noProof/>
          </w:rPr>
          <w:t>3.3.9</w:t>
        </w:r>
        <w:r>
          <w:rPr>
            <w:noProof/>
            <w:sz w:val="24"/>
            <w:szCs w:val="24"/>
            <w:lang w:eastAsia="fi-FI"/>
          </w:rPr>
          <w:tab/>
        </w:r>
        <w:r>
          <w:rPr>
            <w:noProof/>
          </w:rPr>
          <w:t>Lausunnot</w:t>
        </w:r>
        <w:r>
          <w:rPr>
            <w:noProof/>
          </w:rPr>
          <w:tab/>
        </w:r>
        <w:r>
          <w:rPr>
            <w:noProof/>
          </w:rPr>
          <w:fldChar w:fldCharType="begin"/>
        </w:r>
        <w:r>
          <w:rPr>
            <w:noProof/>
          </w:rPr>
          <w:instrText xml:space="preserve"> PAGEREF _Toc261604618 \h </w:instrText>
        </w:r>
      </w:ins>
      <w:r>
        <w:rPr>
          <w:noProof/>
        </w:rPr>
      </w:r>
      <w:ins w:id="266" w:author="Pekka Rinne" w:date="2010-05-14T12:47:00Z">
        <w:r>
          <w:rPr>
            <w:noProof/>
          </w:rPr>
          <w:fldChar w:fldCharType="separate"/>
        </w:r>
        <w:r>
          <w:rPr>
            <w:noProof/>
          </w:rPr>
          <w:t>42</w:t>
        </w:r>
        <w:r>
          <w:rPr>
            <w:noProof/>
          </w:rPr>
          <w:fldChar w:fldCharType="end"/>
        </w:r>
      </w:ins>
    </w:p>
    <w:p w:rsidR="00CA77A8" w:rsidRDefault="00CA77A8">
      <w:pPr>
        <w:pStyle w:val="TOC3"/>
        <w:numPr>
          <w:ins w:id="267" w:author="Pekka Rinne" w:date="2010-05-14T12:47:00Z"/>
        </w:numPr>
        <w:tabs>
          <w:tab w:val="left" w:pos="1200"/>
          <w:tab w:val="right" w:leader="dot" w:pos="8630"/>
        </w:tabs>
        <w:rPr>
          <w:ins w:id="268" w:author="Pekka Rinne" w:date="2010-05-14T12:47:00Z"/>
          <w:noProof/>
          <w:sz w:val="24"/>
          <w:szCs w:val="24"/>
          <w:lang w:eastAsia="fi-FI"/>
        </w:rPr>
      </w:pPr>
      <w:ins w:id="269" w:author="Pekka Rinne" w:date="2010-05-14T12:47:00Z">
        <w:r>
          <w:rPr>
            <w:noProof/>
          </w:rPr>
          <w:t>3.3.10</w:t>
        </w:r>
        <w:r>
          <w:rPr>
            <w:noProof/>
            <w:sz w:val="24"/>
            <w:szCs w:val="24"/>
            <w:lang w:eastAsia="fi-FI"/>
          </w:rPr>
          <w:tab/>
        </w:r>
        <w:r>
          <w:rPr>
            <w:noProof/>
          </w:rPr>
          <w:t>Apuvälineet</w:t>
        </w:r>
        <w:r>
          <w:rPr>
            <w:noProof/>
          </w:rPr>
          <w:tab/>
        </w:r>
        <w:r>
          <w:rPr>
            <w:noProof/>
          </w:rPr>
          <w:fldChar w:fldCharType="begin"/>
        </w:r>
        <w:r>
          <w:rPr>
            <w:noProof/>
          </w:rPr>
          <w:instrText xml:space="preserve"> PAGEREF _Toc261604619 \h </w:instrText>
        </w:r>
      </w:ins>
      <w:r>
        <w:rPr>
          <w:noProof/>
        </w:rPr>
      </w:r>
      <w:ins w:id="270" w:author="Pekka Rinne" w:date="2010-05-14T12:47:00Z">
        <w:r>
          <w:rPr>
            <w:noProof/>
          </w:rPr>
          <w:fldChar w:fldCharType="separate"/>
        </w:r>
        <w:r>
          <w:rPr>
            <w:noProof/>
          </w:rPr>
          <w:t>43</w:t>
        </w:r>
        <w:r>
          <w:rPr>
            <w:noProof/>
          </w:rPr>
          <w:fldChar w:fldCharType="end"/>
        </w:r>
      </w:ins>
    </w:p>
    <w:p w:rsidR="00CA77A8" w:rsidRDefault="00CA77A8">
      <w:pPr>
        <w:pStyle w:val="TOC3"/>
        <w:numPr>
          <w:ins w:id="271" w:author="Pekka Rinne" w:date="2010-05-14T12:47:00Z"/>
        </w:numPr>
        <w:tabs>
          <w:tab w:val="left" w:pos="1200"/>
          <w:tab w:val="right" w:leader="dot" w:pos="8630"/>
        </w:tabs>
        <w:rPr>
          <w:ins w:id="272" w:author="Pekka Rinne" w:date="2010-05-14T12:47:00Z"/>
          <w:noProof/>
          <w:sz w:val="24"/>
          <w:szCs w:val="24"/>
          <w:lang w:eastAsia="fi-FI"/>
        </w:rPr>
      </w:pPr>
      <w:ins w:id="273" w:author="Pekka Rinne" w:date="2010-05-14T12:47:00Z">
        <w:r>
          <w:rPr>
            <w:noProof/>
          </w:rPr>
          <w:t>3.3.11</w:t>
        </w:r>
        <w:r>
          <w:rPr>
            <w:noProof/>
            <w:sz w:val="24"/>
            <w:szCs w:val="24"/>
            <w:lang w:eastAsia="fi-FI"/>
          </w:rPr>
          <w:tab/>
        </w:r>
        <w:r>
          <w:rPr>
            <w:noProof/>
          </w:rPr>
          <w:t>Kuntoutus</w:t>
        </w:r>
        <w:r>
          <w:rPr>
            <w:noProof/>
          </w:rPr>
          <w:tab/>
        </w:r>
        <w:r>
          <w:rPr>
            <w:noProof/>
          </w:rPr>
          <w:fldChar w:fldCharType="begin"/>
        </w:r>
        <w:r>
          <w:rPr>
            <w:noProof/>
          </w:rPr>
          <w:instrText xml:space="preserve"> PAGEREF _Toc261604620 \h </w:instrText>
        </w:r>
      </w:ins>
      <w:r>
        <w:rPr>
          <w:noProof/>
        </w:rPr>
      </w:r>
      <w:ins w:id="274" w:author="Pekka Rinne" w:date="2010-05-14T12:47:00Z">
        <w:r>
          <w:rPr>
            <w:noProof/>
          </w:rPr>
          <w:fldChar w:fldCharType="separate"/>
        </w:r>
        <w:r>
          <w:rPr>
            <w:noProof/>
          </w:rPr>
          <w:t>44</w:t>
        </w:r>
        <w:r>
          <w:rPr>
            <w:noProof/>
          </w:rPr>
          <w:fldChar w:fldCharType="end"/>
        </w:r>
      </w:ins>
    </w:p>
    <w:p w:rsidR="00CA77A8" w:rsidRDefault="00CA77A8">
      <w:pPr>
        <w:pStyle w:val="TOC3"/>
        <w:numPr>
          <w:ins w:id="275" w:author="Pekka Rinne" w:date="2010-05-14T12:47:00Z"/>
        </w:numPr>
        <w:tabs>
          <w:tab w:val="left" w:pos="1200"/>
          <w:tab w:val="right" w:leader="dot" w:pos="8630"/>
        </w:tabs>
        <w:rPr>
          <w:ins w:id="276" w:author="Pekka Rinne" w:date="2010-05-14T12:47:00Z"/>
          <w:noProof/>
          <w:sz w:val="24"/>
          <w:szCs w:val="24"/>
          <w:lang w:eastAsia="fi-FI"/>
        </w:rPr>
      </w:pPr>
      <w:ins w:id="277" w:author="Pekka Rinne" w:date="2010-05-14T12:47:00Z">
        <w:r>
          <w:rPr>
            <w:noProof/>
          </w:rPr>
          <w:t>3.3.12</w:t>
        </w:r>
        <w:r>
          <w:rPr>
            <w:noProof/>
            <w:sz w:val="24"/>
            <w:szCs w:val="24"/>
            <w:lang w:eastAsia="fi-FI"/>
          </w:rPr>
          <w:tab/>
        </w:r>
        <w:r>
          <w:rPr>
            <w:noProof/>
          </w:rPr>
          <w:t>Toimintakyky</w:t>
        </w:r>
        <w:r>
          <w:rPr>
            <w:noProof/>
          </w:rPr>
          <w:tab/>
        </w:r>
        <w:r>
          <w:rPr>
            <w:noProof/>
          </w:rPr>
          <w:fldChar w:fldCharType="begin"/>
        </w:r>
        <w:r>
          <w:rPr>
            <w:noProof/>
          </w:rPr>
          <w:instrText xml:space="preserve"> PAGEREF _Toc261604621 \h </w:instrText>
        </w:r>
      </w:ins>
      <w:r>
        <w:rPr>
          <w:noProof/>
        </w:rPr>
      </w:r>
      <w:ins w:id="278" w:author="Pekka Rinne" w:date="2010-05-14T12:47:00Z">
        <w:r>
          <w:rPr>
            <w:noProof/>
          </w:rPr>
          <w:fldChar w:fldCharType="separate"/>
        </w:r>
        <w:r>
          <w:rPr>
            <w:noProof/>
          </w:rPr>
          <w:t>44</w:t>
        </w:r>
        <w:r>
          <w:rPr>
            <w:noProof/>
          </w:rPr>
          <w:fldChar w:fldCharType="end"/>
        </w:r>
      </w:ins>
    </w:p>
    <w:p w:rsidR="00CA77A8" w:rsidRDefault="00CA77A8">
      <w:pPr>
        <w:pStyle w:val="TOC3"/>
        <w:numPr>
          <w:ins w:id="279" w:author="Pekka Rinne" w:date="2010-05-14T12:47:00Z"/>
        </w:numPr>
        <w:tabs>
          <w:tab w:val="left" w:pos="1200"/>
          <w:tab w:val="right" w:leader="dot" w:pos="8630"/>
        </w:tabs>
        <w:rPr>
          <w:ins w:id="280" w:author="Pekka Rinne" w:date="2010-05-14T12:47:00Z"/>
          <w:noProof/>
          <w:sz w:val="24"/>
          <w:szCs w:val="24"/>
          <w:lang w:eastAsia="fi-FI"/>
        </w:rPr>
      </w:pPr>
      <w:ins w:id="281" w:author="Pekka Rinne" w:date="2010-05-14T12:47:00Z">
        <w:r>
          <w:rPr>
            <w:noProof/>
          </w:rPr>
          <w:t>3.3.13</w:t>
        </w:r>
        <w:r>
          <w:rPr>
            <w:noProof/>
            <w:sz w:val="24"/>
            <w:szCs w:val="24"/>
            <w:lang w:eastAsia="fi-FI"/>
          </w:rPr>
          <w:tab/>
        </w:r>
        <w:r>
          <w:rPr>
            <w:noProof/>
          </w:rPr>
          <w:t>Jatkohoidon järjestämistä koskevat tiedot</w:t>
        </w:r>
        <w:r>
          <w:rPr>
            <w:noProof/>
          </w:rPr>
          <w:tab/>
        </w:r>
        <w:r>
          <w:rPr>
            <w:noProof/>
          </w:rPr>
          <w:fldChar w:fldCharType="begin"/>
        </w:r>
        <w:r>
          <w:rPr>
            <w:noProof/>
          </w:rPr>
          <w:instrText xml:space="preserve"> PAGEREF _Toc261604622 \h </w:instrText>
        </w:r>
      </w:ins>
      <w:r>
        <w:rPr>
          <w:noProof/>
        </w:rPr>
      </w:r>
      <w:ins w:id="282" w:author="Pekka Rinne" w:date="2010-05-14T12:47:00Z">
        <w:r>
          <w:rPr>
            <w:noProof/>
          </w:rPr>
          <w:fldChar w:fldCharType="separate"/>
        </w:r>
        <w:r>
          <w:rPr>
            <w:noProof/>
          </w:rPr>
          <w:t>44</w:t>
        </w:r>
        <w:r>
          <w:rPr>
            <w:noProof/>
          </w:rPr>
          <w:fldChar w:fldCharType="end"/>
        </w:r>
      </w:ins>
    </w:p>
    <w:p w:rsidR="00CA77A8" w:rsidRDefault="00CA77A8">
      <w:pPr>
        <w:pStyle w:val="TOC3"/>
        <w:numPr>
          <w:ins w:id="283" w:author="Pekka Rinne" w:date="2010-05-14T12:47:00Z"/>
        </w:numPr>
        <w:tabs>
          <w:tab w:val="left" w:pos="1200"/>
          <w:tab w:val="right" w:leader="dot" w:pos="8630"/>
        </w:tabs>
        <w:rPr>
          <w:ins w:id="284" w:author="Pekka Rinne" w:date="2010-05-14T12:47:00Z"/>
          <w:noProof/>
          <w:sz w:val="24"/>
          <w:szCs w:val="24"/>
          <w:lang w:eastAsia="fi-FI"/>
        </w:rPr>
      </w:pPr>
      <w:ins w:id="285" w:author="Pekka Rinne" w:date="2010-05-14T12:47:00Z">
        <w:r>
          <w:rPr>
            <w:noProof/>
          </w:rPr>
          <w:t>3.3.14</w:t>
        </w:r>
        <w:r>
          <w:rPr>
            <w:noProof/>
            <w:sz w:val="24"/>
            <w:szCs w:val="24"/>
            <w:lang w:eastAsia="fi-FI"/>
          </w:rPr>
          <w:tab/>
        </w:r>
        <w:r>
          <w:rPr>
            <w:noProof/>
          </w:rPr>
          <w:t>Kuljetuksen järjestäminen</w:t>
        </w:r>
        <w:r>
          <w:rPr>
            <w:noProof/>
          </w:rPr>
          <w:tab/>
        </w:r>
        <w:r>
          <w:rPr>
            <w:noProof/>
          </w:rPr>
          <w:fldChar w:fldCharType="begin"/>
        </w:r>
        <w:r>
          <w:rPr>
            <w:noProof/>
          </w:rPr>
          <w:instrText xml:space="preserve"> PAGEREF _Toc261604623 \h </w:instrText>
        </w:r>
      </w:ins>
      <w:r>
        <w:rPr>
          <w:noProof/>
        </w:rPr>
      </w:r>
      <w:ins w:id="286" w:author="Pekka Rinne" w:date="2010-05-14T12:47:00Z">
        <w:r>
          <w:rPr>
            <w:noProof/>
          </w:rPr>
          <w:fldChar w:fldCharType="separate"/>
        </w:r>
        <w:r>
          <w:rPr>
            <w:noProof/>
          </w:rPr>
          <w:t>44</w:t>
        </w:r>
        <w:r>
          <w:rPr>
            <w:noProof/>
          </w:rPr>
          <w:fldChar w:fldCharType="end"/>
        </w:r>
      </w:ins>
    </w:p>
    <w:p w:rsidR="00CA77A8" w:rsidRDefault="00CA77A8">
      <w:r>
        <w:fldChar w:fldCharType="end"/>
      </w:r>
    </w:p>
    <w:p w:rsidR="00CA77A8" w:rsidRDefault="00CA77A8">
      <w:r>
        <w:t xml:space="preserve">LIITE:  A -Lähete/hoitopalaute kenttäkoodistot </w:t>
      </w:r>
    </w:p>
    <w:p w:rsidR="00CA77A8" w:rsidRDefault="00CA77A8">
      <w:pPr>
        <w:rPr>
          <w:b/>
        </w:rPr>
      </w:pPr>
      <w:r>
        <w:br w:type="page"/>
      </w:r>
      <w:r>
        <w:rPr>
          <w:b/>
        </w:rPr>
        <w:t>Versiohistoria</w:t>
      </w:r>
    </w:p>
    <w:p w:rsidR="00CA77A8" w:rsidRDefault="00CA77A8"/>
    <w:p w:rsidR="00CA77A8" w:rsidRDefault="00CA77A8"/>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8"/>
        <w:gridCol w:w="1998"/>
        <w:gridCol w:w="2700"/>
        <w:gridCol w:w="2700"/>
      </w:tblGrid>
      <w:tr w:rsidR="00CA77A8">
        <w:tc>
          <w:tcPr>
            <w:tcW w:w="1998" w:type="dxa"/>
          </w:tcPr>
          <w:p w:rsidR="00CA77A8" w:rsidRDefault="00CA77A8">
            <w:r>
              <w:t>Versio</w:t>
            </w:r>
          </w:p>
        </w:tc>
        <w:tc>
          <w:tcPr>
            <w:tcW w:w="1998" w:type="dxa"/>
          </w:tcPr>
          <w:p w:rsidR="00CA77A8" w:rsidRDefault="00CA77A8">
            <w:r>
              <w:t>Pvm</w:t>
            </w:r>
          </w:p>
        </w:tc>
        <w:tc>
          <w:tcPr>
            <w:tcW w:w="2700" w:type="dxa"/>
          </w:tcPr>
          <w:p w:rsidR="00CA77A8" w:rsidRDefault="00CA77A8">
            <w:r>
              <w:t>Tekijät</w:t>
            </w:r>
          </w:p>
        </w:tc>
        <w:tc>
          <w:tcPr>
            <w:tcW w:w="2700" w:type="dxa"/>
          </w:tcPr>
          <w:p w:rsidR="00CA77A8" w:rsidRDefault="00CA77A8">
            <w:r>
              <w:t>Selite</w:t>
            </w:r>
          </w:p>
        </w:tc>
      </w:tr>
      <w:tr w:rsidR="00CA77A8">
        <w:tc>
          <w:tcPr>
            <w:tcW w:w="1998" w:type="dxa"/>
          </w:tcPr>
          <w:p w:rsidR="00CA77A8" w:rsidRDefault="00CA77A8">
            <w:r>
              <w:t>4.1</w:t>
            </w:r>
          </w:p>
        </w:tc>
        <w:tc>
          <w:tcPr>
            <w:tcW w:w="1998" w:type="dxa"/>
          </w:tcPr>
          <w:p w:rsidR="00CA77A8" w:rsidRDefault="00CA77A8">
            <w:r>
              <w:t>18.1.2008</w:t>
            </w:r>
          </w:p>
        </w:tc>
        <w:tc>
          <w:tcPr>
            <w:tcW w:w="2700" w:type="dxa"/>
          </w:tcPr>
          <w:p w:rsidR="00CA77A8" w:rsidRDefault="00CA77A8">
            <w:r>
              <w:t>Ydintietotyöryhmä:</w:t>
            </w:r>
          </w:p>
          <w:p w:rsidR="00CA77A8" w:rsidRDefault="00CA77A8">
            <w:r>
              <w:t>Korjaukset teki Timo Tarhonen</w:t>
            </w:r>
          </w:p>
        </w:tc>
        <w:tc>
          <w:tcPr>
            <w:tcW w:w="2700" w:type="dxa"/>
          </w:tcPr>
          <w:p w:rsidR="00CA77A8" w:rsidRDefault="00CA77A8">
            <w:r>
              <w:t>Ydintietotyöryhmän edellyttämät korjaukset:</w:t>
            </w:r>
          </w:p>
          <w:p w:rsidR="00CA77A8" w:rsidRDefault="00CA77A8">
            <w:r>
              <w:t>sisältömääritysdokumenttien viittaukset muutettu, mukana siirrettävät dokumentit määritystä muutettu, hoitoprosessin vaihe mukana aina, Palvelutapahtuman tyyppittely poistettu. Tulosyy/hoidon syy koodisto vaihdettu.</w:t>
            </w:r>
          </w:p>
        </w:tc>
      </w:tr>
      <w:tr w:rsidR="00CA77A8">
        <w:tc>
          <w:tcPr>
            <w:tcW w:w="1998" w:type="dxa"/>
          </w:tcPr>
          <w:p w:rsidR="00CA77A8" w:rsidRDefault="00CA77A8">
            <w:r>
              <w:t>5.0</w:t>
            </w:r>
          </w:p>
        </w:tc>
        <w:tc>
          <w:tcPr>
            <w:tcW w:w="1998" w:type="dxa"/>
          </w:tcPr>
          <w:p w:rsidR="00CA77A8" w:rsidRDefault="00CA77A8">
            <w:r>
              <w:t>1.10.2009</w:t>
            </w:r>
          </w:p>
        </w:tc>
        <w:tc>
          <w:tcPr>
            <w:tcW w:w="2700" w:type="dxa"/>
          </w:tcPr>
          <w:p w:rsidR="00CA77A8" w:rsidRDefault="00CA77A8" w:rsidP="000E3048">
            <w:r>
              <w:t>Matti Polojärvi Commit; Oy</w:t>
            </w:r>
          </w:p>
          <w:p w:rsidR="00CA77A8" w:rsidRDefault="00CA77A8"/>
        </w:tc>
        <w:tc>
          <w:tcPr>
            <w:tcW w:w="2700" w:type="dxa"/>
          </w:tcPr>
          <w:p w:rsidR="00CA77A8" w:rsidRDefault="00CA77A8">
            <w:r>
              <w:t>Dokumentti on päivitetty Kertomus ja lomakkeet 1.2.246.777.11.2009.3 dokumentin pohjalta.</w:t>
            </w:r>
          </w:p>
        </w:tc>
      </w:tr>
      <w:tr w:rsidR="00CA77A8">
        <w:trPr>
          <w:ins w:id="287" w:author="Pekka Rinne" w:date="2010-03-30T12:01:00Z"/>
        </w:trPr>
        <w:tc>
          <w:tcPr>
            <w:tcW w:w="1998" w:type="dxa"/>
          </w:tcPr>
          <w:p w:rsidR="00CA77A8" w:rsidRDefault="00CA77A8">
            <w:pPr>
              <w:rPr>
                <w:ins w:id="288" w:author="Pekka Rinne" w:date="2010-03-30T12:01:00Z"/>
              </w:rPr>
            </w:pPr>
            <w:ins w:id="289" w:author="Pekka Rinne" w:date="2010-03-30T12:01:00Z">
              <w:r>
                <w:t>5.</w:t>
              </w:r>
            </w:ins>
            <w:ins w:id="290" w:author="Pekka Rinne" w:date="2010-03-30T12:40:00Z">
              <w:r>
                <w:t>01</w:t>
              </w:r>
            </w:ins>
          </w:p>
        </w:tc>
        <w:tc>
          <w:tcPr>
            <w:tcW w:w="1998" w:type="dxa"/>
          </w:tcPr>
          <w:p w:rsidR="00CA77A8" w:rsidRDefault="00CA77A8">
            <w:pPr>
              <w:rPr>
                <w:ins w:id="291" w:author="Pekka Rinne" w:date="2010-03-30T12:01:00Z"/>
              </w:rPr>
            </w:pPr>
            <w:ins w:id="292" w:author="Pekka Rinne" w:date="2010-03-30T12:01:00Z">
              <w:r>
                <w:t>30.3.2010</w:t>
              </w:r>
            </w:ins>
          </w:p>
        </w:tc>
        <w:tc>
          <w:tcPr>
            <w:tcW w:w="2700" w:type="dxa"/>
          </w:tcPr>
          <w:p w:rsidR="00CA77A8" w:rsidRDefault="00CA77A8" w:rsidP="000E3048">
            <w:pPr>
              <w:rPr>
                <w:ins w:id="293" w:author="Pekka Rinne" w:date="2010-03-30T12:01:00Z"/>
              </w:rPr>
            </w:pPr>
            <w:ins w:id="294" w:author="Pekka Rinne" w:date="2010-03-30T12:01:00Z">
              <w:r>
                <w:t>Pekka Rinne, Kela</w:t>
              </w:r>
            </w:ins>
          </w:p>
        </w:tc>
        <w:tc>
          <w:tcPr>
            <w:tcW w:w="2700" w:type="dxa"/>
          </w:tcPr>
          <w:p w:rsidR="00CA77A8" w:rsidRDefault="00CA77A8">
            <w:pPr>
              <w:rPr>
                <w:ins w:id="295" w:author="Pekka Rinne" w:date="2010-03-30T12:01:00Z"/>
              </w:rPr>
            </w:pPr>
            <w:ins w:id="296" w:author="Pekka Rinne" w:date="2010-03-30T12:01:00Z">
              <w:r>
                <w:t xml:space="preserve">Määritystä tarkennettu Tuula Mattlarin kommenttien </w:t>
              </w:r>
            </w:ins>
            <w:ins w:id="297" w:author="Jari Porrasmaa (STM)" w:date="2010-04-27T16:22:00Z">
              <w:r>
                <w:t>ja teknisen komitean</w:t>
              </w:r>
            </w:ins>
            <w:ins w:id="298" w:author="Pekka Rinne" w:date="2010-05-14T12:48:00Z">
              <w:r>
                <w:t xml:space="preserve"> keskustelun</w:t>
              </w:r>
            </w:ins>
            <w:ins w:id="299" w:author="Jari Porrasmaa (STM)" w:date="2010-04-27T16:22:00Z">
              <w:r>
                <w:t xml:space="preserve"> (24.3.2010) pohjalta</w:t>
              </w:r>
            </w:ins>
          </w:p>
        </w:tc>
      </w:tr>
      <w:tr w:rsidR="00CA77A8">
        <w:trPr>
          <w:ins w:id="300" w:author="Pekka Rinne" w:date="2010-05-14T11:49:00Z"/>
        </w:trPr>
        <w:tc>
          <w:tcPr>
            <w:tcW w:w="1998" w:type="dxa"/>
          </w:tcPr>
          <w:p w:rsidR="00CA77A8" w:rsidRDefault="00CA77A8">
            <w:pPr>
              <w:rPr>
                <w:ins w:id="301" w:author="Pekka Rinne" w:date="2010-05-14T11:49:00Z"/>
              </w:rPr>
            </w:pPr>
            <w:ins w:id="302" w:author="Pekka Rinne" w:date="2010-05-14T11:49:00Z">
              <w:r>
                <w:t>5.02</w:t>
              </w:r>
            </w:ins>
          </w:p>
        </w:tc>
        <w:tc>
          <w:tcPr>
            <w:tcW w:w="1998" w:type="dxa"/>
          </w:tcPr>
          <w:p w:rsidR="00CA77A8" w:rsidRDefault="00CA77A8">
            <w:pPr>
              <w:rPr>
                <w:ins w:id="303" w:author="Pekka Rinne" w:date="2010-05-14T11:49:00Z"/>
              </w:rPr>
            </w:pPr>
            <w:ins w:id="304" w:author="Pekka Rinne" w:date="2010-05-14T11:50:00Z">
              <w:r>
                <w:t>14.5.2010</w:t>
              </w:r>
            </w:ins>
          </w:p>
        </w:tc>
        <w:tc>
          <w:tcPr>
            <w:tcW w:w="2700" w:type="dxa"/>
          </w:tcPr>
          <w:p w:rsidR="00CA77A8" w:rsidRDefault="00CA77A8" w:rsidP="000E3048">
            <w:pPr>
              <w:rPr>
                <w:ins w:id="305" w:author="Pekka Rinne" w:date="2010-05-14T11:49:00Z"/>
              </w:rPr>
            </w:pPr>
            <w:ins w:id="306" w:author="Pekka Rinne" w:date="2010-05-14T11:50:00Z">
              <w:r>
                <w:t>Pekka Rinne, Kela</w:t>
              </w:r>
            </w:ins>
          </w:p>
        </w:tc>
        <w:tc>
          <w:tcPr>
            <w:tcW w:w="2700" w:type="dxa"/>
          </w:tcPr>
          <w:p w:rsidR="00CA77A8" w:rsidRDefault="00CA77A8">
            <w:pPr>
              <w:rPr>
                <w:ins w:id="307" w:author="Pekka Rinne" w:date="2010-05-14T11:49:00Z"/>
              </w:rPr>
            </w:pPr>
            <w:ins w:id="308" w:author="Pekka Rinne" w:date="2010-05-14T11:50:00Z">
              <w:r>
                <w:t xml:space="preserve">Tarkennettu </w:t>
              </w:r>
            </w:ins>
            <w:ins w:id="309" w:author="Pekka Rinne" w:date="2010-05-14T11:52:00Z">
              <w:r>
                <w:t>lähetteen keskustelutunnuksen muodostaminen PikaXML-tunnuks</w:t>
              </w:r>
            </w:ins>
            <w:ins w:id="310" w:author="Pekka Rinne" w:date="2010-05-14T11:53:00Z">
              <w:r>
                <w:t>e</w:t>
              </w:r>
            </w:ins>
            <w:ins w:id="311" w:author="Pekka Rinne" w:date="2010-05-14T11:52:00Z">
              <w:r>
                <w:t>sta</w:t>
              </w:r>
            </w:ins>
            <w:ins w:id="312" w:author="Pekka Rinne" w:date="2010-05-14T12:41:00Z">
              <w:r>
                <w:t xml:space="preserve"> lukuun 2.3.1.2</w:t>
              </w:r>
            </w:ins>
            <w:ins w:id="313" w:author="Pekka Rinne" w:date="2010-05-14T12:42:00Z">
              <w:r>
                <w:t>. Lisäksi kohta 2.3.1.1. merkitty pakolliseksi.</w:t>
              </w:r>
            </w:ins>
          </w:p>
        </w:tc>
      </w:tr>
      <w:tr w:rsidR="00CA77A8">
        <w:trPr>
          <w:ins w:id="314" w:author="Pekka Rinne" w:date="2010-08-03T15:04:00Z"/>
        </w:trPr>
        <w:tc>
          <w:tcPr>
            <w:tcW w:w="1998" w:type="dxa"/>
          </w:tcPr>
          <w:p w:rsidR="00CA77A8" w:rsidRDefault="00CA77A8">
            <w:pPr>
              <w:rPr>
                <w:ins w:id="315" w:author="Pekka Rinne" w:date="2010-08-03T15:04:00Z"/>
              </w:rPr>
            </w:pPr>
            <w:ins w:id="316" w:author="Pekka Rinne" w:date="2010-08-03T15:04:00Z">
              <w:r>
                <w:t>5.03</w:t>
              </w:r>
            </w:ins>
          </w:p>
        </w:tc>
        <w:tc>
          <w:tcPr>
            <w:tcW w:w="1998" w:type="dxa"/>
          </w:tcPr>
          <w:p w:rsidR="00CA77A8" w:rsidRDefault="00CA77A8">
            <w:pPr>
              <w:rPr>
                <w:ins w:id="317" w:author="Pekka Rinne" w:date="2010-08-03T15:04:00Z"/>
              </w:rPr>
            </w:pPr>
            <w:ins w:id="318" w:author="Pekka Rinne" w:date="2010-08-03T15:04:00Z">
              <w:r>
                <w:t>3.8.2010</w:t>
              </w:r>
            </w:ins>
          </w:p>
        </w:tc>
        <w:tc>
          <w:tcPr>
            <w:tcW w:w="2700" w:type="dxa"/>
          </w:tcPr>
          <w:p w:rsidR="00CA77A8" w:rsidRDefault="00CA77A8" w:rsidP="000E3048">
            <w:pPr>
              <w:rPr>
                <w:ins w:id="319" w:author="Pekka Rinne" w:date="2010-08-03T15:04:00Z"/>
              </w:rPr>
            </w:pPr>
            <w:ins w:id="320" w:author="Pekka Rinne" w:date="2010-08-03T15:04:00Z">
              <w:r>
                <w:t>Pekka Rinne</w:t>
              </w:r>
            </w:ins>
            <w:ins w:id="321" w:author="Pekka Rinne" w:date="2010-08-03T15:05:00Z">
              <w:r>
                <w:t xml:space="preserve"> &amp; Marko Jalonen</w:t>
              </w:r>
            </w:ins>
            <w:ins w:id="322" w:author="Pekka Rinne" w:date="2010-08-03T15:04:00Z">
              <w:r>
                <w:t>, Kela</w:t>
              </w:r>
            </w:ins>
          </w:p>
        </w:tc>
        <w:tc>
          <w:tcPr>
            <w:tcW w:w="2700" w:type="dxa"/>
          </w:tcPr>
          <w:p w:rsidR="00CA77A8" w:rsidRDefault="00CA77A8">
            <w:pPr>
              <w:rPr>
                <w:ins w:id="323" w:author="Pekka Rinne" w:date="2010-08-03T15:04:00Z"/>
              </w:rPr>
            </w:pPr>
            <w:ins w:id="324" w:author="Pekka Rinne" w:date="2010-08-03T15:15:00Z">
              <w:r>
                <w:t>Lisätty luku 2.3.1</w:t>
              </w:r>
            </w:ins>
            <w:ins w:id="325" w:author="JAL" w:date="2010-08-03T15:31:00Z">
              <w:r>
                <w:t>.</w:t>
              </w:r>
            </w:ins>
            <w:ins w:id="326" w:author="Pekka Rinne" w:date="2010-08-03T15:15:00Z">
              <w:r>
                <w:t>4 (P</w:t>
              </w:r>
            </w:ins>
            <w:ins w:id="327" w:author="Pekka Rinne" w:date="2010-08-03T15:26:00Z">
              <w:r>
                <w:t>ika</w:t>
              </w:r>
            </w:ins>
            <w:ins w:id="328" w:author="Pekka Rinne" w:date="2010-08-03T15:15:00Z">
              <w:r>
                <w:t xml:space="preserve">XML:n </w:t>
              </w:r>
              <w:r w:rsidRPr="00CB573B">
                <w:t>ORIG_SNDR_REF_ID</w:t>
              </w:r>
              <w:r>
                <w:t xml:space="preserve">:tä vastaava vaihtoehtoinen STRING-muotoinen tunnus niille, jotka eivät </w:t>
              </w:r>
            </w:ins>
            <w:ins w:id="329" w:author="Pekka Rinne" w:date="2010-08-03T15:16:00Z">
              <w:r>
                <w:t xml:space="preserve">pysty tuottamaan </w:t>
              </w:r>
            </w:ins>
            <w:ins w:id="330" w:author="Pekka Rinne" w:date="2010-08-04T10:04:00Z">
              <w:r>
                <w:t xml:space="preserve">lähetteelle </w:t>
              </w:r>
            </w:ins>
            <w:ins w:id="331" w:author="Pekka Rinne" w:date="2010-08-03T15:16:00Z">
              <w:r>
                <w:t>yksikäsitteistä OID-tunnusta</w:t>
              </w:r>
            </w:ins>
            <w:ins w:id="332" w:author="Pekka Rinne" w:date="2010-08-03T15:15:00Z">
              <w:r>
                <w:t>) sekä päivitetty kenttäkoodisto</w:t>
              </w:r>
            </w:ins>
            <w:ins w:id="333" w:author="Pekka Rinne" w:date="2010-08-03T15:16:00Z">
              <w:r>
                <w:t xml:space="preserve"> uuden kentän mukaisesti.</w:t>
              </w:r>
            </w:ins>
            <w:ins w:id="334" w:author="Pekka Rinne" w:date="2010-08-03T15:26:00Z">
              <w:r>
                <w:t xml:space="preserve"> Lisäksi tarkennettu</w:t>
              </w:r>
            </w:ins>
            <w:ins w:id="335" w:author="Pekka Rinne" w:date="2010-08-03T15:27:00Z">
              <w:r>
                <w:t xml:space="preserve"> lukuun 2.3.1.2</w:t>
              </w:r>
            </w:ins>
            <w:ins w:id="336" w:author="Pekka Rinne" w:date="2010-08-03T15:26:00Z">
              <w:r>
                <w:t xml:space="preserve"> PikaXML kenttien</w:t>
              </w:r>
            </w:ins>
            <w:ins w:id="337" w:author="Pekka Rinne" w:date="2010-08-03T15:27:00Z">
              <w:r>
                <w:t xml:space="preserve"> </w:t>
              </w:r>
              <w:r w:rsidRPr="00CB573B">
                <w:t>ORIG_SNDR_REF_ID</w:t>
              </w:r>
              <w:r>
                <w:t xml:space="preserve"> ja </w:t>
              </w:r>
              <w:r w:rsidRPr="00CB573B">
                <w:t>SNDR_REF_ID</w:t>
              </w:r>
              <w:r>
                <w:t xml:space="preserve"> käyttöä, jos </w:t>
              </w:r>
              <w:r w:rsidRPr="00CB573B">
                <w:t>ORIG_SNDR_REF_ID</w:t>
              </w:r>
              <w:r>
                <w:t xml:space="preserve"> puuttuu PikaXML-sisällöstä.</w:t>
              </w:r>
            </w:ins>
          </w:p>
        </w:tc>
      </w:tr>
    </w:tbl>
    <w:p w:rsidR="00CA77A8" w:rsidRDefault="00CA77A8"/>
    <w:p w:rsidR="00CA77A8" w:rsidRDefault="00CA77A8">
      <w:r>
        <w:br w:type="page"/>
      </w:r>
    </w:p>
    <w:p w:rsidR="00CA77A8" w:rsidRDefault="00CA77A8">
      <w:pPr>
        <w:pStyle w:val="Heading1"/>
        <w:numPr>
          <w:numberingChange w:id="338" w:author="Pekka Rinne" w:date="2010-03-30T12:01:00Z" w:original="%1:1:0:."/>
        </w:numPr>
      </w:pPr>
      <w:bookmarkStart w:id="339" w:name="_Toc261604556"/>
      <w:r>
        <w:t>Lähete ja hoitopalaute</w:t>
      </w:r>
      <w:bookmarkEnd w:id="339"/>
    </w:p>
    <w:p w:rsidR="00CA77A8" w:rsidRDefault="00CA77A8">
      <w:pPr>
        <w:rPr>
          <w:sz w:val="24"/>
        </w:rPr>
      </w:pPr>
    </w:p>
    <w:p w:rsidR="00CA77A8" w:rsidRDefault="00CA77A8">
      <w:pPr>
        <w:pStyle w:val="Heading2"/>
        <w:numPr>
          <w:numberingChange w:id="340" w:author="Pekka Rinne" w:date="2010-03-30T12:01:00Z" w:original="%1:1:0:.%2:1:0:"/>
        </w:numPr>
      </w:pPr>
      <w:bookmarkStart w:id="341" w:name="_Toc261604557"/>
      <w:r>
        <w:t>Mallinnuksen lähtötilanne</w:t>
      </w:r>
      <w:bookmarkEnd w:id="341"/>
    </w:p>
    <w:p w:rsidR="00CA77A8" w:rsidRDefault="00CA77A8"/>
    <w:p w:rsidR="00CA77A8" w:rsidRPr="00BC0EE5" w:rsidRDefault="00CA77A8" w:rsidP="00BC0EE5">
      <w:r w:rsidRPr="0038571B">
        <w:t>Tämä soveltamisohje on alun perin perustunut Centekin 6.11.2003 ydintietomäärittelyyn ja kesän 2003 HL7 CDA R2 äänestyspakettiin. Määritys on tuolloin rakennettu siten, että sillä on pystytty siirtämään OVT/EDI MEDDIS-tietosisältö ja siitä johdettu XML-tietosisältö. Ydintietosisältöön kuuluvat osiot on aikanaan mallinnettu siten, että niissä on ollut vähintään ydintietoprojektin määrittelemä tietosisältö.</w:t>
      </w:r>
    </w:p>
    <w:p w:rsidR="00CA77A8" w:rsidRPr="00BC0EE5" w:rsidRDefault="00CA77A8" w:rsidP="00BC0EE5"/>
    <w:p w:rsidR="00CA77A8" w:rsidRPr="00BC0EE5" w:rsidRDefault="00CA77A8" w:rsidP="00BC0EE5">
      <w:pPr>
        <w:rPr>
          <w:b/>
        </w:rPr>
      </w:pPr>
      <w:r w:rsidRPr="0038571B">
        <w:rPr>
          <w:b/>
        </w:rPr>
        <w:t>Lähete ja hoitopalaute –CDA R2 määrittelyn kehitysprojekti vuonna 2009</w:t>
      </w:r>
    </w:p>
    <w:p w:rsidR="00CA77A8" w:rsidRPr="00BC0EE5" w:rsidRDefault="00CA77A8" w:rsidP="00BC0EE5"/>
    <w:p w:rsidR="00CA77A8" w:rsidRPr="00BC0EE5" w:rsidRDefault="00CA77A8" w:rsidP="00BC0EE5">
      <w:pPr>
        <w:pStyle w:val="BodyText"/>
        <w:ind w:left="0" w:right="-82"/>
        <w:jc w:val="both"/>
        <w:rPr>
          <w:sz w:val="20"/>
          <w:szCs w:val="20"/>
        </w:rPr>
      </w:pPr>
      <w:r w:rsidRPr="0038571B">
        <w:rPr>
          <w:sz w:val="20"/>
          <w:szCs w:val="20"/>
        </w:rPr>
        <w:t xml:space="preserve">Kansaneläkelaitos (myöhemmin Kela) kilpailutti kesällä 2009 joukon HL7-määrittelytyökokonaisuuksia osana terveydenhuollon kansallisten tietojärjestelmäpalveluiden (KanTa-palvelut) kehitystä, joista yksi kokonaisuus oli KanTa-palveluiden –jatkomäärittelyvaiheessa HL7 CDA R2 Kertomus ja lomakkeet –määritykseen tehtyjen muutosten toteutus lähetteen ja hoitopalautteen CDA R2 -rakenne –määrittelyyn. Työkokonaisuuden toteuttajaksi kilpailutuksessa valikoitui Commit; Oy. </w:t>
      </w:r>
    </w:p>
    <w:p w:rsidR="00CA77A8" w:rsidRPr="00BC0EE5" w:rsidRDefault="00CA77A8" w:rsidP="00BC0EE5">
      <w:pPr>
        <w:rPr>
          <w:lang w:eastAsia="fi-FI"/>
        </w:rPr>
      </w:pPr>
    </w:p>
    <w:p w:rsidR="00CA77A8" w:rsidRDefault="00CA77A8" w:rsidP="00BC0EE5">
      <w:pPr>
        <w:autoSpaceDE w:val="0"/>
        <w:autoSpaceDN w:val="0"/>
        <w:adjustRightInd w:val="0"/>
        <w:rPr>
          <w:lang w:eastAsia="fi-FI"/>
        </w:rPr>
      </w:pPr>
      <w:r w:rsidRPr="0038571B">
        <w:rPr>
          <w:lang w:eastAsia="fi-FI"/>
        </w:rPr>
        <w:t xml:space="preserve">Työkokonaisuuden taustalla oli KanTa-palveluiden -jatkomäärittelyiden Ydindokumentissa (1.0) määritelty lähete-hoitopalaute-käsittelyn 1. vaiheen asettamat vaatimukset, jossa tehdyt lähetteet ja hoitopalautteet arkistoidaan KanTa-palveluun CDA R2 -muodossa. Kertomus ja lomakkeet -määrittelyn päivitykset oli täten tarpeen toteuttaa myös lähete- ja hoitopalaute -määrityksiin. </w:t>
      </w:r>
    </w:p>
    <w:p w:rsidR="00CA77A8" w:rsidRDefault="00CA77A8" w:rsidP="00781B9E">
      <w:pPr>
        <w:autoSpaceDE w:val="0"/>
        <w:autoSpaceDN w:val="0"/>
        <w:adjustRightInd w:val="0"/>
        <w:rPr>
          <w:rFonts w:cs="Arial"/>
          <w:color w:val="000000"/>
        </w:rPr>
      </w:pPr>
    </w:p>
    <w:p w:rsidR="00CA77A8" w:rsidRPr="00C22461" w:rsidRDefault="00CA77A8" w:rsidP="00781B9E">
      <w:pPr>
        <w:autoSpaceDE w:val="0"/>
        <w:autoSpaceDN w:val="0"/>
        <w:adjustRightInd w:val="0"/>
        <w:rPr>
          <w:color w:val="000000"/>
          <w:lang w:eastAsia="fi-FI"/>
        </w:rPr>
      </w:pPr>
      <w:r w:rsidRPr="006D2902">
        <w:rPr>
          <w:rFonts w:cs="Arial"/>
          <w:color w:val="000000"/>
        </w:rPr>
        <w:t>Määrittelytyön alkaessa, ja edelleen tämän dokumentin kirjoitushetkellä, lähete-hoitopalaute -liikenteeseen toteutettu ns. PikaXML-rakenne on laajasti tuotantokäytössä. Aiemmin PikaXML:n ja CDA R2 muodon välille on laadittu XSLT-muunnos, jota ei ole päivitetty tämän työn yhteydessä. Lähete-hoitopalaute –määrittelytyön edetessä havaittiin tarve uusille lähete-palaute -spesifeille otsikoille, joita ei kansallisissa määrityksissä ollut valmiina. Tarvittavat otsikot on tämän työn aikana määritelty ja otettu huomioon tässä dokumentissa sekä esimerkeissä.</w:t>
      </w:r>
    </w:p>
    <w:p w:rsidR="00CA77A8" w:rsidRPr="00BC0EE5" w:rsidRDefault="00CA77A8" w:rsidP="00BC0EE5">
      <w:pPr>
        <w:autoSpaceDE w:val="0"/>
        <w:autoSpaceDN w:val="0"/>
        <w:adjustRightInd w:val="0"/>
        <w:rPr>
          <w:lang w:eastAsia="fi-FI"/>
        </w:rPr>
      </w:pPr>
    </w:p>
    <w:p w:rsidR="00CA77A8" w:rsidRDefault="00CA77A8">
      <w:pPr>
        <w:rPr>
          <w:ins w:id="342" w:author="Jari Porrasmaa (STM)" w:date="2010-04-27T16:24:00Z"/>
          <w:b/>
        </w:rPr>
      </w:pPr>
      <w:ins w:id="343" w:author="Jari Porrasmaa (STM)" w:date="2010-04-27T16:24:00Z">
        <w:r>
          <w:rPr>
            <w:b/>
          </w:rPr>
          <w:t>Määrittelyn täsmennykset vuonna 2010</w:t>
        </w:r>
      </w:ins>
    </w:p>
    <w:p w:rsidR="00CA77A8" w:rsidRDefault="00CA77A8">
      <w:pPr>
        <w:rPr>
          <w:ins w:id="344" w:author="Jari Porrasmaa (STM)" w:date="2010-04-27T16:24:00Z"/>
          <w:b/>
        </w:rPr>
      </w:pPr>
    </w:p>
    <w:p w:rsidR="00CA77A8" w:rsidRDefault="00CA77A8">
      <w:pPr>
        <w:rPr>
          <w:ins w:id="345" w:author="Jari Porrasmaa (STM)" w:date="2010-04-27T16:30:00Z"/>
        </w:rPr>
      </w:pPr>
      <w:ins w:id="346" w:author="Jari Porrasmaa (STM)" w:date="2010-04-27T16:26:00Z">
        <w:r>
          <w:t xml:space="preserve">CDA R2 määritysten kehittäminen on lähtenyt liikkeelle osana kansallista terveyshanketta (2003-2007). </w:t>
        </w:r>
      </w:ins>
      <w:ins w:id="347" w:author="Jari Porrasmaa (STM)" w:date="2010-04-27T16:27:00Z">
        <w:r>
          <w:t xml:space="preserve">Terveyshankkeen lähtökohtana on ollut tietojen rakenteistaminen, jotta kirjattua tietoa voidaan hyödyntää mm. </w:t>
        </w:r>
      </w:ins>
      <w:ins w:id="348" w:author="Jari Porrasmaa (STM)" w:date="2010-04-27T16:28:00Z">
        <w:r>
          <w:t xml:space="preserve">päätöksenteontuen ja tilastoinnin tarpeisiin. </w:t>
        </w:r>
      </w:ins>
      <w:ins w:id="349" w:author="Jari Porrasmaa (STM)" w:date="2010-04-27T16:29:00Z">
        <w:r>
          <w:t xml:space="preserve"> Lähtökohta on johtanut siihen että jo käytössä olevista OVT/EDI MEDDIS-sanomista ja tähän pohjautuvista ns</w:t>
        </w:r>
      </w:ins>
      <w:ins w:id="350" w:author="Jari Porrasmaa (STM)" w:date="2010-04-27T16:30:00Z">
        <w:r>
          <w:t>. ”Pika-XML” sanomista on poimittu paljon rakenteista tietoa CDA R2 lähetteeseen.</w:t>
        </w:r>
      </w:ins>
    </w:p>
    <w:p w:rsidR="00CA77A8" w:rsidRDefault="00CA77A8">
      <w:pPr>
        <w:rPr>
          <w:ins w:id="351" w:author="Jari Porrasmaa (STM)" w:date="2010-04-27T16:28:00Z"/>
        </w:rPr>
      </w:pPr>
    </w:p>
    <w:p w:rsidR="00CA77A8" w:rsidRDefault="00CA77A8">
      <w:pPr>
        <w:rPr>
          <w:ins w:id="352" w:author="Jari Porrasmaa (STM)" w:date="2010-04-27T16:38:00Z"/>
        </w:rPr>
      </w:pPr>
      <w:ins w:id="353" w:author="Jari Porrasmaa (STM)" w:date="2010-04-27T16:30:00Z">
        <w:r>
          <w:t xml:space="preserve">Terveyshankkeen päätyttyä CDA R2 mallinnustuyötä on jatkettu KanTa-hankkeessa, jossa </w:t>
        </w:r>
      </w:ins>
      <w:ins w:id="354" w:author="Jari Porrasmaa (STM)" w:date="2010-04-27T16:37:00Z">
        <w:r>
          <w:t>rakennetaan sähköisen lääkemääräyksen, kansallisen potilaskertomusarkiston ja kansalaisen katseluyhteyden tarvitsemat tietojärjestelmäpalvelut</w:t>
        </w:r>
      </w:ins>
      <w:ins w:id="355" w:author="Jari Porrasmaa (STM)" w:date="2010-04-27T16:38:00Z">
        <w:r>
          <w:t xml:space="preserve"> (katso </w:t>
        </w:r>
        <w:r>
          <w:fldChar w:fldCharType="begin"/>
        </w:r>
        <w:r>
          <w:instrText xml:space="preserve"> HYPERLINK "http://www.kanta.fi" </w:instrText>
        </w:r>
      </w:ins>
      <w:ins w:id="356" w:author="Jari Porrasmaa (STM)" w:date="2010-04-27T16:38:00Z">
        <w:r>
          <w:fldChar w:fldCharType="separate"/>
        </w:r>
        <w:r w:rsidRPr="00076B98">
          <w:rPr>
            <w:rStyle w:val="Hyperlink"/>
          </w:rPr>
          <w:t>www.kanta.fi</w:t>
        </w:r>
        <w:r>
          <w:fldChar w:fldCharType="end"/>
        </w:r>
        <w:r>
          <w:t>).</w:t>
        </w:r>
      </w:ins>
    </w:p>
    <w:p w:rsidR="00CA77A8" w:rsidRDefault="00CA77A8">
      <w:pPr>
        <w:rPr>
          <w:ins w:id="357" w:author="Jari Porrasmaa (STM)" w:date="2010-04-27T16:38:00Z"/>
        </w:rPr>
      </w:pPr>
    </w:p>
    <w:p w:rsidR="00CA77A8" w:rsidRDefault="00CA77A8">
      <w:pPr>
        <w:rPr>
          <w:ins w:id="358" w:author="Jari Porrasmaa (STM)" w:date="2010-04-27T16:48:00Z"/>
        </w:rPr>
      </w:pPr>
      <w:ins w:id="359" w:author="Jari Porrasmaa (STM)" w:date="2010-04-27T16:38:00Z">
        <w:r>
          <w:t xml:space="preserve">Lähetteen osalta kehityslinjauksia on käsitelty mm. asiakasorganisaatioiden (ns. klusterihankkeiden) ja tietojärjestelmätoimittajien </w:t>
        </w:r>
      </w:ins>
      <w:ins w:id="360" w:author="Jari Porrasmaa (STM)" w:date="2010-04-27T16:39:00Z">
        <w:r>
          <w:t xml:space="preserve">yhteistyöelimessä Pokanen. Yhteisenä tahtotilana on ollut, että </w:t>
        </w:r>
      </w:ins>
      <w:ins w:id="361" w:author="Jari Porrasmaa (STM)" w:date="2010-04-27T16:28:00Z">
        <w:r>
          <w:t xml:space="preserve"> </w:t>
        </w:r>
      </w:ins>
      <w:ins w:id="362" w:author="Jari Porrasmaa (STM)" w:date="2010-04-27T16:40:00Z">
        <w:r>
          <w:t>toimivaan lähete-palautejärjestelmään ei tässä kehityksen vaiheessa kosketa.</w:t>
        </w:r>
      </w:ins>
      <w:ins w:id="363" w:author="Jari Porrasmaa (STM)" w:date="2010-04-27T16:41:00Z">
        <w:r>
          <w:t xml:space="preserve"> L</w:t>
        </w:r>
      </w:ins>
      <w:ins w:id="364" w:author="Jari Porrasmaa (STM)" w:date="2010-04-27T16:42:00Z">
        <w:r>
          <w:t>isäksi on todettu</w:t>
        </w:r>
      </w:ins>
      <w:ins w:id="365" w:author="Pekka Rinne" w:date="2010-05-14T11:57:00Z">
        <w:r>
          <w:t>, että</w:t>
        </w:r>
      </w:ins>
      <w:ins w:id="366" w:author="Jari Porrasmaa (STM)" w:date="2010-04-27T16:42:00Z">
        <w:r>
          <w:t xml:space="preserve"> lähetteen jatkokehitys vaatisi toiminnallista mallinnusta eri suppeiden erikoisalojen näkökulm</w:t>
        </w:r>
      </w:ins>
      <w:ins w:id="367" w:author="Pekka Rinne" w:date="2010-05-14T11:57:00Z">
        <w:r>
          <w:t>i</w:t>
        </w:r>
      </w:ins>
      <w:ins w:id="368" w:author="Jari Porrasmaa (STM)" w:date="2010-04-27T16:42:00Z">
        <w:r>
          <w:t>sta ja muuten laajempaa pohdintaa mitä uusia tarpeita lähetteiden siirrossa ja siirrettävän tietosisällön kehittämisessä on.</w:t>
        </w:r>
      </w:ins>
      <w:ins w:id="369" w:author="Jari Porrasmaa (STM)" w:date="2010-04-27T16:43:00Z">
        <w:r>
          <w:t xml:space="preserve"> Näiden seikkojen lisäksi ollaan muuttamassa terveydenhuollon rakenteita ja tietojenkäsittelytapoja tavalla joka mahdollistaa monia uusia toimintatapoja.</w:t>
        </w:r>
      </w:ins>
      <w:ins w:id="370" w:author="Jari Porrasmaa (STM)" w:date="2010-04-27T16:44:00Z">
        <w:r>
          <w:t xml:space="preserve"> Rakenteellisilla uudistuksilla voi olla vaikutuksia myös lähetteiden käyttöön potilaiden hoidossa.</w:t>
        </w:r>
      </w:ins>
      <w:ins w:id="371" w:author="Jari Porrasmaa (STM)" w:date="2010-04-27T16:40:00Z">
        <w:r>
          <w:t xml:space="preserve"> Niinpä KanTa-arkiston näkökulmasta </w:t>
        </w:r>
      </w:ins>
      <w:ins w:id="372" w:author="Jari Porrasmaa (STM)" w:date="2010-04-27T16:41:00Z">
        <w:r>
          <w:t>CDA R2 lähete-hoitopalaute</w:t>
        </w:r>
      </w:ins>
      <w:ins w:id="373" w:author="Jari Porrasmaa (STM)" w:date="2010-04-27T16:45:00Z">
        <w:r>
          <w:t xml:space="preserve"> </w:t>
        </w:r>
      </w:ins>
      <w:ins w:id="374" w:author="Jari Porrasmaa (STM)" w:date="2010-04-27T16:41:00Z">
        <w:r>
          <w:t>on saanut poikkeavan roolin</w:t>
        </w:r>
      </w:ins>
      <w:ins w:id="375" w:author="Jari Porrasmaa (STM)" w:date="2010-04-27T16:44:00Z">
        <w:r>
          <w:t xml:space="preserve"> kuin mikä sillä on hoitovastuun siirtäjänä </w:t>
        </w:r>
      </w:ins>
      <w:ins w:id="376" w:author="Jari Porrasmaa (STM)" w:date="2010-04-27T16:45:00Z">
        <w:r>
          <w:t>eri hoitoyksikköjen välillä. Lähete arkistoidaan KanTa-arkistoon, jotta terveydenhuollon palveluidenantajien sähköinen arkistointi voidaan toteuttaa ja että kansalaisen katseluyhteyden kautta lähete- ja hoitopalaute voidaan näyttää potilaalle</w:t>
        </w:r>
      </w:ins>
      <w:ins w:id="377" w:author="Jari Porrasmaa (STM)" w:date="2010-04-27T16:46:00Z">
        <w:r>
          <w:t xml:space="preserve">. </w:t>
        </w:r>
      </w:ins>
      <w:ins w:id="378" w:author="Jari Porrasmaa (STM)" w:date="2010-04-27T16:47:00Z">
        <w:r>
          <w:t>Varsinainen toiminnallisuus tapahtuu aiemmin rakennettujen</w:t>
        </w:r>
      </w:ins>
      <w:ins w:id="379" w:author="Jari Porrasmaa (STM)" w:date="2010-04-27T16:48:00Z">
        <w:r>
          <w:t xml:space="preserve"> toteutusten ja yhteyksien avulla. </w:t>
        </w:r>
      </w:ins>
    </w:p>
    <w:p w:rsidR="00CA77A8" w:rsidRDefault="00CA77A8">
      <w:pPr>
        <w:rPr>
          <w:ins w:id="380" w:author="Jari Porrasmaa (STM)" w:date="2010-04-27T16:48:00Z"/>
        </w:rPr>
      </w:pPr>
    </w:p>
    <w:p w:rsidR="00CA77A8" w:rsidRDefault="00CA77A8">
      <w:pPr>
        <w:rPr>
          <w:ins w:id="381" w:author="Jari Porrasmaa (STM)" w:date="2010-04-27T16:57:00Z"/>
        </w:rPr>
      </w:pPr>
      <w:ins w:id="382" w:author="Jari Porrasmaa (STM)" w:date="2010-04-27T16:47:00Z">
        <w:r>
          <w:t>Koska lähetteen käyttö</w:t>
        </w:r>
      </w:ins>
      <w:ins w:id="383" w:author="Jari Porrasmaa (STM)" w:date="2010-04-27T16:49:00Z">
        <w:r>
          <w:t>tarkoitus on yllä kuvattu, ei aiempien ratkaisujen tai</w:t>
        </w:r>
      </w:ins>
      <w:ins w:id="384" w:author="Jari Porrasmaa (STM)" w:date="2010-04-27T16:51:00Z">
        <w:r>
          <w:t xml:space="preserve"> mallinnuksen tavoitteiden</w:t>
        </w:r>
      </w:ins>
      <w:ins w:id="385" w:author="Jari Porrasmaa (STM)" w:date="2010-04-27T16:49:00Z">
        <w:r>
          <w:t xml:space="preserve"> mukaisella rakenteisuudella ole juurikaan käyttöarvoa. </w:t>
        </w:r>
      </w:ins>
      <w:ins w:id="386" w:author="Jari Porrasmaa (STM)" w:date="2010-04-27T16:50:00Z">
        <w:r>
          <w:t>T</w:t>
        </w:r>
      </w:ins>
      <w:ins w:id="387" w:author="Jari Porrasmaa (STM)" w:date="2010-04-27T16:52:00Z">
        <w:r>
          <w:t xml:space="preserve">urhia rakenteita poistamalla </w:t>
        </w:r>
      </w:ins>
      <w:ins w:id="388" w:author="Jari Porrasmaa (STM)" w:date="2010-04-27T16:53:00Z">
        <w:r>
          <w:t xml:space="preserve">voidaan madaltaa toteutuskynnystä ja yksinkertaistaa toteutusta kokonaisuudessaan. </w:t>
        </w:r>
      </w:ins>
      <w:ins w:id="389" w:author="Jari Porrasmaa (STM)" w:date="2010-04-27T16:54:00Z">
        <w:r>
          <w:t>Tässä määrityksessä onkin suurin osa rakenteesta merkitty vapaaehtoiseksi. Käytännössä lähete</w:t>
        </w:r>
      </w:ins>
      <w:ins w:id="390" w:author="Jari Porrasmaa (STM)" w:date="2010-04-27T16:55:00Z">
        <w:r>
          <w:t>-</w:t>
        </w:r>
      </w:ins>
      <w:ins w:id="391" w:author="Jari Porrasmaa (STM)" w:date="2010-04-27T16:54:00Z">
        <w:r>
          <w:t xml:space="preserve"> ja hoit</w:t>
        </w:r>
      </w:ins>
      <w:ins w:id="392" w:author="Jari Porrasmaa (STM)" w:date="2010-04-27T16:55:00Z">
        <w:r>
          <w:t>opalauteasiakirjoihin</w:t>
        </w:r>
      </w:ins>
      <w:ins w:id="393" w:author="Jari Porrasmaa (STM)" w:date="2010-04-27T16:54:00Z">
        <w:r>
          <w:t xml:space="preserve"> </w:t>
        </w:r>
      </w:ins>
      <w:ins w:id="394" w:author="Jari Porrasmaa (STM)" w:date="2010-04-27T16:55:00Z">
        <w:r>
          <w:t xml:space="preserve">tuotetaan </w:t>
        </w:r>
      </w:ins>
      <w:ins w:id="395" w:author="Jari Porrasmaa (STM)" w:date="2010-04-27T16:56:00Z">
        <w:r>
          <w:t xml:space="preserve">näyttömuotoon kyseisten asiakirjojen tietosisältö ja rakenteisuudesta edellytetään vain tiettyjä pakollisia yksilöintitietoja, joilla eri palveluiden antajien arkistoimat lähetteet ja hoitopalautteet voidaan yhdistää yhdeksi kokonaisuudeksi katseluyhteydessä. </w:t>
        </w:r>
      </w:ins>
      <w:ins w:id="396" w:author="Jari Porrasmaa (STM)" w:date="2010-04-27T23:47:00Z">
        <w:r>
          <w:t xml:space="preserve"> Asiakirjassa on luonnollis</w:t>
        </w:r>
      </w:ins>
      <w:ins w:id="397" w:author="Jari Porrasmaa (STM)" w:date="2010-04-27T23:48:00Z">
        <w:r>
          <w:t>esti oltava kertomusrakenteet</w:t>
        </w:r>
      </w:ins>
      <w:ins w:id="398" w:author="Jari Porrasmaa (STM)" w:date="2010-04-27T23:49:00Z">
        <w:r>
          <w:t xml:space="preserve"> (näkymä ja hoitoprosessin vaihe) ja varsinainen siirrettyä sanomaa vastaava teksti mahdollisine otsikoineen. </w:t>
        </w:r>
      </w:ins>
      <w:ins w:id="399" w:author="Jari Porrasmaa (STM)" w:date="2010-04-27T16:57:00Z">
        <w:r>
          <w:t xml:space="preserve"> Rakenteiden määrittelyt on jätetty määrittelydokumenttiin lähinnä mahdollisia jatkokehitysaskelia ajatellen.</w:t>
        </w:r>
      </w:ins>
    </w:p>
    <w:p w:rsidR="00CA77A8" w:rsidRDefault="00CA77A8">
      <w:pPr>
        <w:rPr>
          <w:ins w:id="400" w:author="Jari Porrasmaa (STM)" w:date="2010-04-27T16:58:00Z"/>
        </w:rPr>
      </w:pPr>
    </w:p>
    <w:p w:rsidR="00CA77A8" w:rsidRPr="00BE2A5B" w:rsidRDefault="00CA77A8">
      <w:ins w:id="401" w:author="Jari Porrasmaa (STM)" w:date="2010-04-27T16:59:00Z">
        <w:r>
          <w:t>Varsinaisen tietosisällön lisäksi lähetteen arkistoinnissa noudatetaan voimassa olevia määrityksiä asiakirjojen kuvailutiedoista.</w:t>
        </w:r>
      </w:ins>
    </w:p>
    <w:p w:rsidR="00CA77A8" w:rsidRDefault="00CA77A8">
      <w:pPr>
        <w:pStyle w:val="Heading2"/>
        <w:numPr>
          <w:numberingChange w:id="402" w:author="Pekka Rinne" w:date="2010-03-30T12:01:00Z" w:original="%1:1:0:.%2:2:0:"/>
        </w:numPr>
      </w:pPr>
      <w:bookmarkStart w:id="403" w:name="_Toc261604558"/>
      <w:r>
        <w:t>Perusrakenne</w:t>
      </w:r>
      <w:bookmarkEnd w:id="403"/>
    </w:p>
    <w:p w:rsidR="00CA77A8" w:rsidRDefault="00CA77A8">
      <w:pPr>
        <w:rPr>
          <w:sz w:val="24"/>
        </w:rPr>
      </w:pPr>
    </w:p>
    <w:p w:rsidR="00CA77A8" w:rsidRDefault="00CA77A8">
      <w:r>
        <w:t>Lähetteen ja hoitopalautteen rakenne noudattaa yleistä CDA-potilaskertomusrakennetta. Varsinainen lähete siirretään omana lomakkeenaan, jolloin kaikki lähetetiedot ovat hoitoprosessin vaiheen tulotilanne alla. Hoitopalautteen yhteydessä palautetaan myös lähetetiedot hoitoprosessin vaiheen tulotilanne alla.</w:t>
      </w:r>
    </w:p>
    <w:p w:rsidR="00CA77A8" w:rsidRDefault="00CA77A8"/>
    <w:p w:rsidR="00CA77A8" w:rsidRDefault="00CA77A8">
      <w:pPr>
        <w:rPr>
          <w:sz w:val="24"/>
        </w:rPr>
      </w:pPr>
      <w:del w:id="404" w:author="Jari Porrasmaa (STM)" w:date="2010-04-27T17:00:00Z">
        <w:r w:rsidDel="003E12AC">
          <w:delText xml:space="preserve">Lisäksi edellytetään, että samassa "siirtopaketissa" on mukana henkilötietolomake (pakollinen). sekä muut hoidossa tarvittavat lomakkeet.  Siirrettävät lomakkeet riippuvat toimintaprosessista, eikä toimintaprosessin määrittely kuulu tämän dokumentin aiheisiin. </w:delText>
        </w:r>
      </w:del>
      <w:r>
        <w:t>Alla olevassa rakenteessa ovat näytettävät otsikot ja tietokentät.</w:t>
      </w:r>
    </w:p>
    <w:p w:rsidR="00CA77A8" w:rsidRDefault="00CA77A8"/>
    <w:p w:rsidR="00CA77A8" w:rsidRDefault="00CA77A8">
      <w:r>
        <w:t>Rakenne:</w:t>
      </w:r>
    </w:p>
    <w:p w:rsidR="00CA77A8" w:rsidRDefault="00CA77A8"/>
    <w:p w:rsidR="00CA77A8" w:rsidRDefault="00CA77A8">
      <w:pPr>
        <w:rPr>
          <w:sz w:val="24"/>
        </w:rPr>
      </w:pPr>
      <w:r>
        <w:t>Allekirjoitus ( CDA R2 headerissä)</w:t>
      </w:r>
    </w:p>
    <w:p w:rsidR="00CA77A8" w:rsidRDefault="00CA77A8">
      <w:pPr>
        <w:rPr>
          <w:sz w:val="24"/>
        </w:rPr>
      </w:pPr>
    </w:p>
    <w:p w:rsidR="00CA77A8" w:rsidRDefault="00CA77A8">
      <w:r>
        <w:t>Henkilötietolomake</w:t>
      </w:r>
    </w:p>
    <w:p w:rsidR="00CA77A8" w:rsidRDefault="00CA77A8"/>
    <w:p w:rsidR="00CA77A8" w:rsidRPr="00923C60" w:rsidRDefault="00CA77A8">
      <w:r w:rsidRPr="00CA77A8">
        <w:rPr>
          <w:rPrChange w:id="405" w:author="Pekka Rinne" w:date="2010-03-30T12:03:00Z">
            <w:rPr>
              <w:highlight w:val="yellow"/>
            </w:rPr>
          </w:rPrChange>
        </w:rPr>
        <w:t xml:space="preserve">*:lla </w:t>
      </w:r>
      <w:ins w:id="406" w:author="Pekka Rinne" w:date="2010-03-30T12:03:00Z">
        <w:r w:rsidRPr="00CA77A8">
          <w:rPr>
            <w:rPrChange w:id="407" w:author="Pekka Rinne" w:date="2010-03-30T12:03:00Z">
              <w:rPr>
                <w:highlight w:val="yellow"/>
              </w:rPr>
            </w:rPrChange>
          </w:rPr>
          <w:t xml:space="preserve">on </w:t>
        </w:r>
      </w:ins>
      <w:r w:rsidRPr="00CA77A8">
        <w:rPr>
          <w:rPrChange w:id="408" w:author="Pekka Rinne" w:date="2010-03-30T12:03:00Z">
            <w:rPr>
              <w:highlight w:val="yellow"/>
            </w:rPr>
          </w:rPrChange>
        </w:rPr>
        <w:t>merk</w:t>
      </w:r>
      <w:ins w:id="409" w:author="Pekka Rinne" w:date="2010-03-30T12:03:00Z">
        <w:r w:rsidRPr="00CA77A8">
          <w:rPr>
            <w:rPrChange w:id="410" w:author="Pekka Rinne" w:date="2010-03-30T12:03:00Z">
              <w:rPr>
                <w:highlight w:val="yellow"/>
              </w:rPr>
            </w:rPrChange>
          </w:rPr>
          <w:t>i</w:t>
        </w:r>
      </w:ins>
      <w:del w:id="411" w:author="Pekka Rinne" w:date="2010-03-30T12:03:00Z">
        <w:r w:rsidRPr="00CA77A8">
          <w:rPr>
            <w:rPrChange w:id="412" w:author="Pekka Rinne" w:date="2010-03-30T12:03:00Z">
              <w:rPr>
                <w:highlight w:val="yellow"/>
              </w:rPr>
            </w:rPrChange>
          </w:rPr>
          <w:delText>a</w:delText>
        </w:r>
      </w:del>
      <w:r w:rsidRPr="00CA77A8">
        <w:rPr>
          <w:rPrChange w:id="413" w:author="Pekka Rinne" w:date="2010-03-30T12:03:00Z">
            <w:rPr>
              <w:highlight w:val="yellow"/>
            </w:rPr>
          </w:rPrChange>
        </w:rPr>
        <w:t>tt</w:t>
      </w:r>
      <w:ins w:id="414" w:author="Pekka Rinne" w:date="2010-03-30T12:03:00Z">
        <w:r w:rsidRPr="00CA77A8">
          <w:rPr>
            <w:rPrChange w:id="415" w:author="Pekka Rinne" w:date="2010-03-30T12:03:00Z">
              <w:rPr>
                <w:highlight w:val="yellow"/>
              </w:rPr>
            </w:rPrChange>
          </w:rPr>
          <w:t>y</w:t>
        </w:r>
      </w:ins>
      <w:del w:id="416" w:author="Pekka Rinne" w:date="2010-03-30T12:03:00Z">
        <w:r w:rsidRPr="00CA77A8">
          <w:rPr>
            <w:rPrChange w:id="417" w:author="Pekka Rinne" w:date="2010-03-30T12:03:00Z">
              <w:rPr>
                <w:highlight w:val="yellow"/>
              </w:rPr>
            </w:rPrChange>
          </w:rPr>
          <w:delText>u</w:delText>
        </w:r>
      </w:del>
      <w:r w:rsidRPr="00CA77A8">
        <w:rPr>
          <w:rPrChange w:id="418" w:author="Pekka Rinne" w:date="2010-03-30T12:03:00Z">
            <w:rPr>
              <w:highlight w:val="yellow"/>
            </w:rPr>
          </w:rPrChange>
        </w:rPr>
        <w:t xml:space="preserve"> </w:t>
      </w:r>
      <w:del w:id="419" w:author="Pekka Rinne" w:date="2010-03-30T12:03:00Z">
        <w:r w:rsidRPr="00CA77A8">
          <w:rPr>
            <w:rPrChange w:id="420" w:author="Pekka Rinne" w:date="2010-03-30T12:03:00Z">
              <w:rPr>
                <w:highlight w:val="yellow"/>
              </w:rPr>
            </w:rPrChange>
          </w:rPr>
          <w:delText xml:space="preserve">ne </w:delText>
        </w:r>
      </w:del>
      <w:ins w:id="421" w:author="Pekka Rinne" w:date="2010-03-30T12:03:00Z">
        <w:r w:rsidRPr="00CA77A8">
          <w:rPr>
            <w:rPrChange w:id="422" w:author="Pekka Rinne" w:date="2010-03-30T12:03:00Z">
              <w:rPr>
                <w:highlight w:val="yellow"/>
              </w:rPr>
            </w:rPrChange>
          </w:rPr>
          <w:t xml:space="preserve">pakolliset </w:t>
        </w:r>
      </w:ins>
      <w:r w:rsidRPr="00CA77A8">
        <w:rPr>
          <w:rPrChange w:id="423" w:author="Pekka Rinne" w:date="2010-03-30T12:03:00Z">
            <w:rPr>
              <w:highlight w:val="yellow"/>
            </w:rPr>
          </w:rPrChange>
        </w:rPr>
        <w:t xml:space="preserve">tiedot, jotka </w:t>
      </w:r>
      <w:del w:id="424" w:author="Pekka Rinne" w:date="2010-03-30T12:03:00Z">
        <w:r w:rsidRPr="00CA77A8">
          <w:rPr>
            <w:rPrChange w:id="425" w:author="Pekka Rinne" w:date="2010-03-30T12:03:00Z">
              <w:rPr>
                <w:highlight w:val="yellow"/>
              </w:rPr>
            </w:rPrChange>
          </w:rPr>
          <w:delText xml:space="preserve">varmasti </w:delText>
        </w:r>
      </w:del>
      <w:r w:rsidRPr="00CA77A8">
        <w:rPr>
          <w:rPrChange w:id="426" w:author="Pekka Rinne" w:date="2010-03-30T12:03:00Z">
            <w:rPr>
              <w:highlight w:val="yellow"/>
            </w:rPr>
          </w:rPrChange>
        </w:rPr>
        <w:t>liittyvät lähetteen vastaanottamiseen</w:t>
      </w:r>
    </w:p>
    <w:p w:rsidR="00CA77A8" w:rsidRPr="00923C60" w:rsidRDefault="00CA77A8">
      <w:pPr>
        <w:rPr>
          <w:b/>
          <w:bCs/>
        </w:rPr>
      </w:pPr>
      <w:r w:rsidRPr="00923C60">
        <w:rPr>
          <w:b/>
          <w:bCs/>
        </w:rPr>
        <w:t>Lähete:</w:t>
      </w:r>
    </w:p>
    <w:p w:rsidR="00CA77A8" w:rsidRPr="00923C60" w:rsidRDefault="00CA77A8"/>
    <w:p w:rsidR="00CA77A8" w:rsidRPr="00923C60" w:rsidRDefault="00CA77A8">
      <w:r w:rsidRPr="00923C60">
        <w:tab/>
        <w:t>LÄH</w:t>
      </w:r>
    </w:p>
    <w:p w:rsidR="00CA77A8" w:rsidRPr="00923C60" w:rsidRDefault="00CA77A8">
      <w:r w:rsidRPr="00923C60">
        <w:tab/>
      </w:r>
      <w:r w:rsidRPr="00923C60">
        <w:tab/>
        <w:t>Määrittämätön hoitoprosessin vaihe</w:t>
      </w:r>
      <w:r w:rsidRPr="00923C60">
        <w:tab/>
      </w:r>
    </w:p>
    <w:p w:rsidR="00CA77A8" w:rsidRPr="00923C60" w:rsidRDefault="00CA77A8" w:rsidP="00FE6692">
      <w:pPr>
        <w:ind w:left="1440" w:firstLine="720"/>
      </w:pPr>
      <w:r w:rsidRPr="00923C60">
        <w:t>lähetteen ja hoitopalautteen tekniset ja osapuolitiedot</w:t>
      </w:r>
    </w:p>
    <w:p w:rsidR="00CA77A8" w:rsidRPr="00923C60" w:rsidRDefault="00CA77A8">
      <w:r w:rsidRPr="00923C60">
        <w:tab/>
      </w:r>
      <w:r w:rsidRPr="00923C60">
        <w:tab/>
      </w:r>
      <w:r w:rsidRPr="00923C60">
        <w:tab/>
      </w:r>
      <w:r w:rsidRPr="00923C60">
        <w:tab/>
        <w:t>lähetteen tyyppi</w:t>
      </w:r>
    </w:p>
    <w:p w:rsidR="00CA77A8" w:rsidRPr="00923C60" w:rsidRDefault="00CA77A8">
      <w:r>
        <w:tab/>
      </w:r>
      <w:r>
        <w:tab/>
      </w:r>
      <w:r>
        <w:tab/>
      </w:r>
      <w:r>
        <w:tab/>
        <w:t>palvelutapahtuma</w:t>
      </w:r>
    </w:p>
    <w:p w:rsidR="00CA77A8" w:rsidRPr="00923C60" w:rsidRDefault="00CA77A8">
      <w:r>
        <w:tab/>
      </w:r>
      <w:r>
        <w:tab/>
      </w:r>
      <w:r>
        <w:tab/>
      </w:r>
      <w:r>
        <w:tab/>
        <w:t>lähetteen erikoisala</w:t>
      </w:r>
    </w:p>
    <w:p w:rsidR="00CA77A8" w:rsidRPr="00923C60" w:rsidRDefault="00CA77A8">
      <w:r>
        <w:tab/>
      </w:r>
      <w:r>
        <w:tab/>
      </w:r>
      <w:r>
        <w:tab/>
      </w:r>
      <w:r>
        <w:tab/>
        <w:t>alkuperäisen lähetteen antopvm</w:t>
      </w:r>
    </w:p>
    <w:p w:rsidR="00CA77A8" w:rsidRPr="00923C60" w:rsidRDefault="00CA77A8">
      <w:r>
        <w:tab/>
      </w:r>
      <w:r>
        <w:tab/>
      </w:r>
      <w:r>
        <w:tab/>
      </w:r>
      <w:r>
        <w:tab/>
        <w:t>alkuperäisen lähetteen lähettävä lääkäri</w:t>
      </w:r>
    </w:p>
    <w:p w:rsidR="00CA77A8" w:rsidRPr="00923C60" w:rsidRDefault="00CA77A8">
      <w:r>
        <w:tab/>
      </w:r>
      <w:r>
        <w:tab/>
      </w:r>
      <w:r>
        <w:tab/>
      </w:r>
      <w:r>
        <w:tab/>
        <w:t>alkuperäisen lähetteen lähettävä laitos</w:t>
      </w:r>
    </w:p>
    <w:p w:rsidR="00CA77A8" w:rsidRPr="00923C60" w:rsidRDefault="00CA77A8">
      <w:r>
        <w:tab/>
      </w:r>
      <w:r>
        <w:tab/>
      </w:r>
      <w:r>
        <w:tab/>
      </w:r>
      <w:r>
        <w:tab/>
        <w:t>vastaanottava organisaatio</w:t>
      </w:r>
    </w:p>
    <w:p w:rsidR="00CA77A8" w:rsidRPr="00923C60" w:rsidRDefault="00CA77A8">
      <w:r>
        <w:tab/>
      </w:r>
      <w:r>
        <w:tab/>
      </w:r>
      <w:r>
        <w:tab/>
      </w:r>
      <w:r>
        <w:tab/>
        <w:t>lähete vastaanotettu pvm *</w:t>
      </w:r>
    </w:p>
    <w:p w:rsidR="00CA77A8" w:rsidRPr="00923C60" w:rsidRDefault="00CA77A8">
      <w:r w:rsidRPr="00923C60">
        <w:tab/>
      </w:r>
      <w:r w:rsidRPr="00923C60">
        <w:tab/>
      </w:r>
      <w:r w:rsidRPr="00923C60">
        <w:tab/>
      </w:r>
      <w:r w:rsidRPr="00923C60">
        <w:tab/>
        <w:t>vastaanottava lääkäri</w:t>
      </w:r>
    </w:p>
    <w:p w:rsidR="00CA77A8" w:rsidRPr="00923C60" w:rsidRDefault="00CA77A8">
      <w:r w:rsidRPr="00923C60">
        <w:tab/>
      </w:r>
      <w:r w:rsidRPr="00923C60">
        <w:tab/>
      </w:r>
      <w:r w:rsidRPr="00923C60">
        <w:tab/>
      </w:r>
      <w:r w:rsidRPr="00923C60">
        <w:tab/>
        <w:t>kenelle saa lähettää hoitopalautteen</w:t>
      </w:r>
    </w:p>
    <w:p w:rsidR="00CA77A8" w:rsidRPr="00923C60" w:rsidRDefault="00CA77A8">
      <w:r w:rsidRPr="00923C60">
        <w:tab/>
      </w:r>
      <w:r w:rsidRPr="00923C60">
        <w:tab/>
      </w:r>
      <w:r w:rsidRPr="00923C60">
        <w:tab/>
        <w:t>hoidon priorisointi</w:t>
      </w:r>
    </w:p>
    <w:p w:rsidR="00CA77A8" w:rsidRPr="00923C60" w:rsidRDefault="00CA77A8">
      <w:r w:rsidRPr="00923C60">
        <w:tab/>
      </w:r>
      <w:r w:rsidRPr="00923C60">
        <w:tab/>
      </w:r>
      <w:r w:rsidRPr="00923C60">
        <w:tab/>
      </w:r>
      <w:r w:rsidRPr="00923C60">
        <w:tab/>
        <w:t>lähettäjän kiireellisyysluokka</w:t>
      </w:r>
    </w:p>
    <w:p w:rsidR="00CA77A8" w:rsidRPr="00923C60" w:rsidRDefault="00CA77A8">
      <w:r w:rsidRPr="00923C60">
        <w:tab/>
      </w:r>
      <w:r w:rsidRPr="00923C60">
        <w:tab/>
      </w:r>
      <w:r w:rsidRPr="00923C60">
        <w:tab/>
      </w:r>
      <w:r w:rsidRPr="00923C60">
        <w:tab/>
        <w:t xml:space="preserve">vastaanottajan kiireellisyysluokka </w:t>
      </w:r>
      <w:r w:rsidRPr="00CA77A8">
        <w:rPr>
          <w:rPrChange w:id="427" w:author="Pekka Rinne" w:date="2010-03-30T12:03:00Z">
            <w:rPr>
              <w:highlight w:val="yellow"/>
            </w:rPr>
          </w:rPrChange>
        </w:rPr>
        <w:t>*</w:t>
      </w:r>
    </w:p>
    <w:p w:rsidR="00CA77A8" w:rsidRPr="00923C60" w:rsidRDefault="00CA77A8">
      <w:r w:rsidRPr="00923C60">
        <w:tab/>
      </w:r>
      <w:r w:rsidRPr="00923C60">
        <w:tab/>
      </w:r>
      <w:r w:rsidRPr="00923C60">
        <w:tab/>
      </w:r>
      <w:r w:rsidRPr="00923C60">
        <w:tab/>
        <w:t xml:space="preserve">tavoitehoitoaika </w:t>
      </w:r>
      <w:r w:rsidRPr="00CA77A8">
        <w:rPr>
          <w:rPrChange w:id="428" w:author="Pekka Rinne" w:date="2010-03-30T12:03:00Z">
            <w:rPr>
              <w:highlight w:val="yellow"/>
            </w:rPr>
          </w:rPrChange>
        </w:rPr>
        <w:t>*</w:t>
      </w:r>
    </w:p>
    <w:p w:rsidR="00CA77A8" w:rsidRDefault="00CA77A8">
      <w:pPr>
        <w:ind w:left="720" w:firstLine="720"/>
      </w:pPr>
      <w:r w:rsidRPr="00923C60">
        <w:t>tulotilanne</w:t>
      </w:r>
    </w:p>
    <w:p w:rsidR="00CA77A8" w:rsidRDefault="00CA77A8">
      <w:pPr>
        <w:ind w:left="720" w:firstLine="720"/>
      </w:pPr>
      <w:r>
        <w:tab/>
        <w:t>hoidon syy</w:t>
      </w:r>
    </w:p>
    <w:p w:rsidR="00CA77A8" w:rsidRDefault="00CA77A8">
      <w:pPr>
        <w:ind w:left="720" w:firstLine="720"/>
      </w:pPr>
      <w:r>
        <w:tab/>
        <w:t>diagnoosi: lähettämisen syyn diagnoosi</w:t>
      </w:r>
    </w:p>
    <w:p w:rsidR="00CA77A8" w:rsidRDefault="00CA77A8" w:rsidP="00EC0D4E">
      <w:pPr>
        <w:ind w:left="720" w:firstLine="720"/>
      </w:pPr>
      <w:r>
        <w:tab/>
        <w:t>esitiedot (anamneesi)</w:t>
      </w:r>
    </w:p>
    <w:p w:rsidR="00CA77A8" w:rsidRDefault="00CA77A8">
      <w:pPr>
        <w:ind w:left="720" w:firstLine="720"/>
      </w:pPr>
      <w:r>
        <w:tab/>
        <w:t>nykytila</w:t>
      </w:r>
    </w:p>
    <w:p w:rsidR="00CA77A8" w:rsidRDefault="00CA77A8">
      <w:pPr>
        <w:ind w:left="720" w:firstLine="720"/>
      </w:pPr>
      <w:r>
        <w:tab/>
        <w:t>tutkimukset</w:t>
      </w:r>
    </w:p>
    <w:p w:rsidR="00CA77A8" w:rsidRDefault="00CA77A8">
      <w:pPr>
        <w:ind w:left="720" w:firstLine="720"/>
      </w:pPr>
      <w:r>
        <w:tab/>
      </w:r>
      <w:r>
        <w:tab/>
        <w:t>tehdyt tutkimukset</w:t>
      </w:r>
    </w:p>
    <w:p w:rsidR="00CA77A8" w:rsidRDefault="00CA77A8">
      <w:pPr>
        <w:ind w:left="720" w:firstLine="720"/>
      </w:pPr>
      <w:r>
        <w:tab/>
        <w:t>toimenpiteet</w:t>
      </w:r>
    </w:p>
    <w:p w:rsidR="00CA77A8" w:rsidRDefault="00CA77A8">
      <w:r>
        <w:tab/>
      </w:r>
      <w:r>
        <w:tab/>
      </w:r>
      <w:r>
        <w:tab/>
      </w:r>
      <w:r>
        <w:tab/>
        <w:t>tehdyt toimenpiteet</w:t>
      </w:r>
    </w:p>
    <w:p w:rsidR="00CA77A8" w:rsidRDefault="00CA77A8">
      <w:pPr>
        <w:ind w:left="1440" w:firstLine="720"/>
      </w:pPr>
      <w:r>
        <w:t>diagnoosi: asiakkaan aikaisemmat sairaudet</w:t>
      </w:r>
    </w:p>
    <w:p w:rsidR="00CA77A8" w:rsidRDefault="00CA77A8">
      <w:pPr>
        <w:ind w:left="1440" w:firstLine="720"/>
      </w:pPr>
      <w:r>
        <w:t>loppuarvio</w:t>
      </w:r>
    </w:p>
    <w:p w:rsidR="00CA77A8" w:rsidRDefault="00CA77A8">
      <w:pPr>
        <w:ind w:left="1440" w:firstLine="720"/>
      </w:pPr>
      <w:r>
        <w:t>lääkehoito</w:t>
      </w:r>
    </w:p>
    <w:p w:rsidR="00CA77A8" w:rsidRDefault="00CA77A8">
      <w:pPr>
        <w:ind w:left="1440" w:firstLine="720"/>
      </w:pPr>
      <w:r>
        <w:t>lausunnot</w:t>
      </w:r>
    </w:p>
    <w:p w:rsidR="00CA77A8" w:rsidRDefault="00CA77A8">
      <w:pPr>
        <w:ind w:left="1440" w:firstLine="720"/>
      </w:pPr>
      <w:r>
        <w:t>apuvälineet</w:t>
      </w:r>
    </w:p>
    <w:p w:rsidR="00CA77A8" w:rsidRDefault="00CA77A8">
      <w:pPr>
        <w:ind w:left="1440" w:firstLine="720"/>
      </w:pPr>
      <w:r>
        <w:t>kuntoutus</w:t>
      </w:r>
    </w:p>
    <w:p w:rsidR="00CA77A8" w:rsidRDefault="00CA77A8">
      <w:pPr>
        <w:ind w:left="1440" w:firstLine="720"/>
      </w:pPr>
      <w:r>
        <w:t>toimintakyky</w:t>
      </w:r>
    </w:p>
    <w:p w:rsidR="00CA77A8" w:rsidRDefault="00CA77A8">
      <w:pPr>
        <w:ind w:left="1440" w:firstLine="720"/>
      </w:pPr>
      <w:r>
        <w:t>informointi</w:t>
      </w:r>
    </w:p>
    <w:p w:rsidR="00CA77A8" w:rsidRDefault="00CA77A8">
      <w:pPr>
        <w:ind w:left="2160" w:firstLine="720"/>
      </w:pPr>
      <w:r>
        <w:t>ajanvarauksesta ilmoittaminen</w:t>
      </w:r>
    </w:p>
    <w:p w:rsidR="00CA77A8" w:rsidRDefault="00CA77A8">
      <w:pPr>
        <w:ind w:left="2160" w:firstLine="720"/>
      </w:pPr>
      <w:r>
        <w:t>kenelle saadaan ilmoittaa potilaan sairaalassa olosta</w:t>
      </w:r>
    </w:p>
    <w:p w:rsidR="00CA77A8" w:rsidRDefault="00CA77A8">
      <w:pPr>
        <w:ind w:left="2160" w:firstLine="720"/>
      </w:pPr>
      <w:r>
        <w:t>onko potilaalla turvakielto</w:t>
      </w:r>
    </w:p>
    <w:p w:rsidR="00CA77A8" w:rsidRDefault="00CA77A8">
      <w:pPr>
        <w:ind w:left="2160" w:firstLine="720"/>
      </w:pPr>
      <w:r>
        <w:t>saako lähetteen lähettäjälle lähettää hoitopalautetta</w:t>
      </w:r>
    </w:p>
    <w:p w:rsidR="00CA77A8" w:rsidRDefault="00CA77A8">
      <w:pPr>
        <w:ind w:left="2880"/>
      </w:pPr>
      <w:r>
        <w:t>saako vastaanottavan laitoksen potilaan tietoja selata ATK-järjestelmän kautta.</w:t>
      </w:r>
    </w:p>
    <w:p w:rsidR="00CA77A8" w:rsidRDefault="00CA77A8">
      <w:pPr>
        <w:ind w:left="2880"/>
      </w:pPr>
      <w:r>
        <w:t>onko tarpeen vaatiessa konsultoijalla lupa kutsua potilas hoitoon</w:t>
      </w:r>
    </w:p>
    <w:p w:rsidR="00CA77A8" w:rsidRDefault="00CA77A8">
      <w:pPr>
        <w:ind w:left="1440" w:firstLine="720"/>
      </w:pPr>
      <w:r>
        <w:t>asiakirjat</w:t>
      </w:r>
    </w:p>
    <w:p w:rsidR="00CA77A8" w:rsidRDefault="00CA77A8">
      <w:pPr>
        <w:ind w:left="1440" w:firstLine="720"/>
      </w:pPr>
      <w:r>
        <w:t xml:space="preserve">etuudet ja eläkejärjestelyt </w:t>
      </w:r>
    </w:p>
    <w:p w:rsidR="00CA77A8" w:rsidRDefault="00CA77A8">
      <w:r>
        <w:tab/>
      </w:r>
      <w:r>
        <w:tab/>
      </w:r>
      <w:r>
        <w:tab/>
        <w:t>lähetteen muut tiedot</w:t>
      </w:r>
    </w:p>
    <w:p w:rsidR="00CA77A8" w:rsidRDefault="00CA77A8">
      <w:r>
        <w:tab/>
      </w:r>
      <w:r>
        <w:tab/>
      </w:r>
      <w:r>
        <w:tab/>
      </w:r>
      <w:r>
        <w:tab/>
        <w:t>onko kyseessä työtapaturma</w:t>
      </w:r>
    </w:p>
    <w:p w:rsidR="00CA77A8" w:rsidRDefault="00CA77A8">
      <w:r>
        <w:tab/>
      </w:r>
      <w:r>
        <w:tab/>
      </w:r>
      <w:r>
        <w:tab/>
      </w:r>
      <w:r>
        <w:tab/>
        <w:t>lähettävä lääkäri tarvitsee loppulausunnon</w:t>
      </w:r>
    </w:p>
    <w:p w:rsidR="00CA77A8" w:rsidRDefault="00CA77A8">
      <w:r>
        <w:tab/>
      </w:r>
      <w:r>
        <w:tab/>
      </w:r>
      <w:r>
        <w:tab/>
      </w:r>
      <w:r>
        <w:tab/>
        <w:t>voiko lähettäjä huolehtia jatkohoidosta</w:t>
      </w:r>
    </w:p>
    <w:p w:rsidR="00CA77A8" w:rsidRDefault="00CA77A8">
      <w:r>
        <w:tab/>
      </w:r>
      <w:r>
        <w:tab/>
      </w:r>
      <w:r>
        <w:tab/>
      </w:r>
      <w:r>
        <w:tab/>
        <w:t>onko vastaanottavalla lääkärillä EML-oikeus</w:t>
      </w:r>
    </w:p>
    <w:p w:rsidR="00CA77A8" w:rsidRDefault="00CA77A8">
      <w:r>
        <w:tab/>
      </w:r>
      <w:r>
        <w:tab/>
      </w:r>
      <w:r>
        <w:tab/>
      </w:r>
      <w:r>
        <w:tab/>
        <w:t>ulkokuntalaisen hoitoon oton syy</w:t>
      </w:r>
    </w:p>
    <w:p w:rsidR="00CA77A8" w:rsidRDefault="00CA77A8">
      <w:r>
        <w:tab/>
      </w:r>
      <w:r>
        <w:tab/>
      </w:r>
      <w:r>
        <w:tab/>
      </w:r>
      <w:r>
        <w:tab/>
        <w:t>ulkokuntalaisen hoitoon oton hyväksymistapa</w:t>
      </w:r>
    </w:p>
    <w:p w:rsidR="00CA77A8" w:rsidRDefault="00CA77A8">
      <w:r>
        <w:tab/>
      </w:r>
      <w:r>
        <w:tab/>
      </w:r>
      <w:r>
        <w:tab/>
        <w:t>aikaisempi hoito</w:t>
      </w:r>
    </w:p>
    <w:p w:rsidR="00CA77A8" w:rsidRDefault="00CA77A8">
      <w:r>
        <w:tab/>
      </w:r>
      <w:r>
        <w:tab/>
      </w:r>
      <w:r>
        <w:tab/>
        <w:t>palvelutapahtuma</w:t>
      </w:r>
    </w:p>
    <w:p w:rsidR="00CA77A8" w:rsidRDefault="00CA77A8">
      <w:r>
        <w:tab/>
      </w:r>
      <w:r>
        <w:tab/>
      </w:r>
      <w:r>
        <w:tab/>
        <w:t>maksutiedot</w:t>
      </w:r>
    </w:p>
    <w:p w:rsidR="00CA77A8" w:rsidRDefault="00CA77A8">
      <w:r>
        <w:tab/>
      </w:r>
      <w:r>
        <w:tab/>
      </w:r>
      <w:r>
        <w:tab/>
      </w:r>
      <w:r>
        <w:tab/>
        <w:t>maksaja</w:t>
      </w:r>
    </w:p>
    <w:p w:rsidR="00CA77A8" w:rsidRDefault="00CA77A8">
      <w:r>
        <w:tab/>
      </w:r>
      <w:r>
        <w:tab/>
      </w:r>
      <w:r>
        <w:tab/>
      </w:r>
      <w:r>
        <w:tab/>
        <w:t>maksuosuus</w:t>
      </w:r>
    </w:p>
    <w:p w:rsidR="00CA77A8" w:rsidRDefault="00CA77A8">
      <w:r>
        <w:tab/>
      </w:r>
      <w:r>
        <w:tab/>
      </w:r>
      <w:r>
        <w:tab/>
        <w:t>kuljetuksen järjestäminen</w:t>
      </w:r>
    </w:p>
    <w:p w:rsidR="00CA77A8" w:rsidRDefault="00CA77A8">
      <w:r>
        <w:tab/>
      </w:r>
      <w:r>
        <w:tab/>
      </w:r>
      <w:r>
        <w:tab/>
      </w:r>
      <w:r>
        <w:tab/>
        <w:t>kuljetustapa</w:t>
      </w:r>
    </w:p>
    <w:p w:rsidR="00CA77A8" w:rsidRDefault="00CA77A8">
      <w:r>
        <w:tab/>
      </w:r>
      <w:r>
        <w:tab/>
      </w:r>
      <w:r>
        <w:tab/>
      </w:r>
      <w:r>
        <w:tab/>
        <w:t>saattotarve</w:t>
      </w:r>
    </w:p>
    <w:p w:rsidR="00CA77A8" w:rsidRDefault="00CA77A8">
      <w:r>
        <w:tab/>
      </w:r>
      <w:r>
        <w:tab/>
      </w:r>
      <w:r>
        <w:tab/>
      </w:r>
      <w:r>
        <w:tab/>
        <w:t>kuljetuksen KELA-korvaus</w:t>
      </w:r>
    </w:p>
    <w:p w:rsidR="00CA77A8" w:rsidRDefault="00CA77A8">
      <w:r>
        <w:tab/>
      </w:r>
      <w:r>
        <w:tab/>
      </w:r>
      <w:r>
        <w:tab/>
      </w:r>
      <w:r>
        <w:tab/>
        <w:t>kuljetuksen lähtöpaikka</w:t>
      </w:r>
    </w:p>
    <w:p w:rsidR="00CA77A8" w:rsidRDefault="00CA77A8">
      <w:r>
        <w:tab/>
      </w:r>
      <w:r>
        <w:tab/>
      </w:r>
      <w:r>
        <w:tab/>
      </w:r>
      <w:r>
        <w:tab/>
        <w:t>kuljetuksen määränpää</w:t>
      </w:r>
    </w:p>
    <w:p w:rsidR="00CA77A8" w:rsidRDefault="00CA77A8">
      <w:r>
        <w:tab/>
      </w:r>
      <w:r>
        <w:tab/>
      </w:r>
      <w:r>
        <w:tab/>
        <w:t xml:space="preserve">lähetteen palauttamisen syy </w:t>
      </w:r>
      <w:r w:rsidRPr="00CA77A8">
        <w:rPr>
          <w:rPrChange w:id="429" w:author="Pekka Rinne" w:date="2010-03-30T12:04:00Z">
            <w:rPr>
              <w:highlight w:val="yellow"/>
            </w:rPr>
          </w:rPrChange>
        </w:rPr>
        <w:t>*</w:t>
      </w:r>
    </w:p>
    <w:p w:rsidR="00CA77A8" w:rsidRDefault="00CA77A8"/>
    <w:p w:rsidR="00CA77A8" w:rsidRDefault="00CA77A8">
      <w:pPr>
        <w:rPr>
          <w:b/>
          <w:bCs/>
        </w:rPr>
      </w:pPr>
    </w:p>
    <w:p w:rsidR="00CA77A8" w:rsidRDefault="00CA77A8">
      <w:pPr>
        <w:rPr>
          <w:b/>
          <w:bCs/>
        </w:rPr>
      </w:pPr>
      <w:r>
        <w:rPr>
          <w:b/>
          <w:bCs/>
        </w:rPr>
        <w:t>Hoitopalaute:</w:t>
      </w:r>
    </w:p>
    <w:p w:rsidR="00CA77A8" w:rsidRDefault="00CA77A8"/>
    <w:p w:rsidR="00CA77A8" w:rsidRDefault="00CA77A8">
      <w:r>
        <w:tab/>
        <w:t>PAL</w:t>
      </w:r>
    </w:p>
    <w:p w:rsidR="00CA77A8" w:rsidRDefault="00CA77A8">
      <w:r>
        <w:tab/>
      </w:r>
      <w:r>
        <w:tab/>
        <w:t>hoidon arviointi</w:t>
      </w:r>
    </w:p>
    <w:p w:rsidR="00CA77A8" w:rsidRDefault="00CA77A8">
      <w:r>
        <w:tab/>
      </w:r>
      <w:r>
        <w:tab/>
      </w:r>
      <w:r>
        <w:tab/>
        <w:t>loppuarvio</w:t>
      </w:r>
    </w:p>
    <w:p w:rsidR="00CA77A8" w:rsidRDefault="00CA77A8">
      <w:r>
        <w:tab/>
      </w:r>
      <w:r>
        <w:tab/>
      </w:r>
      <w:r>
        <w:tab/>
        <w:t>hoidon tarve</w:t>
      </w:r>
    </w:p>
    <w:p w:rsidR="00CA77A8" w:rsidRDefault="00CA77A8">
      <w:r>
        <w:tab/>
      </w:r>
      <w:r>
        <w:tab/>
      </w:r>
      <w:r>
        <w:tab/>
        <w:t>tutkimukset</w:t>
      </w:r>
    </w:p>
    <w:p w:rsidR="00CA77A8" w:rsidRDefault="00CA77A8">
      <w:pPr>
        <w:ind w:left="2160" w:firstLine="720"/>
      </w:pPr>
      <w:r>
        <w:t>tehdyt tutkimukset</w:t>
      </w:r>
    </w:p>
    <w:p w:rsidR="00CA77A8" w:rsidRDefault="00CA77A8">
      <w:r>
        <w:tab/>
      </w:r>
      <w:r>
        <w:tab/>
      </w:r>
      <w:r>
        <w:tab/>
        <w:t>toimenpiteet</w:t>
      </w:r>
    </w:p>
    <w:p w:rsidR="00CA77A8" w:rsidRDefault="00CA77A8">
      <w:r>
        <w:tab/>
      </w:r>
      <w:r>
        <w:tab/>
      </w:r>
      <w:r>
        <w:tab/>
      </w:r>
      <w:r>
        <w:tab/>
        <w:t>tehdyt toimenpiteet</w:t>
      </w:r>
    </w:p>
    <w:p w:rsidR="00CA77A8" w:rsidRDefault="00CA77A8">
      <w:r>
        <w:tab/>
      </w:r>
      <w:r>
        <w:tab/>
      </w:r>
      <w:r>
        <w:tab/>
        <w:t>diagnoosi: asiakkaan aikaisemmat sairaudet</w:t>
      </w:r>
    </w:p>
    <w:p w:rsidR="00CA77A8" w:rsidRDefault="00CA77A8">
      <w:r>
        <w:tab/>
      </w:r>
      <w:r>
        <w:tab/>
      </w:r>
      <w:r>
        <w:tab/>
        <w:t>lääkehoito</w:t>
      </w:r>
    </w:p>
    <w:p w:rsidR="00CA77A8" w:rsidRDefault="00CA77A8">
      <w:r>
        <w:tab/>
      </w:r>
      <w:r>
        <w:tab/>
      </w:r>
      <w:r>
        <w:tab/>
        <w:t>lausunnot</w:t>
      </w:r>
    </w:p>
    <w:p w:rsidR="00CA77A8" w:rsidRDefault="00CA77A8">
      <w:r>
        <w:tab/>
      </w:r>
      <w:r>
        <w:tab/>
      </w:r>
      <w:r>
        <w:tab/>
        <w:t>apuvälineet</w:t>
      </w:r>
    </w:p>
    <w:p w:rsidR="00CA77A8" w:rsidRDefault="00CA77A8">
      <w:r>
        <w:tab/>
      </w:r>
      <w:r>
        <w:tab/>
      </w:r>
      <w:r>
        <w:tab/>
        <w:t>kuntoutus</w:t>
      </w:r>
    </w:p>
    <w:p w:rsidR="00CA77A8" w:rsidRDefault="00CA77A8">
      <w:r>
        <w:tab/>
      </w:r>
      <w:r>
        <w:tab/>
      </w:r>
      <w:r>
        <w:tab/>
        <w:t>toimintakyky</w:t>
      </w:r>
    </w:p>
    <w:p w:rsidR="00CA77A8" w:rsidRDefault="00CA77A8">
      <w:r>
        <w:tab/>
      </w:r>
      <w:r>
        <w:tab/>
      </w:r>
      <w:r>
        <w:tab/>
        <w:t>jatkohoidon järjestämistä koskevat tiedot</w:t>
      </w:r>
    </w:p>
    <w:p w:rsidR="00CA77A8" w:rsidRDefault="00CA77A8"/>
    <w:p w:rsidR="00CA77A8" w:rsidRDefault="00CA77A8">
      <w:pPr>
        <w:pStyle w:val="Heading1"/>
        <w:numPr>
          <w:numberingChange w:id="430" w:author="Pekka Rinne" w:date="2010-03-30T12:01:00Z" w:original="%1:2:0:."/>
        </w:numPr>
      </w:pPr>
      <w:bookmarkStart w:id="431" w:name="_Toc242172329"/>
      <w:bookmarkStart w:id="432" w:name="_Toc242172330"/>
      <w:bookmarkStart w:id="433" w:name="_Toc242172331"/>
      <w:bookmarkStart w:id="434" w:name="_Toc242172332"/>
      <w:bookmarkStart w:id="435" w:name="_Toc242172333"/>
      <w:bookmarkStart w:id="436" w:name="_Toc242172334"/>
      <w:bookmarkStart w:id="437" w:name="_Toc242172335"/>
      <w:bookmarkStart w:id="438" w:name="_Toc242172336"/>
      <w:bookmarkStart w:id="439" w:name="_Toc242172337"/>
      <w:bookmarkStart w:id="440" w:name="_Toc261604559"/>
      <w:bookmarkEnd w:id="431"/>
      <w:bookmarkEnd w:id="432"/>
      <w:bookmarkEnd w:id="433"/>
      <w:bookmarkEnd w:id="434"/>
      <w:bookmarkEnd w:id="435"/>
      <w:bookmarkEnd w:id="436"/>
      <w:bookmarkEnd w:id="437"/>
      <w:bookmarkEnd w:id="438"/>
      <w:bookmarkEnd w:id="439"/>
      <w:r>
        <w:t>Lähete</w:t>
      </w:r>
      <w:bookmarkEnd w:id="440"/>
    </w:p>
    <w:p w:rsidR="00CA77A8" w:rsidRDefault="00CA77A8"/>
    <w:p w:rsidR="00CA77A8" w:rsidRDefault="00CA77A8">
      <w:pPr>
        <w:pStyle w:val="Heading2"/>
        <w:numPr>
          <w:numberingChange w:id="441" w:author="Pekka Rinne" w:date="2010-03-30T12:01:00Z" w:original="%1:2:0:.%2:1:0:"/>
        </w:numPr>
      </w:pPr>
      <w:bookmarkStart w:id="442" w:name="_Toc261604560"/>
      <w:r>
        <w:t>Perusrakenne</w:t>
      </w:r>
      <w:bookmarkEnd w:id="442"/>
    </w:p>
    <w:p w:rsidR="00CA77A8" w:rsidRDefault="00CA77A8"/>
    <w:p w:rsidR="00CA77A8" w:rsidRDefault="00CA77A8">
      <w:r>
        <w:t>Lähetteessä lomaketunnus ilmoitetaan ensimmäisellä section-tasolla section codella:</w:t>
      </w:r>
    </w:p>
    <w:p w:rsidR="00CA77A8" w:rsidRPr="00B163E9" w:rsidRDefault="00CA77A8" w:rsidP="00321EE6">
      <w:pPr>
        <w:autoSpaceDE w:val="0"/>
        <w:autoSpaceDN w:val="0"/>
        <w:adjustRightInd w:val="0"/>
        <w:rPr>
          <w:rFonts w:ascii="Arial" w:hAnsi="Arial" w:cs="Arial"/>
          <w:color w:val="0000FF"/>
          <w:highlight w:val="white"/>
          <w:lang w:eastAsia="fi-FI"/>
        </w:rPr>
      </w:pPr>
    </w:p>
    <w:p w:rsidR="00CA77A8" w:rsidRDefault="00CA77A8" w:rsidP="00321EE6">
      <w:pPr>
        <w:autoSpaceDE w:val="0"/>
        <w:autoSpaceDN w:val="0"/>
        <w:adjustRightInd w:val="0"/>
        <w:rPr>
          <w:rFonts w:ascii="Arial" w:hAnsi="Arial" w:cs="Arial"/>
          <w:color w:val="0000FF"/>
          <w:highlight w:val="white"/>
          <w:lang w:val="en-US" w:eastAsia="fi-FI"/>
        </w:rPr>
      </w:pPr>
      <w:r>
        <w:rPr>
          <w:rFonts w:ascii="Arial" w:hAnsi="Arial" w:cs="Arial"/>
          <w:color w:val="0000FF"/>
          <w:highlight w:val="white"/>
          <w:lang w:val="en-US"/>
        </w:rPr>
        <w:t>&lt;</w:t>
      </w:r>
      <w:r>
        <w:rPr>
          <w:rFonts w:ascii="Arial" w:hAnsi="Arial" w:cs="Arial"/>
          <w:color w:val="800000"/>
          <w:highlight w:val="white"/>
          <w:lang w:val="en-US"/>
        </w:rPr>
        <w:t>structuredBody</w:t>
      </w:r>
      <w:r>
        <w:rPr>
          <w:rFonts w:ascii="Arial" w:hAnsi="Arial" w:cs="Arial"/>
          <w:color w:val="0000FF"/>
          <w:highlight w:val="white"/>
          <w:lang w:val="en-US"/>
        </w:rPr>
        <w:t>&gt;</w:t>
      </w:r>
    </w:p>
    <w:p w:rsidR="00CA77A8" w:rsidRPr="00321EE6" w:rsidRDefault="00CA77A8" w:rsidP="00321EE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CA77A8" w:rsidRDefault="00CA77A8" w:rsidP="00321E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Pr>
          <w:rFonts w:ascii="Arial" w:hAnsi="Arial" w:cs="Arial"/>
          <w:color w:val="800000"/>
          <w:highlight w:val="white"/>
          <w:lang w:val="en-US" w:eastAsia="fi-FI"/>
        </w:rPr>
        <w:t>&gt;</w:t>
      </w:r>
    </w:p>
    <w:p w:rsidR="00CA77A8" w:rsidRDefault="00CA77A8" w:rsidP="00A50A73">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templateId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1.2.246.777.11.2009.</w:t>
      </w:r>
      <w:r>
        <w:rPr>
          <w:rFonts w:ascii="Arial" w:hAnsi="Arial" w:cs="Arial"/>
          <w:color w:val="000000"/>
          <w:highlight w:val="white"/>
          <w:lang w:val="en-US" w:eastAsia="fi-FI"/>
        </w:rPr>
        <w:t>3</w:t>
      </w:r>
      <w:r w:rsidRPr="0038571B">
        <w:rPr>
          <w:rFonts w:ascii="Arial" w:hAnsi="Arial" w:cs="Arial"/>
          <w:color w:val="0000FF"/>
          <w:highlight w:val="white"/>
          <w:lang w:val="en-US" w:eastAsia="fi-FI"/>
        </w:rPr>
        <w:t>"/&gt;</w:t>
      </w:r>
    </w:p>
    <w:p w:rsidR="00CA77A8" w:rsidRDefault="00CA77A8" w:rsidP="00A50A73">
      <w:pPr>
        <w:autoSpaceDE w:val="0"/>
        <w:autoSpaceDN w:val="0"/>
        <w:adjustRightInd w:val="0"/>
        <w:ind w:left="720" w:firstLine="720"/>
        <w:rPr>
          <w:rFonts w:ascii="Arial" w:hAnsi="Arial" w:cs="Arial"/>
          <w:color w:val="FF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CA77A8" w:rsidRDefault="00CA77A8">
      <w:pPr>
        <w:autoSpaceDE w:val="0"/>
        <w:autoSpaceDN w:val="0"/>
        <w:adjustRightInd w:val="0"/>
        <w:ind w:left="1440"/>
        <w:rPr>
          <w:rFonts w:ascii="Arial" w:hAnsi="Arial" w:cs="Arial"/>
          <w:color w:val="FF0000"/>
          <w:highlight w:val="white"/>
          <w:lang w:val="en-US" w:eastAsia="fi-FI"/>
        </w:rPr>
      </w:pPr>
      <w:r w:rsidRPr="0038571B">
        <w:rPr>
          <w:rFonts w:ascii="Arial" w:hAnsi="Arial" w:cs="Arial"/>
          <w:color w:val="FF0000"/>
          <w:highlight w:val="white"/>
          <w:lang w:val="en-US" w:eastAsia="fi-FI"/>
        </w:rPr>
        <w:t>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FF0000"/>
          <w:highlight w:val="white"/>
          <w:lang w:val="en-US" w:eastAsia="fi-FI"/>
        </w:rPr>
        <w:t>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Lomake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LÄH</w:t>
      </w:r>
      <w:r w:rsidRPr="0038571B">
        <w:rPr>
          <w:rFonts w:ascii="Arial" w:hAnsi="Arial" w:cs="Arial"/>
          <w:color w:val="0000FF"/>
          <w:highlight w:val="white"/>
          <w:lang w:val="en-US" w:eastAsia="fi-FI"/>
        </w:rPr>
        <w:t>"/&gt;</w:t>
      </w:r>
    </w:p>
    <w:p w:rsidR="00CA77A8" w:rsidRPr="00E37648" w:rsidRDefault="00CA77A8" w:rsidP="00321EE6">
      <w:pPr>
        <w:rPr>
          <w:rPrChange w:id="443" w:author="Pekka Rinne">
            <w:rPr/>
          </w:rPrChange>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E37648">
        <w:rPr>
          <w:rFonts w:ascii="Arial" w:hAnsi="Arial" w:cs="Arial"/>
          <w:color w:val="0000FF"/>
          <w:highlight w:val="white"/>
          <w:lang w:eastAsia="fi-FI"/>
        </w:rPr>
        <w:t>&lt;</w:t>
      </w:r>
      <w:r w:rsidRPr="00E37648">
        <w:rPr>
          <w:rFonts w:ascii="Arial" w:hAnsi="Arial" w:cs="Arial"/>
          <w:color w:val="800000"/>
          <w:highlight w:val="white"/>
          <w:lang w:eastAsia="fi-FI"/>
          <w:rPrChange w:id="444" w:author="Pekka Rinne">
            <w:rPr>
              <w:rFonts w:ascii="Arial" w:hAnsi="Arial" w:cs="Arial"/>
              <w:color w:val="800000"/>
              <w:highlight w:val="white"/>
              <w:lang w:eastAsia="fi-FI"/>
            </w:rPr>
          </w:rPrChange>
        </w:rPr>
        <w:t>title</w:t>
      </w:r>
      <w:r w:rsidRPr="00E37648">
        <w:rPr>
          <w:rFonts w:ascii="Arial" w:hAnsi="Arial" w:cs="Arial"/>
          <w:color w:val="0000FF"/>
          <w:highlight w:val="white"/>
          <w:lang w:eastAsia="fi-FI"/>
          <w:rPrChange w:id="445" w:author="Pekka Rinne">
            <w:rPr>
              <w:rFonts w:ascii="Arial" w:hAnsi="Arial" w:cs="Arial"/>
              <w:color w:val="0000FF"/>
              <w:highlight w:val="white"/>
              <w:lang w:eastAsia="fi-FI"/>
            </w:rPr>
          </w:rPrChange>
        </w:rPr>
        <w:t>&gt;</w:t>
      </w:r>
      <w:r w:rsidRPr="00E37648">
        <w:rPr>
          <w:rFonts w:ascii="Arial" w:hAnsi="Arial" w:cs="Arial"/>
          <w:color w:val="000000"/>
          <w:highlight w:val="white"/>
          <w:lang w:eastAsia="fi-FI"/>
          <w:rPrChange w:id="446" w:author="Pekka Rinne">
            <w:rPr>
              <w:rFonts w:ascii="Arial" w:hAnsi="Arial" w:cs="Arial"/>
              <w:color w:val="000000"/>
              <w:highlight w:val="white"/>
              <w:lang w:eastAsia="fi-FI"/>
            </w:rPr>
          </w:rPrChange>
        </w:rPr>
        <w:t>LÄH</w:t>
      </w:r>
      <w:r w:rsidRPr="00E37648">
        <w:rPr>
          <w:rFonts w:ascii="Arial" w:hAnsi="Arial" w:cs="Arial"/>
          <w:color w:val="0000FF"/>
          <w:highlight w:val="white"/>
          <w:lang w:eastAsia="fi-FI"/>
          <w:rPrChange w:id="447" w:author="Pekka Rinne">
            <w:rPr>
              <w:rFonts w:ascii="Arial" w:hAnsi="Arial" w:cs="Arial"/>
              <w:color w:val="0000FF"/>
              <w:highlight w:val="white"/>
              <w:lang w:eastAsia="fi-FI"/>
            </w:rPr>
          </w:rPrChange>
        </w:rPr>
        <w:t>&lt;/</w:t>
      </w:r>
      <w:r w:rsidRPr="00E37648">
        <w:rPr>
          <w:rFonts w:ascii="Arial" w:hAnsi="Arial" w:cs="Arial"/>
          <w:color w:val="800000"/>
          <w:highlight w:val="white"/>
          <w:lang w:eastAsia="fi-FI"/>
          <w:rPrChange w:id="448" w:author="Pekka Rinne">
            <w:rPr>
              <w:rFonts w:ascii="Arial" w:hAnsi="Arial" w:cs="Arial"/>
              <w:color w:val="800000"/>
              <w:highlight w:val="white"/>
              <w:lang w:eastAsia="fi-FI"/>
            </w:rPr>
          </w:rPrChange>
        </w:rPr>
        <w:t>title</w:t>
      </w:r>
      <w:r w:rsidRPr="00E37648">
        <w:rPr>
          <w:rFonts w:ascii="Arial" w:hAnsi="Arial" w:cs="Arial"/>
          <w:color w:val="0000FF"/>
          <w:highlight w:val="white"/>
          <w:lang w:eastAsia="fi-FI"/>
          <w:rPrChange w:id="449" w:author="Pekka Rinne">
            <w:rPr>
              <w:rFonts w:ascii="Arial" w:hAnsi="Arial" w:cs="Arial"/>
              <w:color w:val="0000FF"/>
              <w:highlight w:val="white"/>
              <w:lang w:eastAsia="fi-FI"/>
            </w:rPr>
          </w:rPrChange>
        </w:rPr>
        <w:t>&gt;</w:t>
      </w:r>
    </w:p>
    <w:p w:rsidR="00CA77A8" w:rsidRPr="00E37648" w:rsidRDefault="00CA77A8">
      <w:pPr>
        <w:rPr>
          <w:rPrChange w:id="450" w:author="Pekka Rinne">
            <w:rPr/>
          </w:rPrChange>
        </w:rPr>
      </w:pPr>
    </w:p>
    <w:p w:rsidR="00CA77A8" w:rsidRDefault="00CA77A8">
      <w:r w:rsidRPr="00E37648">
        <w:rPr>
          <w:rPrChange w:id="451" w:author="Pekka Rinne">
            <w:rPr/>
          </w:rPrChange>
        </w:rPr>
        <w:t xml:space="preserve">Näkymä/lomakekoodisto 1.2.246.537.6.12.2002 löytyy THL:n koodistopalvelimelta. </w:t>
      </w:r>
      <w:r>
        <w:t xml:space="preserve">Potilaskertomuksen perusrakenne on selitetty dokumentissa: ”Kertomus ja lomakkeet, versio 4.20", </w:t>
      </w:r>
      <w:r w:rsidRPr="00CF5B0E">
        <w:rPr>
          <w:rFonts w:cs="Arial"/>
        </w:rPr>
        <w:t>OID:1.2.246.777.11.2009.3</w:t>
      </w:r>
      <w:r w:rsidRPr="00CF5B0E">
        <w:t>.</w:t>
      </w:r>
      <w:r>
        <w:t xml:space="preserve">  </w:t>
      </w:r>
      <w:r w:rsidRPr="009E3BC6">
        <w:rPr>
          <w:rFonts w:cs="Arial"/>
        </w:rPr>
        <w:t>CDA R2 asiakirjan tulee</w:t>
      </w:r>
      <w:r>
        <w:rPr>
          <w:rFonts w:cs="Arial"/>
        </w:rPr>
        <w:t xml:space="preserve"> myös </w:t>
      </w:r>
      <w:r w:rsidRPr="009E3BC6">
        <w:rPr>
          <w:rFonts w:cs="Arial"/>
        </w:rPr>
        <w:t>noudattaa Headerin määrittelyä (V4.41)</w:t>
      </w:r>
      <w:r>
        <w:rPr>
          <w:rFonts w:cs="Arial"/>
        </w:rPr>
        <w:t xml:space="preserve"> OID </w:t>
      </w:r>
      <w:r w:rsidRPr="004641CB">
        <w:rPr>
          <w:rFonts w:ascii="Arial" w:hAnsi="Arial" w:cs="Arial"/>
          <w:color w:val="000000"/>
          <w:highlight w:val="white"/>
        </w:rPr>
        <w:t>1.2.246.777.11.2009.2</w:t>
      </w:r>
      <w:r w:rsidRPr="009E3BC6">
        <w:rPr>
          <w:rFonts w:cs="Arial"/>
        </w:rPr>
        <w:t>.</w:t>
      </w:r>
    </w:p>
    <w:p w:rsidR="00CA77A8" w:rsidRDefault="00CA77A8"/>
    <w:p w:rsidR="00CA77A8" w:rsidRDefault="00CA77A8">
      <w:r>
        <w:t>Hoitoprosessin vaihe (koodisto 1.2.246.537.6.13.2006, ks. THL:n koodistopalvelin)  ilmoitetaan potilaskertomusrakennetta noudattaen seuraavalla section-tasolla (component-elementin alla) section coden avulla:</w:t>
      </w:r>
    </w:p>
    <w:p w:rsidR="00CA77A8" w:rsidRPr="00B163E9" w:rsidRDefault="00CA77A8"/>
    <w:p w:rsidR="00CA77A8" w:rsidRPr="00CA77A8" w:rsidRDefault="00CA77A8" w:rsidP="0045757D">
      <w:pPr>
        <w:autoSpaceDE w:val="0"/>
        <w:autoSpaceDN w:val="0"/>
        <w:adjustRightInd w:val="0"/>
        <w:rPr>
          <w:rFonts w:ascii="Arial" w:hAnsi="Arial" w:cs="Arial"/>
          <w:color w:val="000000"/>
          <w:highlight w:val="white"/>
          <w:lang w:val="en-GB" w:eastAsia="fi-FI"/>
          <w:rPrChange w:id="452" w:author="Pekka Rinne" w:date="2010-08-04T10:04: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453"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54" w:author="Pekka Rinne" w:date="2010-08-04T10:04:00Z">
            <w:rPr>
              <w:rFonts w:ascii="Arial" w:hAnsi="Arial" w:cs="Arial"/>
              <w:color w:val="800000"/>
              <w:highlight w:val="white"/>
              <w:lang w:val="en-US" w:eastAsia="fi-FI"/>
            </w:rPr>
          </w:rPrChange>
        </w:rPr>
        <w:t>component</w:t>
      </w:r>
      <w:r w:rsidRPr="00CA77A8">
        <w:rPr>
          <w:rFonts w:ascii="Arial" w:hAnsi="Arial" w:cs="Arial"/>
          <w:color w:val="0000FF"/>
          <w:highlight w:val="white"/>
          <w:lang w:val="en-GB" w:eastAsia="fi-FI"/>
          <w:rPrChange w:id="455" w:author="Pekka Rinne" w:date="2010-08-04T10:04:00Z">
            <w:rPr>
              <w:rFonts w:ascii="Arial" w:hAnsi="Arial" w:cs="Arial"/>
              <w:color w:val="0000FF"/>
              <w:highlight w:val="white"/>
              <w:lang w:val="en-US" w:eastAsia="fi-FI"/>
            </w:rPr>
          </w:rPrChange>
        </w:rPr>
        <w:t>&gt;</w:t>
      </w:r>
    </w:p>
    <w:p w:rsidR="00CA77A8" w:rsidRPr="00CA77A8" w:rsidRDefault="00CA77A8">
      <w:pPr>
        <w:autoSpaceDE w:val="0"/>
        <w:autoSpaceDN w:val="0"/>
        <w:adjustRightInd w:val="0"/>
        <w:ind w:firstLine="720"/>
        <w:rPr>
          <w:rFonts w:ascii="Arial" w:hAnsi="Arial" w:cs="Arial"/>
          <w:color w:val="000000"/>
          <w:highlight w:val="white"/>
          <w:lang w:val="en-GB" w:eastAsia="fi-FI"/>
          <w:rPrChange w:id="456" w:author="Pekka Rinne" w:date="2010-08-04T10:04: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457"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58" w:author="Pekka Rinne" w:date="2010-08-04T10:04:00Z">
            <w:rPr>
              <w:rFonts w:ascii="Arial" w:hAnsi="Arial" w:cs="Arial"/>
              <w:color w:val="800000"/>
              <w:highlight w:val="white"/>
              <w:lang w:val="en-US" w:eastAsia="fi-FI"/>
            </w:rPr>
          </w:rPrChange>
        </w:rPr>
        <w:t>section</w:t>
      </w:r>
      <w:r w:rsidRPr="00CA77A8">
        <w:rPr>
          <w:rFonts w:ascii="Arial" w:hAnsi="Arial" w:cs="Arial"/>
          <w:color w:val="0000FF"/>
          <w:highlight w:val="white"/>
          <w:lang w:val="en-GB" w:eastAsia="fi-FI"/>
          <w:rPrChange w:id="459" w:author="Pekka Rinne" w:date="2010-08-04T10:04:00Z">
            <w:rPr>
              <w:rFonts w:ascii="Arial" w:hAnsi="Arial" w:cs="Arial"/>
              <w:color w:val="0000FF"/>
              <w:highlight w:val="white"/>
              <w:lang w:val="en-US" w:eastAsia="fi-FI"/>
            </w:rPr>
          </w:rPrChange>
        </w:rPr>
        <w:t>&gt;</w:t>
      </w:r>
    </w:p>
    <w:p w:rsidR="00CA77A8" w:rsidRPr="00CA77A8" w:rsidRDefault="00CA77A8">
      <w:pPr>
        <w:autoSpaceDE w:val="0"/>
        <w:autoSpaceDN w:val="0"/>
        <w:adjustRightInd w:val="0"/>
        <w:ind w:left="1440"/>
        <w:rPr>
          <w:rFonts w:ascii="Arial" w:hAnsi="Arial" w:cs="Arial"/>
          <w:color w:val="0000FF"/>
          <w:highlight w:val="white"/>
          <w:lang w:val="en-GB" w:eastAsia="fi-FI"/>
          <w:rPrChange w:id="460" w:author="Pekka Rinne" w:date="2010-08-04T10:04:00Z">
            <w:rPr>
              <w:rFonts w:ascii="Arial" w:hAnsi="Arial" w:cs="Arial"/>
              <w:color w:val="0000FF"/>
              <w:highlight w:val="white"/>
              <w:lang w:val="en-US" w:eastAsia="fi-FI"/>
            </w:rPr>
          </w:rPrChange>
        </w:rPr>
      </w:pPr>
      <w:r w:rsidRPr="00CA77A8">
        <w:rPr>
          <w:rFonts w:ascii="Arial" w:hAnsi="Arial" w:cs="Arial"/>
          <w:color w:val="0000FF"/>
          <w:highlight w:val="white"/>
          <w:lang w:val="en-GB" w:eastAsia="fi-FI"/>
          <w:rPrChange w:id="461"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62" w:author="Pekka Rinne" w:date="2010-08-04T10:04:00Z">
            <w:rPr>
              <w:rFonts w:ascii="Arial" w:hAnsi="Arial" w:cs="Arial"/>
              <w:color w:val="800000"/>
              <w:highlight w:val="white"/>
              <w:lang w:val="en-US" w:eastAsia="fi-FI"/>
            </w:rPr>
          </w:rPrChange>
        </w:rPr>
        <w:t>code</w:t>
      </w:r>
      <w:r w:rsidRPr="00CA77A8">
        <w:rPr>
          <w:rFonts w:ascii="Arial" w:hAnsi="Arial" w:cs="Arial"/>
          <w:color w:val="FF0000"/>
          <w:highlight w:val="white"/>
          <w:lang w:val="en-GB" w:eastAsia="fi-FI"/>
          <w:rPrChange w:id="463" w:author="Pekka Rinne" w:date="2010-08-04T10:04:00Z">
            <w:rPr>
              <w:rFonts w:ascii="Arial" w:hAnsi="Arial" w:cs="Arial"/>
              <w:color w:val="FF0000"/>
              <w:highlight w:val="white"/>
              <w:lang w:val="en-US" w:eastAsia="fi-FI"/>
            </w:rPr>
          </w:rPrChange>
        </w:rPr>
        <w:t xml:space="preserve"> code</w:t>
      </w:r>
      <w:r w:rsidRPr="00CA77A8">
        <w:rPr>
          <w:rFonts w:ascii="Arial" w:hAnsi="Arial" w:cs="Arial"/>
          <w:color w:val="0000FF"/>
          <w:highlight w:val="white"/>
          <w:lang w:val="en-GB" w:eastAsia="fi-FI"/>
          <w:rPrChange w:id="464" w:author="Pekka Rinne" w:date="2010-08-04T10:04:00Z">
            <w:rPr>
              <w:rFonts w:ascii="Arial" w:hAnsi="Arial" w:cs="Arial"/>
              <w:color w:val="0000FF"/>
              <w:highlight w:val="white"/>
              <w:lang w:val="en-US" w:eastAsia="fi-FI"/>
            </w:rPr>
          </w:rPrChange>
        </w:rPr>
        <w:t>="</w:t>
      </w:r>
      <w:r w:rsidRPr="00CA77A8">
        <w:rPr>
          <w:rFonts w:ascii="Arial" w:hAnsi="Arial" w:cs="Arial"/>
          <w:color w:val="000000"/>
          <w:highlight w:val="white"/>
          <w:lang w:val="en-GB" w:eastAsia="fi-FI"/>
          <w:rPrChange w:id="465" w:author="Pekka Rinne" w:date="2010-08-04T10:04:00Z">
            <w:rPr>
              <w:rFonts w:ascii="Arial" w:hAnsi="Arial" w:cs="Arial"/>
              <w:color w:val="000000"/>
              <w:highlight w:val="white"/>
              <w:lang w:val="en-US" w:eastAsia="fi-FI"/>
            </w:rPr>
          </w:rPrChange>
        </w:rPr>
        <w:t>11</w:t>
      </w:r>
      <w:r w:rsidRPr="00CA77A8">
        <w:rPr>
          <w:rFonts w:ascii="Arial" w:hAnsi="Arial" w:cs="Arial"/>
          <w:color w:val="0000FF"/>
          <w:highlight w:val="white"/>
          <w:lang w:val="en-GB" w:eastAsia="fi-FI"/>
          <w:rPrChange w:id="466" w:author="Pekka Rinne" w:date="2010-08-04T10:04:00Z">
            <w:rPr>
              <w:rFonts w:ascii="Arial" w:hAnsi="Arial" w:cs="Arial"/>
              <w:color w:val="0000FF"/>
              <w:highlight w:val="white"/>
              <w:lang w:val="en-US" w:eastAsia="fi-FI"/>
            </w:rPr>
          </w:rPrChange>
        </w:rPr>
        <w:t>"</w:t>
      </w:r>
      <w:r w:rsidRPr="00CA77A8">
        <w:rPr>
          <w:rFonts w:ascii="Arial" w:hAnsi="Arial" w:cs="Arial"/>
          <w:color w:val="FF0000"/>
          <w:highlight w:val="white"/>
          <w:lang w:val="en-GB" w:eastAsia="fi-FI"/>
          <w:rPrChange w:id="467" w:author="Pekka Rinne" w:date="2010-08-04T10:04:00Z">
            <w:rPr>
              <w:rFonts w:ascii="Arial" w:hAnsi="Arial" w:cs="Arial"/>
              <w:color w:val="FF0000"/>
              <w:highlight w:val="white"/>
              <w:lang w:val="en-US" w:eastAsia="fi-FI"/>
            </w:rPr>
          </w:rPrChange>
        </w:rPr>
        <w:t xml:space="preserve"> codeSystem</w:t>
      </w:r>
      <w:r w:rsidRPr="00CA77A8">
        <w:rPr>
          <w:rFonts w:ascii="Arial" w:hAnsi="Arial" w:cs="Arial"/>
          <w:color w:val="0000FF"/>
          <w:highlight w:val="white"/>
          <w:lang w:val="en-GB" w:eastAsia="fi-FI"/>
          <w:rPrChange w:id="468" w:author="Pekka Rinne" w:date="2010-08-04T10:04:00Z">
            <w:rPr>
              <w:rFonts w:ascii="Arial" w:hAnsi="Arial" w:cs="Arial"/>
              <w:color w:val="0000FF"/>
              <w:highlight w:val="white"/>
              <w:lang w:val="en-US" w:eastAsia="fi-FI"/>
            </w:rPr>
          </w:rPrChange>
        </w:rPr>
        <w:t>="</w:t>
      </w:r>
      <w:r w:rsidRPr="00CA77A8">
        <w:rPr>
          <w:rFonts w:ascii="Arial" w:hAnsi="Arial" w:cs="Arial"/>
          <w:color w:val="000000"/>
          <w:highlight w:val="white"/>
          <w:lang w:val="en-GB" w:eastAsia="fi-FI"/>
          <w:rPrChange w:id="469" w:author="Pekka Rinne" w:date="2010-08-04T10:04:00Z">
            <w:rPr>
              <w:rFonts w:ascii="Arial" w:hAnsi="Arial" w:cs="Arial"/>
              <w:color w:val="000000"/>
              <w:highlight w:val="white"/>
              <w:lang w:val="en-US" w:eastAsia="fi-FI"/>
            </w:rPr>
          </w:rPrChange>
        </w:rPr>
        <w:t>1.2.246.537.6.13.2006</w:t>
      </w:r>
      <w:r w:rsidRPr="00CA77A8">
        <w:rPr>
          <w:rFonts w:ascii="Arial" w:hAnsi="Arial" w:cs="Arial"/>
          <w:color w:val="0000FF"/>
          <w:highlight w:val="white"/>
          <w:lang w:val="en-GB" w:eastAsia="fi-FI"/>
          <w:rPrChange w:id="470" w:author="Pekka Rinne" w:date="2010-08-04T10:04:00Z">
            <w:rPr>
              <w:rFonts w:ascii="Arial" w:hAnsi="Arial" w:cs="Arial"/>
              <w:color w:val="0000FF"/>
              <w:highlight w:val="white"/>
              <w:lang w:val="en-US" w:eastAsia="fi-FI"/>
            </w:rPr>
          </w:rPrChange>
        </w:rPr>
        <w:t>"</w:t>
      </w:r>
      <w:r w:rsidRPr="00CA77A8">
        <w:rPr>
          <w:rFonts w:ascii="Arial" w:hAnsi="Arial" w:cs="Arial"/>
          <w:color w:val="FF0000"/>
          <w:highlight w:val="white"/>
          <w:lang w:val="en-GB" w:eastAsia="fi-FI"/>
          <w:rPrChange w:id="471" w:author="Pekka Rinne" w:date="2010-08-04T10:04:00Z">
            <w:rPr>
              <w:rFonts w:ascii="Arial" w:hAnsi="Arial" w:cs="Arial"/>
              <w:color w:val="FF0000"/>
              <w:highlight w:val="white"/>
              <w:lang w:val="en-US" w:eastAsia="fi-FI"/>
            </w:rPr>
          </w:rPrChange>
        </w:rPr>
        <w:t xml:space="preserve"> codeSystemName</w:t>
      </w:r>
      <w:r w:rsidRPr="00CA77A8">
        <w:rPr>
          <w:rFonts w:ascii="Arial" w:hAnsi="Arial" w:cs="Arial"/>
          <w:color w:val="0000FF"/>
          <w:highlight w:val="white"/>
          <w:lang w:val="en-GB" w:eastAsia="fi-FI"/>
          <w:rPrChange w:id="472" w:author="Pekka Rinne" w:date="2010-08-04T10:04:00Z">
            <w:rPr>
              <w:rFonts w:ascii="Arial" w:hAnsi="Arial" w:cs="Arial"/>
              <w:color w:val="0000FF"/>
              <w:highlight w:val="white"/>
              <w:lang w:val="en-US" w:eastAsia="fi-FI"/>
            </w:rPr>
          </w:rPrChange>
        </w:rPr>
        <w:t>="</w:t>
      </w:r>
      <w:r w:rsidRPr="00CA77A8">
        <w:rPr>
          <w:rFonts w:ascii="Arial" w:hAnsi="Arial" w:cs="Arial"/>
          <w:color w:val="000000"/>
          <w:highlight w:val="white"/>
          <w:lang w:val="en-GB" w:eastAsia="fi-FI"/>
          <w:rPrChange w:id="473" w:author="Pekka Rinne" w:date="2010-08-04T10:04:00Z">
            <w:rPr>
              <w:rFonts w:ascii="Arial" w:hAnsi="Arial" w:cs="Arial"/>
              <w:color w:val="000000"/>
              <w:highlight w:val="white"/>
              <w:lang w:val="en-US" w:eastAsia="fi-FI"/>
            </w:rPr>
          </w:rPrChange>
        </w:rPr>
        <w:t>Hoitoprosessin vaihe</w:t>
      </w:r>
      <w:r w:rsidRPr="00CA77A8">
        <w:rPr>
          <w:rFonts w:ascii="Arial" w:hAnsi="Arial" w:cs="Arial"/>
          <w:color w:val="0000FF"/>
          <w:highlight w:val="white"/>
          <w:lang w:val="en-GB" w:eastAsia="fi-FI"/>
          <w:rPrChange w:id="474" w:author="Pekka Rinne" w:date="2010-08-04T10:04:00Z">
            <w:rPr>
              <w:rFonts w:ascii="Arial" w:hAnsi="Arial" w:cs="Arial"/>
              <w:color w:val="0000FF"/>
              <w:highlight w:val="white"/>
              <w:lang w:val="en-US" w:eastAsia="fi-FI"/>
            </w:rPr>
          </w:rPrChange>
        </w:rPr>
        <w:t>"</w:t>
      </w:r>
    </w:p>
    <w:p w:rsidR="00CA77A8" w:rsidRPr="008124CC" w:rsidRDefault="00CA77A8">
      <w:pPr>
        <w:autoSpaceDE w:val="0"/>
        <w:autoSpaceDN w:val="0"/>
        <w:adjustRightInd w:val="0"/>
        <w:ind w:left="720" w:firstLine="720"/>
        <w:rPr>
          <w:rFonts w:ascii="Arial" w:hAnsi="Arial" w:cs="Arial"/>
          <w:color w:val="000000"/>
          <w:highlight w:val="white"/>
          <w:lang w:eastAsia="fi-FI"/>
        </w:rPr>
      </w:pPr>
      <w:r w:rsidRPr="008124CC">
        <w:rPr>
          <w:rFonts w:ascii="Arial" w:hAnsi="Arial" w:cs="Arial"/>
          <w:color w:val="FF0000"/>
          <w:highlight w:val="white"/>
          <w:lang w:eastAsia="fi-FI"/>
        </w:rPr>
        <w:t>displayName</w:t>
      </w:r>
      <w:r w:rsidRPr="008124CC">
        <w:rPr>
          <w:rFonts w:ascii="Arial" w:hAnsi="Arial" w:cs="Arial"/>
          <w:color w:val="0000FF"/>
          <w:highlight w:val="white"/>
          <w:lang w:eastAsia="fi-FI"/>
        </w:rPr>
        <w:t>="</w:t>
      </w:r>
      <w:r w:rsidRPr="008124CC">
        <w:rPr>
          <w:rFonts w:ascii="Arial" w:hAnsi="Arial" w:cs="Arial"/>
          <w:color w:val="000000"/>
          <w:highlight w:val="white"/>
          <w:lang w:eastAsia="fi-FI"/>
        </w:rPr>
        <w:t>Tulotilanne</w:t>
      </w:r>
      <w:r w:rsidRPr="008124CC">
        <w:rPr>
          <w:rFonts w:ascii="Arial" w:hAnsi="Arial" w:cs="Arial"/>
          <w:color w:val="0000FF"/>
          <w:highlight w:val="white"/>
          <w:lang w:eastAsia="fi-FI"/>
        </w:rPr>
        <w:t>"/&gt;</w:t>
      </w:r>
    </w:p>
    <w:p w:rsidR="00CA77A8" w:rsidRPr="008124CC" w:rsidRDefault="00CA77A8" w:rsidP="0045757D">
      <w:pPr>
        <w:autoSpaceDE w:val="0"/>
        <w:autoSpaceDN w:val="0"/>
        <w:adjustRightInd w:val="0"/>
        <w:rPr>
          <w:rFonts w:ascii="Arial" w:hAnsi="Arial" w:cs="Arial"/>
          <w:color w:val="000000"/>
          <w:highlight w:val="white"/>
          <w:lang w:eastAsia="fi-FI"/>
        </w:rPr>
      </w:pPr>
      <w:r w:rsidRPr="008124CC">
        <w:rPr>
          <w:rFonts w:ascii="Arial" w:hAnsi="Arial" w:cs="Arial"/>
          <w:color w:val="000000"/>
          <w:highlight w:val="white"/>
          <w:lang w:eastAsia="fi-FI"/>
        </w:rPr>
        <w:tab/>
      </w:r>
      <w:r w:rsidRPr="008124CC">
        <w:rPr>
          <w:rFonts w:ascii="Arial" w:hAnsi="Arial" w:cs="Arial"/>
          <w:color w:val="000000"/>
          <w:highlight w:val="white"/>
          <w:lang w:eastAsia="fi-FI"/>
        </w:rPr>
        <w:tab/>
      </w:r>
      <w:r w:rsidRPr="008124CC">
        <w:rPr>
          <w:rFonts w:ascii="Arial" w:hAnsi="Arial" w:cs="Arial"/>
          <w:color w:val="0000FF"/>
          <w:highlight w:val="white"/>
          <w:lang w:eastAsia="fi-FI"/>
        </w:rPr>
        <w:t>&lt;</w:t>
      </w:r>
      <w:r w:rsidRPr="008124CC">
        <w:rPr>
          <w:rFonts w:ascii="Arial" w:hAnsi="Arial" w:cs="Arial"/>
          <w:color w:val="800000"/>
          <w:highlight w:val="white"/>
          <w:lang w:eastAsia="fi-FI"/>
        </w:rPr>
        <w:t>title</w:t>
      </w:r>
      <w:r w:rsidRPr="008124CC">
        <w:rPr>
          <w:rFonts w:ascii="Arial" w:hAnsi="Arial" w:cs="Arial"/>
          <w:color w:val="0000FF"/>
          <w:highlight w:val="white"/>
          <w:lang w:eastAsia="fi-FI"/>
        </w:rPr>
        <w:t>&gt;</w:t>
      </w:r>
      <w:r w:rsidRPr="008124CC">
        <w:rPr>
          <w:rFonts w:ascii="Arial" w:hAnsi="Arial" w:cs="Arial"/>
          <w:color w:val="000000"/>
          <w:highlight w:val="white"/>
          <w:lang w:eastAsia="fi-FI"/>
        </w:rPr>
        <w:t>Tulotilanne</w:t>
      </w:r>
      <w:r w:rsidRPr="008124CC">
        <w:rPr>
          <w:rFonts w:ascii="Arial" w:hAnsi="Arial" w:cs="Arial"/>
          <w:color w:val="0000FF"/>
          <w:highlight w:val="white"/>
          <w:lang w:eastAsia="fi-FI"/>
        </w:rPr>
        <w:t>&lt;/</w:t>
      </w:r>
      <w:r w:rsidRPr="008124CC">
        <w:rPr>
          <w:rFonts w:ascii="Arial" w:hAnsi="Arial" w:cs="Arial"/>
          <w:color w:val="800000"/>
          <w:highlight w:val="white"/>
          <w:lang w:eastAsia="fi-FI"/>
        </w:rPr>
        <w:t>title</w:t>
      </w:r>
      <w:r w:rsidRPr="008124CC">
        <w:rPr>
          <w:rFonts w:ascii="Arial" w:hAnsi="Arial" w:cs="Arial"/>
          <w:color w:val="0000FF"/>
          <w:highlight w:val="white"/>
          <w:lang w:eastAsia="fi-FI"/>
        </w:rPr>
        <w:t>&gt;</w:t>
      </w:r>
    </w:p>
    <w:p w:rsidR="00CA77A8" w:rsidRDefault="00CA77A8">
      <w:pPr>
        <w:autoSpaceDE w:val="0"/>
        <w:autoSpaceDN w:val="0"/>
        <w:adjustRightInd w:val="0"/>
      </w:pPr>
      <w:r w:rsidRPr="008124CC">
        <w:rPr>
          <w:rFonts w:ascii="Arial" w:hAnsi="Arial" w:cs="Arial"/>
          <w:color w:val="000000"/>
          <w:highlight w:val="white"/>
          <w:lang w:eastAsia="fi-FI"/>
        </w:rPr>
        <w:tab/>
      </w:r>
    </w:p>
    <w:p w:rsidR="00CA77A8" w:rsidRPr="00CE313F" w:rsidRDefault="00CA77A8"/>
    <w:p w:rsidR="00CA77A8" w:rsidRDefault="00CA77A8">
      <w:r>
        <w:t>Tämän tason alla seuraavassa section-elementissä ilmoitetaan otsikot section codella (otsikkokoodisto: codeSystem="1.2.246.537.6.14.2006"), tiedot tekstimuodossa omissa kappaleissaan (paragraph) ja tiedot koodatussa muodossa entry- ja component-rakenteissa.</w:t>
      </w:r>
    </w:p>
    <w:p w:rsidR="00CA77A8" w:rsidRDefault="00CA77A8"/>
    <w:p w:rsidR="00CA77A8" w:rsidRPr="00E37648" w:rsidRDefault="00CA77A8">
      <w:pPr>
        <w:rPr>
          <w:lang w:val="en-GB"/>
          <w:rPrChange w:id="475" w:author="Pekka Rinne">
            <w:rPr>
              <w:lang w:val="en-GB"/>
            </w:rPr>
          </w:rPrChange>
        </w:rPr>
      </w:pPr>
      <w:r w:rsidRPr="00E37648">
        <w:rPr>
          <w:lang w:val="en-GB"/>
        </w:rPr>
        <w:t xml:space="preserve">Esim. </w:t>
      </w:r>
    </w:p>
    <w:p w:rsidR="00CA77A8" w:rsidRPr="00E37648" w:rsidRDefault="00CA77A8">
      <w:pPr>
        <w:rPr>
          <w:lang w:val="en-GB"/>
          <w:rPrChange w:id="476" w:author="Pekka Rinne">
            <w:rPr>
              <w:lang w:val="en-GB"/>
            </w:rPr>
          </w:rPrChange>
        </w:rPr>
      </w:pPr>
    </w:p>
    <w:p w:rsidR="00CA77A8" w:rsidRPr="00CA77A8" w:rsidRDefault="00CA77A8" w:rsidP="00CE313F">
      <w:pPr>
        <w:autoSpaceDE w:val="0"/>
        <w:autoSpaceDN w:val="0"/>
        <w:adjustRightInd w:val="0"/>
        <w:rPr>
          <w:rFonts w:ascii="Arial" w:hAnsi="Arial" w:cs="Arial"/>
          <w:color w:val="000000"/>
          <w:highlight w:val="white"/>
          <w:lang w:val="en-GB" w:eastAsia="fi-FI"/>
          <w:rPrChange w:id="477" w:author="Pekka Rinne" w:date="2010-08-04T10:04: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478"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79" w:author="Pekka Rinne" w:date="2010-08-04T10:04:00Z">
            <w:rPr>
              <w:rFonts w:ascii="Arial" w:hAnsi="Arial" w:cs="Arial"/>
              <w:color w:val="800000"/>
              <w:highlight w:val="white"/>
              <w:lang w:val="en-US" w:eastAsia="fi-FI"/>
            </w:rPr>
          </w:rPrChange>
        </w:rPr>
        <w:t>component</w:t>
      </w:r>
      <w:r w:rsidRPr="00CA77A8">
        <w:rPr>
          <w:rFonts w:ascii="Arial" w:hAnsi="Arial" w:cs="Arial"/>
          <w:color w:val="0000FF"/>
          <w:highlight w:val="white"/>
          <w:lang w:val="en-GB" w:eastAsia="fi-FI"/>
          <w:rPrChange w:id="480" w:author="Pekka Rinne" w:date="2010-08-04T10:04:00Z">
            <w:rPr>
              <w:rFonts w:ascii="Arial" w:hAnsi="Arial" w:cs="Arial"/>
              <w:color w:val="0000FF"/>
              <w:highlight w:val="white"/>
              <w:lang w:val="en-US" w:eastAsia="fi-FI"/>
            </w:rPr>
          </w:rPrChange>
        </w:rPr>
        <w:t>&gt;</w:t>
      </w:r>
    </w:p>
    <w:p w:rsidR="00CA77A8" w:rsidRPr="00CA77A8" w:rsidRDefault="00CA77A8" w:rsidP="00CE313F">
      <w:pPr>
        <w:autoSpaceDE w:val="0"/>
        <w:autoSpaceDN w:val="0"/>
        <w:adjustRightInd w:val="0"/>
        <w:rPr>
          <w:rFonts w:ascii="Arial" w:hAnsi="Arial" w:cs="Arial"/>
          <w:color w:val="000000"/>
          <w:highlight w:val="white"/>
          <w:lang w:val="en-GB" w:eastAsia="fi-FI"/>
          <w:rPrChange w:id="481" w:author="Pekka Rinne" w:date="2010-08-04T10:04:00Z">
            <w:rPr>
              <w:rFonts w:ascii="Arial" w:hAnsi="Arial" w:cs="Arial"/>
              <w:color w:val="000000"/>
              <w:highlight w:val="white"/>
              <w:lang w:val="en-US" w:eastAsia="fi-FI"/>
            </w:rPr>
          </w:rPrChange>
        </w:rPr>
      </w:pPr>
      <w:r w:rsidRPr="00E37648">
        <w:rPr>
          <w:rFonts w:ascii="Arial" w:hAnsi="Arial" w:cs="Arial"/>
          <w:color w:val="000000"/>
          <w:highlight w:val="white"/>
          <w:lang w:val="en-GB" w:eastAsia="fi-FI"/>
          <w:rPrChange w:id="482" w:author="Pekka Rinne" w:date="2010-08-04T10:04:00Z">
            <w:rPr>
              <w:rFonts w:ascii="Arial" w:hAnsi="Arial" w:cs="Arial"/>
              <w:color w:val="000000"/>
              <w:highlight w:val="white"/>
              <w:lang w:val="en-GB" w:eastAsia="fi-FI"/>
            </w:rPr>
          </w:rPrChange>
        </w:rPr>
        <w:tab/>
      </w:r>
      <w:r w:rsidRPr="00CA77A8">
        <w:rPr>
          <w:rFonts w:ascii="Arial" w:hAnsi="Arial" w:cs="Arial"/>
          <w:color w:val="0000FF"/>
          <w:highlight w:val="white"/>
          <w:lang w:val="en-GB" w:eastAsia="fi-FI"/>
          <w:rPrChange w:id="483"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84" w:author="Pekka Rinne" w:date="2010-08-04T10:04:00Z">
            <w:rPr>
              <w:rFonts w:ascii="Arial" w:hAnsi="Arial" w:cs="Arial"/>
              <w:color w:val="800000"/>
              <w:highlight w:val="white"/>
              <w:lang w:val="en-US" w:eastAsia="fi-FI"/>
            </w:rPr>
          </w:rPrChange>
        </w:rPr>
        <w:t>section</w:t>
      </w:r>
      <w:r w:rsidRPr="00CA77A8">
        <w:rPr>
          <w:rFonts w:ascii="Arial" w:hAnsi="Arial" w:cs="Arial"/>
          <w:color w:val="0000FF"/>
          <w:highlight w:val="white"/>
          <w:lang w:val="en-GB" w:eastAsia="fi-FI"/>
          <w:rPrChange w:id="485" w:author="Pekka Rinne" w:date="2010-08-04T10:04:00Z">
            <w:rPr>
              <w:rFonts w:ascii="Arial" w:hAnsi="Arial" w:cs="Arial"/>
              <w:color w:val="0000FF"/>
              <w:highlight w:val="white"/>
              <w:lang w:val="en-US" w:eastAsia="fi-FI"/>
            </w:rPr>
          </w:rPrChange>
        </w:rPr>
        <w:t>&gt;</w:t>
      </w:r>
    </w:p>
    <w:p w:rsidR="00CA77A8" w:rsidRPr="00CA77A8" w:rsidRDefault="00CA77A8">
      <w:pPr>
        <w:autoSpaceDE w:val="0"/>
        <w:autoSpaceDN w:val="0"/>
        <w:adjustRightInd w:val="0"/>
        <w:ind w:left="720"/>
        <w:rPr>
          <w:rFonts w:ascii="Arial" w:hAnsi="Arial" w:cs="Arial"/>
          <w:color w:val="FF0000"/>
          <w:highlight w:val="white"/>
          <w:lang w:val="en-GB" w:eastAsia="fi-FI"/>
          <w:rPrChange w:id="486" w:author="Pekka Rinne" w:date="2010-08-04T10:04:00Z">
            <w:rPr>
              <w:rFonts w:ascii="Arial" w:hAnsi="Arial" w:cs="Arial"/>
              <w:color w:val="FF0000"/>
              <w:highlight w:val="white"/>
              <w:lang w:val="en-US" w:eastAsia="fi-FI"/>
            </w:rPr>
          </w:rPrChange>
        </w:rPr>
      </w:pPr>
      <w:r w:rsidRPr="00CA77A8">
        <w:rPr>
          <w:rFonts w:ascii="Arial" w:hAnsi="Arial" w:cs="Arial"/>
          <w:color w:val="0000FF"/>
          <w:highlight w:val="white"/>
          <w:lang w:val="en-GB" w:eastAsia="fi-FI"/>
          <w:rPrChange w:id="487" w:author="Pekka Rinne" w:date="2010-08-04T10:04:00Z">
            <w:rPr>
              <w:rFonts w:ascii="Arial" w:hAnsi="Arial" w:cs="Arial"/>
              <w:color w:val="0000FF"/>
              <w:highlight w:val="white"/>
              <w:lang w:val="en-US" w:eastAsia="fi-FI"/>
            </w:rPr>
          </w:rPrChange>
        </w:rPr>
        <w:t>&lt;</w:t>
      </w:r>
      <w:r w:rsidRPr="00CA77A8">
        <w:rPr>
          <w:rFonts w:ascii="Arial" w:hAnsi="Arial" w:cs="Arial"/>
          <w:color w:val="800000"/>
          <w:highlight w:val="white"/>
          <w:lang w:val="en-GB" w:eastAsia="fi-FI"/>
          <w:rPrChange w:id="488" w:author="Pekka Rinne" w:date="2010-08-04T10:04:00Z">
            <w:rPr>
              <w:rFonts w:ascii="Arial" w:hAnsi="Arial" w:cs="Arial"/>
              <w:color w:val="800000"/>
              <w:highlight w:val="white"/>
              <w:lang w:val="en-US" w:eastAsia="fi-FI"/>
            </w:rPr>
          </w:rPrChange>
        </w:rPr>
        <w:t>code</w:t>
      </w:r>
      <w:r w:rsidRPr="00CA77A8">
        <w:rPr>
          <w:rFonts w:ascii="Arial" w:hAnsi="Arial" w:cs="Arial"/>
          <w:color w:val="FF0000"/>
          <w:highlight w:val="white"/>
          <w:lang w:val="en-GB" w:eastAsia="fi-FI"/>
          <w:rPrChange w:id="489" w:author="Pekka Rinne" w:date="2010-08-04T10:04:00Z">
            <w:rPr>
              <w:rFonts w:ascii="Arial" w:hAnsi="Arial" w:cs="Arial"/>
              <w:color w:val="FF0000"/>
              <w:highlight w:val="white"/>
              <w:lang w:val="en-US" w:eastAsia="fi-FI"/>
            </w:rPr>
          </w:rPrChange>
        </w:rPr>
        <w:t xml:space="preserve"> code</w:t>
      </w:r>
      <w:r w:rsidRPr="00CA77A8">
        <w:rPr>
          <w:rFonts w:ascii="Arial" w:hAnsi="Arial" w:cs="Arial"/>
          <w:color w:val="0000FF"/>
          <w:highlight w:val="white"/>
          <w:lang w:val="en-GB" w:eastAsia="fi-FI"/>
          <w:rPrChange w:id="490" w:author="Pekka Rinne" w:date="2010-08-04T10:04:00Z">
            <w:rPr>
              <w:rFonts w:ascii="Arial" w:hAnsi="Arial" w:cs="Arial"/>
              <w:color w:val="0000FF"/>
              <w:highlight w:val="white"/>
              <w:lang w:val="en-US" w:eastAsia="fi-FI"/>
            </w:rPr>
          </w:rPrChange>
        </w:rPr>
        <w:t>="</w:t>
      </w:r>
      <w:r w:rsidRPr="00CA77A8">
        <w:rPr>
          <w:rFonts w:ascii="Arial" w:hAnsi="Arial" w:cs="Arial"/>
          <w:color w:val="000000"/>
          <w:highlight w:val="white"/>
          <w:lang w:val="en-GB" w:eastAsia="fi-FI"/>
          <w:rPrChange w:id="491" w:author="Pekka Rinne" w:date="2010-08-04T10:04:00Z">
            <w:rPr>
              <w:rFonts w:ascii="Arial" w:hAnsi="Arial" w:cs="Arial"/>
              <w:color w:val="000000"/>
              <w:highlight w:val="white"/>
              <w:lang w:val="en-US" w:eastAsia="fi-FI"/>
            </w:rPr>
          </w:rPrChange>
        </w:rPr>
        <w:t>65</w:t>
      </w:r>
      <w:r w:rsidRPr="00CA77A8">
        <w:rPr>
          <w:rFonts w:ascii="Arial" w:hAnsi="Arial" w:cs="Arial"/>
          <w:color w:val="0000FF"/>
          <w:highlight w:val="white"/>
          <w:lang w:val="en-GB" w:eastAsia="fi-FI"/>
          <w:rPrChange w:id="492" w:author="Pekka Rinne" w:date="2010-08-04T10:04:00Z">
            <w:rPr>
              <w:rFonts w:ascii="Arial" w:hAnsi="Arial" w:cs="Arial"/>
              <w:color w:val="0000FF"/>
              <w:highlight w:val="white"/>
              <w:lang w:val="en-US" w:eastAsia="fi-FI"/>
            </w:rPr>
          </w:rPrChange>
        </w:rPr>
        <w:t>"</w:t>
      </w:r>
      <w:r w:rsidRPr="00CA77A8">
        <w:rPr>
          <w:rFonts w:ascii="Arial" w:hAnsi="Arial" w:cs="Arial"/>
          <w:color w:val="FF0000"/>
          <w:highlight w:val="white"/>
          <w:lang w:val="en-GB" w:eastAsia="fi-FI"/>
          <w:rPrChange w:id="493" w:author="Pekka Rinne" w:date="2010-08-04T10:04:00Z">
            <w:rPr>
              <w:rFonts w:ascii="Arial" w:hAnsi="Arial" w:cs="Arial"/>
              <w:color w:val="FF0000"/>
              <w:highlight w:val="white"/>
              <w:lang w:val="en-US" w:eastAsia="fi-FI"/>
            </w:rPr>
          </w:rPrChange>
        </w:rPr>
        <w:t xml:space="preserve"> codeSystem</w:t>
      </w:r>
      <w:r w:rsidRPr="00CA77A8">
        <w:rPr>
          <w:rFonts w:ascii="Arial" w:hAnsi="Arial" w:cs="Arial"/>
          <w:color w:val="0000FF"/>
          <w:highlight w:val="white"/>
          <w:lang w:val="en-GB" w:eastAsia="fi-FI"/>
          <w:rPrChange w:id="494" w:author="Pekka Rinne" w:date="2010-08-04T10:04:00Z">
            <w:rPr>
              <w:rFonts w:ascii="Arial" w:hAnsi="Arial" w:cs="Arial"/>
              <w:color w:val="0000FF"/>
              <w:highlight w:val="white"/>
              <w:lang w:val="en-US" w:eastAsia="fi-FI"/>
            </w:rPr>
          </w:rPrChange>
        </w:rPr>
        <w:t>="</w:t>
      </w:r>
      <w:r w:rsidRPr="00CA77A8">
        <w:rPr>
          <w:rFonts w:ascii="Arial" w:hAnsi="Arial" w:cs="Arial"/>
          <w:color w:val="000000"/>
          <w:highlight w:val="white"/>
          <w:lang w:val="en-GB" w:eastAsia="fi-FI"/>
          <w:rPrChange w:id="495" w:author="Pekka Rinne" w:date="2010-08-04T10:04:00Z">
            <w:rPr>
              <w:rFonts w:ascii="Arial" w:hAnsi="Arial" w:cs="Arial"/>
              <w:color w:val="000000"/>
              <w:highlight w:val="white"/>
              <w:lang w:val="en-US" w:eastAsia="fi-FI"/>
            </w:rPr>
          </w:rPrChange>
        </w:rPr>
        <w:t>1.2.246.537.6.14.2006</w:t>
      </w:r>
      <w:r w:rsidRPr="00CA77A8">
        <w:rPr>
          <w:rFonts w:ascii="Arial" w:hAnsi="Arial" w:cs="Arial"/>
          <w:color w:val="0000FF"/>
          <w:highlight w:val="white"/>
          <w:lang w:val="en-GB" w:eastAsia="fi-FI"/>
          <w:rPrChange w:id="496" w:author="Pekka Rinne" w:date="2010-08-04T10:04:00Z">
            <w:rPr>
              <w:rFonts w:ascii="Arial" w:hAnsi="Arial" w:cs="Arial"/>
              <w:color w:val="0000FF"/>
              <w:highlight w:val="white"/>
              <w:lang w:val="en-US" w:eastAsia="fi-FI"/>
            </w:rPr>
          </w:rPrChange>
        </w:rPr>
        <w:t>"</w:t>
      </w:r>
      <w:r w:rsidRPr="00CA77A8">
        <w:rPr>
          <w:rFonts w:ascii="Arial" w:hAnsi="Arial" w:cs="Arial"/>
          <w:color w:val="FF0000"/>
          <w:highlight w:val="white"/>
          <w:lang w:val="en-GB" w:eastAsia="fi-FI"/>
          <w:rPrChange w:id="497" w:author="Pekka Rinne" w:date="2010-08-04T10:04:00Z">
            <w:rPr>
              <w:rFonts w:ascii="Arial" w:hAnsi="Arial" w:cs="Arial"/>
              <w:color w:val="FF0000"/>
              <w:highlight w:val="white"/>
              <w:lang w:val="en-US" w:eastAsia="fi-FI"/>
            </w:rPr>
          </w:rPrChange>
        </w:rPr>
        <w:t xml:space="preserve"> </w:t>
      </w:r>
    </w:p>
    <w:p w:rsidR="00CA77A8" w:rsidRDefault="00CA77A8">
      <w:pPr>
        <w:autoSpaceDE w:val="0"/>
        <w:autoSpaceDN w:val="0"/>
        <w:adjustRightInd w:val="0"/>
        <w:ind w:left="720"/>
        <w:rPr>
          <w:rFonts w:ascii="Arial" w:hAnsi="Arial" w:cs="Arial"/>
          <w:color w:val="000000"/>
          <w:highlight w:val="white"/>
          <w:lang w:eastAsia="fi-FI"/>
        </w:rPr>
      </w:pPr>
      <w:r w:rsidRPr="0038571B">
        <w:rPr>
          <w:rFonts w:ascii="Arial" w:hAnsi="Arial" w:cs="Arial"/>
          <w:color w:val="FF0000"/>
          <w:highlight w:val="white"/>
          <w:lang w:eastAsia="fi-FI"/>
        </w:rPr>
        <w:t>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Otsikot</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Hoidon syy</w:t>
      </w:r>
      <w:r w:rsidRPr="0038571B">
        <w:rPr>
          <w:rFonts w:ascii="Arial" w:hAnsi="Arial" w:cs="Arial"/>
          <w:color w:val="0000FF"/>
          <w:highlight w:val="white"/>
          <w:lang w:eastAsia="fi-FI"/>
        </w:rPr>
        <w:t>"/&gt;</w:t>
      </w:r>
    </w:p>
    <w:p w:rsidR="00CA77A8" w:rsidRPr="00B163E9" w:rsidRDefault="00CA77A8" w:rsidP="00CE313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r w:rsidRPr="0038571B">
        <w:rPr>
          <w:rFonts w:ascii="Arial" w:hAnsi="Arial" w:cs="Arial"/>
          <w:color w:val="000000"/>
          <w:highlight w:val="white"/>
          <w:lang w:eastAsia="fi-FI"/>
        </w:rPr>
        <w:t>Hoidon syy</w:t>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eastAsia="fi-FI"/>
        </w:rPr>
      </w:pPr>
      <w:r w:rsidRPr="00B163E9">
        <w:rPr>
          <w:rFonts w:ascii="Arial" w:hAnsi="Arial" w:cs="Arial"/>
          <w:color w:val="0000FF"/>
          <w:highlight w:val="white"/>
          <w:lang w:eastAsia="fi-FI"/>
        </w:rPr>
        <w:t>&lt;</w:t>
      </w:r>
      <w:r w:rsidRPr="00B163E9">
        <w:rPr>
          <w:rFonts w:ascii="Arial" w:hAnsi="Arial" w:cs="Arial"/>
          <w:color w:val="800000"/>
          <w:highlight w:val="white"/>
          <w:lang w:eastAsia="fi-FI"/>
        </w:rPr>
        <w:t>text</w:t>
      </w:r>
    </w:p>
    <w:p w:rsidR="00CA77A8" w:rsidRDefault="00CA77A8">
      <w:pPr>
        <w:autoSpaceDE w:val="0"/>
        <w:autoSpaceDN w:val="0"/>
        <w:adjustRightInd w:val="0"/>
        <w:ind w:left="720" w:firstLine="720"/>
        <w:rPr>
          <w:rFonts w:ascii="Arial" w:hAnsi="Arial" w:cs="Arial"/>
          <w:color w:val="000000"/>
          <w:highlight w:val="white"/>
          <w:lang w:eastAsia="fi-FI"/>
        </w:rPr>
      </w:pPr>
      <w:r w:rsidRPr="0045757D">
        <w:rPr>
          <w:rFonts w:ascii="Arial" w:hAnsi="Arial" w:cs="Arial"/>
          <w:color w:val="0000FF"/>
          <w:highlight w:val="white"/>
          <w:lang w:eastAsia="fi-FI"/>
        </w:rPr>
        <w:t>&lt;</w:t>
      </w:r>
      <w:r w:rsidRPr="0045757D">
        <w:rPr>
          <w:rFonts w:ascii="Arial" w:hAnsi="Arial" w:cs="Arial"/>
          <w:color w:val="800000"/>
          <w:highlight w:val="white"/>
          <w:lang w:eastAsia="fi-FI"/>
        </w:rPr>
        <w:t>paragraph</w:t>
      </w:r>
      <w:r w:rsidRPr="0045757D">
        <w:rPr>
          <w:rFonts w:ascii="Arial" w:hAnsi="Arial" w:cs="Arial"/>
          <w:color w:val="0000FF"/>
          <w:highlight w:val="white"/>
          <w:lang w:eastAsia="fi-FI"/>
        </w:rPr>
        <w:t>&gt;</w:t>
      </w:r>
      <w:r w:rsidRPr="0045757D">
        <w:rPr>
          <w:rFonts w:ascii="Arial" w:hAnsi="Arial" w:cs="Arial"/>
          <w:color w:val="000000"/>
          <w:highlight w:val="white"/>
          <w:lang w:eastAsia="fi-FI"/>
        </w:rPr>
        <w:t>Kipua oikeassa polvessa.</w:t>
      </w:r>
      <w:r w:rsidRPr="0045757D">
        <w:rPr>
          <w:rFonts w:ascii="Arial" w:hAnsi="Arial" w:cs="Arial"/>
          <w:color w:val="0000FF"/>
          <w:highlight w:val="white"/>
          <w:lang w:eastAsia="fi-FI"/>
        </w:rPr>
        <w:t>&lt;/</w:t>
      </w:r>
      <w:r w:rsidRPr="0045757D">
        <w:rPr>
          <w:rFonts w:ascii="Arial" w:hAnsi="Arial" w:cs="Arial"/>
          <w:color w:val="800000"/>
          <w:highlight w:val="white"/>
          <w:lang w:eastAsia="fi-FI"/>
        </w:rPr>
        <w:t>paragraph</w:t>
      </w:r>
      <w:r w:rsidRPr="0045757D">
        <w:rPr>
          <w:rFonts w:ascii="Arial" w:hAnsi="Arial" w:cs="Arial"/>
          <w:color w:val="0000FF"/>
          <w:highlight w:val="white"/>
          <w:lang w:eastAsia="fi-FI"/>
        </w:rPr>
        <w:t>&gt;</w:t>
      </w:r>
    </w:p>
    <w:p w:rsidR="00CA77A8" w:rsidRPr="00CE313F" w:rsidRDefault="00CA77A8" w:rsidP="00CE313F">
      <w:r w:rsidRPr="0045757D">
        <w:rPr>
          <w:rFonts w:ascii="Arial" w:hAnsi="Arial" w:cs="Arial"/>
          <w:color w:val="000000"/>
          <w:highlight w:val="white"/>
          <w:lang w:eastAsia="fi-FI"/>
        </w:rPr>
        <w:tab/>
      </w:r>
      <w:r w:rsidRPr="00CE313F">
        <w:rPr>
          <w:rFonts w:ascii="Arial" w:hAnsi="Arial" w:cs="Arial"/>
          <w:color w:val="0000FF"/>
          <w:highlight w:val="white"/>
          <w:lang w:eastAsia="fi-FI"/>
        </w:rPr>
        <w:t>&lt;/</w:t>
      </w:r>
      <w:r w:rsidRPr="00CE313F">
        <w:rPr>
          <w:rFonts w:ascii="Arial" w:hAnsi="Arial" w:cs="Arial"/>
          <w:color w:val="800000"/>
          <w:highlight w:val="white"/>
          <w:lang w:eastAsia="fi-FI"/>
        </w:rPr>
        <w:t>text</w:t>
      </w:r>
      <w:r w:rsidRPr="00CE313F">
        <w:rPr>
          <w:rFonts w:ascii="Arial" w:hAnsi="Arial" w:cs="Arial"/>
          <w:color w:val="0000FF"/>
          <w:highlight w:val="white"/>
          <w:lang w:eastAsia="fi-FI"/>
        </w:rPr>
        <w:t>&gt;</w:t>
      </w:r>
    </w:p>
    <w:p w:rsidR="00CA77A8" w:rsidRPr="00CE313F" w:rsidRDefault="00CA77A8"/>
    <w:p w:rsidR="00CA77A8" w:rsidRDefault="00CA77A8"/>
    <w:p w:rsidR="00CA77A8" w:rsidRDefault="00CA77A8">
      <w:r>
        <w:t>Hoitopaikka, lähetteen antopäivämäärä ja lähetteen antaneen lääkärin nimi (merkinnän tekijä) ilmoitetaan sectionion author-elementillä sekä narrative-osuudessa omissa kappaleissaan. Näitä tietoja voidaan käyttää vain näkymätasolla.</w:t>
      </w:r>
    </w:p>
    <w:p w:rsidR="00CA77A8" w:rsidRDefault="00CA77A8"/>
    <w:p w:rsidR="00CA77A8" w:rsidRDefault="00CA77A8">
      <w:r>
        <w:t>Koodatut rakenteet tunnistetaan joko lähete/hoitopalaute kenttäkoodistolla (lähete codeSystem="1.2.246.537.6.12.2002.124" tai ydintietojen kenttäkoodistolla. Kenttäkoodisto löytyy THL:n koodistopalvelimelta.  Ydintietokoodia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saamat arvot riippuvat käytetystä act-luokasta (observation, procedure, encounter). MoodCode kertoo act:in tilan,  onko kyse suunnitellusta, varatusta vai toteutuneesta tapahtumasta.</w:t>
      </w:r>
    </w:p>
    <w:p w:rsidR="00CA77A8" w:rsidRDefault="00CA77A8"/>
    <w:p w:rsidR="00CA77A8" w:rsidRDefault="00CA77A8"/>
    <w:p w:rsidR="00CA77A8" w:rsidRDefault="00CA77A8">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CA77A8" w:rsidRDefault="00CA77A8"/>
    <w:p w:rsidR="00CA77A8" w:rsidRDefault="00CA77A8"/>
    <w:p w:rsidR="00CA77A8" w:rsidRDefault="00CA77A8">
      <w:pPr>
        <w:pStyle w:val="Heading2"/>
        <w:numPr>
          <w:numberingChange w:id="498" w:author="Pekka Rinne" w:date="2010-03-30T12:01:00Z" w:original="%1:2:0:.%2:2:0:"/>
        </w:numPr>
      </w:pPr>
      <w:bookmarkStart w:id="499" w:name="_Toc261604561"/>
      <w:r>
        <w:t>Otsikoiden ja kenttien yhteenveto (tulotilanne)</w:t>
      </w:r>
      <w:bookmarkEnd w:id="499"/>
    </w:p>
    <w:p w:rsidR="00CA77A8" w:rsidRDefault="00CA77A8"/>
    <w:p w:rsidR="00CA77A8" w:rsidRPr="00E3082C" w:rsidRDefault="00CA77A8">
      <w:pPr>
        <w:rPr>
          <w:sz w:val="24"/>
        </w:rPr>
      </w:pPr>
      <w:r>
        <w:t xml:space="preserve">Lähetteessä  näytetään seuraavat otsikot ja tietokentät. Näkymäkoodiston </w:t>
      </w:r>
      <w:r w:rsidRPr="004B21D5">
        <w:t>1.2.246.537.6.12.2002</w:t>
      </w:r>
      <w:r>
        <w:t xml:space="preserve"> ja otsikkokoodistojen 1.2.246.537.6.14.2006 ja </w:t>
      </w:r>
      <w:r w:rsidRPr="001C0ED8">
        <w:t>1.2.246.537.6.40182.2009</w:t>
      </w:r>
      <w:r>
        <w:t xml:space="preserve"> mukaiset koodit ovat suluissa. </w:t>
      </w:r>
    </w:p>
    <w:p w:rsidR="00CA77A8" w:rsidRDefault="00CA77A8"/>
    <w:p w:rsidR="00CA77A8" w:rsidRDefault="00CA77A8" w:rsidP="001A2687">
      <w:r>
        <w:t>LÄH</w:t>
      </w:r>
    </w:p>
    <w:p w:rsidR="00CA77A8" w:rsidRPr="009663EF" w:rsidRDefault="00CA77A8" w:rsidP="005972D8">
      <w:r>
        <w:tab/>
      </w:r>
      <w:r>
        <w:tab/>
      </w:r>
      <w:r w:rsidRPr="009663EF">
        <w:t>Määrittämätön hoitoprosessin vaihe</w:t>
      </w:r>
    </w:p>
    <w:p w:rsidR="00CA77A8" w:rsidRDefault="00CA77A8">
      <w:pPr>
        <w:ind w:left="2160"/>
      </w:pPr>
      <w:r>
        <w:t>lähetteen ja hoitopalautteen tekniset ja osapuolitiedot (</w:t>
      </w:r>
      <w:r w:rsidRPr="001C0ED8">
        <w:t>1.2.246.537.6.40182.2009</w:t>
      </w:r>
      <w:r>
        <w:t>:1)</w:t>
      </w:r>
    </w:p>
    <w:p w:rsidR="00CA77A8" w:rsidRDefault="00CA77A8" w:rsidP="001A2687">
      <w:r>
        <w:tab/>
      </w:r>
      <w:r>
        <w:tab/>
      </w:r>
      <w:r>
        <w:tab/>
      </w:r>
      <w:r>
        <w:tab/>
        <w:t>lähetteen tyyppi</w:t>
      </w:r>
    </w:p>
    <w:p w:rsidR="00CA77A8" w:rsidRDefault="00CA77A8" w:rsidP="001A2687">
      <w:r>
        <w:tab/>
      </w:r>
      <w:r>
        <w:tab/>
      </w:r>
      <w:r>
        <w:tab/>
      </w:r>
      <w:r>
        <w:tab/>
        <w:t>palvelutapahtuma</w:t>
      </w:r>
    </w:p>
    <w:p w:rsidR="00CA77A8" w:rsidRDefault="00CA77A8" w:rsidP="001A2687">
      <w:r>
        <w:tab/>
      </w:r>
      <w:r>
        <w:tab/>
      </w:r>
      <w:r>
        <w:tab/>
      </w:r>
      <w:r>
        <w:tab/>
        <w:t>lähetteen erikoisala</w:t>
      </w:r>
    </w:p>
    <w:p w:rsidR="00CA77A8" w:rsidRDefault="00CA77A8" w:rsidP="001A2687">
      <w:r>
        <w:tab/>
      </w:r>
      <w:r>
        <w:tab/>
      </w:r>
      <w:r>
        <w:tab/>
      </w:r>
      <w:r>
        <w:tab/>
        <w:t>alkuperäisen lähetteen antopvm</w:t>
      </w:r>
    </w:p>
    <w:p w:rsidR="00CA77A8" w:rsidRDefault="00CA77A8" w:rsidP="001A2687">
      <w:r>
        <w:tab/>
      </w:r>
      <w:r>
        <w:tab/>
      </w:r>
      <w:r>
        <w:tab/>
      </w:r>
      <w:r>
        <w:tab/>
        <w:t>alkuperäisen lähetteen lähettävä lääkäri</w:t>
      </w:r>
    </w:p>
    <w:p w:rsidR="00CA77A8" w:rsidRDefault="00CA77A8" w:rsidP="001A2687">
      <w:r>
        <w:tab/>
      </w:r>
      <w:r>
        <w:tab/>
      </w:r>
      <w:r>
        <w:tab/>
      </w:r>
      <w:r>
        <w:tab/>
        <w:t>alkuperäisen lähetteen lähettävä laitos</w:t>
      </w:r>
    </w:p>
    <w:p w:rsidR="00CA77A8" w:rsidRDefault="00CA77A8" w:rsidP="001A2687">
      <w:r>
        <w:tab/>
      </w:r>
      <w:r>
        <w:tab/>
      </w:r>
      <w:r>
        <w:tab/>
      </w:r>
      <w:r>
        <w:tab/>
        <w:t>vastaanottava organisaatio</w:t>
      </w:r>
    </w:p>
    <w:p w:rsidR="00CA77A8" w:rsidRDefault="00CA77A8" w:rsidP="001A2687">
      <w:r>
        <w:tab/>
      </w:r>
      <w:r>
        <w:tab/>
      </w:r>
      <w:r>
        <w:tab/>
      </w:r>
      <w:r>
        <w:tab/>
        <w:t>lähete vastaanotettu pvm</w:t>
      </w:r>
    </w:p>
    <w:p w:rsidR="00CA77A8" w:rsidRDefault="00CA77A8" w:rsidP="001A2687">
      <w:r>
        <w:tab/>
      </w:r>
      <w:r>
        <w:tab/>
      </w:r>
      <w:r>
        <w:tab/>
      </w:r>
      <w:r>
        <w:tab/>
        <w:t>vastaanottava lääkäri</w:t>
      </w:r>
    </w:p>
    <w:p w:rsidR="00CA77A8" w:rsidRDefault="00CA77A8" w:rsidP="001A2687">
      <w:r>
        <w:tab/>
      </w:r>
      <w:r>
        <w:tab/>
      </w:r>
      <w:r>
        <w:tab/>
      </w:r>
      <w:r>
        <w:tab/>
        <w:t>kenelle saa lähettää hoitopalautteen</w:t>
      </w:r>
    </w:p>
    <w:p w:rsidR="00CA77A8" w:rsidRDefault="00CA77A8" w:rsidP="001A2687">
      <w:r>
        <w:tab/>
      </w:r>
      <w:r>
        <w:tab/>
      </w:r>
      <w:r>
        <w:tab/>
        <w:t>hoidon priorisointi (</w:t>
      </w:r>
      <w:r w:rsidRPr="001C0ED8">
        <w:t>1.2.246.537.6.40182.2009</w:t>
      </w:r>
      <w:r>
        <w:t>:2)</w:t>
      </w:r>
    </w:p>
    <w:p w:rsidR="00CA77A8" w:rsidRDefault="00CA77A8" w:rsidP="001A2687">
      <w:r>
        <w:tab/>
      </w:r>
      <w:r>
        <w:tab/>
      </w:r>
      <w:r>
        <w:tab/>
      </w:r>
      <w:r>
        <w:tab/>
        <w:t>lähettäjän kiireellisyysluokka</w:t>
      </w:r>
    </w:p>
    <w:p w:rsidR="00CA77A8" w:rsidRDefault="00CA77A8" w:rsidP="001A2687">
      <w:r>
        <w:tab/>
      </w:r>
      <w:r>
        <w:tab/>
      </w:r>
      <w:r>
        <w:tab/>
      </w:r>
      <w:r>
        <w:tab/>
        <w:t>vastaanottajan kiireellisyysluokka</w:t>
      </w:r>
    </w:p>
    <w:p w:rsidR="00CA77A8" w:rsidRDefault="00CA77A8" w:rsidP="001A2687">
      <w:r>
        <w:tab/>
      </w:r>
      <w:r>
        <w:tab/>
      </w:r>
      <w:r>
        <w:tab/>
      </w:r>
      <w:r>
        <w:tab/>
        <w:t>tavoitehoitoaika</w:t>
      </w:r>
    </w:p>
    <w:p w:rsidR="00CA77A8" w:rsidRDefault="00CA77A8" w:rsidP="001A2687">
      <w:pPr>
        <w:ind w:left="720" w:firstLine="720"/>
      </w:pPr>
      <w:r>
        <w:t xml:space="preserve">tulotilanne  </w:t>
      </w:r>
    </w:p>
    <w:p w:rsidR="00CA77A8" w:rsidRDefault="00CA77A8">
      <w:pPr>
        <w:ind w:left="1440" w:firstLine="720"/>
      </w:pPr>
      <w:r>
        <w:t>hoidon syy (1.2.246.537.6.14.2006:65)</w:t>
      </w:r>
    </w:p>
    <w:p w:rsidR="00CA77A8" w:rsidRDefault="00CA77A8">
      <w:pPr>
        <w:ind w:left="1440" w:firstLine="720"/>
      </w:pPr>
      <w:r>
        <w:t xml:space="preserve">diagnoosi: lähettämisen syyn diagnoosi (1.2.246.537.6.14.2006:13) </w:t>
      </w:r>
    </w:p>
    <w:p w:rsidR="00CA77A8" w:rsidRDefault="00CA77A8" w:rsidP="001A2687">
      <w:pPr>
        <w:ind w:left="720" w:firstLine="720"/>
      </w:pPr>
      <w:r>
        <w:tab/>
      </w:r>
      <w:r>
        <w:tab/>
      </w:r>
    </w:p>
    <w:p w:rsidR="00CA77A8" w:rsidRDefault="00CA77A8">
      <w:pPr>
        <w:ind w:left="1440" w:firstLine="720"/>
      </w:pPr>
      <w:r>
        <w:t>esitiedot (anamneesi) (1.2.246.537.6.14.2006:14)</w:t>
      </w:r>
    </w:p>
    <w:p w:rsidR="00CA77A8" w:rsidRDefault="00CA77A8">
      <w:pPr>
        <w:ind w:left="1440" w:firstLine="720"/>
      </w:pPr>
      <w:r>
        <w:t>nykytila (1.2.246.537.6.14.2006:37)</w:t>
      </w:r>
    </w:p>
    <w:p w:rsidR="00CA77A8" w:rsidRDefault="00CA77A8" w:rsidP="001A2687">
      <w:pPr>
        <w:ind w:left="720" w:firstLine="720"/>
      </w:pPr>
      <w:r>
        <w:tab/>
        <w:t>tutkimukset (1.2.246.537.6.14.2006:53)</w:t>
      </w:r>
    </w:p>
    <w:p w:rsidR="00CA77A8" w:rsidRDefault="00CA77A8" w:rsidP="001A2687">
      <w:pPr>
        <w:ind w:left="720" w:firstLine="720"/>
      </w:pPr>
      <w:r>
        <w:tab/>
      </w:r>
      <w:r>
        <w:tab/>
        <w:t>tehdyt tutkimukset</w:t>
      </w:r>
    </w:p>
    <w:p w:rsidR="00CA77A8" w:rsidRDefault="00CA77A8" w:rsidP="001A2687">
      <w:pPr>
        <w:ind w:left="720" w:firstLine="720"/>
      </w:pPr>
      <w:r>
        <w:tab/>
        <w:t>toimenpiteet (1.2.246.537.6.14.2006:51)</w:t>
      </w:r>
    </w:p>
    <w:p w:rsidR="00CA77A8" w:rsidRDefault="00CA77A8" w:rsidP="001A2687">
      <w:r>
        <w:tab/>
      </w:r>
      <w:r>
        <w:tab/>
      </w:r>
      <w:r>
        <w:tab/>
      </w:r>
      <w:r>
        <w:tab/>
        <w:t>tehdyt toimenpiteet</w:t>
      </w:r>
    </w:p>
    <w:p w:rsidR="00CA77A8" w:rsidRDefault="00CA77A8" w:rsidP="001A2687">
      <w:pPr>
        <w:ind w:left="1440" w:firstLine="720"/>
      </w:pPr>
      <w:r>
        <w:t>diagnoosi: asiakkaan aikaisemmat sairaudet  (1.2.246.537.6.14.2006:13)</w:t>
      </w:r>
    </w:p>
    <w:p w:rsidR="00CA77A8" w:rsidRDefault="00CA77A8" w:rsidP="001A2687">
      <w:pPr>
        <w:ind w:left="1440" w:firstLine="720"/>
      </w:pPr>
      <w:r>
        <w:t>loppuarvio (1.2.246.537.6.14.2006:29)</w:t>
      </w:r>
    </w:p>
    <w:p w:rsidR="00CA77A8" w:rsidRDefault="00CA77A8" w:rsidP="001A2687">
      <w:pPr>
        <w:ind w:left="1440" w:firstLine="720"/>
      </w:pPr>
      <w:r>
        <w:t>lääkehoito (1.2.246.537.6.14.2006:55)</w:t>
      </w:r>
    </w:p>
    <w:p w:rsidR="00CA77A8" w:rsidRDefault="00CA77A8" w:rsidP="001A2687">
      <w:pPr>
        <w:ind w:left="1440" w:firstLine="720"/>
      </w:pPr>
      <w:r>
        <w:t>lausunnot (1.2.246.537.6.14.2006:62)</w:t>
      </w:r>
    </w:p>
    <w:p w:rsidR="00CA77A8" w:rsidRDefault="00CA77A8" w:rsidP="001A2687">
      <w:pPr>
        <w:ind w:left="1440" w:firstLine="720"/>
      </w:pPr>
      <w:r>
        <w:t>apuvälineet (1.2.246.537.6.14.2006:63)</w:t>
      </w:r>
    </w:p>
    <w:p w:rsidR="00CA77A8" w:rsidRDefault="00CA77A8" w:rsidP="001A2687">
      <w:pPr>
        <w:ind w:left="1440" w:firstLine="720"/>
      </w:pPr>
      <w:r>
        <w:t>kuntoutus (1.2.246.537.6.14.2006:27)</w:t>
      </w:r>
    </w:p>
    <w:p w:rsidR="00CA77A8" w:rsidRDefault="00CA77A8" w:rsidP="001A2687">
      <w:pPr>
        <w:ind w:left="1440" w:firstLine="720"/>
      </w:pPr>
      <w:r>
        <w:t>toimintakyky  (1.2.246.537.6.14.2006:72)</w:t>
      </w:r>
    </w:p>
    <w:p w:rsidR="00CA77A8" w:rsidRDefault="00CA77A8" w:rsidP="001A2687">
      <w:pPr>
        <w:ind w:left="1440" w:firstLine="720"/>
      </w:pPr>
      <w:r>
        <w:t>informointi (</w:t>
      </w:r>
      <w:r w:rsidRPr="001C0ED8">
        <w:t>1.2.246.537.6.40182.2009</w:t>
      </w:r>
      <w:r>
        <w:t>:5)</w:t>
      </w:r>
    </w:p>
    <w:p w:rsidR="00CA77A8" w:rsidRDefault="00CA77A8" w:rsidP="001A2687">
      <w:pPr>
        <w:ind w:left="2160" w:firstLine="720"/>
      </w:pPr>
      <w:r>
        <w:t>ajanvarauksesta ilmoittaminen</w:t>
      </w:r>
    </w:p>
    <w:p w:rsidR="00CA77A8" w:rsidRDefault="00CA77A8" w:rsidP="001A2687">
      <w:pPr>
        <w:ind w:left="2160" w:firstLine="720"/>
      </w:pPr>
      <w:r>
        <w:t>kenelle saadaan ilmoittaa potilaan sairaalassa olosta</w:t>
      </w:r>
    </w:p>
    <w:p w:rsidR="00CA77A8" w:rsidRDefault="00CA77A8" w:rsidP="001A2687">
      <w:pPr>
        <w:ind w:left="2160" w:firstLine="720"/>
      </w:pPr>
      <w:r>
        <w:t>onko potilaalla turvakielto</w:t>
      </w:r>
    </w:p>
    <w:p w:rsidR="00CA77A8" w:rsidRDefault="00CA77A8" w:rsidP="001A2687">
      <w:pPr>
        <w:ind w:left="2160" w:firstLine="720"/>
      </w:pPr>
      <w:r>
        <w:t>saako lähetteen lähettäjälle lähettää hoitopalautetta</w:t>
      </w:r>
    </w:p>
    <w:p w:rsidR="00CA77A8" w:rsidRDefault="00CA77A8" w:rsidP="001A2687">
      <w:pPr>
        <w:ind w:left="2880"/>
      </w:pPr>
      <w:r>
        <w:t>saako vastaanottavan laitoksen potilaan tietoja selata ATK-järjestelmän kautta.</w:t>
      </w:r>
    </w:p>
    <w:p w:rsidR="00CA77A8" w:rsidRDefault="00CA77A8" w:rsidP="001A2687">
      <w:pPr>
        <w:ind w:left="2880"/>
      </w:pPr>
      <w:r>
        <w:t>onko tarpeen vaatiessa konsultoijalla lupa kutsua potilas hoitoon</w:t>
      </w:r>
    </w:p>
    <w:p w:rsidR="00CA77A8" w:rsidRDefault="00CA77A8" w:rsidP="001A2687">
      <w:pPr>
        <w:ind w:left="1440" w:firstLine="720"/>
      </w:pPr>
      <w:r>
        <w:t>asiakirjat (</w:t>
      </w:r>
      <w:r w:rsidRPr="001C0ED8">
        <w:t>1.2.246.537.6.40182.2009</w:t>
      </w:r>
      <w:r>
        <w:t>:6)</w:t>
      </w:r>
    </w:p>
    <w:p w:rsidR="00CA77A8" w:rsidRDefault="00CA77A8" w:rsidP="001A2687">
      <w:pPr>
        <w:ind w:left="1440" w:firstLine="720"/>
      </w:pPr>
      <w:r>
        <w:t>etuudet ja eläkejärjestelyt (</w:t>
      </w:r>
      <w:r w:rsidRPr="001C0ED8">
        <w:t>1.2.246.537.6.40182.2009</w:t>
      </w:r>
      <w:r>
        <w:t>:7)</w:t>
      </w:r>
    </w:p>
    <w:p w:rsidR="00CA77A8" w:rsidRDefault="00CA77A8" w:rsidP="001A2687">
      <w:r>
        <w:tab/>
      </w:r>
      <w:r>
        <w:tab/>
      </w:r>
      <w:r>
        <w:tab/>
        <w:t>lähetteen muut tiedot (</w:t>
      </w:r>
      <w:r w:rsidRPr="001C0ED8">
        <w:t>1.2.246.537.6.40182.2009</w:t>
      </w:r>
      <w:r>
        <w:t>:8)</w:t>
      </w:r>
    </w:p>
    <w:p w:rsidR="00CA77A8" w:rsidRDefault="00CA77A8" w:rsidP="001A2687">
      <w:r>
        <w:tab/>
      </w:r>
      <w:r>
        <w:tab/>
      </w:r>
      <w:r>
        <w:tab/>
      </w:r>
      <w:r>
        <w:tab/>
        <w:t>onko kyseessä työtapaturma</w:t>
      </w:r>
    </w:p>
    <w:p w:rsidR="00CA77A8" w:rsidRDefault="00CA77A8" w:rsidP="001A2687">
      <w:r>
        <w:tab/>
      </w:r>
      <w:r>
        <w:tab/>
      </w:r>
      <w:r>
        <w:tab/>
      </w:r>
      <w:r>
        <w:tab/>
        <w:t>lähettävä lääkäri tarvitsee loppulausunnon</w:t>
      </w:r>
    </w:p>
    <w:p w:rsidR="00CA77A8" w:rsidRDefault="00CA77A8" w:rsidP="001A2687">
      <w:r>
        <w:tab/>
      </w:r>
      <w:r>
        <w:tab/>
      </w:r>
      <w:r>
        <w:tab/>
      </w:r>
      <w:r>
        <w:tab/>
        <w:t>voiko lähettäjä huolehtia jatkohoidosta</w:t>
      </w:r>
    </w:p>
    <w:p w:rsidR="00CA77A8" w:rsidRDefault="00CA77A8" w:rsidP="001A2687">
      <w:r>
        <w:tab/>
      </w:r>
      <w:r>
        <w:tab/>
      </w:r>
      <w:r>
        <w:tab/>
      </w:r>
      <w:r>
        <w:tab/>
        <w:t>onko vastaanottavalla lääkärillä EML-oikeus</w:t>
      </w:r>
    </w:p>
    <w:p w:rsidR="00CA77A8" w:rsidRDefault="00CA77A8" w:rsidP="001A2687">
      <w:r>
        <w:tab/>
      </w:r>
      <w:r>
        <w:tab/>
      </w:r>
      <w:r>
        <w:tab/>
      </w:r>
      <w:r>
        <w:tab/>
        <w:t>ulkokuntalaisen hoitoon oton syy</w:t>
      </w:r>
    </w:p>
    <w:p w:rsidR="00CA77A8" w:rsidRDefault="00CA77A8" w:rsidP="001A2687">
      <w:r>
        <w:tab/>
      </w:r>
      <w:r>
        <w:tab/>
      </w:r>
      <w:r>
        <w:tab/>
      </w:r>
      <w:r>
        <w:tab/>
        <w:t>ulkokuntalaisen hoitoon oton hyväksymistapa</w:t>
      </w:r>
    </w:p>
    <w:p w:rsidR="00CA77A8" w:rsidRDefault="00CA77A8" w:rsidP="001A2687">
      <w:r>
        <w:tab/>
      </w:r>
      <w:r>
        <w:tab/>
      </w:r>
      <w:r>
        <w:tab/>
        <w:t>aikaisempi hoito (</w:t>
      </w:r>
      <w:r w:rsidRPr="001C0ED8">
        <w:t>1.2.246.537.6.40182.2009</w:t>
      </w:r>
      <w:r>
        <w:t>:9)</w:t>
      </w:r>
    </w:p>
    <w:p w:rsidR="00CA77A8" w:rsidRDefault="00CA77A8" w:rsidP="001A2687">
      <w:r>
        <w:tab/>
      </w:r>
      <w:r>
        <w:tab/>
      </w:r>
      <w:r>
        <w:tab/>
        <w:t>palvelutapahtuma (</w:t>
      </w:r>
      <w:r w:rsidRPr="001C0ED8">
        <w:t>1.2.246.537.6.40182.2009</w:t>
      </w:r>
      <w:r>
        <w:t>:10)</w:t>
      </w:r>
    </w:p>
    <w:p w:rsidR="00CA77A8" w:rsidRDefault="00CA77A8" w:rsidP="001A2687">
      <w:r>
        <w:tab/>
      </w:r>
      <w:r>
        <w:tab/>
      </w:r>
      <w:r>
        <w:tab/>
        <w:t>maksutiedot (</w:t>
      </w:r>
      <w:r w:rsidRPr="001C0ED8">
        <w:t>1.2.246.537.6.40182.2009</w:t>
      </w:r>
      <w:r>
        <w:t>:11)</w:t>
      </w:r>
    </w:p>
    <w:p w:rsidR="00CA77A8" w:rsidRDefault="00CA77A8" w:rsidP="001A2687">
      <w:r>
        <w:tab/>
      </w:r>
      <w:r>
        <w:tab/>
      </w:r>
      <w:r>
        <w:tab/>
      </w:r>
      <w:r>
        <w:tab/>
        <w:t>maksaja</w:t>
      </w:r>
    </w:p>
    <w:p w:rsidR="00CA77A8" w:rsidRDefault="00CA77A8" w:rsidP="001A2687">
      <w:r>
        <w:tab/>
      </w:r>
      <w:r>
        <w:tab/>
      </w:r>
      <w:r>
        <w:tab/>
      </w:r>
      <w:r>
        <w:tab/>
        <w:t>maksuosuus</w:t>
      </w:r>
    </w:p>
    <w:p w:rsidR="00CA77A8" w:rsidRDefault="00CA77A8" w:rsidP="001A2687">
      <w:r>
        <w:tab/>
      </w:r>
      <w:r>
        <w:tab/>
      </w:r>
      <w:r>
        <w:tab/>
        <w:t>kuljetuksen järjestäminen (</w:t>
      </w:r>
      <w:r w:rsidRPr="001C0ED8">
        <w:t>1.2.246.537.6.40182.2009</w:t>
      </w:r>
      <w:r>
        <w:t>:12)</w:t>
      </w:r>
    </w:p>
    <w:p w:rsidR="00CA77A8" w:rsidRDefault="00CA77A8" w:rsidP="001A2687">
      <w:r>
        <w:tab/>
      </w:r>
      <w:r>
        <w:tab/>
      </w:r>
      <w:r>
        <w:tab/>
      </w:r>
      <w:r>
        <w:tab/>
        <w:t>kuljetustapa</w:t>
      </w:r>
    </w:p>
    <w:p w:rsidR="00CA77A8" w:rsidRDefault="00CA77A8" w:rsidP="001A2687">
      <w:r>
        <w:tab/>
      </w:r>
      <w:r>
        <w:tab/>
      </w:r>
      <w:r>
        <w:tab/>
      </w:r>
      <w:r>
        <w:tab/>
        <w:t>saattotarve</w:t>
      </w:r>
    </w:p>
    <w:p w:rsidR="00CA77A8" w:rsidRDefault="00CA77A8" w:rsidP="001A2687">
      <w:r>
        <w:tab/>
      </w:r>
      <w:r>
        <w:tab/>
      </w:r>
      <w:r>
        <w:tab/>
      </w:r>
      <w:r>
        <w:tab/>
        <w:t>kuljetuksen KELA-korvaus</w:t>
      </w:r>
    </w:p>
    <w:p w:rsidR="00CA77A8" w:rsidRDefault="00CA77A8" w:rsidP="001A2687">
      <w:r>
        <w:tab/>
      </w:r>
      <w:r>
        <w:tab/>
      </w:r>
      <w:r>
        <w:tab/>
      </w:r>
      <w:r>
        <w:tab/>
        <w:t>kuljetuksen lähtöpaikka</w:t>
      </w:r>
    </w:p>
    <w:p w:rsidR="00CA77A8" w:rsidRDefault="00CA77A8" w:rsidP="001A2687">
      <w:r>
        <w:tab/>
      </w:r>
      <w:r>
        <w:tab/>
      </w:r>
      <w:r>
        <w:tab/>
      </w:r>
      <w:r>
        <w:tab/>
        <w:t>kuljetuksen määränpää</w:t>
      </w:r>
    </w:p>
    <w:p w:rsidR="00CA77A8" w:rsidRDefault="00CA77A8" w:rsidP="001A2687">
      <w:r>
        <w:tab/>
      </w:r>
      <w:r>
        <w:tab/>
      </w:r>
      <w:r>
        <w:tab/>
        <w:t>lähetteen palauttamisen syy (</w:t>
      </w:r>
      <w:r w:rsidRPr="001C0ED8">
        <w:t>1.2.246.537.6.40182.2009</w:t>
      </w:r>
      <w:r>
        <w:t>:4)</w:t>
      </w:r>
    </w:p>
    <w:p w:rsidR="00CA77A8" w:rsidRDefault="00CA77A8"/>
    <w:p w:rsidR="00CA77A8" w:rsidRDefault="00CA77A8"/>
    <w:p w:rsidR="00CA77A8" w:rsidRDefault="00CA77A8"/>
    <w:p w:rsidR="00CA77A8" w:rsidRDefault="00CA77A8"/>
    <w:p w:rsidR="00CA77A8" w:rsidRDefault="00CA77A8"/>
    <w:p w:rsidR="00CA77A8" w:rsidRDefault="00CA77A8">
      <w:pPr>
        <w:pStyle w:val="Heading2"/>
        <w:numPr>
          <w:numberingChange w:id="500" w:author="Pekka Rinne" w:date="2010-03-30T12:01:00Z" w:original="%1:2:0:.%2:3:0:"/>
        </w:numPr>
      </w:pPr>
      <w:bookmarkStart w:id="501" w:name="_Toc261604562"/>
      <w:r>
        <w:t>Lähetteen otsikot</w:t>
      </w:r>
      <w:bookmarkEnd w:id="501"/>
    </w:p>
    <w:p w:rsidR="00CA77A8" w:rsidRDefault="00CA77A8">
      <w:pPr>
        <w:pStyle w:val="Heading3"/>
        <w:numPr>
          <w:numberingChange w:id="502" w:author="Pekka Rinne" w:date="2010-03-30T12:01:00Z" w:original="%1:2:0:.%2:3:0:.%3:1:0:"/>
        </w:numPr>
      </w:pPr>
      <w:bookmarkStart w:id="503" w:name="_Toc261604563"/>
      <w:r w:rsidRPr="00D84174">
        <w:t>Lähetteen ja hoitopalautteen tekniset</w:t>
      </w:r>
      <w:r>
        <w:t>-</w:t>
      </w:r>
      <w:r w:rsidRPr="00D84174">
        <w:t xml:space="preserve"> ja osapuolitiedot</w:t>
      </w:r>
      <w:bookmarkEnd w:id="503"/>
    </w:p>
    <w:p w:rsidR="00CA77A8" w:rsidRDefault="00CA77A8"/>
    <w:p w:rsidR="00CA77A8" w:rsidRDefault="00CA77A8">
      <w:r w:rsidRPr="00D84174">
        <w:t>Lähetteen ja hoitopalautteen tekniset ja osapuolitiedot</w:t>
      </w:r>
      <w:r>
        <w:t>:</w:t>
      </w:r>
      <w:r>
        <w:tab/>
        <w:t>otsikkokoodi: 1</w:t>
      </w:r>
      <w:r>
        <w:tab/>
      </w:r>
      <w:r>
        <w:tab/>
        <w:t>otsikkokoodisto (</w:t>
      </w:r>
      <w:r w:rsidRPr="00D84174">
        <w:t xml:space="preserve">1.2.246.537.6.40182.2009 </w:t>
      </w:r>
      <w:r>
        <w:t xml:space="preserve">)  </w:t>
      </w:r>
    </w:p>
    <w:p w:rsidR="00CA77A8" w:rsidRDefault="00CA77A8"/>
    <w:p w:rsidR="00CA77A8" w:rsidRDefault="00CA77A8">
      <w:pPr>
        <w:pStyle w:val="Heading4"/>
        <w:numPr>
          <w:numberingChange w:id="504" w:author="Pekka Rinne" w:date="2010-03-30T12:01:00Z" w:original="%1:2:0:.%2:3:0:.%3:1:0:.%4:1:0:"/>
        </w:numPr>
      </w:pPr>
      <w:bookmarkStart w:id="505" w:name="_Toc261604564"/>
      <w:r>
        <w:t>Sanoman tyyppi ja alityyppi ja lähetteen käyttötarkoitus</w:t>
      </w:r>
      <w:bookmarkEnd w:id="505"/>
    </w:p>
    <w:p w:rsidR="00CA77A8" w:rsidRDefault="00CA77A8" w:rsidP="00CA77A8">
      <w:pPr>
        <w:numPr>
          <w:ins w:id="506" w:author="Pekka Rinne" w:date="2010-05-14T12:23:00Z"/>
        </w:numPr>
        <w:rPr>
          <w:ins w:id="507" w:author="Pekka Rinne" w:date="2010-05-14T12:23:00Z"/>
        </w:rPr>
        <w:pPrChange w:id="508" w:author="Pekka Rinne" w:date="2010-05-14T12:23:00Z">
          <w:pPr>
            <w:pStyle w:val="Heading4"/>
          </w:pPr>
        </w:pPrChange>
      </w:pPr>
    </w:p>
    <w:p w:rsidR="00CA77A8" w:rsidRDefault="00CA77A8" w:rsidP="00CA77A8">
      <w:pPr>
        <w:numPr>
          <w:ins w:id="509" w:author="Pekka Rinne" w:date="2010-05-14T12:23:00Z"/>
        </w:numPr>
        <w:rPr>
          <w:ins w:id="510" w:author="Pekka Rinne" w:date="2010-05-14T12:23:00Z"/>
        </w:rPr>
        <w:pPrChange w:id="511" w:author="Pekka Rinne" w:date="2010-05-14T12:23:00Z">
          <w:pPr>
            <w:pStyle w:val="Heading4"/>
          </w:pPr>
        </w:pPrChange>
      </w:pPr>
      <w:ins w:id="512" w:author="Pekka Rinne" w:date="2010-05-14T12:23:00Z">
        <w:r w:rsidRPr="00CA77A8">
          <w:rPr>
            <w:b/>
            <w:rPrChange w:id="513" w:author="Pekka Rinne" w:date="2010-05-14T12:51:00Z">
              <w:rPr/>
            </w:rPrChange>
          </w:rPr>
          <w:t>Tämä tieto on pakollinen.</w:t>
        </w:r>
      </w:ins>
    </w:p>
    <w:p w:rsidR="00CA77A8" w:rsidRDefault="00CA77A8"/>
    <w:p w:rsidR="00CA77A8" w:rsidRDefault="00CA77A8">
      <w:r>
        <w:t>Sanoman tyyppi:</w:t>
      </w:r>
      <w:r>
        <w:tab/>
      </w:r>
      <w:r>
        <w:tab/>
        <w:t>kenttäkoodi: 33</w:t>
      </w:r>
      <w:r>
        <w:tab/>
      </w:r>
      <w:r>
        <w:tab/>
        <w:t xml:space="preserve">koodisto: 1.2.246.537.6.12.2002.124 </w:t>
      </w:r>
    </w:p>
    <w:p w:rsidR="00CA77A8" w:rsidRDefault="00CA77A8">
      <w:r>
        <w:t xml:space="preserve">Sanoman alityyppi: </w:t>
      </w:r>
      <w:r>
        <w:tab/>
        <w:t>kenttäkoodi: 34</w:t>
      </w:r>
      <w:r>
        <w:tab/>
      </w:r>
      <w:r>
        <w:tab/>
        <w:t xml:space="preserve">koodisto: 1.2.246.537.6.12.2002.124 </w:t>
      </w:r>
    </w:p>
    <w:p w:rsidR="00CA77A8" w:rsidRDefault="00CA77A8">
      <w:r>
        <w:t>Lähetteen käyttötarkoitus</w:t>
      </w:r>
      <w:r>
        <w:tab/>
        <w:t>kenttäkoodi: 39</w:t>
      </w:r>
      <w:r>
        <w:tab/>
      </w:r>
      <w:r>
        <w:tab/>
        <w:t xml:space="preserve">koodisto: 1.2.246.537.6.12.2002.124 </w:t>
      </w:r>
    </w:p>
    <w:p w:rsidR="00CA77A8" w:rsidRDefault="00CA77A8"/>
    <w:p w:rsidR="00CA77A8" w:rsidRDefault="00CA77A8">
      <w:r>
        <w:t>Lähetteen/hoitopalautteen päätyyppi ja alityyppi  ilmoitetaan value-elementissä tietotyypillä CD. Päätyyppi on varsinainen koodiarvo ja tarkentimen qualifier avulla esitetään sanoman alityyppi. Lähetteen käyttötarkoitus ilmoitetaan myös qualifierin avulla. Elementti effectiveTime esiintyy tyhjänä.</w:t>
      </w:r>
    </w:p>
    <w:p w:rsidR="00CA77A8" w:rsidRDefault="00CA77A8"/>
    <w:p w:rsidR="00CA77A8" w:rsidRDefault="00CA77A8" w:rsidP="00FE5CE4">
      <w:r>
        <w:t>Lähetteen/hoitopalautteen päätyyppi saadaan koodistosta: AR - Lähetteen/Hoitopalautteen tyyppi, 1.2.246.537.5.40001.2003, jonka arvot ovat:</w:t>
      </w:r>
    </w:p>
    <w:p w:rsidR="00CA77A8" w:rsidRDefault="00CA77A8" w:rsidP="00FE5CE4"/>
    <w:p w:rsidR="00CA77A8" w:rsidRDefault="00CA77A8" w:rsidP="00FE5CE4">
      <w:r>
        <w:t>EPI</w:t>
      </w:r>
      <w:r>
        <w:tab/>
        <w:t>Loppuyhteenveto/hoitopalaute</w:t>
      </w:r>
      <w:r>
        <w:tab/>
      </w:r>
      <w:r>
        <w:tab/>
      </w:r>
    </w:p>
    <w:p w:rsidR="00CA77A8" w:rsidRDefault="00CA77A8" w:rsidP="00FE5CE4">
      <w:r>
        <w:t>HOP</w:t>
      </w:r>
      <w:r>
        <w:tab/>
        <w:t>Hoitopäätösilmoitus/hoitopalaute</w:t>
      </w:r>
      <w:r>
        <w:tab/>
      </w:r>
    </w:p>
    <w:p w:rsidR="00CA77A8" w:rsidRDefault="00CA77A8" w:rsidP="00FE5CE4">
      <w:r>
        <w:t>HOS</w:t>
      </w:r>
      <w:r>
        <w:tab/>
        <w:t>Hoitosuunnitelma/hoitopalaute</w:t>
      </w:r>
      <w:r>
        <w:tab/>
      </w:r>
      <w:r>
        <w:tab/>
      </w:r>
    </w:p>
    <w:p w:rsidR="00CA77A8" w:rsidRDefault="00CA77A8" w:rsidP="00FE5CE4">
      <w:r>
        <w:t>KAS</w:t>
      </w:r>
      <w:r>
        <w:tab/>
        <w:t>Ilmoitus lähetteen käsittelyyn otosta/hoitopalaute</w:t>
      </w:r>
      <w:r>
        <w:tab/>
      </w:r>
      <w:r>
        <w:tab/>
      </w:r>
    </w:p>
    <w:p w:rsidR="00CA77A8" w:rsidRDefault="00CA77A8" w:rsidP="00FE5CE4">
      <w:r>
        <w:t>KON</w:t>
      </w:r>
      <w:r>
        <w:tab/>
        <w:t>Konsultaatiopyyntö/lähete</w:t>
      </w:r>
      <w:r>
        <w:tab/>
      </w:r>
      <w:r>
        <w:tab/>
      </w:r>
    </w:p>
    <w:p w:rsidR="00CA77A8" w:rsidRDefault="00CA77A8" w:rsidP="00FE5CE4">
      <w:r>
        <w:t>KYS</w:t>
      </w:r>
      <w:r>
        <w:tab/>
        <w:t>Täydennyskysely/lähete ja hoitopalaute</w:t>
      </w:r>
      <w:r>
        <w:tab/>
      </w:r>
    </w:p>
    <w:p w:rsidR="00CA77A8" w:rsidRDefault="00CA77A8" w:rsidP="00FE5CE4">
      <w:r>
        <w:t>LAH</w:t>
      </w:r>
      <w:r>
        <w:tab/>
        <w:t>Normaali lähete</w:t>
      </w:r>
      <w:r>
        <w:tab/>
      </w:r>
      <w:r>
        <w:tab/>
      </w:r>
    </w:p>
    <w:p w:rsidR="00CA77A8" w:rsidRDefault="00CA77A8" w:rsidP="00FE5CE4">
      <w:r>
        <w:t>PER</w:t>
      </w:r>
      <w:r>
        <w:tab/>
        <w:t>Suostumussanoma</w:t>
      </w:r>
      <w:r>
        <w:tab/>
      </w:r>
      <w:r>
        <w:tab/>
      </w:r>
    </w:p>
    <w:p w:rsidR="00CA77A8" w:rsidRDefault="00CA77A8" w:rsidP="00FE5CE4">
      <w:r>
        <w:t>VHO</w:t>
      </w:r>
      <w:r>
        <w:tab/>
        <w:t>Välihoitopalaute/hoitopalaute</w:t>
      </w:r>
    </w:p>
    <w:p w:rsidR="00CA77A8" w:rsidRDefault="00CA77A8" w:rsidP="00FE5CE4"/>
    <w:p w:rsidR="00CA77A8" w:rsidRDefault="00CA77A8" w:rsidP="00FE5CE4">
      <w:r>
        <w:t>(Tarkasta ajantasaiset koodiarvot THL:n koodistopalvelimelta)</w:t>
      </w:r>
    </w:p>
    <w:p w:rsidR="00CA77A8" w:rsidRDefault="00CA77A8" w:rsidP="00FE5CE4"/>
    <w:p w:rsidR="00CA77A8" w:rsidRDefault="00CA77A8" w:rsidP="00FE5CE4">
      <w:r>
        <w:t>Lähetteen/hoitopalautteen alityyppi saadaan koodistosta: AR - Lähetteen/hoitopalautteen alityyppi, 1.2.246.537.5.40002.2003, jonka arvot ovat:</w:t>
      </w:r>
    </w:p>
    <w:p w:rsidR="00CA77A8" w:rsidRDefault="00CA77A8" w:rsidP="00FE5CE4"/>
    <w:p w:rsidR="00CA77A8" w:rsidRDefault="00CA77A8" w:rsidP="00FE5CE4">
      <w:r>
        <w:t>KII</w:t>
      </w:r>
      <w:r>
        <w:tab/>
        <w:t>Kiirehtiminen</w:t>
      </w:r>
      <w:r>
        <w:tab/>
      </w:r>
      <w:r>
        <w:tab/>
      </w:r>
    </w:p>
    <w:p w:rsidR="00CA77A8" w:rsidRDefault="00CA77A8" w:rsidP="00FE5CE4">
      <w:r>
        <w:t>KON</w:t>
      </w:r>
      <w:r>
        <w:tab/>
        <w:t>Konsultaatio</w:t>
      </w:r>
      <w:r>
        <w:tab/>
      </w:r>
      <w:r>
        <w:tab/>
      </w:r>
    </w:p>
    <w:p w:rsidR="00CA77A8" w:rsidRDefault="00CA77A8" w:rsidP="00FE5CE4">
      <w:r>
        <w:t>KOT</w:t>
      </w:r>
      <w:r>
        <w:tab/>
        <w:t>Kotihoidon ennakkoilmoitus</w:t>
      </w:r>
      <w:r>
        <w:tab/>
      </w:r>
      <w:r>
        <w:tab/>
      </w:r>
    </w:p>
    <w:p w:rsidR="00CA77A8" w:rsidRDefault="00CA77A8" w:rsidP="00FE5CE4">
      <w:r>
        <w:t>PAL</w:t>
      </w:r>
      <w:r>
        <w:tab/>
        <w:t>Palautus</w:t>
      </w:r>
      <w:r>
        <w:tab/>
      </w:r>
      <w:r>
        <w:tab/>
      </w:r>
    </w:p>
    <w:p w:rsidR="00CA77A8" w:rsidRDefault="00CA77A8" w:rsidP="00FE5CE4">
      <w:r>
        <w:t>POK</w:t>
      </w:r>
      <w:r>
        <w:tab/>
        <w:t>Potilaskonsultaatio</w:t>
      </w:r>
      <w:r>
        <w:tab/>
      </w:r>
    </w:p>
    <w:p w:rsidR="00CA77A8" w:rsidRDefault="00CA77A8" w:rsidP="00FE5CE4">
      <w:r>
        <w:t>SII</w:t>
      </w:r>
      <w:r>
        <w:tab/>
        <w:t>Siirtoilmoitus</w:t>
      </w:r>
      <w:r>
        <w:tab/>
      </w:r>
      <w:r>
        <w:tab/>
      </w:r>
    </w:p>
    <w:p w:rsidR="00CA77A8" w:rsidRDefault="00CA77A8" w:rsidP="00FE5CE4">
      <w:r>
        <w:t>TAY</w:t>
      </w:r>
      <w:r>
        <w:tab/>
        <w:t>Täydennys</w:t>
      </w:r>
    </w:p>
    <w:p w:rsidR="00CA77A8" w:rsidRDefault="00CA77A8" w:rsidP="00FE5CE4"/>
    <w:p w:rsidR="00CA77A8" w:rsidRDefault="00CA77A8">
      <w:r>
        <w:t>(Tarkasta ajantasaiset koodiarvot THL:n koodistopalvelimelta)</w:t>
      </w:r>
    </w:p>
    <w:p w:rsidR="00CA77A8" w:rsidRDefault="00CA77A8"/>
    <w:p w:rsidR="00CA77A8" w:rsidRDefault="00CA77A8">
      <w:r>
        <w:t xml:space="preserve">Lähetteen käyttötarkoitus saadaan koodistosta:  </w:t>
      </w:r>
      <w:r w:rsidRPr="00667F7A">
        <w:t>1.2.246.537.5.40030.2006</w:t>
      </w:r>
    </w:p>
    <w:p w:rsidR="00CA77A8" w:rsidRDefault="00CA77A8"/>
    <w:p w:rsidR="00CA77A8" w:rsidRDefault="00CA77A8">
      <w:r>
        <w:t>Jos lähetteen käyttötarkoitus puuttuu, on oletuksena ulkoinen lähete (koodiarvo 1).</w:t>
      </w:r>
    </w:p>
    <w:p w:rsidR="00CA77A8" w:rsidRDefault="00CA77A8"/>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EPI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1.2.246.537.5.40001.2003</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CA77A8" w:rsidRDefault="00CA77A8" w:rsidP="0002144B">
      <w:pPr>
        <w:autoSpaceDE w:val="0"/>
        <w:autoSpaceDN w:val="0"/>
        <w:adjustRightInd w:val="0"/>
        <w:rPr>
          <w:rFonts w:ascii="Arial" w:hAnsi="Arial" w:cs="Arial"/>
          <w:color w:val="000000"/>
          <w:highlight w:val="white"/>
          <w:lang w:val="nl-NL" w:eastAsia="fi-FI"/>
          <w:rPrChange w:id="514" w:author="Unknown">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CA77A8">
        <w:rPr>
          <w:rFonts w:ascii="Arial" w:hAnsi="Arial" w:cs="Arial"/>
          <w:color w:val="0000FF"/>
          <w:highlight w:val="white"/>
          <w:lang w:val="nl-NL" w:eastAsia="fi-FI"/>
          <w:rPrChange w:id="515"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516" w:author="JAL" w:date="2010-08-03T15:31:00Z">
            <w:rPr>
              <w:rFonts w:ascii="Arial" w:hAnsi="Arial" w:cs="Arial"/>
              <w:b/>
              <w:color w:val="800000"/>
              <w:kern w:val="28"/>
              <w:sz w:val="24"/>
              <w:highlight w:val="white"/>
              <w:lang w:val="en-US" w:eastAsia="fi-FI"/>
            </w:rPr>
          </w:rPrChange>
        </w:rPr>
        <w:t>name</w:t>
      </w:r>
      <w:r w:rsidRPr="00CA77A8">
        <w:rPr>
          <w:rFonts w:ascii="Arial" w:hAnsi="Arial" w:cs="Arial"/>
          <w:color w:val="FF0000"/>
          <w:highlight w:val="white"/>
          <w:lang w:val="nl-NL" w:eastAsia="fi-FI"/>
          <w:rPrChange w:id="517"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518"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519" w:author="JAL" w:date="2010-08-03T15:31:00Z">
            <w:rPr>
              <w:rFonts w:ascii="Arial" w:hAnsi="Arial" w:cs="Arial"/>
              <w:b/>
              <w:color w:val="000000"/>
              <w:kern w:val="28"/>
              <w:sz w:val="24"/>
              <w:highlight w:val="white"/>
              <w:lang w:val="en-US" w:eastAsia="fi-FI"/>
            </w:rPr>
          </w:rPrChange>
        </w:rPr>
        <w:t>34</w:t>
      </w:r>
      <w:r w:rsidRPr="00CA77A8">
        <w:rPr>
          <w:rFonts w:ascii="Arial" w:hAnsi="Arial" w:cs="Arial"/>
          <w:color w:val="0000FF"/>
          <w:highlight w:val="white"/>
          <w:lang w:val="nl-NL" w:eastAsia="fi-FI"/>
          <w:rPrChange w:id="520"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521" w:author="JAL" w:date="2010-08-03T15:31: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nl-NL" w:eastAsia="fi-FI"/>
          <w:rPrChange w:id="522"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523" w:author="JAL" w:date="2010-08-03T15:31:00Z">
            <w:rPr>
              <w:rFonts w:ascii="Arial" w:hAnsi="Arial" w:cs="Arial"/>
              <w:b/>
              <w:color w:val="000000"/>
              <w:kern w:val="28"/>
              <w:sz w:val="24"/>
              <w:highlight w:val="white"/>
              <w:lang w:val="en-US" w:eastAsia="fi-FI"/>
            </w:rPr>
          </w:rPrChange>
        </w:rPr>
        <w:t>1.2.246.537.6.12.2002.124</w:t>
      </w:r>
      <w:r w:rsidRPr="00CA77A8">
        <w:rPr>
          <w:rFonts w:ascii="Arial" w:hAnsi="Arial" w:cs="Arial"/>
          <w:color w:val="0000FF"/>
          <w:highlight w:val="white"/>
          <w:lang w:val="nl-NL" w:eastAsia="fi-FI"/>
          <w:rPrChange w:id="524" w:author="JAL" w:date="2010-08-03T15:31:00Z">
            <w:rPr>
              <w:rFonts w:ascii="Arial" w:hAnsi="Arial" w:cs="Arial"/>
              <w:b/>
              <w:color w:val="0000FF"/>
              <w:kern w:val="28"/>
              <w:sz w:val="24"/>
              <w:highlight w:val="white"/>
              <w:lang w:val="en-US" w:eastAsia="fi-FI"/>
            </w:rPr>
          </w:rPrChange>
        </w:rPr>
        <w:t>"/&gt;</w:t>
      </w:r>
    </w:p>
    <w:p w:rsidR="00CA77A8" w:rsidRPr="00CA77A8" w:rsidRDefault="00CA77A8" w:rsidP="0002144B">
      <w:pPr>
        <w:autoSpaceDE w:val="0"/>
        <w:autoSpaceDN w:val="0"/>
        <w:adjustRightInd w:val="0"/>
        <w:rPr>
          <w:rFonts w:ascii="Arial" w:hAnsi="Arial" w:cs="Arial"/>
          <w:color w:val="000000"/>
          <w:highlight w:val="white"/>
          <w:lang w:val="nl-NL" w:eastAsia="fi-FI"/>
          <w:rPrChange w:id="525"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526"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527" w:author="JAL" w:date="2010-08-03T15:31:00Z">
            <w:rPr>
              <w:rFonts w:ascii="Arial" w:hAnsi="Arial" w:cs="Arial"/>
              <w:b/>
              <w:color w:val="800000"/>
              <w:kern w:val="28"/>
              <w:sz w:val="24"/>
              <w:highlight w:val="white"/>
              <w:lang w:val="en-US" w:eastAsia="fi-FI"/>
            </w:rPr>
          </w:rPrChange>
        </w:rPr>
        <w:t>value</w:t>
      </w:r>
      <w:r w:rsidRPr="00CA77A8">
        <w:rPr>
          <w:rFonts w:ascii="Arial" w:hAnsi="Arial" w:cs="Arial"/>
          <w:color w:val="FF0000"/>
          <w:highlight w:val="white"/>
          <w:lang w:val="nl-NL" w:eastAsia="fi-FI"/>
          <w:rPrChange w:id="528"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529"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530" w:author="JAL" w:date="2010-08-03T15:31:00Z">
            <w:rPr>
              <w:rFonts w:ascii="Arial" w:hAnsi="Arial" w:cs="Arial"/>
              <w:b/>
              <w:color w:val="000000"/>
              <w:kern w:val="28"/>
              <w:sz w:val="24"/>
              <w:highlight w:val="white"/>
              <w:lang w:val="en-US" w:eastAsia="fi-FI"/>
            </w:rPr>
          </w:rPrChange>
        </w:rPr>
        <w:t>KII</w:t>
      </w:r>
      <w:r w:rsidRPr="00CA77A8">
        <w:rPr>
          <w:rFonts w:ascii="Arial" w:hAnsi="Arial" w:cs="Arial"/>
          <w:color w:val="0000FF"/>
          <w:highlight w:val="white"/>
          <w:lang w:val="nl-NL" w:eastAsia="fi-FI"/>
          <w:rPrChange w:id="531"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532" w:author="JAL" w:date="2010-08-03T15:31: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nl-NL" w:eastAsia="fi-FI"/>
          <w:rPrChange w:id="533"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534" w:author="JAL" w:date="2010-08-03T15:31:00Z">
            <w:rPr>
              <w:rFonts w:ascii="Arial" w:hAnsi="Arial" w:cs="Arial"/>
              <w:b/>
              <w:color w:val="000000"/>
              <w:kern w:val="28"/>
              <w:sz w:val="24"/>
              <w:highlight w:val="white"/>
              <w:lang w:val="en-US" w:eastAsia="fi-FI"/>
            </w:rPr>
          </w:rPrChange>
        </w:rPr>
        <w:t>1.2.246.537.5.40002.2003</w:t>
      </w:r>
      <w:r w:rsidRPr="00CA77A8">
        <w:rPr>
          <w:rFonts w:ascii="Arial" w:hAnsi="Arial" w:cs="Arial"/>
          <w:color w:val="0000FF"/>
          <w:highlight w:val="white"/>
          <w:lang w:val="nl-NL" w:eastAsia="fi-FI"/>
          <w:rPrChange w:id="535" w:author="JAL" w:date="2010-08-03T15:31:00Z">
            <w:rPr>
              <w:rFonts w:ascii="Arial" w:hAnsi="Arial" w:cs="Arial"/>
              <w:b/>
              <w:color w:val="0000FF"/>
              <w:kern w:val="28"/>
              <w:sz w:val="24"/>
              <w:highlight w:val="white"/>
              <w:lang w:val="en-US" w:eastAsia="fi-FI"/>
            </w:rPr>
          </w:rPrChange>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1.2.246.537.5.40030.2006</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02144B" w:rsidRDefault="00CA77A8"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CA77A8" w:rsidRPr="00CA77A8" w:rsidRDefault="00CA77A8" w:rsidP="0002144B">
      <w:pPr>
        <w:autoSpaceDE w:val="0"/>
        <w:autoSpaceDN w:val="0"/>
        <w:adjustRightInd w:val="0"/>
        <w:rPr>
          <w:rFonts w:ascii="Arial" w:hAnsi="Arial" w:cs="Arial"/>
          <w:color w:val="000000"/>
          <w:highlight w:val="white"/>
          <w:lang w:val="en-GB" w:eastAsia="fi-FI"/>
          <w:rPrChange w:id="536" w:author="Unknown">
            <w:rPr>
              <w:rFonts w:ascii="Arial" w:hAnsi="Arial" w:cs="Arial"/>
              <w:color w:val="000000"/>
              <w:highlight w:val="white"/>
              <w:lang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en-GB" w:eastAsia="fi-FI"/>
          <w:rPrChange w:id="537" w:author="JAL" w:date="2010-08-03T15:31:00Z">
            <w:rPr>
              <w:rFonts w:ascii="Arial" w:hAnsi="Arial" w:cs="Arial"/>
              <w:b/>
              <w:color w:val="0000FF"/>
              <w:kern w:val="28"/>
              <w:sz w:val="24"/>
              <w:highlight w:val="white"/>
              <w:lang w:eastAsia="fi-FI"/>
            </w:rPr>
          </w:rPrChange>
        </w:rPr>
        <w:t>&lt;/</w:t>
      </w:r>
      <w:r w:rsidRPr="00CA77A8">
        <w:rPr>
          <w:rFonts w:ascii="Arial" w:hAnsi="Arial" w:cs="Arial"/>
          <w:color w:val="800000"/>
          <w:highlight w:val="white"/>
          <w:lang w:val="en-GB" w:eastAsia="fi-FI"/>
          <w:rPrChange w:id="538" w:author="JAL" w:date="2010-08-03T15:31:00Z">
            <w:rPr>
              <w:rFonts w:ascii="Arial" w:hAnsi="Arial" w:cs="Arial"/>
              <w:b/>
              <w:color w:val="800000"/>
              <w:kern w:val="28"/>
              <w:sz w:val="24"/>
              <w:highlight w:val="white"/>
              <w:lang w:eastAsia="fi-FI"/>
            </w:rPr>
          </w:rPrChange>
        </w:rPr>
        <w:t>observation</w:t>
      </w:r>
      <w:r w:rsidRPr="00CA77A8">
        <w:rPr>
          <w:rFonts w:ascii="Arial" w:hAnsi="Arial" w:cs="Arial"/>
          <w:color w:val="0000FF"/>
          <w:highlight w:val="white"/>
          <w:lang w:val="en-GB" w:eastAsia="fi-FI"/>
          <w:rPrChange w:id="539" w:author="JAL" w:date="2010-08-03T15:31:00Z">
            <w:rPr>
              <w:rFonts w:ascii="Arial" w:hAnsi="Arial" w:cs="Arial"/>
              <w:b/>
              <w:color w:val="0000FF"/>
              <w:kern w:val="28"/>
              <w:sz w:val="24"/>
              <w:highlight w:val="white"/>
              <w:lang w:eastAsia="fi-FI"/>
            </w:rPr>
          </w:rPrChange>
        </w:rPr>
        <w:t>&gt;</w:t>
      </w:r>
    </w:p>
    <w:p w:rsidR="00CA77A8" w:rsidRDefault="00CA77A8">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pPr>
        <w:rPr>
          <w:lang w:val="de-DE"/>
        </w:rPr>
      </w:pPr>
    </w:p>
    <w:p w:rsidR="00CA77A8" w:rsidRDefault="00CA77A8">
      <w:pPr>
        <w:pStyle w:val="Heading4"/>
        <w:numPr>
          <w:numberingChange w:id="540" w:author="Pekka Rinne" w:date="2010-03-30T12:01:00Z" w:original="%1:2:0:.%2:3:0:.%3:1:0:.%4:2:0:"/>
        </w:numPr>
      </w:pPr>
      <w:bookmarkStart w:id="541" w:name="_Toc261604565"/>
      <w:r>
        <w:t>Alkuperäisen järjestelm</w:t>
      </w:r>
      <w:r w:rsidRPr="00E50B11">
        <w:t xml:space="preserve">än </w:t>
      </w:r>
      <w:r w:rsidRPr="00CA77A8">
        <w:rPr>
          <w:rPrChange w:id="542" w:author="Pekka Rinne" w:date="2010-03-30T12:22:00Z">
            <w:rPr>
              <w:rFonts w:ascii="Times New Roman" w:hAnsi="Times New Roman"/>
              <w:b w:val="0"/>
              <w:kern w:val="0"/>
              <w:sz w:val="20"/>
              <w:highlight w:val="yellow"/>
            </w:rPr>
          </w:rPrChange>
        </w:rPr>
        <w:t>lähetteen OID-tunnus</w:t>
      </w:r>
      <w:del w:id="543" w:author="Pekka Rinne" w:date="2010-03-30T12:22:00Z">
        <w:r w:rsidRPr="00CA77A8">
          <w:rPr>
            <w:rPrChange w:id="544" w:author="Pekka Rinne" w:date="2010-03-30T12:22:00Z">
              <w:rPr>
                <w:rFonts w:ascii="Times New Roman" w:hAnsi="Times New Roman"/>
                <w:b w:val="0"/>
                <w:kern w:val="0"/>
                <w:sz w:val="20"/>
                <w:highlight w:val="yellow"/>
              </w:rPr>
            </w:rPrChange>
          </w:rPr>
          <w:delText xml:space="preserve"> (uusi tieto)</w:delText>
        </w:r>
      </w:del>
      <w:r w:rsidRPr="00CA77A8">
        <w:rPr>
          <w:rPrChange w:id="545" w:author="Pekka Rinne" w:date="2010-03-30T12:22:00Z">
            <w:rPr>
              <w:rFonts w:ascii="Times New Roman" w:hAnsi="Times New Roman"/>
              <w:b w:val="0"/>
              <w:kern w:val="0"/>
              <w:sz w:val="20"/>
              <w:highlight w:val="yellow"/>
            </w:rPr>
          </w:rPrChange>
        </w:rPr>
        <w:t>,</w:t>
      </w:r>
      <w:r>
        <w:t xml:space="preserve"> antopäivämäärä, lähettävä laitos ja lääkäri</w:t>
      </w:r>
      <w:bookmarkEnd w:id="541"/>
      <w:r>
        <w:t xml:space="preserve">  </w:t>
      </w:r>
    </w:p>
    <w:p w:rsidR="00CA77A8" w:rsidRDefault="00CA77A8"/>
    <w:p w:rsidR="00CA77A8" w:rsidRDefault="00CA77A8">
      <w:r>
        <w:t>Kenttäkoodi: 1</w:t>
      </w:r>
      <w:r>
        <w:tab/>
        <w:t xml:space="preserve">koodisto: 1.2.246.537.6.12.2002.124 </w:t>
      </w:r>
    </w:p>
    <w:p w:rsidR="00CA77A8" w:rsidRDefault="00CA77A8"/>
    <w:p w:rsidR="00CA77A8" w:rsidRPr="002D7495" w:rsidDel="006150EE" w:rsidRDefault="00CA77A8" w:rsidP="001D571B">
      <w:pPr>
        <w:rPr>
          <w:del w:id="546" w:author="Pekka Rinne" w:date="2010-05-14T12:44:00Z"/>
        </w:rPr>
      </w:pPr>
      <w:r>
        <w:t xml:space="preserve">Tämä tieto </w:t>
      </w:r>
      <w:ins w:id="547" w:author="JAL" w:date="2010-08-03T15:38:00Z">
        <w:r>
          <w:t xml:space="preserve">(tai kohdassa 2.3.1.4 esitetty tieto) </w:t>
        </w:r>
      </w:ins>
      <w:r>
        <w:t xml:space="preserve">on </w:t>
      </w:r>
      <w:r w:rsidRPr="00CA77A8">
        <w:rPr>
          <w:b/>
          <w:rPrChange w:id="548" w:author="Pekka Rinne" w:date="2010-03-30T12:21:00Z">
            <w:rPr>
              <w:rFonts w:ascii="Arial" w:hAnsi="Arial"/>
              <w:b/>
              <w:kern w:val="28"/>
              <w:sz w:val="24"/>
            </w:rPr>
          </w:rPrChange>
        </w:rPr>
        <w:t>pakollinen</w:t>
      </w:r>
      <w:ins w:id="549" w:author="Jari Porrasmaa (STM)" w:date="2010-04-28T00:30:00Z">
        <w:r>
          <w:rPr>
            <w:b/>
          </w:rPr>
          <w:t xml:space="preserve"> jos ko. tieto on PikaXML</w:t>
        </w:r>
      </w:ins>
      <w:ins w:id="550" w:author="Pekka Rinne" w:date="2010-05-14T12:49:00Z">
        <w:r>
          <w:rPr>
            <w:b/>
          </w:rPr>
          <w:t>-</w:t>
        </w:r>
      </w:ins>
      <w:ins w:id="551" w:author="Jari Porrasmaa (STM)" w:date="2010-04-28T00:30:00Z">
        <w:del w:id="552" w:author="Pekka Rinne" w:date="2010-05-14T12:49:00Z">
          <w:r w:rsidDel="00182725">
            <w:rPr>
              <w:b/>
            </w:rPr>
            <w:delText xml:space="preserve"> </w:delText>
          </w:r>
        </w:del>
        <w:r>
          <w:rPr>
            <w:b/>
          </w:rPr>
          <w:t>sanomassa</w:t>
        </w:r>
      </w:ins>
      <w:r>
        <w:t xml:space="preserve"> ja se vastaa PikaXML-määrityksen </w:t>
      </w:r>
      <w:r w:rsidRPr="00CB573B">
        <w:t>ORIG_SNDR_REF_ID</w:t>
      </w:r>
      <w:r>
        <w:t>-kenttää</w:t>
      </w:r>
      <w:ins w:id="553" w:author="Pekka Rinne" w:date="2010-05-14T12:38:00Z">
        <w:r>
          <w:t>.</w:t>
        </w:r>
      </w:ins>
      <w:ins w:id="554" w:author="Pekka Rinne" w:date="2010-05-14T12:23:00Z">
        <w:r>
          <w:t xml:space="preserve"> </w:t>
        </w:r>
      </w:ins>
      <w:r>
        <w:t>Vaikka asiakirjoja arkistoidaan lähettäjän ja vastaanottajan toimesta, kansalaiselle ei näy toisteista tietoa.</w:t>
      </w:r>
      <w:ins w:id="555" w:author="Pekka Rinne" w:date="2010-05-14T12:37:00Z">
        <w:r>
          <w:t xml:space="preserve"> </w:t>
        </w:r>
        <w:r w:rsidRPr="002D7495">
          <w:t>Tiedon avulla valikoidaan kansalaiselle näytettävä samaan lähetekeskusteluun liittyvä uusin asiakirja</w:t>
        </w:r>
      </w:ins>
      <w:ins w:id="556" w:author="Pekka Rinne" w:date="2010-05-14T12:39:00Z">
        <w:r>
          <w:t xml:space="preserve"> (nk. lähetteen keskustelutunnus)</w:t>
        </w:r>
      </w:ins>
      <w:ins w:id="557" w:author="Pekka Rinne" w:date="2010-05-14T12:37:00Z">
        <w:r w:rsidRPr="002D7495">
          <w:t xml:space="preserve">. </w:t>
        </w:r>
        <w:del w:id="558" w:author="JAL" w:date="2010-08-03T15:38:00Z">
          <w:r w:rsidRPr="002D7495" w:rsidDel="00AB541E">
            <w:delText>Tiedon suositellaan olevan kansallisesti uniikki, mutta riittävä vaatimustaso on uniikkius palvelunantajakohtaisesti.</w:delText>
          </w:r>
        </w:del>
      </w:ins>
      <w:ins w:id="559" w:author="JAL" w:date="2010-08-03T15:36:00Z">
        <w:r>
          <w:t xml:space="preserve">Huomaa luvussa 2.3.1.4 esitetty määritys mikäli ORIG_SNDR_REF_ID ei ole </w:t>
        </w:r>
      </w:ins>
      <w:ins w:id="560" w:author="JAL" w:date="2010-08-03T15:37:00Z">
        <w:r>
          <w:t>validi (</w:t>
        </w:r>
      </w:ins>
      <w:ins w:id="561" w:author="JAL" w:date="2010-08-03T15:38:00Z">
        <w:r>
          <w:t xml:space="preserve">kansallisesti </w:t>
        </w:r>
      </w:ins>
      <w:ins w:id="562" w:author="JAL" w:date="2010-08-03T15:37:00Z">
        <w:r>
          <w:t>uniikki) OID-</w:t>
        </w:r>
      </w:ins>
      <w:ins w:id="563" w:author="JAL" w:date="2010-08-03T15:38:00Z">
        <w:r>
          <w:t>tunnus</w:t>
        </w:r>
      </w:ins>
      <w:ins w:id="564" w:author="JAL" w:date="2010-08-03T15:37:00Z">
        <w:r>
          <w:t>.</w:t>
        </w:r>
      </w:ins>
      <w:ins w:id="565" w:author="Pekka Rinne" w:date="2010-05-14T12:37:00Z">
        <w:r w:rsidRPr="002D7495">
          <w:t xml:space="preserve"> </w:t>
        </w:r>
      </w:ins>
    </w:p>
    <w:p w:rsidR="00CA77A8" w:rsidRDefault="00CA77A8">
      <w:pPr>
        <w:numPr>
          <w:ins w:id="566" w:author="Pekka Rinne" w:date="2010-05-14T12:44:00Z"/>
        </w:numPr>
        <w:rPr>
          <w:ins w:id="567" w:author="Pekka Rinne" w:date="2010-05-14T12:44:00Z"/>
        </w:rPr>
      </w:pPr>
    </w:p>
    <w:p w:rsidR="00CA77A8" w:rsidRDefault="00CA77A8">
      <w:pPr>
        <w:numPr>
          <w:ins w:id="568" w:author="Pekka Rinne" w:date="2010-05-14T12:44:00Z"/>
        </w:numPr>
        <w:rPr>
          <w:ins w:id="569" w:author="Pekka Rinne" w:date="2010-08-03T15:22:00Z"/>
        </w:rPr>
      </w:pPr>
    </w:p>
    <w:p w:rsidR="00CA77A8" w:rsidRDefault="00CA77A8">
      <w:pPr>
        <w:numPr>
          <w:ins w:id="570" w:author="Pekka Rinne" w:date="2010-05-14T12:44:00Z"/>
        </w:numPr>
        <w:rPr>
          <w:ins w:id="571" w:author="Pekka Rinne" w:date="2010-08-03T15:24:00Z"/>
        </w:rPr>
      </w:pPr>
      <w:ins w:id="572" w:author="Pekka Rinne" w:date="2010-08-03T15:23:00Z">
        <w:r>
          <w:t>Mikäli PikaXML:ssä</w:t>
        </w:r>
      </w:ins>
      <w:ins w:id="573" w:author="Pekka Rinne" w:date="2010-08-03T15:22:00Z">
        <w:r w:rsidRPr="00981373">
          <w:t xml:space="preserve"> ei ole </w:t>
        </w:r>
      </w:ins>
      <w:ins w:id="574" w:author="Pekka Rinne" w:date="2010-08-03T15:23:00Z">
        <w:r w:rsidRPr="00CB573B">
          <w:t>ORIG_SNDR_REF_ID</w:t>
        </w:r>
      </w:ins>
      <w:ins w:id="575" w:author="Pekka Rinne" w:date="2010-08-03T15:22:00Z">
        <w:r w:rsidRPr="00981373">
          <w:t>:tä</w:t>
        </w:r>
      </w:ins>
      <w:ins w:id="576" w:author="Pekka Rinne" w:date="2010-08-03T15:23:00Z">
        <w:r>
          <w:t xml:space="preserve">  CDA R</w:t>
        </w:r>
      </w:ins>
      <w:ins w:id="577" w:author="Pekka Rinne" w:date="2010-08-03T15:22:00Z">
        <w:r w:rsidRPr="00981373">
          <w:t xml:space="preserve">2:sta tehtäessä, kopioidaan </w:t>
        </w:r>
      </w:ins>
      <w:ins w:id="578" w:author="Pekka Rinne" w:date="2010-08-03T15:24:00Z">
        <w:r>
          <w:t>S</w:t>
        </w:r>
        <w:del w:id="579" w:author="JAL" w:date="2010-08-03T15:32:00Z">
          <w:r w:rsidDel="00343788">
            <w:delText>E</w:delText>
          </w:r>
        </w:del>
        <w:r>
          <w:t>ND</w:t>
        </w:r>
        <w:del w:id="580" w:author="JAL" w:date="2010-08-03T15:32:00Z">
          <w:r w:rsidDel="00343788">
            <w:delText>E</w:delText>
          </w:r>
        </w:del>
        <w:r>
          <w:t>R</w:t>
        </w:r>
      </w:ins>
      <w:ins w:id="581" w:author="Pekka Rinne" w:date="2010-08-03T15:22:00Z">
        <w:r w:rsidRPr="00981373">
          <w:t>_</w:t>
        </w:r>
      </w:ins>
      <w:ins w:id="582" w:author="Pekka Rinne" w:date="2010-08-03T15:24:00Z">
        <w:r>
          <w:t>REF</w:t>
        </w:r>
      </w:ins>
      <w:ins w:id="583" w:author="Pekka Rinne" w:date="2010-08-03T15:22:00Z">
        <w:r w:rsidRPr="00981373">
          <w:t>_</w:t>
        </w:r>
      </w:ins>
      <w:ins w:id="584" w:author="Pekka Rinne" w:date="2010-08-03T15:24:00Z">
        <w:r>
          <w:t>ID (k</w:t>
        </w:r>
        <w:del w:id="585" w:author="JAL" w:date="2010-08-03T15:32:00Z">
          <w:r w:rsidDel="00343788">
            <w:delText>t</w:delText>
          </w:r>
        </w:del>
        <w:r>
          <w:t>s. luku 2.3.1.3)</w:t>
        </w:r>
      </w:ins>
      <w:ins w:id="586" w:author="Pekka Rinne" w:date="2010-08-03T15:22:00Z">
        <w:r w:rsidRPr="00981373">
          <w:t xml:space="preserve"> </w:t>
        </w:r>
      </w:ins>
      <w:ins w:id="587" w:author="Pekka Rinne" w:date="2010-08-03T15:24:00Z">
        <w:r w:rsidRPr="00CB573B">
          <w:t>ORIG_SNDR_REF_ID</w:t>
        </w:r>
      </w:ins>
      <w:ins w:id="588" w:author="Pekka Rinne" w:date="2010-08-03T15:22:00Z">
        <w:r w:rsidRPr="00981373">
          <w:t xml:space="preserve">:ksi ja siirretään </w:t>
        </w:r>
      </w:ins>
      <w:ins w:id="589" w:author="Pekka Rinne" w:date="2010-08-03T15:24:00Z">
        <w:r>
          <w:t>se CDA</w:t>
        </w:r>
      </w:ins>
      <w:ins w:id="590" w:author="Pekka Rinne" w:date="2010-08-03T15:22:00Z">
        <w:r w:rsidRPr="00981373">
          <w:t>:han normaalisti</w:t>
        </w:r>
      </w:ins>
      <w:ins w:id="591" w:author="Pekka Rinne" w:date="2010-08-03T15:24:00Z">
        <w:r>
          <w:t>.</w:t>
        </w:r>
      </w:ins>
      <w:ins w:id="592" w:author="Pekka Rinne" w:date="2010-08-03T15:22:00Z">
        <w:r w:rsidRPr="00981373">
          <w:t xml:space="preserve"> </w:t>
        </w:r>
      </w:ins>
    </w:p>
    <w:p w:rsidR="00CA77A8" w:rsidRPr="00981373" w:rsidRDefault="00CA77A8">
      <w:pPr>
        <w:numPr>
          <w:ins w:id="593" w:author="Pekka Rinne" w:date="2010-05-14T12:44:00Z"/>
        </w:numPr>
        <w:rPr>
          <w:ins w:id="594" w:author="Pekka Rinne" w:date="2010-08-03T15:22:00Z"/>
        </w:rPr>
      </w:pPr>
      <w:ins w:id="595" w:author="Pekka Rinne" w:date="2010-08-03T15:24:00Z">
        <w:r>
          <w:t xml:space="preserve">Mikäli </w:t>
        </w:r>
      </w:ins>
      <w:ins w:id="596" w:author="Pekka Rinne" w:date="2010-08-03T15:25:00Z">
        <w:r w:rsidRPr="00CB573B">
          <w:t>ORIG_SNDR_REF_ID</w:t>
        </w:r>
      </w:ins>
      <w:ins w:id="597" w:author="Pekka Rinne" w:date="2010-08-03T15:22:00Z">
        <w:r w:rsidRPr="00981373">
          <w:t xml:space="preserve">:tä </w:t>
        </w:r>
      </w:ins>
      <w:ins w:id="598" w:author="Pekka Rinne" w:date="2010-08-03T15:25:00Z">
        <w:r>
          <w:t xml:space="preserve">ei </w:t>
        </w:r>
      </w:ins>
      <w:ins w:id="599" w:author="Pekka Rinne" w:date="2010-08-03T15:22:00Z">
        <w:r w:rsidRPr="00981373">
          <w:t xml:space="preserve">ole, </w:t>
        </w:r>
      </w:ins>
      <w:ins w:id="600" w:author="Pekka Rinne" w:date="2010-08-03T15:25:00Z">
        <w:r>
          <w:t xml:space="preserve">kyseessä lienee yksinkertainen </w:t>
        </w:r>
      </w:ins>
      <w:ins w:id="601" w:author="Pekka Rinne" w:date="2010-08-03T15:22:00Z">
        <w:r w:rsidRPr="00981373">
          <w:t xml:space="preserve">lähete-keskustelu jossa </w:t>
        </w:r>
      </w:ins>
      <w:ins w:id="602" w:author="Pekka Rinne" w:date="2010-08-03T15:25:00Z">
        <w:r w:rsidRPr="00981373">
          <w:t xml:space="preserve">lähetettä </w:t>
        </w:r>
      </w:ins>
      <w:ins w:id="603" w:author="Pekka Rinne" w:date="2010-08-03T15:22:00Z">
        <w:r w:rsidRPr="00981373">
          <w:t>ei ole siirretty</w:t>
        </w:r>
      </w:ins>
      <w:ins w:id="604" w:author="Pekka Rinne" w:date="2010-08-03T15:25:00Z">
        <w:r>
          <w:t xml:space="preserve">, </w:t>
        </w:r>
      </w:ins>
      <w:ins w:id="605" w:author="Pekka Rinne" w:date="2010-08-03T15:22:00Z">
        <w:r w:rsidRPr="00981373">
          <w:t xml:space="preserve">eli käytännössä </w:t>
        </w:r>
      </w:ins>
      <w:ins w:id="606" w:author="Pekka Rinne" w:date="2010-08-03T15:25:00Z">
        <w:r>
          <w:t>S</w:t>
        </w:r>
        <w:del w:id="607" w:author="JAL" w:date="2010-08-03T15:33:00Z">
          <w:r w:rsidDel="00343788">
            <w:delText>E</w:delText>
          </w:r>
        </w:del>
        <w:r>
          <w:t>ND</w:t>
        </w:r>
        <w:del w:id="608" w:author="JAL" w:date="2010-08-03T15:33:00Z">
          <w:r w:rsidDel="00343788">
            <w:delText>E</w:delText>
          </w:r>
        </w:del>
        <w:r>
          <w:t>R</w:t>
        </w:r>
        <w:r w:rsidRPr="00981373">
          <w:t>_</w:t>
        </w:r>
        <w:r>
          <w:t>REF</w:t>
        </w:r>
        <w:r w:rsidRPr="00981373">
          <w:t>_</w:t>
        </w:r>
        <w:r>
          <w:t>ID</w:t>
        </w:r>
        <w:r w:rsidRPr="00981373">
          <w:t xml:space="preserve"> </w:t>
        </w:r>
      </w:ins>
      <w:ins w:id="609" w:author="Pekka Rinne" w:date="2010-08-03T15:22:00Z">
        <w:r w:rsidRPr="00981373">
          <w:t xml:space="preserve">ja </w:t>
        </w:r>
      </w:ins>
      <w:ins w:id="610" w:author="Pekka Rinne" w:date="2010-08-03T15:25:00Z">
        <w:r w:rsidRPr="00CB573B">
          <w:t>ORIG_SNDR_REF_ID</w:t>
        </w:r>
        <w:r w:rsidRPr="00981373">
          <w:t xml:space="preserve"> </w:t>
        </w:r>
      </w:ins>
      <w:ins w:id="611" w:author="Pekka Rinne" w:date="2010-08-03T15:22:00Z">
        <w:r w:rsidRPr="00981373">
          <w:t>olisi</w:t>
        </w:r>
      </w:ins>
      <w:ins w:id="612" w:author="Pekka Rinne" w:date="2010-08-03T15:25:00Z">
        <w:r>
          <w:t>vat</w:t>
        </w:r>
      </w:ins>
      <w:ins w:id="613" w:author="Pekka Rinne" w:date="2010-08-03T15:22:00Z">
        <w:r>
          <w:t xml:space="preserve"> samat</w:t>
        </w:r>
      </w:ins>
      <w:ins w:id="614" w:author="Pekka Rinne" w:date="2010-08-03T15:26:00Z">
        <w:r>
          <w:t>.</w:t>
        </w:r>
      </w:ins>
    </w:p>
    <w:p w:rsidR="00CA77A8" w:rsidRDefault="00CA77A8"/>
    <w:p w:rsidR="00CA77A8" w:rsidRDefault="00CA77A8">
      <w:r>
        <w:t>OID-tunnus ilmoitetaan value-elementissä tietotyypillä II ja antopäivämäärä elementissä effectiveTime attribuutilla value. Lähettävä laitos ja lääkäri ilmoitetaan elementissä author.</w:t>
      </w:r>
    </w:p>
    <w:p w:rsidR="00CA77A8" w:rsidRDefault="00CA77A8"/>
    <w:p w:rsidR="00CA77A8" w:rsidRPr="00001B2A" w:rsidRDefault="00CA77A8" w:rsidP="0081406F">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Pr="00001B2A" w:rsidRDefault="00CA77A8" w:rsidP="0081406F">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1.2.246.10.2013120.2003.11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2003.500</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Pr="0081406F" w:rsidRDefault="00CA77A8"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C22482" w:rsidRDefault="00CA77A8" w:rsidP="0081406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CA77A8" w:rsidRPr="00C22482" w:rsidRDefault="00CA77A8" w:rsidP="008140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CA77A8" w:rsidRPr="00C22482" w:rsidRDefault="00CA77A8" w:rsidP="008140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CA77A8" w:rsidRPr="00C22482" w:rsidRDefault="00CA77A8" w:rsidP="0081406F">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CA77A8" w:rsidRPr="00C22482" w:rsidRDefault="00CA77A8"/>
    <w:p w:rsidR="00CA77A8" w:rsidRPr="00C22482" w:rsidRDefault="00CA77A8"/>
    <w:p w:rsidR="00CA77A8" w:rsidRDefault="00CA77A8">
      <w:r>
        <w:t>Huomaa: II:n root:issa  (OID) asiakirjat ovat organisaation alla solmuluokassa 11.</w:t>
      </w:r>
    </w:p>
    <w:p w:rsidR="00CA77A8" w:rsidRDefault="00CA77A8">
      <w:pPr>
        <w:pStyle w:val="Heading4"/>
        <w:numPr>
          <w:numberingChange w:id="615" w:author="Pekka Rinne" w:date="2010-03-30T12:01:00Z" w:original="%1:2:0:.%2:3:0:.%3:1:0:.%4:3:0:"/>
        </w:numPr>
      </w:pPr>
      <w:bookmarkStart w:id="616" w:name="_Toc261604566"/>
      <w:r>
        <w:t xml:space="preserve">Lähettävän järjestelmän </w:t>
      </w:r>
      <w:r w:rsidRPr="00CA77A8">
        <w:rPr>
          <w:rPrChange w:id="617" w:author="Pekka Rinne" w:date="2010-03-30T12:22:00Z">
            <w:rPr>
              <w:rFonts w:ascii="Times New Roman" w:hAnsi="Times New Roman"/>
              <w:b w:val="0"/>
              <w:kern w:val="0"/>
              <w:sz w:val="20"/>
              <w:highlight w:val="yellow"/>
            </w:rPr>
          </w:rPrChange>
        </w:rPr>
        <w:t>lähetteen OID-tunnus</w:t>
      </w:r>
      <w:del w:id="618" w:author="Pekka Rinne" w:date="2010-03-30T12:22:00Z">
        <w:r w:rsidRPr="00E50B11" w:rsidDel="00E50B11">
          <w:delText xml:space="preserve"> </w:delText>
        </w:r>
        <w:r w:rsidRPr="00CA77A8">
          <w:rPr>
            <w:rPrChange w:id="619" w:author="Pekka Rinne" w:date="2010-03-30T12:22:00Z">
              <w:rPr>
                <w:rFonts w:ascii="Times New Roman" w:hAnsi="Times New Roman"/>
                <w:b w:val="0"/>
                <w:kern w:val="0"/>
                <w:sz w:val="20"/>
                <w:highlight w:val="yellow"/>
              </w:rPr>
            </w:rPrChange>
          </w:rPr>
          <w:delText>(uusi tieto</w:delText>
        </w:r>
        <w:r w:rsidRPr="00E50B11" w:rsidDel="00E50B11">
          <w:delText>)</w:delText>
        </w:r>
      </w:del>
      <w:r w:rsidRPr="00E50B11">
        <w:t>,</w:t>
      </w:r>
      <w:r>
        <w:t xml:space="preserve"> käsittelypäivämäärä, lähettävä laitos ja lähettävä lääkäri</w:t>
      </w:r>
      <w:bookmarkEnd w:id="616"/>
    </w:p>
    <w:p w:rsidR="00CA77A8" w:rsidRDefault="00CA77A8"/>
    <w:p w:rsidR="00CA77A8" w:rsidRDefault="00CA77A8">
      <w:r>
        <w:t>Kenttäkoodi: 2</w:t>
      </w:r>
      <w:r>
        <w:tab/>
        <w:t xml:space="preserve">koodisto: 1.2.246.537.6.12.2002.124 </w:t>
      </w:r>
    </w:p>
    <w:p w:rsidR="00CA77A8" w:rsidRDefault="00CA77A8"/>
    <w:p w:rsidR="00CA77A8" w:rsidRPr="00CB573B" w:rsidRDefault="00CA77A8" w:rsidP="00382D8A">
      <w:r>
        <w:t xml:space="preserve">Tämä tieto on </w:t>
      </w:r>
      <w:r w:rsidRPr="00CA77A8">
        <w:rPr>
          <w:b/>
          <w:rPrChange w:id="620" w:author="Pekka Rinne" w:date="2010-03-30T12:28:00Z">
            <w:rPr>
              <w:rFonts w:ascii="Arial" w:hAnsi="Arial"/>
              <w:b/>
              <w:kern w:val="28"/>
              <w:sz w:val="24"/>
            </w:rPr>
          </w:rPrChange>
        </w:rPr>
        <w:t>pakollinen</w:t>
      </w:r>
      <w:r>
        <w:t xml:space="preserve"> ja se vastaa PikaXML-määrityksen </w:t>
      </w:r>
      <w:r w:rsidRPr="00CB573B">
        <w:t>SNDR_REF_ID</w:t>
      </w:r>
      <w:r>
        <w:t>-kenttää.</w:t>
      </w:r>
      <w:ins w:id="621" w:author="Pekka Rinne" w:date="2010-05-14T12:23:00Z">
        <w:r>
          <w:t xml:space="preserve"> </w:t>
        </w:r>
      </w:ins>
    </w:p>
    <w:p w:rsidR="00CA77A8" w:rsidRDefault="00CA77A8"/>
    <w:p w:rsidR="00CA77A8" w:rsidRDefault="00CA77A8" w:rsidP="00382D8A">
      <w:r>
        <w:t>OID-tunnus ilmoitetaan value-elementissä tietotyypillä II ja päivämäärä elementissä effectiveTime attribuutilla value. Lähettävä laitos ja lääkäri ilmoitetaan elementissä author.</w:t>
      </w:r>
    </w:p>
    <w:p w:rsidR="00CA77A8" w:rsidRDefault="00CA77A8"/>
    <w:p w:rsidR="00CA77A8" w:rsidRPr="00001B2A" w:rsidRDefault="00CA77A8" w:rsidP="006E3535">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Pr="00001B2A" w:rsidRDefault="00CA77A8" w:rsidP="006E3535">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p>
    <w:p w:rsidR="00CA77A8" w:rsidRPr="006E3535" w:rsidRDefault="00CA77A8"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6E3535" w:rsidRDefault="00CA77A8"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p>
    <w:p w:rsidR="00CA77A8" w:rsidRPr="006E3535" w:rsidRDefault="00CA77A8"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1.2.246.537.10.2093120.2003.11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2003.306</w:t>
      </w:r>
      <w:r w:rsidRPr="0038571B">
        <w:rPr>
          <w:rFonts w:ascii="Arial" w:hAnsi="Arial" w:cs="Arial"/>
          <w:color w:val="0000FF"/>
          <w:highlight w:val="white"/>
          <w:lang w:val="en-US" w:eastAsia="fi-FI"/>
        </w:rPr>
        <w:t>"/&gt;</w:t>
      </w:r>
    </w:p>
    <w:p w:rsidR="00CA77A8" w:rsidRPr="006E3535" w:rsidRDefault="00CA77A8"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KAS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CE0EE0">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käsitellyt ammattihenkilö</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Default="00CA77A8"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C22482" w:rsidRDefault="00CA77A8">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CA77A8" w:rsidRPr="00C22482" w:rsidRDefault="00CA77A8" w:rsidP="006E353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CA77A8" w:rsidRPr="00C22482" w:rsidRDefault="00CA77A8" w:rsidP="006E353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CA77A8" w:rsidRPr="00C22482" w:rsidRDefault="00CA77A8" w:rsidP="006E3535">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CA77A8" w:rsidRDefault="00CA77A8">
      <w:pPr>
        <w:numPr>
          <w:ins w:id="622" w:author="Pekka Rinne" w:date="2010-08-03T15:07:00Z"/>
        </w:numPr>
        <w:rPr>
          <w:ins w:id="623" w:author="Pekka Rinne" w:date="2010-08-03T15:07:00Z"/>
        </w:rPr>
      </w:pPr>
    </w:p>
    <w:p w:rsidR="00CA77A8" w:rsidRDefault="00CA77A8" w:rsidP="00CA77A8">
      <w:pPr>
        <w:pStyle w:val="Heading4"/>
        <w:numPr>
          <w:ins w:id="624" w:author="Pekka Rinne" w:date="2010-08-03T15:08:00Z"/>
        </w:numPr>
        <w:rPr>
          <w:ins w:id="625" w:author="Pekka Rinne" w:date="2010-08-03T15:08:00Z"/>
        </w:rPr>
        <w:pPrChange w:id="626" w:author="Pekka Rinne" w:date="2010-08-03T15:07:00Z">
          <w:pPr>
            <w:pStyle w:val="Heading4"/>
            <w:ind w:left="0"/>
          </w:pPr>
        </w:pPrChange>
      </w:pPr>
      <w:ins w:id="627" w:author="Pekka Rinne" w:date="2010-08-03T15:12:00Z">
        <w:r>
          <w:t>Alkuperäisen järjestelm</w:t>
        </w:r>
        <w:r w:rsidRPr="00E50B11">
          <w:t xml:space="preserve">än </w:t>
        </w:r>
        <w:r w:rsidRPr="00820722">
          <w:t>lähetteen OID-tunnus,</w:t>
        </w:r>
        <w:r>
          <w:t xml:space="preserve"> antopäivämäärä, lähettävä laitos ja lääkäri, </w:t>
        </w:r>
      </w:ins>
      <w:ins w:id="628" w:author="Pekka Rinne" w:date="2010-08-03T15:14:00Z">
        <w:r>
          <w:t>String-muoto</w:t>
        </w:r>
      </w:ins>
    </w:p>
    <w:p w:rsidR="00CA77A8" w:rsidRPr="00AF04CE" w:rsidRDefault="00CA77A8" w:rsidP="00AF04CE">
      <w:pPr>
        <w:numPr>
          <w:ins w:id="629" w:author="Pekka Rinne" w:date="2010-08-03T15:08:00Z"/>
        </w:numPr>
        <w:rPr>
          <w:ins w:id="630" w:author="Pekka Rinne" w:date="2010-08-03T15:08:00Z"/>
        </w:rPr>
      </w:pPr>
    </w:p>
    <w:p w:rsidR="00CA77A8" w:rsidRDefault="00CA77A8" w:rsidP="00AF04CE">
      <w:pPr>
        <w:numPr>
          <w:ins w:id="631" w:author="Pekka Rinne" w:date="2010-08-03T15:08:00Z"/>
        </w:numPr>
        <w:rPr>
          <w:ins w:id="632" w:author="Pekka Rinne" w:date="2010-08-03T15:08:00Z"/>
        </w:rPr>
      </w:pPr>
      <w:ins w:id="633" w:author="Pekka Rinne" w:date="2010-08-03T15:08:00Z">
        <w:r>
          <w:t xml:space="preserve">Kenttäkoodi: </w:t>
        </w:r>
      </w:ins>
      <w:ins w:id="634" w:author="Pekka Rinne" w:date="2010-08-03T15:14:00Z">
        <w:r>
          <w:t>40</w:t>
        </w:r>
      </w:ins>
      <w:ins w:id="635" w:author="Pekka Rinne" w:date="2010-08-03T15:08:00Z">
        <w:r>
          <w:tab/>
          <w:t xml:space="preserve">koodisto: 1.2.246.537.6.12.2002.124 </w:t>
        </w:r>
      </w:ins>
    </w:p>
    <w:p w:rsidR="00CA77A8" w:rsidRDefault="00CA77A8" w:rsidP="00AF04CE">
      <w:pPr>
        <w:numPr>
          <w:ins w:id="636" w:author="Pekka Rinne" w:date="2010-08-03T15:08:00Z"/>
        </w:numPr>
        <w:rPr>
          <w:ins w:id="637" w:author="Pekka Rinne" w:date="2010-08-03T15:08:00Z"/>
        </w:rPr>
      </w:pPr>
    </w:p>
    <w:p w:rsidR="00CA77A8" w:rsidRPr="00CB573B" w:rsidRDefault="00CA77A8" w:rsidP="00AF04CE">
      <w:pPr>
        <w:numPr>
          <w:ins w:id="638" w:author="Pekka Rinne" w:date="2010-08-03T15:08:00Z"/>
        </w:numPr>
        <w:rPr>
          <w:ins w:id="639" w:author="Pekka Rinne" w:date="2010-08-03T15:08:00Z"/>
        </w:rPr>
      </w:pPr>
      <w:ins w:id="640" w:author="Pekka Rinne" w:date="2010-08-03T15:09:00Z">
        <w:r>
          <w:t xml:space="preserve">Tämä </w:t>
        </w:r>
      </w:ins>
      <w:ins w:id="641" w:author="Pekka Rinne" w:date="2010-08-03T15:10:00Z">
        <w:r w:rsidRPr="00AF04CE">
          <w:t xml:space="preserve">string-muotoinen </w:t>
        </w:r>
      </w:ins>
      <w:ins w:id="642" w:author="Pekka Rinne" w:date="2010-08-03T15:09:00Z">
        <w:r>
          <w:t xml:space="preserve">kenttä </w:t>
        </w:r>
      </w:ins>
      <w:ins w:id="643" w:author="JAL" w:date="2010-08-03T15:33:00Z">
        <w:r>
          <w:t xml:space="preserve">vastaa </w:t>
        </w:r>
      </w:ins>
      <w:ins w:id="644" w:author="Pekka Rinne" w:date="2010-08-03T15:13:00Z">
        <w:r>
          <w:t>P</w:t>
        </w:r>
      </w:ins>
      <w:ins w:id="645" w:author="Pekka Rinne" w:date="2010-08-03T15:28:00Z">
        <w:r>
          <w:t>ika</w:t>
        </w:r>
      </w:ins>
      <w:ins w:id="646" w:author="Pekka Rinne" w:date="2010-08-03T15:13:00Z">
        <w:r>
          <w:t xml:space="preserve">XML:n </w:t>
        </w:r>
        <w:r w:rsidRPr="00CB573B">
          <w:t>ORIG_SNDR_REF_ID</w:t>
        </w:r>
      </w:ins>
      <w:ins w:id="647" w:author="JAL" w:date="2010-08-03T15:33:00Z">
        <w:r>
          <w:t>-kenttää</w:t>
        </w:r>
      </w:ins>
      <w:ins w:id="648" w:author="Pekka Rinne" w:date="2010-08-03T15:11:00Z">
        <w:r>
          <w:t xml:space="preserve">. Kenttä on tarkoitettu </w:t>
        </w:r>
      </w:ins>
      <w:ins w:id="649" w:author="JAL" w:date="2010-08-03T15:34:00Z">
        <w:r>
          <w:t xml:space="preserve">käytettäväksi niissä yhteyksissä, joissa ei pystytä </w:t>
        </w:r>
      </w:ins>
      <w:ins w:id="650" w:author="Pekka Rinne" w:date="2010-08-03T15:11:00Z">
        <w:r>
          <w:t xml:space="preserve">tuottamaan </w:t>
        </w:r>
      </w:ins>
      <w:ins w:id="651" w:author="Pekka Rinne" w:date="2010-08-03T15:09:00Z">
        <w:r w:rsidRPr="00AF04CE">
          <w:t>(yksikäsitteistä) OID</w:t>
        </w:r>
      </w:ins>
      <w:ins w:id="652" w:author="Pekka Rinne" w:date="2010-08-03T15:11:00Z">
        <w:r>
          <w:t>-tunnusta</w:t>
        </w:r>
      </w:ins>
      <w:ins w:id="653" w:author="Pekka Rinne" w:date="2010-08-03T15:17:00Z">
        <w:r>
          <w:t xml:space="preserve">, jolloin </w:t>
        </w:r>
      </w:ins>
      <w:ins w:id="654" w:author="JAL" w:date="2010-08-03T15:34:00Z">
        <w:r>
          <w:t xml:space="preserve">CDA-rakenteessa </w:t>
        </w:r>
      </w:ins>
      <w:ins w:id="655" w:author="Pekka Rinne" w:date="2010-08-03T15:17:00Z">
        <w:r>
          <w:t>tulee käyttää tätä kenttää, eikä luvussa 2.3.1.2 kuvattua kenttää</w:t>
        </w:r>
      </w:ins>
      <w:ins w:id="656" w:author="Pekka Rinne" w:date="2010-08-03T15:11:00Z">
        <w:r>
          <w:t xml:space="preserve">. </w:t>
        </w:r>
      </w:ins>
      <w:ins w:id="657" w:author="Pekka Rinne" w:date="2010-08-03T15:08:00Z">
        <w:r>
          <w:t xml:space="preserve"> </w:t>
        </w:r>
      </w:ins>
    </w:p>
    <w:p w:rsidR="00CA77A8" w:rsidRDefault="00CA77A8" w:rsidP="00AF04CE">
      <w:pPr>
        <w:numPr>
          <w:ins w:id="658" w:author="Pekka Rinne" w:date="2010-08-03T15:08:00Z"/>
        </w:numPr>
        <w:rPr>
          <w:ins w:id="659" w:author="Pekka Rinne" w:date="2010-08-03T15:08:00Z"/>
        </w:rPr>
      </w:pPr>
    </w:p>
    <w:p w:rsidR="00CA77A8" w:rsidRDefault="00CA77A8" w:rsidP="00AF04CE">
      <w:pPr>
        <w:numPr>
          <w:ins w:id="660" w:author="Pekka Rinne" w:date="2010-08-03T15:08:00Z"/>
        </w:numPr>
        <w:rPr>
          <w:ins w:id="661" w:author="Pekka Rinne" w:date="2010-08-03T15:08:00Z"/>
        </w:rPr>
      </w:pPr>
      <w:ins w:id="662" w:author="Pekka Rinne" w:date="2010-08-03T15:18:00Z">
        <w:r>
          <w:t>S</w:t>
        </w:r>
      </w:ins>
      <w:ins w:id="663" w:author="Pekka Rinne" w:date="2010-08-03T15:19:00Z">
        <w:r>
          <w:t>tring</w:t>
        </w:r>
      </w:ins>
      <w:ins w:id="664" w:author="Pekka Rinne" w:date="2010-08-03T15:08:00Z">
        <w:r>
          <w:t>-</w:t>
        </w:r>
      </w:ins>
      <w:ins w:id="665" w:author="Pekka Rinne" w:date="2010-08-03T15:18:00Z">
        <w:r>
          <w:t xml:space="preserve">muotoinen </w:t>
        </w:r>
      </w:ins>
      <w:ins w:id="666" w:author="Pekka Rinne" w:date="2010-08-03T15:08:00Z">
        <w:r>
          <w:t xml:space="preserve">tunnus ilmoitetaan value-elementissä tietotyypillä </w:t>
        </w:r>
      </w:ins>
      <w:ins w:id="667" w:author="Pekka Rinne" w:date="2010-08-03T15:19:00Z">
        <w:r>
          <w:t>ST</w:t>
        </w:r>
      </w:ins>
      <w:ins w:id="668" w:author="Pekka Rinne" w:date="2010-08-03T15:08:00Z">
        <w:r>
          <w:t xml:space="preserve"> ja päivämäärä elementissä effectiveTime attribuutilla value. Lähettävä laitos ja lääkäri ilmoitetaan elementissä author.</w:t>
        </w:r>
      </w:ins>
    </w:p>
    <w:p w:rsidR="00CA77A8" w:rsidRDefault="00CA77A8" w:rsidP="00AF04CE">
      <w:pPr>
        <w:numPr>
          <w:ins w:id="669" w:author="Pekka Rinne" w:date="2010-08-03T15:08:00Z"/>
        </w:numPr>
        <w:rPr>
          <w:ins w:id="670" w:author="Pekka Rinne" w:date="2010-08-03T15:08:00Z"/>
        </w:rPr>
      </w:pPr>
    </w:p>
    <w:p w:rsidR="00CA77A8" w:rsidRPr="00001B2A" w:rsidRDefault="00CA77A8" w:rsidP="00AF04CE">
      <w:pPr>
        <w:numPr>
          <w:ins w:id="671" w:author="Pekka Rinne" w:date="2010-08-03T15:08:00Z"/>
        </w:numPr>
        <w:autoSpaceDE w:val="0"/>
        <w:autoSpaceDN w:val="0"/>
        <w:adjustRightInd w:val="0"/>
        <w:rPr>
          <w:ins w:id="672" w:author="Pekka Rinne" w:date="2010-08-03T15:08:00Z"/>
          <w:rFonts w:ascii="Arial" w:hAnsi="Arial" w:cs="Arial"/>
          <w:color w:val="000000"/>
          <w:highlight w:val="white"/>
          <w:lang w:eastAsia="fi-FI"/>
        </w:rPr>
      </w:pPr>
      <w:ins w:id="673" w:author="Pekka Rinne" w:date="2010-08-03T15:08:00Z">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ins>
    </w:p>
    <w:p w:rsidR="00CA77A8" w:rsidRPr="00001B2A" w:rsidRDefault="00CA77A8" w:rsidP="00AF04CE">
      <w:pPr>
        <w:numPr>
          <w:ins w:id="674" w:author="Pekka Rinne" w:date="2010-08-03T15:08:00Z"/>
        </w:numPr>
        <w:autoSpaceDE w:val="0"/>
        <w:autoSpaceDN w:val="0"/>
        <w:adjustRightInd w:val="0"/>
        <w:rPr>
          <w:ins w:id="675" w:author="Pekka Rinne" w:date="2010-08-03T15:08:00Z"/>
          <w:rFonts w:ascii="Arial" w:hAnsi="Arial" w:cs="Arial"/>
          <w:color w:val="000000"/>
          <w:highlight w:val="white"/>
          <w:lang w:eastAsia="fi-FI"/>
        </w:rPr>
      </w:pPr>
      <w:ins w:id="676" w:author="Pekka Rinne" w:date="2010-08-03T15:08:00Z">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ins>
    </w:p>
    <w:p w:rsidR="00CA77A8" w:rsidRPr="006E3535" w:rsidRDefault="00CA77A8" w:rsidP="00AF04CE">
      <w:pPr>
        <w:numPr>
          <w:ins w:id="677" w:author="Pekka Rinne" w:date="2010-08-03T15:08:00Z"/>
        </w:numPr>
        <w:autoSpaceDE w:val="0"/>
        <w:autoSpaceDN w:val="0"/>
        <w:adjustRightInd w:val="0"/>
        <w:rPr>
          <w:ins w:id="678" w:author="Pekka Rinne" w:date="2010-08-03T15:08:00Z"/>
          <w:rFonts w:ascii="Arial" w:hAnsi="Arial" w:cs="Arial"/>
          <w:color w:val="000000"/>
          <w:highlight w:val="white"/>
          <w:lang w:val="en-US" w:eastAsia="fi-FI"/>
        </w:rPr>
      </w:pPr>
      <w:ins w:id="679"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ins>
      <w:ins w:id="680" w:author="Pekka Rinne" w:date="2010-08-03T15:18:00Z">
        <w:r>
          <w:rPr>
            <w:rFonts w:ascii="Arial" w:hAnsi="Arial" w:cs="Arial"/>
            <w:color w:val="000000"/>
            <w:highlight w:val="white"/>
            <w:lang w:val="en-US" w:eastAsia="fi-FI"/>
          </w:rPr>
          <w:t>40</w:t>
        </w:r>
      </w:ins>
      <w:ins w:id="681" w:author="Pekka Rinne" w:date="2010-08-03T15:08:00Z">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ins>
    </w:p>
    <w:p w:rsidR="00CA77A8" w:rsidRPr="006E3535" w:rsidRDefault="00CA77A8" w:rsidP="00AF04CE">
      <w:pPr>
        <w:numPr>
          <w:ins w:id="682" w:author="Pekka Rinne" w:date="2010-08-03T15:08:00Z"/>
        </w:numPr>
        <w:autoSpaceDE w:val="0"/>
        <w:autoSpaceDN w:val="0"/>
        <w:adjustRightInd w:val="0"/>
        <w:rPr>
          <w:ins w:id="683" w:author="Pekka Rinne" w:date="2010-08-03T15:08:00Z"/>
          <w:rFonts w:ascii="Arial" w:hAnsi="Arial" w:cs="Arial"/>
          <w:color w:val="000000"/>
          <w:highlight w:val="white"/>
          <w:lang w:val="en-US" w:eastAsia="fi-FI"/>
        </w:rPr>
      </w:pPr>
      <w:ins w:id="684"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ins>
    </w:p>
    <w:p w:rsidR="00CA77A8" w:rsidRPr="00CA77A8" w:rsidRDefault="00CA77A8" w:rsidP="00AF04CE">
      <w:pPr>
        <w:numPr>
          <w:ins w:id="685" w:author="Pekka Rinne" w:date="2010-08-03T15:08:00Z"/>
        </w:numPr>
        <w:autoSpaceDE w:val="0"/>
        <w:autoSpaceDN w:val="0"/>
        <w:adjustRightInd w:val="0"/>
        <w:rPr>
          <w:ins w:id="686" w:author="Pekka Rinne" w:date="2010-08-03T15:21:00Z"/>
          <w:rFonts w:ascii="Arial" w:hAnsi="Arial" w:cs="Arial"/>
          <w:color w:val="0000FF"/>
          <w:lang w:val="en-GB" w:eastAsia="fi-FI"/>
          <w:rPrChange w:id="687" w:author="Unknown">
            <w:rPr>
              <w:ins w:id="688" w:author="Pekka Rinne" w:date="2010-08-03T15:21:00Z"/>
              <w:rFonts w:ascii="Arial" w:hAnsi="Arial" w:cs="Arial"/>
              <w:color w:val="0000FF"/>
              <w:lang w:eastAsia="fi-FI"/>
            </w:rPr>
          </w:rPrChange>
        </w:rPr>
      </w:pPr>
      <w:ins w:id="689" w:author="Pekka Rinne" w:date="2010-08-03T15:21:00Z">
        <w:r w:rsidRPr="00CA77A8">
          <w:rPr>
            <w:rFonts w:ascii="Arial" w:hAnsi="Arial" w:cs="Arial"/>
            <w:color w:val="0000FF"/>
            <w:lang w:val="en-GB" w:eastAsia="fi-FI"/>
            <w:rPrChange w:id="690" w:author="Pekka Rinne" w:date="2010-08-03T15:21:00Z">
              <w:rPr>
                <w:rFonts w:ascii="Arial" w:hAnsi="Arial" w:cs="Arial"/>
                <w:b/>
                <w:color w:val="0000FF"/>
                <w:kern w:val="28"/>
                <w:sz w:val="24"/>
                <w:lang w:eastAsia="fi-FI"/>
              </w:rPr>
            </w:rPrChange>
          </w:rPr>
          <w:t>&lt;value xsi:type="ST"&gt;123456789&lt;/value&gt;</w:t>
        </w:r>
      </w:ins>
    </w:p>
    <w:p w:rsidR="00CA77A8" w:rsidRPr="00CA77A8" w:rsidRDefault="00CA77A8" w:rsidP="00AF04CE">
      <w:pPr>
        <w:numPr>
          <w:ins w:id="691" w:author="Pekka Rinne" w:date="2010-08-03T15:08:00Z"/>
        </w:numPr>
        <w:autoSpaceDE w:val="0"/>
        <w:autoSpaceDN w:val="0"/>
        <w:adjustRightInd w:val="0"/>
        <w:rPr>
          <w:ins w:id="692" w:author="Pekka Rinne" w:date="2010-08-03T15:08:00Z"/>
          <w:rFonts w:ascii="Arial" w:hAnsi="Arial" w:cs="Arial"/>
          <w:color w:val="000000"/>
          <w:highlight w:val="white"/>
          <w:lang w:val="en-GB" w:eastAsia="fi-FI"/>
          <w:rPrChange w:id="693" w:author="Unknown">
            <w:rPr>
              <w:ins w:id="694" w:author="Pekka Rinne" w:date="2010-08-03T15:08:00Z"/>
              <w:rFonts w:ascii="Arial" w:hAnsi="Arial" w:cs="Arial"/>
              <w:color w:val="000000"/>
              <w:highlight w:val="white"/>
              <w:lang w:val="en-US" w:eastAsia="fi-FI"/>
            </w:rPr>
          </w:rPrChange>
        </w:rPr>
      </w:pPr>
      <w:ins w:id="695" w:author="Pekka Rinne" w:date="2010-08-03T15:08:00Z">
        <w:r w:rsidRPr="00CA77A8">
          <w:rPr>
            <w:rFonts w:ascii="Arial" w:hAnsi="Arial" w:cs="Arial"/>
            <w:color w:val="0000FF"/>
            <w:highlight w:val="white"/>
            <w:lang w:val="en-GB" w:eastAsia="fi-FI"/>
            <w:rPrChange w:id="696"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697" w:author="JAL" w:date="2010-08-03T15:31:00Z">
              <w:rPr>
                <w:rFonts w:ascii="Arial" w:hAnsi="Arial" w:cs="Arial"/>
                <w:b/>
                <w:color w:val="800000"/>
                <w:kern w:val="28"/>
                <w:sz w:val="24"/>
                <w:highlight w:val="white"/>
                <w:lang w:val="en-US" w:eastAsia="fi-FI"/>
              </w:rPr>
            </w:rPrChange>
          </w:rPr>
          <w:t>author</w:t>
        </w:r>
        <w:r w:rsidRPr="00CA77A8">
          <w:rPr>
            <w:rFonts w:ascii="Arial" w:hAnsi="Arial" w:cs="Arial"/>
            <w:color w:val="0000FF"/>
            <w:highlight w:val="white"/>
            <w:lang w:val="en-GB" w:eastAsia="fi-FI"/>
            <w:rPrChange w:id="698" w:author="JAL" w:date="2010-08-03T15:31:00Z">
              <w:rPr>
                <w:rFonts w:ascii="Arial" w:hAnsi="Arial" w:cs="Arial"/>
                <w:b/>
                <w:color w:val="0000FF"/>
                <w:kern w:val="28"/>
                <w:sz w:val="24"/>
                <w:highlight w:val="white"/>
                <w:lang w:val="en-US" w:eastAsia="fi-FI"/>
              </w:rPr>
            </w:rPrChange>
          </w:rPr>
          <w:t>&gt;</w:t>
        </w:r>
      </w:ins>
    </w:p>
    <w:p w:rsidR="00CA77A8" w:rsidRDefault="00CA77A8" w:rsidP="00AF04CE">
      <w:pPr>
        <w:numPr>
          <w:ins w:id="699" w:author="Pekka Rinne" w:date="2010-08-03T15:08:00Z"/>
        </w:numPr>
        <w:autoSpaceDE w:val="0"/>
        <w:autoSpaceDN w:val="0"/>
        <w:adjustRightInd w:val="0"/>
        <w:ind w:left="720"/>
        <w:rPr>
          <w:ins w:id="700" w:author="Pekka Rinne" w:date="2010-08-03T15:08:00Z"/>
          <w:rFonts w:ascii="Arial" w:hAnsi="Arial" w:cs="Arial"/>
          <w:color w:val="000000"/>
          <w:highlight w:val="white"/>
          <w:lang w:val="en-US" w:eastAsia="fi-FI"/>
        </w:rPr>
      </w:pPr>
      <w:ins w:id="701"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KAS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CE0EE0">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käsitellyt ammattihenkilö</w:t>
        </w:r>
        <w:r w:rsidRPr="0038571B">
          <w:rPr>
            <w:rFonts w:ascii="Arial" w:hAnsi="Arial" w:cs="Arial"/>
            <w:color w:val="0000FF"/>
            <w:highlight w:val="white"/>
            <w:lang w:val="en-US" w:eastAsia="fi-FI"/>
          </w:rPr>
          <w:t>"/&gt;</w:t>
        </w:r>
      </w:ins>
    </w:p>
    <w:p w:rsidR="00CA77A8" w:rsidRDefault="00CA77A8" w:rsidP="00AF04CE">
      <w:pPr>
        <w:numPr>
          <w:ins w:id="702" w:author="Pekka Rinne" w:date="2010-08-03T15:08:00Z"/>
        </w:numPr>
        <w:autoSpaceDE w:val="0"/>
        <w:autoSpaceDN w:val="0"/>
        <w:adjustRightInd w:val="0"/>
        <w:ind w:firstLine="720"/>
        <w:rPr>
          <w:ins w:id="703" w:author="Pekka Rinne" w:date="2010-08-03T15:08:00Z"/>
          <w:rFonts w:ascii="Arial" w:hAnsi="Arial" w:cs="Arial"/>
          <w:color w:val="000000"/>
          <w:highlight w:val="white"/>
          <w:lang w:val="en-US" w:eastAsia="fi-FI"/>
        </w:rPr>
      </w:pPr>
      <w:ins w:id="704"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ins>
    </w:p>
    <w:p w:rsidR="00CA77A8" w:rsidRDefault="00CA77A8" w:rsidP="00AF04CE">
      <w:pPr>
        <w:numPr>
          <w:ins w:id="705" w:author="Pekka Rinne" w:date="2010-08-03T15:08:00Z"/>
        </w:numPr>
        <w:autoSpaceDE w:val="0"/>
        <w:autoSpaceDN w:val="0"/>
        <w:adjustRightInd w:val="0"/>
        <w:ind w:firstLine="720"/>
        <w:rPr>
          <w:ins w:id="706" w:author="Pekka Rinne" w:date="2010-08-03T15:08:00Z"/>
          <w:rFonts w:ascii="Arial" w:hAnsi="Arial" w:cs="Arial"/>
          <w:color w:val="000000"/>
          <w:highlight w:val="white"/>
          <w:lang w:val="en-US" w:eastAsia="fi-FI"/>
        </w:rPr>
      </w:pPr>
      <w:ins w:id="707"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ins>
    </w:p>
    <w:p w:rsidR="00CA77A8" w:rsidRDefault="00CA77A8" w:rsidP="00AF04CE">
      <w:pPr>
        <w:numPr>
          <w:ins w:id="708" w:author="Pekka Rinne" w:date="2010-08-03T15:08:00Z"/>
        </w:numPr>
        <w:autoSpaceDE w:val="0"/>
        <w:autoSpaceDN w:val="0"/>
        <w:adjustRightInd w:val="0"/>
        <w:ind w:firstLine="720"/>
        <w:rPr>
          <w:ins w:id="709" w:author="Pekka Rinne" w:date="2010-08-03T15:08:00Z"/>
          <w:rFonts w:ascii="Arial" w:hAnsi="Arial" w:cs="Arial"/>
          <w:color w:val="000000"/>
          <w:highlight w:val="white"/>
          <w:lang w:val="en-US" w:eastAsia="fi-FI"/>
        </w:rPr>
      </w:pPr>
      <w:ins w:id="710"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ins>
    </w:p>
    <w:p w:rsidR="00CA77A8" w:rsidRDefault="00CA77A8" w:rsidP="0087371C">
      <w:pPr>
        <w:numPr>
          <w:ins w:id="711" w:author="Pekka Rinne" w:date="2010-08-03T15:08:00Z"/>
        </w:numPr>
        <w:autoSpaceDE w:val="0"/>
        <w:autoSpaceDN w:val="0"/>
        <w:adjustRightInd w:val="0"/>
        <w:ind w:firstLine="720"/>
        <w:rPr>
          <w:ins w:id="712" w:author="Pekka Rinne" w:date="2010-08-03T15:08:00Z"/>
          <w:rFonts w:ascii="Arial" w:hAnsi="Arial" w:cs="Arial"/>
          <w:color w:val="000000"/>
          <w:highlight w:val="white"/>
          <w:lang w:val="en-US" w:eastAsia="fi-FI"/>
        </w:rPr>
      </w:pPr>
      <w:ins w:id="713"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ins>
    </w:p>
    <w:p w:rsidR="00CA77A8" w:rsidRDefault="00CA77A8" w:rsidP="00AF04CE">
      <w:pPr>
        <w:numPr>
          <w:ins w:id="714" w:author="Pekka Rinne" w:date="2010-08-03T15:08:00Z"/>
        </w:numPr>
        <w:autoSpaceDE w:val="0"/>
        <w:autoSpaceDN w:val="0"/>
        <w:adjustRightInd w:val="0"/>
        <w:ind w:firstLine="720"/>
        <w:rPr>
          <w:ins w:id="715" w:author="Pekka Rinne" w:date="2010-08-03T15:08:00Z"/>
          <w:rFonts w:ascii="Arial" w:hAnsi="Arial" w:cs="Arial"/>
          <w:color w:val="000000"/>
          <w:highlight w:val="white"/>
          <w:lang w:val="en-US" w:eastAsia="fi-FI"/>
        </w:rPr>
      </w:pPr>
      <w:ins w:id="716"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ins>
    </w:p>
    <w:p w:rsidR="00CA77A8" w:rsidRDefault="00CA77A8" w:rsidP="00AF04CE">
      <w:pPr>
        <w:numPr>
          <w:ins w:id="717" w:author="Pekka Rinne" w:date="2010-08-03T15:08:00Z"/>
        </w:numPr>
        <w:autoSpaceDE w:val="0"/>
        <w:autoSpaceDN w:val="0"/>
        <w:adjustRightInd w:val="0"/>
        <w:ind w:firstLine="720"/>
        <w:rPr>
          <w:ins w:id="718" w:author="Pekka Rinne" w:date="2010-08-03T15:08:00Z"/>
          <w:rFonts w:ascii="Arial" w:hAnsi="Arial" w:cs="Arial"/>
          <w:color w:val="000000"/>
          <w:highlight w:val="white"/>
          <w:lang w:val="en-US" w:eastAsia="fi-FI"/>
        </w:rPr>
      </w:pPr>
      <w:ins w:id="719"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ins>
    </w:p>
    <w:p w:rsidR="00CA77A8" w:rsidRDefault="00CA77A8" w:rsidP="00AF04CE">
      <w:pPr>
        <w:numPr>
          <w:ins w:id="720" w:author="Pekka Rinne" w:date="2010-08-03T15:08:00Z"/>
        </w:numPr>
        <w:autoSpaceDE w:val="0"/>
        <w:autoSpaceDN w:val="0"/>
        <w:adjustRightInd w:val="0"/>
        <w:ind w:firstLine="720"/>
        <w:rPr>
          <w:ins w:id="721" w:author="Pekka Rinne" w:date="2010-08-03T15:08:00Z"/>
          <w:rFonts w:ascii="Arial" w:hAnsi="Arial" w:cs="Arial"/>
          <w:color w:val="000000"/>
          <w:highlight w:val="white"/>
          <w:lang w:val="en-US" w:eastAsia="fi-FI"/>
        </w:rPr>
      </w:pPr>
      <w:ins w:id="722" w:author="Pekka Rinne" w:date="2010-08-03T15:08:00Z">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ins>
    </w:p>
    <w:p w:rsidR="00CA77A8" w:rsidRPr="00C22482" w:rsidRDefault="00CA77A8" w:rsidP="00AF04CE">
      <w:pPr>
        <w:numPr>
          <w:ins w:id="723" w:author="Pekka Rinne" w:date="2010-08-03T15:08:00Z"/>
        </w:numPr>
        <w:autoSpaceDE w:val="0"/>
        <w:autoSpaceDN w:val="0"/>
        <w:adjustRightInd w:val="0"/>
        <w:ind w:firstLine="720"/>
        <w:rPr>
          <w:ins w:id="724" w:author="Pekka Rinne" w:date="2010-08-03T15:08:00Z"/>
          <w:rFonts w:ascii="Arial" w:hAnsi="Arial" w:cs="Arial"/>
          <w:color w:val="000000"/>
          <w:highlight w:val="white"/>
          <w:lang w:eastAsia="fi-FI"/>
        </w:rPr>
      </w:pPr>
      <w:ins w:id="725" w:author="Pekka Rinne" w:date="2010-08-03T15:08:00Z">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ins>
    </w:p>
    <w:p w:rsidR="00CA77A8" w:rsidRPr="00C22482" w:rsidRDefault="00CA77A8" w:rsidP="00AF04CE">
      <w:pPr>
        <w:numPr>
          <w:ins w:id="726" w:author="Pekka Rinne" w:date="2010-08-03T15:08:00Z"/>
        </w:numPr>
        <w:autoSpaceDE w:val="0"/>
        <w:autoSpaceDN w:val="0"/>
        <w:adjustRightInd w:val="0"/>
        <w:rPr>
          <w:ins w:id="727" w:author="Pekka Rinne" w:date="2010-08-03T15:08:00Z"/>
          <w:rFonts w:ascii="Arial" w:hAnsi="Arial" w:cs="Arial"/>
          <w:color w:val="000000"/>
          <w:highlight w:val="white"/>
          <w:lang w:eastAsia="fi-FI"/>
        </w:rPr>
      </w:pPr>
      <w:ins w:id="728" w:author="Pekka Rinne" w:date="2010-08-03T15:08:00Z">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ins>
    </w:p>
    <w:p w:rsidR="00CA77A8" w:rsidRPr="00C22482" w:rsidRDefault="00CA77A8" w:rsidP="00AF04CE">
      <w:pPr>
        <w:numPr>
          <w:ins w:id="729" w:author="Pekka Rinne" w:date="2010-08-03T15:08:00Z"/>
        </w:numPr>
        <w:autoSpaceDE w:val="0"/>
        <w:autoSpaceDN w:val="0"/>
        <w:adjustRightInd w:val="0"/>
        <w:rPr>
          <w:ins w:id="730" w:author="Pekka Rinne" w:date="2010-08-03T15:08:00Z"/>
          <w:rFonts w:ascii="Arial" w:hAnsi="Arial" w:cs="Arial"/>
          <w:color w:val="000000"/>
          <w:highlight w:val="white"/>
          <w:lang w:eastAsia="fi-FI"/>
        </w:rPr>
      </w:pPr>
      <w:ins w:id="731" w:author="Pekka Rinne" w:date="2010-08-03T15:08:00Z">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ins>
    </w:p>
    <w:p w:rsidR="00CA77A8" w:rsidRPr="00C22482" w:rsidRDefault="00CA77A8" w:rsidP="00AF04CE">
      <w:pPr>
        <w:numPr>
          <w:ins w:id="732" w:author="Pekka Rinne" w:date="2010-08-03T15:08:00Z"/>
        </w:numPr>
        <w:rPr>
          <w:ins w:id="733" w:author="Pekka Rinne" w:date="2010-08-03T15:08:00Z"/>
        </w:rPr>
      </w:pPr>
      <w:ins w:id="734" w:author="Pekka Rinne" w:date="2010-08-03T15:08:00Z">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ins>
    </w:p>
    <w:p w:rsidR="00CA77A8" w:rsidRPr="00AF04CE" w:rsidRDefault="00CA77A8" w:rsidP="00AF04CE">
      <w:pPr>
        <w:numPr>
          <w:ins w:id="735" w:author="Pekka Rinne" w:date="2010-08-03T15:08:00Z"/>
        </w:numPr>
      </w:pPr>
    </w:p>
    <w:p w:rsidR="00CA77A8" w:rsidRPr="00C22482" w:rsidRDefault="00CA77A8"/>
    <w:p w:rsidR="00CA77A8" w:rsidRDefault="00CA77A8">
      <w:r>
        <w:t>Huomaa: II:n root:issa (OID) asiakirjat ovat organisaation alla solmuluokassa 11.</w:t>
      </w:r>
    </w:p>
    <w:p w:rsidR="00CA77A8" w:rsidRDefault="00CA77A8">
      <w:pPr>
        <w:pStyle w:val="Heading4"/>
        <w:numPr>
          <w:numberingChange w:id="736" w:author="Pekka Rinne" w:date="2010-03-30T12:01:00Z" w:original="%1:2:0:.%2:3:0:.%3:1:0:.%4:4:0:"/>
        </w:numPr>
      </w:pPr>
      <w:bookmarkStart w:id="737" w:name="_Toc261604567"/>
      <w:r>
        <w:t xml:space="preserve">Vastaanottavan järjestelmän </w:t>
      </w:r>
      <w:r w:rsidRPr="00CA77A8">
        <w:rPr>
          <w:rPrChange w:id="738" w:author="Pekka Rinne" w:date="2010-03-30T12:28:00Z">
            <w:rPr>
              <w:rFonts w:ascii="Times New Roman" w:hAnsi="Times New Roman"/>
              <w:b w:val="0"/>
              <w:kern w:val="0"/>
              <w:sz w:val="20"/>
              <w:highlight w:val="yellow"/>
            </w:rPr>
          </w:rPrChange>
        </w:rPr>
        <w:t>lähetteen OID-tunnus</w:t>
      </w:r>
      <w:del w:id="739" w:author="Pekka Rinne" w:date="2010-03-30T12:29:00Z">
        <w:r w:rsidRPr="00CA77A8">
          <w:rPr>
            <w:rPrChange w:id="740" w:author="Pekka Rinne" w:date="2010-03-30T12:28:00Z">
              <w:rPr>
                <w:rFonts w:ascii="Times New Roman" w:hAnsi="Times New Roman"/>
                <w:b w:val="0"/>
                <w:kern w:val="0"/>
                <w:sz w:val="20"/>
                <w:highlight w:val="yellow"/>
              </w:rPr>
            </w:rPrChange>
          </w:rPr>
          <w:delText xml:space="preserve"> (uusi tieto</w:delText>
        </w:r>
        <w:r w:rsidRPr="00E50B11" w:rsidDel="00E50B11">
          <w:delText>)</w:delText>
        </w:r>
      </w:del>
      <w:r w:rsidRPr="00E50B11">
        <w:t>,</w:t>
      </w:r>
      <w:r>
        <w:t xml:space="preserve"> käsittelypäivämäärä, vastaanottava laitos ja lääkäri sekä lähetteen käsitellyt lääkäri</w:t>
      </w:r>
      <w:bookmarkEnd w:id="737"/>
    </w:p>
    <w:p w:rsidR="00CA77A8" w:rsidRDefault="00CA77A8"/>
    <w:p w:rsidR="00CA77A8" w:rsidRDefault="00CA77A8">
      <w:r>
        <w:t>Kenttäkoodi: 3</w:t>
      </w:r>
      <w:r>
        <w:tab/>
        <w:t xml:space="preserve">koodisto: 1.2.246.537.6.12.2002.124 </w:t>
      </w:r>
    </w:p>
    <w:p w:rsidR="00CA77A8" w:rsidRDefault="00CA77A8">
      <w:pPr>
        <w:numPr>
          <w:ins w:id="741" w:author="Pekka Rinne" w:date="2010-03-30T12:29:00Z"/>
        </w:numPr>
        <w:rPr>
          <w:ins w:id="742" w:author="Pekka Rinne" w:date="2010-03-30T12:29:00Z"/>
        </w:rPr>
      </w:pPr>
    </w:p>
    <w:p w:rsidR="00CA77A8" w:rsidRPr="00CA77A8" w:rsidRDefault="00CA77A8">
      <w:pPr>
        <w:numPr>
          <w:ins w:id="743" w:author="Pekka Rinne" w:date="2010-03-30T12:29:00Z"/>
        </w:numPr>
        <w:rPr>
          <w:ins w:id="744" w:author="Pekka Rinne" w:date="2010-03-30T12:29:00Z"/>
          <w:b/>
          <w:rPrChange w:id="745" w:author="Unknown">
            <w:rPr>
              <w:ins w:id="746" w:author="Pekka Rinne" w:date="2010-03-30T12:29:00Z"/>
            </w:rPr>
          </w:rPrChange>
        </w:rPr>
      </w:pPr>
      <w:ins w:id="747" w:author="Pekka Rinne" w:date="2010-03-30T12:29:00Z">
        <w:r>
          <w:rPr>
            <w:b/>
          </w:rPr>
          <w:t>Ei pakollinen</w:t>
        </w:r>
      </w:ins>
    </w:p>
    <w:p w:rsidR="00CA77A8" w:rsidRDefault="00CA77A8"/>
    <w:p w:rsidR="00CA77A8" w:rsidRDefault="00CA77A8">
      <w:r>
        <w:t>OID-tunnus ilmoitetaan value-elementissä tietotyypillä II ja päivämäärä elementissä effectiveTime attribuutilla value. Vastaanottava laitos ja lääkäri ilmoitetaan elementissä author. Vastaanottavalle lääkärille käytettään &lt;author&gt;-elementissä functionCodea "VAS" ja käsitelleelle lääkärille "KAS" koodiston 1.2.246.537.5.40006.2003 (</w:t>
      </w:r>
      <w:r w:rsidRPr="00935A55">
        <w:t>HL7 - tekninen CDA R2 henkilötarkennin 2009</w:t>
      </w:r>
      <w:r>
        <w:t>) mukaisesti.</w:t>
      </w:r>
    </w:p>
    <w:p w:rsidR="00CA77A8" w:rsidRDefault="00CA77A8"/>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p>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1.2.246.537.10.2019150.2003.11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2003.13434</w:t>
      </w:r>
      <w:r w:rsidRPr="0038571B">
        <w:rPr>
          <w:rFonts w:ascii="Arial" w:hAnsi="Arial" w:cs="Arial"/>
          <w:color w:val="0000FF"/>
          <w:highlight w:val="white"/>
          <w:lang w:val="en-US" w:eastAsia="fi-FI"/>
        </w:rPr>
        <w:t>"/&gt;</w:t>
      </w:r>
    </w:p>
    <w:p w:rsidR="00CA77A8" w:rsidRPr="00C56B6F" w:rsidRDefault="00CA77A8"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5E50DA">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vastaanottanut lääkäri</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C22482" w:rsidRDefault="00CA77A8">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CA77A8" w:rsidRPr="00C22482" w:rsidRDefault="00CA77A8" w:rsidP="00C56B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CA77A8" w:rsidRPr="00C22482" w:rsidRDefault="00CA77A8">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CA77A8" w:rsidRPr="00C22482" w:rsidRDefault="00CA77A8">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CA77A8" w:rsidRPr="00C22482" w:rsidRDefault="00CA77A8"/>
    <w:p w:rsidR="00CA77A8" w:rsidRDefault="00CA77A8">
      <w:r>
        <w:t>Huomaa: II:n root:issa (OID) asiakirjat ovat organisaation alla solmuluokassa 11.</w:t>
      </w:r>
    </w:p>
    <w:p w:rsidR="00CA77A8" w:rsidRDefault="00CA77A8"/>
    <w:p w:rsidR="00CA77A8" w:rsidRDefault="00CA77A8">
      <w:pPr>
        <w:pStyle w:val="Heading4"/>
        <w:numPr>
          <w:numberingChange w:id="748" w:author="Pekka Rinne" w:date="2010-03-30T12:01:00Z" w:original="%1:2:0:.%2:3:0:.%3:1:0:.%4:5:0:"/>
        </w:numPr>
      </w:pPr>
      <w:bookmarkStart w:id="749" w:name="_Toc261604568"/>
      <w:r>
        <w:t>Palvelutapahtuman/palvelukokonaisuuden OID-tunnus,luontiaika, omistava laitos ja vastuulääkäri</w:t>
      </w:r>
      <w:bookmarkEnd w:id="749"/>
      <w:r>
        <w:t xml:space="preserve"> </w:t>
      </w:r>
    </w:p>
    <w:p w:rsidR="00CA77A8" w:rsidRDefault="00CA77A8">
      <w:pPr>
        <w:numPr>
          <w:ins w:id="750" w:author="Pekka Rinne" w:date="2010-03-30T12:29:00Z"/>
        </w:numPr>
        <w:rPr>
          <w:ins w:id="751" w:author="Pekka Rinne" w:date="2010-03-30T12:29:00Z"/>
        </w:rPr>
      </w:pPr>
    </w:p>
    <w:p w:rsidR="00CA77A8" w:rsidRPr="00E50B11" w:rsidRDefault="00CA77A8" w:rsidP="00E50B11">
      <w:pPr>
        <w:numPr>
          <w:ins w:id="752" w:author="Pekka Rinne" w:date="2010-03-30T12:29:00Z"/>
        </w:numPr>
        <w:rPr>
          <w:ins w:id="753" w:author="Pekka Rinne" w:date="2010-03-30T12:29:00Z"/>
          <w:b/>
        </w:rPr>
      </w:pPr>
      <w:ins w:id="754" w:author="Pekka Rinne" w:date="2010-03-30T12:29:00Z">
        <w:r>
          <w:rPr>
            <w:b/>
          </w:rPr>
          <w:t>Ei pakollinen</w:t>
        </w:r>
      </w:ins>
    </w:p>
    <w:p w:rsidR="00CA77A8" w:rsidRDefault="00CA77A8"/>
    <w:p w:rsidR="00CA77A8" w:rsidRDefault="00CA77A8">
      <w:r>
        <w:t>Palvelutapahtuman/palvelukokonaisuuden  perustiedot:</w:t>
      </w:r>
      <w:r>
        <w:tab/>
        <w:t>kenttäkoodi: 12</w:t>
      </w:r>
      <w:r>
        <w:tab/>
      </w:r>
      <w:r>
        <w:tab/>
        <w:t>koodisto:1.2.246.537.6.12.999.2003</w:t>
      </w:r>
    </w:p>
    <w:p w:rsidR="00CA77A8" w:rsidRDefault="00CA77A8"/>
    <w:p w:rsidR="00CA77A8" w:rsidRDefault="00CA77A8">
      <w:r>
        <w:t>OID-tunnus ilmoitetaan value-elementissä tietotyypillä II ja tunnisteen luontipäivämäärä elementissä effectiveTime attribuutilla value.</w:t>
      </w:r>
    </w:p>
    <w:p w:rsidR="00CA77A8" w:rsidRDefault="00CA77A8"/>
    <w:p w:rsidR="00CA77A8" w:rsidRDefault="00CA77A8">
      <w:r>
        <w:t xml:space="preserve">Palvelutapahtuman/palvelukokonaisuuden  vastuulääkärin ja laitoksen tiedot (OID) ilmoitetaan author-elementissä </w:t>
      </w:r>
    </w:p>
    <w:p w:rsidR="00CA77A8" w:rsidRDefault="00CA77A8"/>
    <w:p w:rsidR="00CA77A8" w:rsidRDefault="00CA77A8" w:rsidP="00372C0D">
      <w:r>
        <w:t xml:space="preserve">Nämä tiedot täytyy olla </w:t>
      </w:r>
      <w:r w:rsidRPr="009E3BC6">
        <w:rPr>
          <w:rFonts w:cs="Arial"/>
        </w:rPr>
        <w:t>CDA R2 Headerissa</w:t>
      </w:r>
      <w:r>
        <w:rPr>
          <w:rFonts w:cs="Arial"/>
        </w:rPr>
        <w:t xml:space="preserve">. </w:t>
      </w:r>
    </w:p>
    <w:p w:rsidR="00CA77A8" w:rsidRDefault="00CA77A8">
      <w:r>
        <w:t>Tämä komponentti on toistuva.</w:t>
      </w:r>
    </w:p>
    <w:p w:rsidR="00CA77A8" w:rsidRDefault="00CA77A8"/>
    <w:p w:rsidR="00CA77A8" w:rsidRPr="00001B2A" w:rsidRDefault="00CA77A8" w:rsidP="00016623">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200309300945</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1.2.246.537.10.2013120.14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Default="00CA77A8">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016623" w:rsidRDefault="00CA77A8" w:rsidP="00016623">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rPr>
          <w:lang w:val="en-GB"/>
        </w:rPr>
      </w:pPr>
    </w:p>
    <w:p w:rsidR="00CA77A8" w:rsidRDefault="00CA77A8">
      <w:pPr>
        <w:rPr>
          <w:lang w:val="en-GB"/>
        </w:rPr>
      </w:pPr>
    </w:p>
    <w:p w:rsidR="00CA77A8" w:rsidRDefault="00CA77A8">
      <w:pPr>
        <w:rPr>
          <w:lang w:val="en-GB"/>
        </w:rPr>
      </w:pPr>
    </w:p>
    <w:p w:rsidR="00CA77A8" w:rsidRDefault="00CA77A8">
      <w:pPr>
        <w:rPr>
          <w:lang w:val="en-GB"/>
        </w:rPr>
      </w:pPr>
    </w:p>
    <w:p w:rsidR="00CA77A8" w:rsidRDefault="00CA77A8">
      <w:pPr>
        <w:pStyle w:val="Heading4"/>
        <w:numPr>
          <w:numberingChange w:id="755" w:author="Pekka Rinne" w:date="2010-03-30T12:01:00Z" w:original="%1:2:0:.%2:3:0:.%3:1:0:.%4:6:0:"/>
        </w:numPr>
      </w:pPr>
      <w:bookmarkStart w:id="756" w:name="_Toc261604569"/>
      <w:r>
        <w:t>Lähetteen tallennusaika ja tallentaja</w:t>
      </w:r>
      <w:bookmarkEnd w:id="756"/>
      <w:r>
        <w:t xml:space="preserve"> </w:t>
      </w:r>
    </w:p>
    <w:p w:rsidR="00CA77A8" w:rsidRDefault="00CA77A8" w:rsidP="00CA77A8">
      <w:pPr>
        <w:numPr>
          <w:ins w:id="757" w:author="Pekka Rinne" w:date="2010-03-30T12:30:00Z"/>
        </w:numPr>
        <w:rPr>
          <w:ins w:id="758" w:author="Pekka Rinne" w:date="2010-03-30T12:30:00Z"/>
        </w:rPr>
        <w:pPrChange w:id="759" w:author="Pekka Rinne" w:date="2010-03-30T12:30:00Z">
          <w:pPr>
            <w:pStyle w:val="Heading4"/>
          </w:pPr>
        </w:pPrChange>
      </w:pPr>
    </w:p>
    <w:p w:rsidR="00CA77A8" w:rsidRPr="00E50B11" w:rsidRDefault="00CA77A8" w:rsidP="001E1DBA">
      <w:pPr>
        <w:numPr>
          <w:ins w:id="760" w:author="Pekka Rinne" w:date="2010-03-30T12:30:00Z"/>
        </w:numPr>
        <w:rPr>
          <w:ins w:id="761" w:author="Pekka Rinne" w:date="2010-03-30T12:30:00Z"/>
          <w:b/>
        </w:rPr>
      </w:pPr>
      <w:ins w:id="762" w:author="Pekka Rinne" w:date="2010-03-30T12:30:00Z">
        <w:r>
          <w:rPr>
            <w:b/>
          </w:rPr>
          <w:t>Ei pakollinen</w:t>
        </w:r>
      </w:ins>
    </w:p>
    <w:p w:rsidR="00CA77A8" w:rsidRDefault="00CA77A8"/>
    <w:p w:rsidR="00CA77A8" w:rsidRDefault="00CA77A8">
      <w:r>
        <w:t>Tallennusaika ja tallentaja:</w:t>
      </w:r>
      <w:r>
        <w:tab/>
      </w:r>
      <w:r>
        <w:tab/>
        <w:t>kenttäkoodi: 4</w:t>
      </w:r>
      <w:r>
        <w:tab/>
      </w:r>
      <w:r>
        <w:tab/>
        <w:t xml:space="preserve">koodisto: 1.2.246.537.6.12.2002.124 </w:t>
      </w:r>
    </w:p>
    <w:p w:rsidR="00CA77A8" w:rsidRDefault="00CA77A8"/>
    <w:p w:rsidR="00CA77A8" w:rsidRPr="00CA77A8" w:rsidRDefault="00CA77A8">
      <w:pPr>
        <w:rPr>
          <w:lang w:val="en-GB"/>
          <w:rPrChange w:id="763" w:author="Pekka Rinne" w:date="2010-08-04T10:04:00Z">
            <w:rPr>
              <w:rFonts w:ascii="Arial" w:hAnsi="Arial"/>
              <w:b/>
              <w:kern w:val="28"/>
              <w:sz w:val="24"/>
              <w:lang w:val="en-US"/>
            </w:rPr>
          </w:rPrChange>
        </w:rPr>
      </w:pPr>
      <w:r>
        <w:t xml:space="preserve">Tallennusaika (minuutin tarkkuudella) ilmoitetaan elementissä effectiveTime attribuutilla value. </w:t>
      </w:r>
      <w:r w:rsidRPr="00CA77A8">
        <w:rPr>
          <w:lang w:val="en-GB"/>
          <w:rPrChange w:id="764" w:author="Pekka Rinne" w:date="2010-08-04T10:04:00Z">
            <w:rPr>
              <w:rFonts w:ascii="Arial" w:hAnsi="Arial"/>
              <w:b/>
              <w:kern w:val="28"/>
              <w:sz w:val="24"/>
              <w:lang w:val="en-US"/>
            </w:rPr>
          </w:rPrChange>
        </w:rPr>
        <w:t>Tallentajan tunniste (OID) ilmoitetaan elementillä participantRole.</w:t>
      </w:r>
    </w:p>
    <w:p w:rsidR="00CA77A8" w:rsidRPr="00CA77A8" w:rsidRDefault="00CA77A8">
      <w:pPr>
        <w:rPr>
          <w:lang w:val="en-GB"/>
          <w:rPrChange w:id="765" w:author="Pekka Rinne" w:date="2010-08-04T10:04:00Z">
            <w:rPr>
              <w:rFonts w:ascii="Arial" w:hAnsi="Arial"/>
              <w:b/>
              <w:kern w:val="28"/>
              <w:sz w:val="24"/>
              <w:lang w:val="en-US"/>
            </w:rPr>
          </w:rPrChange>
        </w:rPr>
      </w:pPr>
    </w:p>
    <w:p w:rsidR="00CA77A8" w:rsidRPr="00CA77A8" w:rsidRDefault="00CA77A8" w:rsidP="006D3E5B">
      <w:pPr>
        <w:autoSpaceDE w:val="0"/>
        <w:autoSpaceDN w:val="0"/>
        <w:adjustRightInd w:val="0"/>
        <w:rPr>
          <w:rFonts w:ascii="Arial" w:hAnsi="Arial" w:cs="Arial"/>
          <w:color w:val="000000"/>
          <w:highlight w:val="white"/>
          <w:lang w:val="en-GB" w:eastAsia="fi-FI"/>
          <w:rPrChange w:id="766" w:author="Pekka Rinne" w:date="2010-08-04T10:04: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767" w:author="Pekka Rinne" w:date="2010-08-04T10:04: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768" w:author="Pekka Rinne" w:date="2010-08-04T10:04:00Z">
            <w:rPr>
              <w:rFonts w:ascii="Arial" w:hAnsi="Arial" w:cs="Arial"/>
              <w:b/>
              <w:color w:val="800000"/>
              <w:kern w:val="28"/>
              <w:sz w:val="24"/>
              <w:highlight w:val="white"/>
              <w:lang w:val="en-US" w:eastAsia="fi-FI"/>
            </w:rPr>
          </w:rPrChange>
        </w:rPr>
        <w:t>entry</w:t>
      </w:r>
      <w:r w:rsidRPr="00CA77A8">
        <w:rPr>
          <w:rFonts w:ascii="Arial" w:hAnsi="Arial" w:cs="Arial"/>
          <w:color w:val="0000FF"/>
          <w:highlight w:val="white"/>
          <w:lang w:val="en-GB" w:eastAsia="fi-FI"/>
          <w:rPrChange w:id="769" w:author="Pekka Rinne" w:date="2010-08-04T10:04:00Z">
            <w:rPr>
              <w:rFonts w:ascii="Arial" w:hAnsi="Arial" w:cs="Arial"/>
              <w:b/>
              <w:color w:val="0000FF"/>
              <w:kern w:val="28"/>
              <w:sz w:val="24"/>
              <w:highlight w:val="white"/>
              <w:lang w:val="en-US" w:eastAsia="fi-FI"/>
            </w:rPr>
          </w:rPrChange>
        </w:rPr>
        <w:t>&gt;</w:t>
      </w:r>
    </w:p>
    <w:p w:rsidR="00CA77A8" w:rsidRPr="00CA77A8" w:rsidRDefault="00CA77A8" w:rsidP="006D3E5B">
      <w:pPr>
        <w:autoSpaceDE w:val="0"/>
        <w:autoSpaceDN w:val="0"/>
        <w:adjustRightInd w:val="0"/>
        <w:rPr>
          <w:rFonts w:ascii="Arial" w:hAnsi="Arial" w:cs="Arial"/>
          <w:color w:val="000000"/>
          <w:highlight w:val="white"/>
          <w:lang w:val="en-GB" w:eastAsia="fi-FI"/>
          <w:rPrChange w:id="770" w:author="Pekka Rinne" w:date="2010-08-04T10:04:00Z">
            <w:rPr>
              <w:rFonts w:ascii="Arial" w:hAnsi="Arial" w:cs="Arial"/>
              <w:color w:val="000000"/>
              <w:highlight w:val="white"/>
              <w:lang w:val="en-US" w:eastAsia="fi-FI"/>
            </w:rPr>
          </w:rPrChange>
        </w:rPr>
      </w:pPr>
      <w:r w:rsidRPr="00E37648">
        <w:rPr>
          <w:rFonts w:ascii="Arial" w:hAnsi="Arial" w:cs="Arial"/>
          <w:color w:val="000000"/>
          <w:highlight w:val="white"/>
          <w:lang w:val="en-GB" w:eastAsia="fi-FI"/>
          <w:rPrChange w:id="771" w:author="Pekka Rinne" w:date="2010-08-04T10:04:00Z">
            <w:rPr>
              <w:rFonts w:ascii="Arial" w:hAnsi="Arial" w:cs="Arial"/>
              <w:color w:val="000000"/>
              <w:highlight w:val="white"/>
              <w:lang w:val="en-GB" w:eastAsia="fi-FI"/>
            </w:rPr>
          </w:rPrChange>
        </w:rPr>
        <w:tab/>
      </w:r>
      <w:r w:rsidRPr="00CA77A8">
        <w:rPr>
          <w:rFonts w:ascii="Arial" w:hAnsi="Arial" w:cs="Arial"/>
          <w:color w:val="0000FF"/>
          <w:highlight w:val="white"/>
          <w:lang w:val="en-GB" w:eastAsia="fi-FI"/>
          <w:rPrChange w:id="772" w:author="Pekka Rinne" w:date="2010-08-04T10:04: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773" w:author="Pekka Rinne" w:date="2010-08-04T10:04:00Z">
            <w:rPr>
              <w:rFonts w:ascii="Arial" w:hAnsi="Arial" w:cs="Arial"/>
              <w:b/>
              <w:color w:val="800000"/>
              <w:kern w:val="28"/>
              <w:sz w:val="24"/>
              <w:highlight w:val="white"/>
              <w:lang w:val="en-US" w:eastAsia="fi-FI"/>
            </w:rPr>
          </w:rPrChange>
        </w:rPr>
        <w:t>observation</w:t>
      </w:r>
      <w:r w:rsidRPr="00CA77A8">
        <w:rPr>
          <w:rFonts w:ascii="Arial" w:hAnsi="Arial" w:cs="Arial"/>
          <w:color w:val="FF0000"/>
          <w:highlight w:val="white"/>
          <w:lang w:val="en-GB" w:eastAsia="fi-FI"/>
          <w:rPrChange w:id="774" w:author="Pekka Rinne" w:date="2010-08-04T10:04:00Z">
            <w:rPr>
              <w:rFonts w:ascii="Arial" w:hAnsi="Arial" w:cs="Arial"/>
              <w:b/>
              <w:color w:val="FF0000"/>
              <w:kern w:val="28"/>
              <w:sz w:val="24"/>
              <w:highlight w:val="white"/>
              <w:lang w:val="en-US" w:eastAsia="fi-FI"/>
            </w:rPr>
          </w:rPrChange>
        </w:rPr>
        <w:t xml:space="preserve"> classCode</w:t>
      </w:r>
      <w:r w:rsidRPr="00CA77A8">
        <w:rPr>
          <w:rFonts w:ascii="Arial" w:hAnsi="Arial" w:cs="Arial"/>
          <w:color w:val="0000FF"/>
          <w:highlight w:val="white"/>
          <w:lang w:val="en-GB" w:eastAsia="fi-FI"/>
          <w:rPrChange w:id="775" w:author="Pekka Rinne" w:date="2010-08-04T10:04: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776" w:author="Pekka Rinne" w:date="2010-08-04T10:04:00Z">
            <w:rPr>
              <w:rFonts w:ascii="Arial" w:hAnsi="Arial" w:cs="Arial"/>
              <w:b/>
              <w:color w:val="000000"/>
              <w:kern w:val="28"/>
              <w:sz w:val="24"/>
              <w:highlight w:val="white"/>
              <w:lang w:val="en-US" w:eastAsia="fi-FI"/>
            </w:rPr>
          </w:rPrChange>
        </w:rPr>
        <w:t>OBS</w:t>
      </w:r>
      <w:r w:rsidRPr="00CA77A8">
        <w:rPr>
          <w:rFonts w:ascii="Arial" w:hAnsi="Arial" w:cs="Arial"/>
          <w:color w:val="0000FF"/>
          <w:highlight w:val="white"/>
          <w:lang w:val="en-GB" w:eastAsia="fi-FI"/>
          <w:rPrChange w:id="777" w:author="Pekka Rinne" w:date="2010-08-04T10:04: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778" w:author="Pekka Rinne" w:date="2010-08-04T10:04:00Z">
            <w:rPr>
              <w:rFonts w:ascii="Arial" w:hAnsi="Arial" w:cs="Arial"/>
              <w:b/>
              <w:color w:val="FF0000"/>
              <w:kern w:val="28"/>
              <w:sz w:val="24"/>
              <w:highlight w:val="white"/>
              <w:lang w:val="en-US" w:eastAsia="fi-FI"/>
            </w:rPr>
          </w:rPrChange>
        </w:rPr>
        <w:t xml:space="preserve"> moodCode</w:t>
      </w:r>
      <w:r w:rsidRPr="00CA77A8">
        <w:rPr>
          <w:rFonts w:ascii="Arial" w:hAnsi="Arial" w:cs="Arial"/>
          <w:color w:val="0000FF"/>
          <w:highlight w:val="white"/>
          <w:lang w:val="en-GB" w:eastAsia="fi-FI"/>
          <w:rPrChange w:id="779" w:author="Pekka Rinne" w:date="2010-08-04T10:04: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780" w:author="Pekka Rinne" w:date="2010-08-04T10:04:00Z">
            <w:rPr>
              <w:rFonts w:ascii="Arial" w:hAnsi="Arial" w:cs="Arial"/>
              <w:b/>
              <w:color w:val="000000"/>
              <w:kern w:val="28"/>
              <w:sz w:val="24"/>
              <w:highlight w:val="white"/>
              <w:lang w:val="en-US" w:eastAsia="fi-FI"/>
            </w:rPr>
          </w:rPrChange>
        </w:rPr>
        <w:t>EVN</w:t>
      </w:r>
      <w:r w:rsidRPr="00CA77A8">
        <w:rPr>
          <w:rFonts w:ascii="Arial" w:hAnsi="Arial" w:cs="Arial"/>
          <w:color w:val="0000FF"/>
          <w:highlight w:val="white"/>
          <w:lang w:val="en-GB" w:eastAsia="fi-FI"/>
          <w:rPrChange w:id="781" w:author="Pekka Rinne" w:date="2010-08-04T10:04:00Z">
            <w:rPr>
              <w:rFonts w:ascii="Arial" w:hAnsi="Arial" w:cs="Arial"/>
              <w:b/>
              <w:color w:val="0000FF"/>
              <w:kern w:val="28"/>
              <w:sz w:val="24"/>
              <w:highlight w:val="white"/>
              <w:lang w:val="en-US" w:eastAsia="fi-FI"/>
            </w:rPr>
          </w:rPrChange>
        </w:rPr>
        <w:t>"&gt;</w:t>
      </w:r>
    </w:p>
    <w:p w:rsidR="00CA77A8" w:rsidRPr="006D3E5B" w:rsidRDefault="00CA77A8" w:rsidP="006D3E5B">
      <w:pPr>
        <w:autoSpaceDE w:val="0"/>
        <w:autoSpaceDN w:val="0"/>
        <w:adjustRightInd w:val="0"/>
        <w:rPr>
          <w:rFonts w:ascii="Arial" w:hAnsi="Arial" w:cs="Arial"/>
          <w:color w:val="000000"/>
          <w:highlight w:val="white"/>
          <w:lang w:val="en-US" w:eastAsia="fi-FI"/>
        </w:rPr>
      </w:pPr>
      <w:r w:rsidRPr="00E37648">
        <w:rPr>
          <w:rFonts w:ascii="Arial" w:hAnsi="Arial" w:cs="Arial"/>
          <w:color w:val="000000"/>
          <w:highlight w:val="white"/>
          <w:lang w:val="en-GB" w:eastAsia="fi-FI"/>
          <w:rPrChange w:id="782" w:author="Pekka Rinne" w:date="2010-08-04T10:04:00Z">
            <w:rPr>
              <w:rFonts w:ascii="Arial" w:hAnsi="Arial" w:cs="Arial"/>
              <w:color w:val="000000"/>
              <w:highlight w:val="white"/>
              <w:lang w:val="en-GB" w:eastAsia="fi-FI"/>
            </w:rPr>
          </w:rPrChange>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6D3E5B" w:rsidRDefault="00CA77A8" w:rsidP="006D3E5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200309300945</w:t>
      </w:r>
      <w:r w:rsidRPr="0038571B">
        <w:rPr>
          <w:rFonts w:ascii="Arial" w:hAnsi="Arial" w:cs="Arial"/>
          <w:color w:val="0000FF"/>
          <w:highlight w:val="white"/>
          <w:lang w:val="en-US" w:eastAsia="fi-FI"/>
        </w:rPr>
        <w:t>"/&gt;</w:t>
      </w:r>
    </w:p>
    <w:p w:rsidR="00CA77A8" w:rsidRPr="006D3E5B" w:rsidRDefault="00CA77A8" w:rsidP="006D3E5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ENT</w:t>
      </w:r>
      <w:r w:rsidRPr="0038571B">
        <w:rPr>
          <w:rFonts w:ascii="Arial" w:hAnsi="Arial" w:cs="Arial"/>
          <w:color w:val="0000FF"/>
          <w:highlight w:val="white"/>
          <w:lang w:val="en-US" w:eastAsia="fi-FI"/>
        </w:rPr>
        <w:t>"&gt;</w:t>
      </w:r>
    </w:p>
    <w:p w:rsidR="00CA77A8" w:rsidRPr="00E37648" w:rsidRDefault="00CA77A8" w:rsidP="006D3E5B">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CA77A8">
        <w:rPr>
          <w:rFonts w:ascii="Arial" w:hAnsi="Arial" w:cs="Arial"/>
          <w:color w:val="0000FF"/>
          <w:highlight w:val="white"/>
          <w:lang w:eastAsia="fi-FI"/>
          <w:rPrChange w:id="783" w:author="Pekka Rinne" w:date="2010-08-04T10:04:00Z">
            <w:rPr>
              <w:rFonts w:ascii="Arial" w:hAnsi="Arial" w:cs="Arial"/>
              <w:b/>
              <w:color w:val="0000FF"/>
              <w:kern w:val="28"/>
              <w:sz w:val="24"/>
              <w:highlight w:val="white"/>
              <w:lang w:eastAsia="fi-FI"/>
            </w:rPr>
          </w:rPrChange>
        </w:rPr>
        <w:t>&lt;</w:t>
      </w:r>
      <w:r w:rsidRPr="00CA77A8">
        <w:rPr>
          <w:rFonts w:ascii="Arial" w:hAnsi="Arial" w:cs="Arial"/>
          <w:color w:val="800000"/>
          <w:highlight w:val="white"/>
          <w:lang w:eastAsia="fi-FI"/>
          <w:rPrChange w:id="784" w:author="Pekka Rinne" w:date="2010-08-04T10:04:00Z">
            <w:rPr>
              <w:rFonts w:ascii="Arial" w:hAnsi="Arial" w:cs="Arial"/>
              <w:b/>
              <w:color w:val="800000"/>
              <w:kern w:val="28"/>
              <w:sz w:val="24"/>
              <w:highlight w:val="white"/>
              <w:lang w:eastAsia="fi-FI"/>
            </w:rPr>
          </w:rPrChange>
        </w:rPr>
        <w:t>participantRole</w:t>
      </w:r>
      <w:r w:rsidRPr="00CA77A8">
        <w:rPr>
          <w:rFonts w:ascii="Arial" w:hAnsi="Arial" w:cs="Arial"/>
          <w:color w:val="FF0000"/>
          <w:highlight w:val="white"/>
          <w:lang w:eastAsia="fi-FI"/>
          <w:rPrChange w:id="785" w:author="Pekka Rinne" w:date="2010-08-04T10:04:00Z">
            <w:rPr>
              <w:rFonts w:ascii="Arial" w:hAnsi="Arial" w:cs="Arial"/>
              <w:b/>
              <w:color w:val="FF0000"/>
              <w:kern w:val="28"/>
              <w:sz w:val="24"/>
              <w:highlight w:val="white"/>
              <w:lang w:eastAsia="fi-FI"/>
            </w:rPr>
          </w:rPrChange>
        </w:rPr>
        <w:t xml:space="preserve"> classCode</w:t>
      </w:r>
      <w:r w:rsidRPr="00CA77A8">
        <w:rPr>
          <w:rFonts w:ascii="Arial" w:hAnsi="Arial" w:cs="Arial"/>
          <w:color w:val="0000FF"/>
          <w:highlight w:val="white"/>
          <w:lang w:eastAsia="fi-FI"/>
          <w:rPrChange w:id="786" w:author="Pekka Rinne" w:date="2010-08-04T10:04: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787" w:author="Pekka Rinne" w:date="2010-08-04T10:04:00Z">
            <w:rPr>
              <w:rFonts w:ascii="Arial" w:hAnsi="Arial" w:cs="Arial"/>
              <w:b/>
              <w:color w:val="000000"/>
              <w:kern w:val="28"/>
              <w:sz w:val="24"/>
              <w:highlight w:val="white"/>
              <w:lang w:eastAsia="fi-FI"/>
            </w:rPr>
          </w:rPrChange>
        </w:rPr>
        <w:t>EMP</w:t>
      </w:r>
      <w:r w:rsidRPr="00CA77A8">
        <w:rPr>
          <w:rFonts w:ascii="Arial" w:hAnsi="Arial" w:cs="Arial"/>
          <w:color w:val="0000FF"/>
          <w:highlight w:val="white"/>
          <w:lang w:eastAsia="fi-FI"/>
          <w:rPrChange w:id="788" w:author="Pekka Rinne" w:date="2010-08-04T10:04:00Z">
            <w:rPr>
              <w:rFonts w:ascii="Arial" w:hAnsi="Arial" w:cs="Arial"/>
              <w:b/>
              <w:color w:val="0000FF"/>
              <w:kern w:val="28"/>
              <w:sz w:val="24"/>
              <w:highlight w:val="white"/>
              <w:lang w:eastAsia="fi-FI"/>
            </w:rPr>
          </w:rPrChange>
        </w:rPr>
        <w:t>"&gt;</w:t>
      </w:r>
    </w:p>
    <w:p w:rsidR="00CA77A8" w:rsidRPr="00E37648" w:rsidRDefault="00CA77A8" w:rsidP="006D3E5B">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Change w:id="789" w:author="Pekka Rinne" w:date="2010-08-04T10:04:00Z">
            <w:rPr>
              <w:rFonts w:ascii="Arial" w:hAnsi="Arial" w:cs="Arial"/>
              <w:color w:val="000000"/>
              <w:highlight w:val="white"/>
              <w:lang w:eastAsia="fi-FI"/>
            </w:rPr>
          </w:rPrChange>
        </w:rPr>
        <w:tab/>
      </w:r>
      <w:r w:rsidRPr="00CA77A8">
        <w:rPr>
          <w:rFonts w:ascii="Arial" w:hAnsi="Arial" w:cs="Arial"/>
          <w:color w:val="0000FF"/>
          <w:highlight w:val="white"/>
          <w:lang w:eastAsia="fi-FI"/>
          <w:rPrChange w:id="790" w:author="Pekka Rinne" w:date="2010-08-04T10:04:00Z">
            <w:rPr>
              <w:rFonts w:ascii="Arial" w:hAnsi="Arial" w:cs="Arial"/>
              <w:b/>
              <w:color w:val="0000FF"/>
              <w:kern w:val="28"/>
              <w:sz w:val="24"/>
              <w:highlight w:val="white"/>
              <w:lang w:eastAsia="fi-FI"/>
            </w:rPr>
          </w:rPrChange>
        </w:rPr>
        <w:t>&lt;</w:t>
      </w:r>
      <w:r w:rsidRPr="00CA77A8">
        <w:rPr>
          <w:rFonts w:ascii="Arial" w:hAnsi="Arial" w:cs="Arial"/>
          <w:color w:val="800000"/>
          <w:highlight w:val="white"/>
          <w:lang w:eastAsia="fi-FI"/>
          <w:rPrChange w:id="791" w:author="Pekka Rinne" w:date="2010-08-04T10:04:00Z">
            <w:rPr>
              <w:rFonts w:ascii="Arial" w:hAnsi="Arial" w:cs="Arial"/>
              <w:b/>
              <w:color w:val="800000"/>
              <w:kern w:val="28"/>
              <w:sz w:val="24"/>
              <w:highlight w:val="white"/>
              <w:lang w:eastAsia="fi-FI"/>
            </w:rPr>
          </w:rPrChange>
        </w:rPr>
        <w:t>id</w:t>
      </w:r>
      <w:r w:rsidRPr="00CA77A8">
        <w:rPr>
          <w:rFonts w:ascii="Arial" w:hAnsi="Arial" w:cs="Arial"/>
          <w:color w:val="FF0000"/>
          <w:highlight w:val="white"/>
          <w:lang w:eastAsia="fi-FI"/>
          <w:rPrChange w:id="792" w:author="Pekka Rinne" w:date="2010-08-04T10:04:00Z">
            <w:rPr>
              <w:rFonts w:ascii="Arial" w:hAnsi="Arial" w:cs="Arial"/>
              <w:b/>
              <w:color w:val="FF0000"/>
              <w:kern w:val="28"/>
              <w:sz w:val="24"/>
              <w:highlight w:val="white"/>
              <w:lang w:eastAsia="fi-FI"/>
            </w:rPr>
          </w:rPrChange>
        </w:rPr>
        <w:t xml:space="preserve"> root</w:t>
      </w:r>
      <w:r w:rsidRPr="00CA77A8">
        <w:rPr>
          <w:rFonts w:ascii="Arial" w:hAnsi="Arial" w:cs="Arial"/>
          <w:color w:val="0000FF"/>
          <w:highlight w:val="white"/>
          <w:lang w:eastAsia="fi-FI"/>
          <w:rPrChange w:id="793" w:author="Pekka Rinne" w:date="2010-08-04T10:04: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794" w:author="Pekka Rinne" w:date="2010-08-04T10:04:00Z">
            <w:rPr>
              <w:rFonts w:ascii="Arial" w:hAnsi="Arial" w:cs="Arial"/>
              <w:b/>
              <w:color w:val="000000"/>
              <w:kern w:val="28"/>
              <w:sz w:val="24"/>
              <w:highlight w:val="white"/>
              <w:lang w:eastAsia="fi-FI"/>
            </w:rPr>
          </w:rPrChange>
        </w:rPr>
        <w:t>1.2.246.537.10.2013120.2003.24</w:t>
      </w:r>
      <w:r w:rsidRPr="00CA77A8">
        <w:rPr>
          <w:rFonts w:ascii="Arial" w:hAnsi="Arial" w:cs="Arial"/>
          <w:color w:val="0000FF"/>
          <w:highlight w:val="white"/>
          <w:lang w:eastAsia="fi-FI"/>
          <w:rPrChange w:id="795" w:author="Pekka Rinne" w:date="2010-08-04T10:04:00Z">
            <w:rPr>
              <w:rFonts w:ascii="Arial" w:hAnsi="Arial" w:cs="Arial"/>
              <w:b/>
              <w:color w:val="0000FF"/>
              <w:kern w:val="28"/>
              <w:sz w:val="24"/>
              <w:highlight w:val="white"/>
              <w:lang w:eastAsia="fi-FI"/>
            </w:rPr>
          </w:rPrChange>
        </w:rPr>
        <w:t>"</w:t>
      </w:r>
      <w:r w:rsidRPr="00CA77A8">
        <w:rPr>
          <w:rFonts w:ascii="Arial" w:hAnsi="Arial" w:cs="Arial"/>
          <w:color w:val="FF0000"/>
          <w:highlight w:val="white"/>
          <w:lang w:eastAsia="fi-FI"/>
          <w:rPrChange w:id="796" w:author="Pekka Rinne" w:date="2010-08-04T10:04:00Z">
            <w:rPr>
              <w:rFonts w:ascii="Arial" w:hAnsi="Arial" w:cs="Arial"/>
              <w:b/>
              <w:color w:val="FF0000"/>
              <w:kern w:val="28"/>
              <w:sz w:val="24"/>
              <w:highlight w:val="white"/>
              <w:lang w:eastAsia="fi-FI"/>
            </w:rPr>
          </w:rPrChange>
        </w:rPr>
        <w:t xml:space="preserve"> extension</w:t>
      </w:r>
      <w:r w:rsidRPr="00CA77A8">
        <w:rPr>
          <w:rFonts w:ascii="Arial" w:hAnsi="Arial" w:cs="Arial"/>
          <w:color w:val="0000FF"/>
          <w:highlight w:val="white"/>
          <w:lang w:eastAsia="fi-FI"/>
          <w:rPrChange w:id="797" w:author="Pekka Rinne" w:date="2010-08-04T10:04: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798" w:author="Pekka Rinne" w:date="2010-08-04T10:04:00Z">
            <w:rPr>
              <w:rFonts w:ascii="Arial" w:hAnsi="Arial" w:cs="Arial"/>
              <w:b/>
              <w:color w:val="000000"/>
              <w:kern w:val="28"/>
              <w:sz w:val="24"/>
              <w:highlight w:val="white"/>
              <w:lang w:eastAsia="fi-FI"/>
            </w:rPr>
          </w:rPrChange>
        </w:rPr>
        <w:t>123456</w:t>
      </w:r>
      <w:r w:rsidRPr="00CA77A8">
        <w:rPr>
          <w:rFonts w:ascii="Arial" w:hAnsi="Arial" w:cs="Arial"/>
          <w:color w:val="0000FF"/>
          <w:highlight w:val="white"/>
          <w:lang w:eastAsia="fi-FI"/>
          <w:rPrChange w:id="799" w:author="Pekka Rinne" w:date="2010-08-04T10:04:00Z">
            <w:rPr>
              <w:rFonts w:ascii="Arial" w:hAnsi="Arial" w:cs="Arial"/>
              <w:b/>
              <w:color w:val="0000FF"/>
              <w:kern w:val="28"/>
              <w:sz w:val="24"/>
              <w:highlight w:val="white"/>
              <w:lang w:eastAsia="fi-FI"/>
            </w:rPr>
          </w:rPrChange>
        </w:rPr>
        <w:t>"/&gt;</w:t>
      </w:r>
    </w:p>
    <w:p w:rsidR="00CA77A8" w:rsidRPr="00CF5B0E" w:rsidRDefault="00CA77A8" w:rsidP="006D3E5B">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Change w:id="800" w:author="Pekka Rinne" w:date="2010-08-04T10:04:00Z">
            <w:rPr>
              <w:rFonts w:ascii="Arial" w:hAnsi="Arial" w:cs="Arial"/>
              <w:color w:val="000000"/>
              <w:highlight w:val="white"/>
              <w:lang w:eastAsia="fi-FI"/>
            </w:rPr>
          </w:rPrChange>
        </w:rPr>
        <w:tab/>
      </w:r>
      <w:r w:rsidRPr="00CF5B0E">
        <w:rPr>
          <w:rFonts w:ascii="Arial" w:hAnsi="Arial" w:cs="Arial"/>
          <w:color w:val="0000FF"/>
          <w:highlight w:val="white"/>
          <w:lang w:eastAsia="fi-FI"/>
        </w:rPr>
        <w:t>&lt;/</w:t>
      </w:r>
      <w:r w:rsidRPr="00CF5B0E">
        <w:rPr>
          <w:rFonts w:ascii="Arial" w:hAnsi="Arial" w:cs="Arial"/>
          <w:color w:val="800000"/>
          <w:highlight w:val="white"/>
          <w:lang w:eastAsia="fi-FI"/>
        </w:rPr>
        <w:t>participantRole</w:t>
      </w:r>
      <w:r w:rsidRPr="00CF5B0E">
        <w:rPr>
          <w:rFonts w:ascii="Arial" w:hAnsi="Arial" w:cs="Arial"/>
          <w:color w:val="0000FF"/>
          <w:highlight w:val="white"/>
          <w:lang w:eastAsia="fi-FI"/>
        </w:rPr>
        <w:t>&gt;</w:t>
      </w:r>
    </w:p>
    <w:p w:rsidR="00CA77A8" w:rsidRPr="00CF5B0E" w:rsidRDefault="00CA77A8" w:rsidP="006D3E5B">
      <w:pPr>
        <w:autoSpaceDE w:val="0"/>
        <w:autoSpaceDN w:val="0"/>
        <w:adjustRightInd w:val="0"/>
        <w:rPr>
          <w:rFonts w:ascii="Arial" w:hAnsi="Arial" w:cs="Arial"/>
          <w:color w:val="000000"/>
          <w:highlight w:val="white"/>
          <w:lang w:eastAsia="fi-FI"/>
        </w:rPr>
      </w:pPr>
      <w:r w:rsidRPr="00CF5B0E">
        <w:rPr>
          <w:rFonts w:ascii="Arial" w:hAnsi="Arial" w:cs="Arial"/>
          <w:color w:val="000000"/>
          <w:highlight w:val="white"/>
          <w:lang w:eastAsia="fi-FI"/>
        </w:rPr>
        <w:tab/>
      </w:r>
      <w:r w:rsidRPr="00CF5B0E">
        <w:rPr>
          <w:rFonts w:ascii="Arial" w:hAnsi="Arial" w:cs="Arial"/>
          <w:color w:val="0000FF"/>
          <w:highlight w:val="white"/>
          <w:lang w:eastAsia="fi-FI"/>
        </w:rPr>
        <w:t>&lt;/</w:t>
      </w:r>
      <w:r w:rsidRPr="00CF5B0E">
        <w:rPr>
          <w:rFonts w:ascii="Arial" w:hAnsi="Arial" w:cs="Arial"/>
          <w:color w:val="800000"/>
          <w:highlight w:val="white"/>
          <w:lang w:eastAsia="fi-FI"/>
        </w:rPr>
        <w:t>participant</w:t>
      </w:r>
      <w:r w:rsidRPr="00CF5B0E">
        <w:rPr>
          <w:rFonts w:ascii="Arial" w:hAnsi="Arial" w:cs="Arial"/>
          <w:color w:val="0000FF"/>
          <w:highlight w:val="white"/>
          <w:lang w:eastAsia="fi-FI"/>
        </w:rPr>
        <w:t>&gt;</w:t>
      </w:r>
    </w:p>
    <w:p w:rsidR="00CA77A8" w:rsidRDefault="00CA77A8" w:rsidP="006D3E5B">
      <w:pPr>
        <w:autoSpaceDE w:val="0"/>
        <w:autoSpaceDN w:val="0"/>
        <w:adjustRightInd w:val="0"/>
        <w:rPr>
          <w:rFonts w:ascii="Arial" w:hAnsi="Arial" w:cs="Arial"/>
          <w:color w:val="000000"/>
          <w:highlight w:val="white"/>
          <w:lang w:eastAsia="fi-FI"/>
        </w:rPr>
      </w:pPr>
      <w:r w:rsidRPr="00CF5B0E">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6D3E5B" w:rsidRDefault="00CA77A8" w:rsidP="006D3E5B">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r>
        <w:t>Huomaa: id :n root:issa  (OID) työntekijän tunnistenumerot ovat organisaation alla solmuluokassa 24.</w:t>
      </w:r>
    </w:p>
    <w:p w:rsidR="00CA77A8" w:rsidRDefault="00CA77A8"/>
    <w:p w:rsidR="00CA77A8" w:rsidRDefault="00CA77A8"/>
    <w:p w:rsidR="00CA77A8" w:rsidRDefault="00CA77A8">
      <w:pPr>
        <w:pStyle w:val="Heading4"/>
        <w:numPr>
          <w:numberingChange w:id="801" w:author="Pekka Rinne" w:date="2010-03-30T12:01:00Z" w:original="%1:2:0:.%2:3:0:.%3:1:0:.%4:7:0:"/>
        </w:numPr>
      </w:pPr>
      <w:bookmarkStart w:id="802" w:name="_Toc261604570"/>
      <w:r>
        <w:t>Alkuperäisen lähettävän järjestelmän  OID-tunnus ja lähetysaika</w:t>
      </w:r>
      <w:bookmarkEnd w:id="802"/>
      <w:r>
        <w:t xml:space="preserve"> </w:t>
      </w:r>
    </w:p>
    <w:p w:rsidR="00CA77A8" w:rsidRDefault="00CA77A8" w:rsidP="00CA77A8">
      <w:pPr>
        <w:numPr>
          <w:ins w:id="803" w:author="Pekka Rinne" w:date="2010-03-30T12:30:00Z"/>
        </w:numPr>
        <w:rPr>
          <w:ins w:id="804" w:author="Pekka Rinne" w:date="2010-03-30T12:30:00Z"/>
        </w:rPr>
        <w:pPrChange w:id="805" w:author="Pekka Rinne" w:date="2010-03-30T12:30:00Z">
          <w:pPr>
            <w:pStyle w:val="Heading4"/>
          </w:pPr>
        </w:pPrChange>
      </w:pPr>
    </w:p>
    <w:p w:rsidR="00CA77A8" w:rsidRDefault="00CA77A8" w:rsidP="00CA77A8">
      <w:pPr>
        <w:numPr>
          <w:ins w:id="806" w:author="Pekka Rinne" w:date="2010-03-30T12:30:00Z"/>
        </w:numPr>
        <w:rPr>
          <w:ins w:id="807" w:author="Pekka Rinne" w:date="2010-03-30T12:30:00Z"/>
        </w:rPr>
        <w:pPrChange w:id="808" w:author="Pekka Rinne" w:date="2010-03-30T12:30:00Z">
          <w:pPr>
            <w:pStyle w:val="Heading4"/>
          </w:pPr>
        </w:pPrChange>
      </w:pPr>
      <w:ins w:id="809" w:author="Pekka Rinne" w:date="2010-03-30T12:30:00Z">
        <w:r>
          <w:rPr>
            <w:b/>
          </w:rPr>
          <w:t>Ei pakollinen</w:t>
        </w:r>
      </w:ins>
    </w:p>
    <w:p w:rsidR="00CA77A8" w:rsidRDefault="00CA77A8"/>
    <w:p w:rsidR="00CA77A8" w:rsidRDefault="00CA77A8">
      <w:r>
        <w:t>Alkuperäinen järjestelmä ja aika:</w:t>
      </w:r>
      <w:r>
        <w:tab/>
        <w:t>kenttäkoodi: 5</w:t>
      </w:r>
      <w:r>
        <w:tab/>
        <w:t xml:space="preserve">koodisto: 1.2.246.537.6.12.2002.124 </w:t>
      </w:r>
    </w:p>
    <w:p w:rsidR="00CA77A8" w:rsidRDefault="00CA77A8"/>
    <w:p w:rsidR="00CA77A8" w:rsidRDefault="00CA77A8">
      <w:r>
        <w:t>OID-tunnus ilmoitetaan value-elementissä tietotyypillä II ja lähetysaika (minuutin tarkkuudella) elementissä effectiveTime attribuutilla value.</w:t>
      </w:r>
    </w:p>
    <w:p w:rsidR="00CA77A8" w:rsidRDefault="00CA77A8"/>
    <w:p w:rsidR="00CA77A8" w:rsidRPr="00F23459" w:rsidRDefault="00CA77A8"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F23459" w:rsidRDefault="00CA77A8"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F23459" w:rsidRDefault="00CA77A8"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1996.4</w:t>
      </w:r>
      <w:r w:rsidRPr="0038571B">
        <w:rPr>
          <w:rFonts w:ascii="Arial" w:hAnsi="Arial" w:cs="Arial"/>
          <w:color w:val="0000FF"/>
          <w:highlight w:val="white"/>
          <w:lang w:val="en-US" w:eastAsia="fi-FI"/>
        </w:rPr>
        <w:t>"/&gt;</w:t>
      </w:r>
    </w:p>
    <w:p w:rsidR="00CA77A8" w:rsidRPr="00001B2A" w:rsidRDefault="00CA77A8" w:rsidP="00F23459">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CA77A8" w:rsidRPr="00001B2A" w:rsidRDefault="00CA77A8" w:rsidP="00F23459">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Pr="00001B2A" w:rsidRDefault="00CA77A8"/>
    <w:p w:rsidR="00CA77A8" w:rsidRPr="00001B2A" w:rsidRDefault="00CA77A8"/>
    <w:p w:rsidR="00CA77A8" w:rsidRDefault="00CA77A8">
      <w:r>
        <w:t>Huomaa: id:n root:issa (OID) järjestelmät ovat organisaation alla solmuluokassa 13.</w:t>
      </w:r>
    </w:p>
    <w:p w:rsidR="00CA77A8" w:rsidRDefault="00CA77A8"/>
    <w:p w:rsidR="00CA77A8" w:rsidRDefault="00CA77A8">
      <w:pPr>
        <w:pStyle w:val="Heading4"/>
        <w:numPr>
          <w:numberingChange w:id="810" w:author="Pekka Rinne" w:date="2010-03-30T12:01:00Z" w:original="%1:2:0:.%2:3:0:.%3:1:0:.%4:8:0:"/>
        </w:numPr>
      </w:pPr>
      <w:bookmarkStart w:id="811" w:name="_Toc261604571"/>
      <w:r>
        <w:t>Lähettävän järjestelmän  OID-tunnus ja lähetysaika</w:t>
      </w:r>
      <w:bookmarkEnd w:id="811"/>
      <w:r>
        <w:t xml:space="preserve"> </w:t>
      </w:r>
    </w:p>
    <w:p w:rsidR="00CA77A8" w:rsidRDefault="00CA77A8" w:rsidP="00CA77A8">
      <w:pPr>
        <w:numPr>
          <w:ins w:id="812" w:author="Pekka Rinne" w:date="2010-03-30T12:30:00Z"/>
        </w:numPr>
        <w:rPr>
          <w:ins w:id="813" w:author="Pekka Rinne" w:date="2010-03-30T12:30:00Z"/>
        </w:rPr>
        <w:pPrChange w:id="814" w:author="Pekka Rinne" w:date="2010-03-30T12:30:00Z">
          <w:pPr>
            <w:pStyle w:val="Heading4"/>
          </w:pPr>
        </w:pPrChange>
      </w:pPr>
    </w:p>
    <w:p w:rsidR="00CA77A8" w:rsidRDefault="00CA77A8" w:rsidP="00CA77A8">
      <w:pPr>
        <w:numPr>
          <w:ins w:id="815" w:author="Pekka Rinne" w:date="2010-03-30T12:30:00Z"/>
        </w:numPr>
        <w:rPr>
          <w:ins w:id="816" w:author="Pekka Rinne" w:date="2010-03-30T12:30:00Z"/>
        </w:rPr>
        <w:pPrChange w:id="817" w:author="Pekka Rinne" w:date="2010-03-30T12:30:00Z">
          <w:pPr>
            <w:pStyle w:val="Heading4"/>
          </w:pPr>
        </w:pPrChange>
      </w:pPr>
      <w:ins w:id="818" w:author="Pekka Rinne" w:date="2010-03-30T12:30:00Z">
        <w:r>
          <w:rPr>
            <w:b/>
          </w:rPr>
          <w:t>Ei pakollinen</w:t>
        </w:r>
      </w:ins>
    </w:p>
    <w:p w:rsidR="00CA77A8" w:rsidRDefault="00CA77A8"/>
    <w:p w:rsidR="00CA77A8" w:rsidRDefault="00CA77A8">
      <w:r>
        <w:t>Lähettävä järjestelmä ja aika:</w:t>
      </w:r>
      <w:r>
        <w:tab/>
        <w:t>kenttäkoodi: 6</w:t>
      </w:r>
      <w:r>
        <w:tab/>
        <w:t xml:space="preserve">koodisto: 1.2.246.537.6.12.2002.124 </w:t>
      </w:r>
    </w:p>
    <w:p w:rsidR="00CA77A8" w:rsidRDefault="00CA77A8"/>
    <w:p w:rsidR="00CA77A8" w:rsidRDefault="00CA77A8">
      <w:r>
        <w:t>OID-tunnus ilmoitetaan value-elementissä tietotyypillä II ja lähetysaika (minuutin tarkkuudella) elementissä effectiveTime attribuutilla value.</w:t>
      </w:r>
    </w:p>
    <w:p w:rsidR="00CA77A8" w:rsidRDefault="00CA77A8"/>
    <w:p w:rsidR="00CA77A8" w:rsidRPr="003F3224" w:rsidRDefault="00CA77A8"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3F3224" w:rsidRDefault="00CA77A8"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3F3224" w:rsidRDefault="00CA77A8"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3F3224" w:rsidRDefault="00CA77A8"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w:t>
      </w:r>
      <w:r w:rsidRPr="0038571B">
        <w:rPr>
          <w:rFonts w:ascii="Arial" w:hAnsi="Arial" w:cs="Arial"/>
          <w:color w:val="0000FF"/>
          <w:highlight w:val="white"/>
          <w:lang w:val="en-US" w:eastAsia="fi-FI"/>
        </w:rPr>
        <w:t>"/&gt;</w:t>
      </w:r>
    </w:p>
    <w:p w:rsidR="00CA77A8" w:rsidRPr="00001B2A" w:rsidRDefault="00CA77A8" w:rsidP="003F322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CA77A8" w:rsidRPr="00001B2A" w:rsidRDefault="00CA77A8" w:rsidP="003F3224">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Pr="00001B2A" w:rsidRDefault="00CA77A8"/>
    <w:p w:rsidR="00CA77A8" w:rsidRPr="00001B2A" w:rsidRDefault="00CA77A8"/>
    <w:p w:rsidR="00CA77A8" w:rsidRDefault="00CA77A8">
      <w:r>
        <w:t>Huomaa: II:n root:issa  (OID) järjestelmät ovat organisaation alla solmuluokassa 13.</w:t>
      </w:r>
    </w:p>
    <w:p w:rsidR="00CA77A8" w:rsidRDefault="00CA77A8">
      <w:pPr>
        <w:pStyle w:val="Heading4"/>
        <w:numPr>
          <w:numberingChange w:id="819" w:author="Pekka Rinne" w:date="2010-03-30T12:01:00Z" w:original="%1:2:0:.%2:3:0:.%3:1:0:.%4:9:0:"/>
        </w:numPr>
      </w:pPr>
      <w:bookmarkStart w:id="820" w:name="_Toc261604572"/>
      <w:r>
        <w:t>Vastaanottaneen järjestelmän  OID-tunnus ja vastaanottoaika</w:t>
      </w:r>
      <w:bookmarkEnd w:id="820"/>
      <w:r>
        <w:t xml:space="preserve"> </w:t>
      </w:r>
    </w:p>
    <w:p w:rsidR="00CA77A8" w:rsidRDefault="00CA77A8" w:rsidP="00CA77A8">
      <w:pPr>
        <w:numPr>
          <w:ins w:id="821" w:author="Pekka Rinne" w:date="2010-03-30T12:30:00Z"/>
        </w:numPr>
        <w:rPr>
          <w:ins w:id="822" w:author="Pekka Rinne" w:date="2010-03-30T12:30:00Z"/>
        </w:rPr>
        <w:pPrChange w:id="823" w:author="Pekka Rinne" w:date="2010-03-30T12:30:00Z">
          <w:pPr>
            <w:pStyle w:val="Heading4"/>
          </w:pPr>
        </w:pPrChange>
      </w:pPr>
    </w:p>
    <w:p w:rsidR="00CA77A8" w:rsidRDefault="00CA77A8" w:rsidP="00CA77A8">
      <w:pPr>
        <w:numPr>
          <w:ins w:id="824" w:author="Pekka Rinne" w:date="2010-03-30T12:30:00Z"/>
        </w:numPr>
        <w:rPr>
          <w:ins w:id="825" w:author="Pekka Rinne" w:date="2010-03-30T12:30:00Z"/>
        </w:rPr>
        <w:pPrChange w:id="826" w:author="Pekka Rinne" w:date="2010-03-30T12:30:00Z">
          <w:pPr>
            <w:pStyle w:val="Heading4"/>
          </w:pPr>
        </w:pPrChange>
      </w:pPr>
      <w:ins w:id="827" w:author="Pekka Rinne" w:date="2010-03-30T12:30:00Z">
        <w:r>
          <w:rPr>
            <w:b/>
          </w:rPr>
          <w:t>Ei pakollinen</w:t>
        </w:r>
      </w:ins>
    </w:p>
    <w:p w:rsidR="00CA77A8" w:rsidRDefault="00CA77A8"/>
    <w:p w:rsidR="00CA77A8" w:rsidRDefault="00CA77A8">
      <w:r>
        <w:t>Vastaanottava järjestelmä ja aika:</w:t>
      </w:r>
      <w:r>
        <w:tab/>
        <w:t>kenttäkoodi: 7</w:t>
      </w:r>
      <w:r>
        <w:tab/>
        <w:t xml:space="preserve">koodisto: 1.2.246.537.6.12.2002.124 </w:t>
      </w:r>
    </w:p>
    <w:p w:rsidR="00CA77A8" w:rsidRDefault="00CA77A8"/>
    <w:p w:rsidR="00CA77A8" w:rsidRDefault="00CA77A8">
      <w:r>
        <w:t>OID-tunnus ilmoitetaan value-elementissä tietotyypillä II ja vastaanottoaika (minuutin tarkkuudella) elementissä effectiveTime attribuutilla value.</w:t>
      </w:r>
    </w:p>
    <w:p w:rsidR="00CA77A8" w:rsidRDefault="00CA77A8"/>
    <w:p w:rsidR="00CA77A8" w:rsidRPr="004A4A66" w:rsidRDefault="00CA77A8"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4A4A66" w:rsidRDefault="00CA77A8"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4A4A66" w:rsidRDefault="00CA77A8"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4A4A66" w:rsidRDefault="00CA77A8"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20030929094901</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1996.4</w:t>
      </w:r>
      <w:r w:rsidRPr="0038571B">
        <w:rPr>
          <w:rFonts w:ascii="Arial" w:hAnsi="Arial" w:cs="Arial"/>
          <w:color w:val="0000FF"/>
          <w:highlight w:val="white"/>
          <w:lang w:val="en-US" w:eastAsia="fi-FI"/>
        </w:rPr>
        <w:t>"/&gt;</w:t>
      </w:r>
    </w:p>
    <w:p w:rsidR="00CA77A8" w:rsidRPr="00001B2A" w:rsidRDefault="00CA77A8" w:rsidP="004A4A66">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CA77A8" w:rsidRPr="00001B2A" w:rsidRDefault="00CA77A8" w:rsidP="004A4A66">
      <w:pPr>
        <w:rPr>
          <w:rFonts w:ascii="Arial" w:hAnsi="Arial" w:cs="Arial"/>
          <w:color w:val="0000FF"/>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CA77A8" w:rsidRPr="00001B2A" w:rsidRDefault="00CA77A8" w:rsidP="004A4A66"/>
    <w:p w:rsidR="00CA77A8" w:rsidRDefault="00CA77A8" w:rsidP="00A75A44">
      <w:r>
        <w:t>Jos kyseiset tiedot tulevat  hoitopalauteessa, on  hoitopalaute on jo vastaanotettu.</w:t>
      </w:r>
    </w:p>
    <w:p w:rsidR="00CA77A8" w:rsidRDefault="00CA77A8" w:rsidP="00A75A44"/>
    <w:p w:rsidR="00CA77A8" w:rsidRDefault="00CA77A8">
      <w:r>
        <w:t>Huomaa: II:n root:issa (OID) järjestelmät ovat organisaation alla solmuluokassa 13.</w:t>
      </w:r>
    </w:p>
    <w:p w:rsidR="00CA77A8" w:rsidRDefault="00CA77A8"/>
    <w:p w:rsidR="00CA77A8" w:rsidRDefault="00CA77A8">
      <w:pPr>
        <w:pStyle w:val="Heading4"/>
        <w:numPr>
          <w:numberingChange w:id="828" w:author="Pekka Rinne" w:date="2010-03-30T12:01:00Z" w:original="%1:2:0:.%2:3:0:.%3:1:0:.%4:10:0:"/>
        </w:numPr>
      </w:pPr>
      <w:bookmarkStart w:id="829" w:name="_Toc261604573"/>
      <w:r>
        <w:t>Kenelle saa lähettää hoitopalautteen</w:t>
      </w:r>
      <w:bookmarkEnd w:id="829"/>
    </w:p>
    <w:p w:rsidR="00CA77A8" w:rsidRDefault="00CA77A8">
      <w:pPr>
        <w:numPr>
          <w:ins w:id="830" w:author="Pekka Rinne" w:date="2010-03-30T12:30:00Z"/>
        </w:numPr>
        <w:rPr>
          <w:ins w:id="831" w:author="Pekka Rinne" w:date="2010-03-30T12:30:00Z"/>
        </w:rPr>
      </w:pPr>
    </w:p>
    <w:p w:rsidR="00CA77A8" w:rsidRDefault="00CA77A8">
      <w:pPr>
        <w:numPr>
          <w:ins w:id="832" w:author="Pekka Rinne" w:date="2010-03-30T12:30:00Z"/>
        </w:numPr>
        <w:rPr>
          <w:ins w:id="833" w:author="Pekka Rinne" w:date="2010-03-30T12:30:00Z"/>
        </w:rPr>
      </w:pPr>
      <w:ins w:id="834" w:author="Pekka Rinne" w:date="2010-03-30T12:30:00Z">
        <w:r>
          <w:rPr>
            <w:b/>
          </w:rPr>
          <w:t>Ei pakollinen</w:t>
        </w:r>
      </w:ins>
    </w:p>
    <w:p w:rsidR="00CA77A8" w:rsidRDefault="00CA77A8"/>
    <w:p w:rsidR="00CA77A8" w:rsidRDefault="00CA77A8">
      <w:r>
        <w:t>Kenelle hoitopalaute:</w:t>
      </w:r>
      <w:r>
        <w:tab/>
        <w:t>kenttäkoodi: 35</w:t>
      </w:r>
      <w:r>
        <w:tab/>
        <w:t xml:space="preserve">koodisto: 1.2.246.537.6.12.2002.124 </w:t>
      </w:r>
    </w:p>
    <w:p w:rsidR="00CA77A8" w:rsidRDefault="00CA77A8"/>
    <w:p w:rsidR="00CA77A8" w:rsidRDefault="00CA77A8">
      <w:r>
        <w:t>Vastaanottavat lääkärit ja laitokset ilmoitetaan author-elementin avulla.</w:t>
      </w:r>
    </w:p>
    <w:p w:rsidR="00CA77A8" w:rsidRDefault="00CA77A8"/>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Pr="00B11968"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Pr="00001B2A"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001B2A"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001B2A"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Pr="00001B2A" w:rsidRDefault="00CA77A8"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pPr>
        <w:rPr>
          <w:lang w:val="en-GB"/>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rPr>
          <w:lang w:val="en-GB"/>
        </w:rPr>
      </w:pPr>
    </w:p>
    <w:p w:rsidR="00CA77A8" w:rsidRDefault="00CA77A8">
      <w:pPr>
        <w:rPr>
          <w:lang w:val="en-GB"/>
        </w:rPr>
      </w:pPr>
    </w:p>
    <w:p w:rsidR="00CA77A8" w:rsidRDefault="00CA77A8">
      <w:pPr>
        <w:pStyle w:val="Heading3"/>
        <w:numPr>
          <w:numberingChange w:id="835" w:author="Pekka Rinne" w:date="2010-03-30T12:01:00Z" w:original="%1:2:0:.%2:3:0:.%3:2:0:"/>
        </w:numPr>
      </w:pPr>
      <w:bookmarkStart w:id="836" w:name="_Toc261604574"/>
      <w:r>
        <w:t>Hoidon priorisointi</w:t>
      </w:r>
      <w:bookmarkEnd w:id="836"/>
    </w:p>
    <w:p w:rsidR="00CA77A8" w:rsidRDefault="00CA77A8">
      <w:pPr>
        <w:numPr>
          <w:ins w:id="837" w:author="Pekka Rinne" w:date="2010-03-30T12:31:00Z"/>
        </w:numPr>
        <w:rPr>
          <w:ins w:id="838" w:author="Pekka Rinne" w:date="2010-03-30T12:31:00Z"/>
        </w:rPr>
      </w:pPr>
    </w:p>
    <w:p w:rsidR="00CA77A8" w:rsidRDefault="00CA77A8">
      <w:pPr>
        <w:numPr>
          <w:ins w:id="839" w:author="Pekka Rinne" w:date="2010-03-30T12:31:00Z"/>
        </w:numPr>
        <w:rPr>
          <w:ins w:id="840" w:author="Pekka Rinne" w:date="2010-03-30T12:31:00Z"/>
        </w:rPr>
      </w:pPr>
      <w:ins w:id="841" w:author="Pekka Rinne" w:date="2010-03-30T12:31:00Z">
        <w:r>
          <w:rPr>
            <w:b/>
          </w:rPr>
          <w:t>Ei pakollinen</w:t>
        </w:r>
      </w:ins>
    </w:p>
    <w:p w:rsidR="00CA77A8" w:rsidRDefault="00CA77A8"/>
    <w:p w:rsidR="00CA77A8" w:rsidRDefault="00CA77A8">
      <w:r>
        <w:t>Hoidon priorisointi:</w:t>
      </w:r>
      <w:r>
        <w:tab/>
        <w:t>otsikkokoodi: 2</w:t>
      </w:r>
      <w:r>
        <w:tab/>
      </w:r>
      <w:r>
        <w:tab/>
        <w:t>otsikkokoodisto (</w:t>
      </w:r>
      <w:r w:rsidRPr="001F102B">
        <w:t>1.2.246.537.6.40182.2009</w:t>
      </w:r>
      <w:r>
        <w:t xml:space="preserve">)  </w:t>
      </w:r>
    </w:p>
    <w:p w:rsidR="00CA77A8" w:rsidRDefault="00CA77A8"/>
    <w:p w:rsidR="00CA77A8" w:rsidRDefault="00CA77A8">
      <w:pPr>
        <w:pStyle w:val="Heading4"/>
        <w:numPr>
          <w:numberingChange w:id="842" w:author="Pekka Rinne" w:date="2010-03-30T12:01:00Z" w:original="%1:2:0:.%2:3:0:.%3:2:0:.%4:1:0:"/>
        </w:numPr>
      </w:pPr>
      <w:bookmarkStart w:id="843" w:name="_Toc261604575"/>
      <w:r>
        <w:t>Lähettäjän kiireellisyysluokka</w:t>
      </w:r>
      <w:bookmarkEnd w:id="843"/>
    </w:p>
    <w:p w:rsidR="00CA77A8" w:rsidRDefault="00CA77A8" w:rsidP="00CA77A8">
      <w:pPr>
        <w:numPr>
          <w:ins w:id="844" w:author="Pekka Rinne" w:date="2010-03-30T12:31:00Z"/>
        </w:numPr>
        <w:rPr>
          <w:ins w:id="845" w:author="Pekka Rinne" w:date="2010-03-30T12:31:00Z"/>
        </w:rPr>
        <w:pPrChange w:id="846" w:author="Pekka Rinne" w:date="2010-03-30T12:31:00Z">
          <w:pPr>
            <w:pStyle w:val="Heading4"/>
          </w:pPr>
        </w:pPrChange>
      </w:pPr>
      <w:ins w:id="847" w:author="Pekka Rinne" w:date="2010-03-30T12:31:00Z">
        <w:r>
          <w:rPr>
            <w:b/>
          </w:rPr>
          <w:t>Ei pakollinen</w:t>
        </w:r>
      </w:ins>
    </w:p>
    <w:p w:rsidR="00CA77A8" w:rsidRDefault="00CA77A8"/>
    <w:p w:rsidR="00CA77A8" w:rsidRDefault="00CA77A8">
      <w:r>
        <w:t xml:space="preserve">Lähettäjän kiireellisyysluokka: </w:t>
      </w:r>
      <w:r>
        <w:tab/>
        <w:t>kenttäkoodi: 8</w:t>
      </w:r>
      <w:r>
        <w:tab/>
        <w:t xml:space="preserve">koodisto: 1.2.246.537.6.12.2002.124 </w:t>
      </w:r>
    </w:p>
    <w:p w:rsidR="00CA77A8" w:rsidRDefault="00CA77A8"/>
    <w:p w:rsidR="00CA77A8" w:rsidRDefault="00CA77A8">
      <w:r>
        <w:t>Kiireellisyysluokka ilmoitetaan value-elementissä tietotyypillä CD, koodisto on 1.2.246.537.5.280.1997. Pakollinen elementti effectiveTime jätetään tyhjäksi.</w:t>
      </w:r>
    </w:p>
    <w:p w:rsidR="00CA77A8" w:rsidRDefault="00CA77A8"/>
    <w:p w:rsidR="00CA77A8" w:rsidRDefault="00CA77A8">
      <w:r>
        <w:t>Perustelu kiireellisyysluokalle esitetään  omassa kappaleessaan (paragraph) narrative-osuudessa.</w:t>
      </w:r>
    </w:p>
    <w:p w:rsidR="00CA77A8" w:rsidRDefault="00CA77A8" w:rsidP="00B14B72">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Lähettäjän kiireellisyysluokka: &lt;content&gt;päivystys&lt;/content&gt;</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B14B72"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päivystys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001B2A"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001B2A" w:rsidRDefault="00CA77A8"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001B2A" w:rsidRDefault="00CA77A8" w:rsidP="00B14B72">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001B2A" w:rsidRDefault="00CA77A8">
      <w:pPr>
        <w:rPr>
          <w:lang w:val="en-US"/>
        </w:rPr>
      </w:pPr>
    </w:p>
    <w:p w:rsidR="00CA77A8" w:rsidRDefault="00CA77A8">
      <w:pPr>
        <w:pStyle w:val="Heading4"/>
        <w:numPr>
          <w:numberingChange w:id="848" w:author="Pekka Rinne" w:date="2010-03-30T12:01:00Z" w:original="%1:2:0:.%2:3:0:.%3:2:0:.%4:2:0:"/>
        </w:numPr>
      </w:pPr>
      <w:bookmarkStart w:id="849" w:name="_Toc261604576"/>
      <w:r>
        <w:t>Vastaanottajan kiireellisyysluokka</w:t>
      </w:r>
      <w:bookmarkEnd w:id="849"/>
    </w:p>
    <w:p w:rsidR="00CA77A8" w:rsidRDefault="00CA77A8" w:rsidP="00CA77A8">
      <w:pPr>
        <w:numPr>
          <w:ins w:id="850" w:author="Pekka Rinne" w:date="2010-03-30T12:31:00Z"/>
        </w:numPr>
        <w:rPr>
          <w:ins w:id="851" w:author="Pekka Rinne" w:date="2010-03-30T12:31:00Z"/>
        </w:rPr>
        <w:pPrChange w:id="852" w:author="Pekka Rinne" w:date="2010-03-30T12:31:00Z">
          <w:pPr>
            <w:pStyle w:val="Heading4"/>
          </w:pPr>
        </w:pPrChange>
      </w:pPr>
    </w:p>
    <w:p w:rsidR="00CA77A8" w:rsidRDefault="00CA77A8" w:rsidP="00CA77A8">
      <w:pPr>
        <w:numPr>
          <w:ins w:id="853" w:author="Pekka Rinne" w:date="2010-03-30T12:31:00Z"/>
        </w:numPr>
        <w:rPr>
          <w:ins w:id="854" w:author="Pekka Rinne" w:date="2010-03-30T12:31:00Z"/>
        </w:rPr>
        <w:pPrChange w:id="855" w:author="Pekka Rinne" w:date="2010-03-30T12:31:00Z">
          <w:pPr>
            <w:pStyle w:val="Heading4"/>
          </w:pPr>
        </w:pPrChange>
      </w:pPr>
      <w:ins w:id="856" w:author="Pekka Rinne" w:date="2010-03-30T12:31:00Z">
        <w:r>
          <w:rPr>
            <w:b/>
          </w:rPr>
          <w:t>Ei pakollinen</w:t>
        </w:r>
      </w:ins>
    </w:p>
    <w:p w:rsidR="00CA77A8" w:rsidRDefault="00CA77A8"/>
    <w:p w:rsidR="00CA77A8" w:rsidRDefault="00CA77A8">
      <w:r>
        <w:t xml:space="preserve">Vastaanottajan kiireellisyysluokka: </w:t>
      </w:r>
      <w:r>
        <w:tab/>
        <w:t>kenttäkoodi: 9</w:t>
      </w:r>
      <w:r>
        <w:tab/>
        <w:t xml:space="preserve">koodisto: 1.2.246.537.6.12.2002.124 </w:t>
      </w:r>
    </w:p>
    <w:p w:rsidR="00CA77A8" w:rsidRDefault="00CA77A8"/>
    <w:p w:rsidR="00CA77A8" w:rsidRDefault="00CA77A8">
      <w:r>
        <w:t>Kiireellisyysluokka ilmoitetaan value-elementissä tietotyypillä CD, koodisto on 1.2.246.537.5.280.1997. Pakollinen elementti effectiveTime jätetään tyhjäksi.</w:t>
      </w:r>
    </w:p>
    <w:p w:rsidR="00CA77A8" w:rsidRDefault="00CA77A8"/>
    <w:p w:rsidR="00CA77A8" w:rsidRDefault="00CA77A8" w:rsidP="005A622F">
      <w:pPr>
        <w:autoSpaceDE w:val="0"/>
        <w:autoSpaceDN w:val="0"/>
        <w:adjustRightInd w:val="0"/>
        <w:rPr>
          <w:rFonts w:ascii="Arial" w:hAnsi="Arial" w:cs="Arial"/>
          <w:color w:val="000000"/>
          <w:highlight w:val="white"/>
          <w:lang w:eastAsia="fi-FI"/>
        </w:rPr>
      </w:pPr>
      <w:r>
        <w:t>Perustelu kiireellisyysluokalle esitetään  omassa kappaleessaan (paragraph) narrative-osuudessa.</w:t>
      </w: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Default="00CA77A8" w:rsidP="005A622F">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 xml:space="preserve">Vastaanottajan kiireellisyysluokka: &lt;content&gt;päivystys&lt;/content </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5A622F"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päivystys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CA77A8" w:rsidRPr="00001B2A" w:rsidRDefault="00CA77A8" w:rsidP="00C62B89">
      <w:pPr>
        <w:autoSpaceDE w:val="0"/>
        <w:autoSpaceDN w:val="0"/>
        <w:adjustRightInd w:val="0"/>
        <w:rPr>
          <w:rFonts w:ascii="Arial" w:hAnsi="Arial" w:cs="Arial"/>
          <w:color w:val="000000"/>
          <w:lang w:val="en-US" w:eastAsia="fi-FI"/>
        </w:rPr>
      </w:pPr>
      <w:r w:rsidRPr="0038571B">
        <w:rPr>
          <w:rFonts w:ascii="Arial" w:hAnsi="Arial" w:cs="Arial"/>
          <w:color w:val="000000"/>
          <w:highlight w:val="white"/>
          <w:lang w:val="en-US" w:eastAsia="fi-FI"/>
        </w:rPr>
        <w:tab/>
      </w:r>
    </w:p>
    <w:p w:rsidR="00CA77A8" w:rsidRPr="00001B2A" w:rsidRDefault="00CA77A8" w:rsidP="005A622F">
      <w:pPr>
        <w:autoSpaceDE w:val="0"/>
        <w:autoSpaceDN w:val="0"/>
        <w:adjustRightInd w:val="0"/>
        <w:rPr>
          <w:rFonts w:ascii="Arial" w:hAnsi="Arial" w:cs="Arial"/>
          <w:color w:val="000000"/>
          <w:highlight w:val="white"/>
          <w:lang w:val="en-US" w:eastAsia="fi-FI"/>
        </w:rPr>
      </w:pPr>
    </w:p>
    <w:p w:rsidR="00CA77A8" w:rsidRPr="00001B2A"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001B2A" w:rsidRDefault="00CA77A8"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001B2A" w:rsidRDefault="00CA77A8" w:rsidP="005A622F">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001B2A" w:rsidRDefault="00CA77A8">
      <w:pPr>
        <w:rPr>
          <w:lang w:val="en-US"/>
        </w:rPr>
      </w:pPr>
    </w:p>
    <w:p w:rsidR="00CA77A8" w:rsidRDefault="00CA77A8">
      <w:pPr>
        <w:pStyle w:val="Heading4"/>
        <w:numPr>
          <w:numberingChange w:id="857" w:author="Pekka Rinne" w:date="2010-03-30T12:01:00Z" w:original="%1:2:0:.%2:3:0:.%3:2:0:.%4:3:0:"/>
        </w:numPr>
      </w:pPr>
      <w:bookmarkStart w:id="858" w:name="_Toc261604577"/>
      <w:r>
        <w:t>Tavoitehoitoaika</w:t>
      </w:r>
      <w:bookmarkEnd w:id="858"/>
    </w:p>
    <w:p w:rsidR="00CA77A8" w:rsidRDefault="00CA77A8" w:rsidP="00CA77A8">
      <w:pPr>
        <w:numPr>
          <w:ins w:id="859" w:author="Pekka Rinne" w:date="2010-03-30T12:31:00Z"/>
        </w:numPr>
        <w:rPr>
          <w:ins w:id="860" w:author="Pekka Rinne" w:date="2010-03-30T12:31:00Z"/>
        </w:rPr>
        <w:pPrChange w:id="861" w:author="Pekka Rinne" w:date="2010-03-30T12:31:00Z">
          <w:pPr>
            <w:pStyle w:val="Heading4"/>
          </w:pPr>
        </w:pPrChange>
      </w:pPr>
    </w:p>
    <w:p w:rsidR="00CA77A8" w:rsidRDefault="00CA77A8" w:rsidP="00CA77A8">
      <w:pPr>
        <w:numPr>
          <w:ins w:id="862" w:author="Pekka Rinne" w:date="2010-03-30T12:31:00Z"/>
        </w:numPr>
        <w:rPr>
          <w:ins w:id="863" w:author="Pekka Rinne" w:date="2010-03-30T12:31:00Z"/>
        </w:rPr>
        <w:pPrChange w:id="864" w:author="Pekka Rinne" w:date="2010-03-30T12:31:00Z">
          <w:pPr>
            <w:pStyle w:val="Heading4"/>
          </w:pPr>
        </w:pPrChange>
      </w:pPr>
      <w:ins w:id="865" w:author="Pekka Rinne" w:date="2010-03-30T12:31:00Z">
        <w:r>
          <w:rPr>
            <w:b/>
          </w:rPr>
          <w:t>Ei pakollinen</w:t>
        </w:r>
      </w:ins>
    </w:p>
    <w:p w:rsidR="00CA77A8" w:rsidRDefault="00CA77A8"/>
    <w:p w:rsidR="00CA77A8" w:rsidRDefault="00CA77A8">
      <w:r>
        <w:t>Tavoitehoitoaika:</w:t>
      </w:r>
      <w:r>
        <w:tab/>
      </w:r>
      <w:r>
        <w:tab/>
        <w:t>kenttäkoodi: 10</w:t>
      </w:r>
      <w:r>
        <w:tab/>
      </w:r>
      <w:r>
        <w:tab/>
        <w:t xml:space="preserve">koodisto: 1.2.246.537.6.12.2002.124 </w:t>
      </w:r>
    </w:p>
    <w:p w:rsidR="00CA77A8" w:rsidRDefault="00CA77A8"/>
    <w:p w:rsidR="00CA77A8" w:rsidRDefault="00CA77A8">
      <w:r>
        <w:t xml:space="preserve">Tavoitehoitoaika päivinä ilmoitetaan value-elementissä tietotyypillä INT. Pakollinen elementti effectiveTime jätetään tyhjäksi. </w:t>
      </w:r>
    </w:p>
    <w:p w:rsidR="00CA77A8" w:rsidRDefault="00CA77A8"/>
    <w:p w:rsidR="00CA77A8" w:rsidRDefault="00CA77A8">
      <w:r>
        <w:t>Jos tavoitehoitohoitoaika esitetään ajanjaksona, käytetään effectiveTimen low- ja high-elementtejä. Tällöin observation-luokan value-elementti on tyhjä.</w:t>
      </w:r>
    </w:p>
    <w:p w:rsidR="00CA77A8" w:rsidRDefault="00CA77A8"/>
    <w:p w:rsidR="00CA77A8" w:rsidRDefault="00CA77A8">
      <w:r>
        <w:t>Edellä esitetyt tavat ovat vaihtoehtoisia.</w:t>
      </w:r>
    </w:p>
    <w:p w:rsidR="00CA77A8" w:rsidRDefault="00CA77A8"/>
    <w:p w:rsidR="00CA77A8" w:rsidRDefault="00CA77A8">
      <w:pPr>
        <w:rPr>
          <w:lang w:val="en-GB"/>
        </w:rPr>
      </w:pPr>
      <w:r>
        <w:rPr>
          <w:lang w:val="en-GB"/>
        </w:rPr>
        <w:t>&lt;effectiveTime&gt;</w:t>
      </w:r>
    </w:p>
    <w:p w:rsidR="00CA77A8" w:rsidRDefault="00CA77A8">
      <w:pPr>
        <w:rPr>
          <w:lang w:val="en-GB"/>
        </w:rPr>
      </w:pPr>
      <w:r>
        <w:rPr>
          <w:lang w:val="en-GB"/>
        </w:rPr>
        <w:tab/>
        <w:t>&lt;low  value=”</w:t>
      </w:r>
      <w:r>
        <w:rPr>
          <w:i/>
          <w:lang w:val="en-GB"/>
        </w:rPr>
        <w:t>20031124</w:t>
      </w:r>
      <w:r>
        <w:rPr>
          <w:lang w:val="en-GB"/>
        </w:rPr>
        <w:t>” inclusive="true"&gt;&lt;/low&gt;</w:t>
      </w:r>
    </w:p>
    <w:p w:rsidR="00CA77A8" w:rsidRDefault="00CA77A8">
      <w:pPr>
        <w:rPr>
          <w:lang w:val="en-GB"/>
        </w:rPr>
      </w:pPr>
      <w:r>
        <w:rPr>
          <w:lang w:val="en-GB"/>
        </w:rPr>
        <w:tab/>
        <w:t>&lt;high value=”</w:t>
      </w:r>
      <w:r>
        <w:rPr>
          <w:i/>
          <w:lang w:val="en-GB"/>
        </w:rPr>
        <w:t>20401126</w:t>
      </w:r>
      <w:r>
        <w:rPr>
          <w:lang w:val="en-GB"/>
        </w:rPr>
        <w:t>”&gt;&lt;/high&gt;</w:t>
      </w:r>
    </w:p>
    <w:p w:rsidR="00CA77A8" w:rsidRDefault="00CA77A8">
      <w:pPr>
        <w:rPr>
          <w:lang w:val="en-GB"/>
        </w:rPr>
      </w:pPr>
      <w:r>
        <w:rPr>
          <w:lang w:val="en-GB"/>
        </w:rPr>
        <w:t>&lt;/effectiveTime&gt;</w:t>
      </w:r>
    </w:p>
    <w:p w:rsidR="00CA77A8" w:rsidRDefault="00CA77A8">
      <w:pPr>
        <w:rPr>
          <w:lang w:val="en-GB"/>
        </w:rPr>
      </w:pPr>
    </w:p>
    <w:p w:rsidR="00CA77A8" w:rsidRPr="00FF2387" w:rsidRDefault="00CA77A8"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FF2387" w:rsidRDefault="00CA77A8"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FF2387" w:rsidRDefault="00CA77A8"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FF2387" w:rsidRDefault="00CA77A8"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FF2387" w:rsidRDefault="00CA77A8"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INT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"/&gt;</w:t>
      </w:r>
    </w:p>
    <w:p w:rsidR="00CA77A8" w:rsidRDefault="00CA77A8" w:rsidP="00FF2387">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FF2387">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p w:rsidR="00CA77A8" w:rsidRDefault="00CA77A8"/>
    <w:p w:rsidR="00CA77A8" w:rsidRDefault="00CA77A8">
      <w:pPr>
        <w:pStyle w:val="Heading4"/>
        <w:numPr>
          <w:numberingChange w:id="866" w:author="Pekka Rinne" w:date="2010-03-30T12:01:00Z" w:original="%1:2:0:.%2:3:0:.%3:2:0:.%4:4:0:"/>
        </w:numPr>
      </w:pPr>
      <w:bookmarkStart w:id="867" w:name="_Toc261604578"/>
      <w:r>
        <w:t>Erityistason sairaanhoito</w:t>
      </w:r>
      <w:bookmarkEnd w:id="867"/>
    </w:p>
    <w:p w:rsidR="00CA77A8" w:rsidRDefault="00CA77A8" w:rsidP="00CA77A8">
      <w:pPr>
        <w:numPr>
          <w:ins w:id="868" w:author="Pekka Rinne" w:date="2010-03-30T12:31:00Z"/>
        </w:numPr>
        <w:rPr>
          <w:ins w:id="869" w:author="Pekka Rinne" w:date="2010-03-30T12:31:00Z"/>
        </w:rPr>
        <w:pPrChange w:id="870" w:author="Pekka Rinne" w:date="2010-03-30T12:31:00Z">
          <w:pPr>
            <w:pStyle w:val="Heading4"/>
          </w:pPr>
        </w:pPrChange>
      </w:pPr>
    </w:p>
    <w:p w:rsidR="00CA77A8" w:rsidRDefault="00CA77A8" w:rsidP="00CA77A8">
      <w:pPr>
        <w:numPr>
          <w:ins w:id="871" w:author="Pekka Rinne" w:date="2010-03-30T12:31:00Z"/>
        </w:numPr>
        <w:rPr>
          <w:ins w:id="872" w:author="Pekka Rinne" w:date="2010-03-30T12:31:00Z"/>
        </w:rPr>
        <w:pPrChange w:id="873" w:author="Pekka Rinne" w:date="2010-03-30T12:31:00Z">
          <w:pPr>
            <w:pStyle w:val="Heading4"/>
          </w:pPr>
        </w:pPrChange>
      </w:pPr>
      <w:ins w:id="874" w:author="Pekka Rinne" w:date="2010-03-30T12:31:00Z">
        <w:r>
          <w:rPr>
            <w:b/>
          </w:rPr>
          <w:t>Ei pakollinen</w:t>
        </w:r>
      </w:ins>
    </w:p>
    <w:p w:rsidR="00CA77A8" w:rsidRDefault="00CA77A8"/>
    <w:p w:rsidR="00CA77A8" w:rsidRDefault="00CA77A8">
      <w:r>
        <w:t>Erityistason sairaanhoito:</w:t>
      </w:r>
      <w:r>
        <w:tab/>
        <w:t>kenttäkoodi: 11</w:t>
      </w:r>
      <w:r>
        <w:tab/>
      </w:r>
      <w:r>
        <w:tab/>
        <w:t xml:space="preserve">koodisto: 1.2.246.537.6.12.2002.124 </w:t>
      </w:r>
    </w:p>
    <w:p w:rsidR="00CA77A8" w:rsidRDefault="00CA77A8"/>
    <w:p w:rsidR="00CA77A8" w:rsidRDefault="00CA77A8">
      <w:r>
        <w:t>Jos kyseessä on erityistason sairaanhoito, ilmoitetaan se totuusarvolla true value-elementissä. Tällöin observation acti:n alla esiintyvät myös seuraavat komponentit, joilla on oma kenttäkoodinsa:</w:t>
      </w:r>
    </w:p>
    <w:p w:rsidR="00CA77A8" w:rsidRDefault="00CA77A8"/>
    <w:p w:rsidR="00CA77A8" w:rsidRDefault="00CA77A8">
      <w:pPr>
        <w:numPr>
          <w:ilvl w:val="1"/>
          <w:numId w:val="5"/>
          <w:numberingChange w:id="875" w:author="Pekka Rinne" w:date="2010-03-30T12:01:00Z" w:original="%1:11:0:.%2:1:0:"/>
        </w:numPr>
      </w:pPr>
      <w:r>
        <w:t>Lähettäjän erityistason tasoryhmä</w:t>
      </w:r>
    </w:p>
    <w:p w:rsidR="00CA77A8" w:rsidRDefault="00CA77A8">
      <w:pPr>
        <w:numPr>
          <w:ilvl w:val="1"/>
          <w:numId w:val="5"/>
          <w:numberingChange w:id="876" w:author="Pekka Rinne" w:date="2010-03-30T12:01:00Z" w:original="%1:11:0:.%2:1:0:"/>
        </w:numPr>
      </w:pPr>
      <w:r>
        <w:t>Lähettäjän ylilääkärin erityistason tasoryhmävarmennus</w:t>
      </w:r>
    </w:p>
    <w:p w:rsidR="00CA77A8" w:rsidRDefault="00CA77A8">
      <w:pPr>
        <w:numPr>
          <w:ilvl w:val="1"/>
          <w:numId w:val="5"/>
          <w:numberingChange w:id="877" w:author="Pekka Rinne" w:date="2010-03-30T12:01:00Z" w:original="%1:11:0:.%2:1:0:"/>
        </w:numPr>
      </w:pPr>
      <w:r>
        <w:t>Vastaanottajan erityistason tasoryhmä</w:t>
      </w:r>
    </w:p>
    <w:p w:rsidR="00CA77A8" w:rsidRDefault="00CA77A8"/>
    <w:p w:rsidR="00CA77A8" w:rsidRDefault="00CA77A8">
      <w:r>
        <w:t>Tasoryhmä sijoitetaan value-elementtiin.</w:t>
      </w:r>
    </w:p>
    <w:p w:rsidR="00CA77A8" w:rsidRDefault="00CA77A8"/>
    <w:p w:rsidR="00CA77A8" w:rsidRPr="008706B3" w:rsidRDefault="00CA77A8" w:rsidP="008706B3">
      <w:pPr>
        <w:autoSpaceDE w:val="0"/>
        <w:autoSpaceDN w:val="0"/>
        <w:adjustRightInd w:val="0"/>
        <w:rPr>
          <w:rFonts w:ascii="Arial" w:hAnsi="Arial" w:cs="Arial"/>
          <w:color w:val="000000"/>
          <w:highlight w:val="white"/>
          <w:lang w:val="en-US" w:eastAsia="fi-FI"/>
        </w:rPr>
      </w:pPr>
      <w:r>
        <w:rPr>
          <w:lang w:val="en-GB"/>
        </w:rPr>
        <w:t>&lt;effectiveTime value=“200309300945”/&gt;&lt;effectiveTime value=“200309300945”/&gt;&lt;effectiveTime value=“200309300945”/&gt;</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8706B3" w:rsidRDefault="00CA77A8"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CA77A8" w:rsidRPr="00C22482" w:rsidRDefault="00CA77A8" w:rsidP="008706B3">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en-GB" w:eastAsia="fi-FI"/>
        </w:rPr>
        <w:t>&lt;/</w:t>
      </w:r>
      <w:r w:rsidRPr="00C22482">
        <w:rPr>
          <w:rFonts w:ascii="Arial" w:hAnsi="Arial" w:cs="Arial"/>
          <w:color w:val="800000"/>
          <w:highlight w:val="white"/>
          <w:lang w:val="en-GB" w:eastAsia="fi-FI"/>
        </w:rPr>
        <w:t>observation</w:t>
      </w:r>
      <w:r w:rsidRPr="00C22482">
        <w:rPr>
          <w:rFonts w:ascii="Arial" w:hAnsi="Arial" w:cs="Arial"/>
          <w:color w:val="0000FF"/>
          <w:highlight w:val="white"/>
          <w:lang w:val="en-GB" w:eastAsia="fi-FI"/>
        </w:rPr>
        <w:t>&gt;</w:t>
      </w:r>
    </w:p>
    <w:p w:rsidR="00CA77A8" w:rsidRDefault="00CA77A8" w:rsidP="008706B3">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val="en-GB" w:eastAsia="fi-FI"/>
        </w:rPr>
        <w:tab/>
      </w:r>
      <w:r>
        <w:rPr>
          <w:rFonts w:ascii="Arial" w:hAnsi="Arial" w:cs="Arial"/>
          <w:color w:val="0000FF"/>
          <w:highlight w:val="white"/>
          <w:lang w:eastAsia="fi-FI"/>
        </w:rPr>
        <w:t>&lt;/</w:t>
      </w:r>
      <w:r>
        <w:rPr>
          <w:rFonts w:ascii="Arial" w:hAnsi="Arial" w:cs="Arial"/>
          <w:color w:val="800000"/>
          <w:highlight w:val="white"/>
          <w:lang w:eastAsia="fi-FI"/>
        </w:rPr>
        <w:t>entryRelationship</w:t>
      </w:r>
      <w:r>
        <w:rPr>
          <w:rFonts w:ascii="Arial" w:hAnsi="Arial" w:cs="Arial"/>
          <w:color w:val="0000FF"/>
          <w:highlight w:val="white"/>
          <w:lang w:eastAsia="fi-FI"/>
        </w:rPr>
        <w:t>&gt;</w:t>
      </w:r>
    </w:p>
    <w:p w:rsidR="00CA77A8" w:rsidRDefault="00CA77A8" w:rsidP="008706B3">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8706B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pPr>
        <w:pStyle w:val="Heading3"/>
        <w:numPr>
          <w:numberingChange w:id="878" w:author="Pekka Rinne" w:date="2010-03-30T12:01:00Z" w:original="%1:2:0:.%2:3:0:.%3:3:0:"/>
        </w:numPr>
      </w:pPr>
      <w:bookmarkStart w:id="879" w:name="_Toc261604579"/>
      <w:r>
        <w:t>Tulotilanne</w:t>
      </w:r>
      <w:bookmarkEnd w:id="879"/>
    </w:p>
    <w:p w:rsidR="00CA77A8" w:rsidRDefault="00CA77A8" w:rsidP="00CA77A8">
      <w:pPr>
        <w:numPr>
          <w:ins w:id="880" w:author="Pekka Rinne" w:date="2010-03-30T12:31:00Z"/>
        </w:numPr>
        <w:rPr>
          <w:ins w:id="881" w:author="Pekka Rinne" w:date="2010-03-30T12:31:00Z"/>
        </w:rPr>
        <w:pPrChange w:id="882" w:author="Pekka Rinne" w:date="2010-03-30T12:31:00Z">
          <w:pPr>
            <w:pStyle w:val="Heading3"/>
          </w:pPr>
        </w:pPrChange>
      </w:pPr>
      <w:ins w:id="883" w:author="Pekka Rinne" w:date="2010-03-30T12:31:00Z">
        <w:r>
          <w:rPr>
            <w:b/>
          </w:rPr>
          <w:t>Ei pakollinen</w:t>
        </w:r>
      </w:ins>
    </w:p>
    <w:p w:rsidR="00CA77A8" w:rsidRDefault="00CA77A8"/>
    <w:p w:rsidR="00CA77A8" w:rsidRDefault="00CA77A8">
      <w:r>
        <w:t>Tulotilanne:</w:t>
      </w:r>
      <w:r>
        <w:tab/>
        <w:t>otsikkokoodi: 11</w:t>
      </w:r>
      <w:r>
        <w:tab/>
      </w:r>
      <w:r>
        <w:tab/>
        <w:t xml:space="preserve">otsikkokoodisto (1.2.246.537.6.14.2006)  </w:t>
      </w:r>
    </w:p>
    <w:p w:rsidR="00CA77A8" w:rsidRDefault="00CA77A8"/>
    <w:p w:rsidR="00CA77A8" w:rsidRDefault="00CA77A8">
      <w:r>
        <w:t>Otsikon tulotilanne  alla esitetään varsinaiset kliiniset esitiedot tekstimuodossa narrative-osuudessa.</w:t>
      </w:r>
    </w:p>
    <w:p w:rsidR="00CA77A8" w:rsidRPr="009E385C" w:rsidRDefault="00CA77A8">
      <w:pPr>
        <w:rPr>
          <w:lang w:val="en-US"/>
        </w:rPr>
      </w:pPr>
      <w:r w:rsidRPr="0038571B">
        <w:rPr>
          <w:lang w:val="en-US"/>
        </w:rPr>
        <w:t xml:space="preserve">esim. </w:t>
      </w:r>
    </w:p>
    <w:p w:rsidR="00CA77A8" w:rsidRPr="009E385C" w:rsidRDefault="00CA77A8">
      <w:pPr>
        <w:rPr>
          <w:lang w:val="en-US"/>
        </w:rPr>
      </w:pPr>
    </w:p>
    <w:p w:rsidR="00CA77A8" w:rsidRPr="00A330F8" w:rsidRDefault="00CA77A8"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sidRPr="0038571B">
        <w:rPr>
          <w:rFonts w:ascii="Arial" w:hAnsi="Arial" w:cs="Arial"/>
          <w:color w:val="0000FF"/>
          <w:highlight w:val="white"/>
          <w:lang w:val="en-US" w:eastAsia="fi-FI"/>
        </w:rPr>
        <w:t>&gt;</w:t>
      </w:r>
    </w:p>
    <w:p w:rsidR="00CA77A8" w:rsidRDefault="00CA77A8" w:rsidP="00A330F8">
      <w:pPr>
        <w:autoSpaceDE w:val="0"/>
        <w:autoSpaceDN w:val="0"/>
        <w:adjustRightInd w:val="0"/>
        <w:rPr>
          <w:rFonts w:ascii="Arial" w:hAnsi="Arial" w:cs="Arial"/>
          <w:color w:val="FF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CA77A8" w:rsidRPr="00CA77A8" w:rsidRDefault="00CA77A8">
      <w:pPr>
        <w:autoSpaceDE w:val="0"/>
        <w:autoSpaceDN w:val="0"/>
        <w:adjustRightInd w:val="0"/>
        <w:ind w:left="720" w:firstLine="720"/>
        <w:rPr>
          <w:rFonts w:ascii="Arial" w:hAnsi="Arial" w:cs="Arial"/>
          <w:color w:val="0000FF"/>
          <w:highlight w:val="white"/>
          <w:lang w:val="en-GB" w:eastAsia="fi-FI"/>
          <w:rPrChange w:id="884" w:author="Pekka Rinne" w:date="2010-08-04T10:05:00Z">
            <w:rPr>
              <w:rFonts w:ascii="Arial" w:hAnsi="Arial" w:cs="Arial"/>
              <w:b/>
              <w:color w:val="0000FF"/>
              <w:kern w:val="28"/>
              <w:sz w:val="24"/>
              <w:highlight w:val="white"/>
              <w:lang w:val="en-US" w:eastAsia="fi-FI"/>
            </w:rPr>
          </w:rPrChange>
        </w:rPr>
      </w:pPr>
      <w:r w:rsidRPr="00CA77A8">
        <w:rPr>
          <w:rFonts w:ascii="Arial" w:hAnsi="Arial" w:cs="Arial"/>
          <w:color w:val="FF0000"/>
          <w:highlight w:val="white"/>
          <w:lang w:val="en-GB" w:eastAsia="fi-FI"/>
          <w:rPrChange w:id="885" w:author="Pekka Rinne" w:date="2010-08-04T10:05:00Z">
            <w:rPr>
              <w:rFonts w:ascii="Arial" w:hAnsi="Arial" w:cs="Arial"/>
              <w:b/>
              <w:color w:val="FF0000"/>
              <w:kern w:val="28"/>
              <w:sz w:val="24"/>
              <w:highlight w:val="white"/>
              <w:lang w:val="en-US" w:eastAsia="fi-FI"/>
            </w:rPr>
          </w:rPrChange>
        </w:rPr>
        <w:t>codeSystem</w:t>
      </w:r>
      <w:r w:rsidRPr="00CA77A8">
        <w:rPr>
          <w:rFonts w:ascii="Arial" w:hAnsi="Arial" w:cs="Arial"/>
          <w:color w:val="0000FF"/>
          <w:highlight w:val="white"/>
          <w:lang w:val="en-GB" w:eastAsia="fi-FI"/>
          <w:rPrChange w:id="886"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887" w:author="Pekka Rinne" w:date="2010-08-04T10:05:00Z">
            <w:rPr>
              <w:rFonts w:ascii="Arial" w:hAnsi="Arial" w:cs="Arial"/>
              <w:b/>
              <w:color w:val="000000"/>
              <w:kern w:val="28"/>
              <w:sz w:val="24"/>
              <w:highlight w:val="white"/>
              <w:lang w:val="en-US" w:eastAsia="fi-FI"/>
            </w:rPr>
          </w:rPrChange>
        </w:rPr>
        <w:t>1.2.246.537.6.13.2006</w:t>
      </w:r>
      <w:r w:rsidRPr="00CA77A8">
        <w:rPr>
          <w:rFonts w:ascii="Arial" w:hAnsi="Arial" w:cs="Arial"/>
          <w:color w:val="0000FF"/>
          <w:highlight w:val="white"/>
          <w:lang w:val="en-GB" w:eastAsia="fi-FI"/>
          <w:rPrChange w:id="888" w:author="Pekka Rinne" w:date="2010-08-04T10:05:00Z">
            <w:rPr>
              <w:rFonts w:ascii="Arial" w:hAnsi="Arial" w:cs="Arial"/>
              <w:b/>
              <w:color w:val="0000FF"/>
              <w:kern w:val="28"/>
              <w:sz w:val="24"/>
              <w:highlight w:val="white"/>
              <w:lang w:val="en-US" w:eastAsia="fi-FI"/>
            </w:rPr>
          </w:rPrChange>
        </w:rPr>
        <w:t>"</w:t>
      </w:r>
    </w:p>
    <w:p w:rsidR="00CA77A8" w:rsidRPr="00C22482" w:rsidRDefault="00CA77A8">
      <w:pPr>
        <w:autoSpaceDE w:val="0"/>
        <w:autoSpaceDN w:val="0"/>
        <w:adjustRightInd w:val="0"/>
        <w:ind w:firstLine="720"/>
        <w:rPr>
          <w:rFonts w:ascii="Arial" w:hAnsi="Arial" w:cs="Arial"/>
          <w:color w:val="0000FF"/>
          <w:highlight w:val="white"/>
          <w:lang w:eastAsia="fi-FI"/>
        </w:rPr>
      </w:pPr>
      <w:r w:rsidRPr="00CA77A8">
        <w:rPr>
          <w:rFonts w:ascii="Arial" w:hAnsi="Arial" w:cs="Arial"/>
          <w:color w:val="FF0000"/>
          <w:highlight w:val="white"/>
          <w:lang w:val="en-GB" w:eastAsia="fi-FI"/>
          <w:rPrChange w:id="889" w:author="Pekka Rinne" w:date="2010-08-04T10:05:00Z">
            <w:rPr>
              <w:rFonts w:ascii="Arial" w:hAnsi="Arial" w:cs="Arial"/>
              <w:b/>
              <w:color w:val="FF0000"/>
              <w:kern w:val="28"/>
              <w:sz w:val="24"/>
              <w:highlight w:val="white"/>
              <w:lang w:val="en-US" w:eastAsia="fi-FI"/>
            </w:rPr>
          </w:rPrChange>
        </w:rPr>
        <w:t xml:space="preserve"> </w:t>
      </w:r>
      <w:r w:rsidRPr="00E37648">
        <w:rPr>
          <w:rFonts w:ascii="Arial" w:hAnsi="Arial" w:cs="Arial"/>
          <w:color w:val="FF0000"/>
          <w:highlight w:val="white"/>
          <w:lang w:val="en-GB" w:eastAsia="fi-FI"/>
          <w:rPrChange w:id="890" w:author="Pekka Rinne" w:date="2010-08-04T10:05:00Z">
            <w:rPr>
              <w:rFonts w:ascii="Arial" w:hAnsi="Arial" w:cs="Arial"/>
              <w:color w:val="FF0000"/>
              <w:highlight w:val="white"/>
              <w:lang w:val="en-GB" w:eastAsia="fi-FI"/>
            </w:rPr>
          </w:rPrChange>
        </w:rPr>
        <w:tab/>
      </w:r>
      <w:r w:rsidRPr="00C22482">
        <w:rPr>
          <w:rFonts w:ascii="Arial" w:hAnsi="Arial" w:cs="Arial"/>
          <w:color w:val="FF0000"/>
          <w:highlight w:val="white"/>
          <w:lang w:eastAsia="fi-FI"/>
        </w:rPr>
        <w:t>codeSystemName</w:t>
      </w:r>
      <w:r w:rsidRPr="00C22482">
        <w:rPr>
          <w:rFonts w:ascii="Arial" w:hAnsi="Arial" w:cs="Arial"/>
          <w:color w:val="0000FF"/>
          <w:highlight w:val="white"/>
          <w:lang w:eastAsia="fi-FI"/>
        </w:rPr>
        <w:t>="</w:t>
      </w:r>
      <w:r w:rsidRPr="00C22482">
        <w:rPr>
          <w:rFonts w:ascii="Arial" w:hAnsi="Arial" w:cs="Arial"/>
          <w:color w:val="000000"/>
          <w:highlight w:val="white"/>
          <w:lang w:eastAsia="fi-FI"/>
        </w:rPr>
        <w:t>Hoitoprosessin vaihe</w:t>
      </w:r>
      <w:r w:rsidRPr="00C22482">
        <w:rPr>
          <w:rFonts w:ascii="Arial" w:hAnsi="Arial" w:cs="Arial"/>
          <w:color w:val="0000FF"/>
          <w:highlight w:val="white"/>
          <w:lang w:eastAsia="fi-FI"/>
        </w:rPr>
        <w:t>"</w:t>
      </w:r>
    </w:p>
    <w:p w:rsidR="00CA77A8" w:rsidRPr="00C22482" w:rsidRDefault="00CA77A8">
      <w:pPr>
        <w:autoSpaceDE w:val="0"/>
        <w:autoSpaceDN w:val="0"/>
        <w:adjustRightInd w:val="0"/>
        <w:ind w:firstLine="720"/>
        <w:rPr>
          <w:rFonts w:ascii="Arial" w:hAnsi="Arial" w:cs="Arial"/>
          <w:color w:val="000000"/>
          <w:highlight w:val="white"/>
          <w:lang w:eastAsia="fi-FI"/>
        </w:rPr>
      </w:pPr>
      <w:r w:rsidRPr="00C22482">
        <w:rPr>
          <w:rFonts w:ascii="Arial" w:hAnsi="Arial" w:cs="Arial"/>
          <w:color w:val="FF0000"/>
          <w:highlight w:val="white"/>
          <w:lang w:eastAsia="fi-FI"/>
        </w:rPr>
        <w:t xml:space="preserve"> </w:t>
      </w:r>
      <w:r w:rsidRPr="00C22482">
        <w:rPr>
          <w:rFonts w:ascii="Arial" w:hAnsi="Arial" w:cs="Arial"/>
          <w:color w:val="FF0000"/>
          <w:highlight w:val="white"/>
          <w:lang w:eastAsia="fi-FI"/>
        </w:rPr>
        <w:tab/>
        <w:t>displayName</w:t>
      </w:r>
      <w:r w:rsidRPr="00C22482">
        <w:rPr>
          <w:rFonts w:ascii="Arial" w:hAnsi="Arial" w:cs="Arial"/>
          <w:color w:val="0000FF"/>
          <w:highlight w:val="white"/>
          <w:lang w:eastAsia="fi-FI"/>
        </w:rPr>
        <w:t>="</w:t>
      </w:r>
      <w:r w:rsidRPr="00C22482">
        <w:rPr>
          <w:rFonts w:ascii="Arial" w:hAnsi="Arial" w:cs="Arial"/>
          <w:color w:val="000000"/>
          <w:highlight w:val="white"/>
          <w:lang w:eastAsia="fi-FI"/>
        </w:rPr>
        <w:t>Tulotilanne</w:t>
      </w:r>
      <w:r w:rsidRPr="00C22482">
        <w:rPr>
          <w:rFonts w:ascii="Arial" w:hAnsi="Arial" w:cs="Arial"/>
          <w:color w:val="0000FF"/>
          <w:highlight w:val="white"/>
          <w:lang w:eastAsia="fi-FI"/>
        </w:rPr>
        <w:t>"/&gt;</w:t>
      </w:r>
    </w:p>
    <w:p w:rsidR="00CA77A8" w:rsidRPr="00A330F8" w:rsidRDefault="00CA77A8" w:rsidP="00A330F8">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eastAsia="fi-FI"/>
        </w:rPr>
        <w:tab/>
      </w:r>
      <w:r w:rsidRPr="00C22482">
        <w:rPr>
          <w:rFonts w:ascii="Arial" w:hAnsi="Arial" w:cs="Arial"/>
          <w:color w:val="000000"/>
          <w:highlight w:val="white"/>
          <w:lang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Tulotilanne</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p>
    <w:p w:rsidR="00CA77A8" w:rsidRPr="00A330F8" w:rsidRDefault="00CA77A8"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CA77A8" w:rsidRPr="00A330F8" w:rsidRDefault="00CA77A8"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sidRPr="0038571B">
        <w:rPr>
          <w:rFonts w:ascii="Arial" w:hAnsi="Arial" w:cs="Arial"/>
          <w:color w:val="FF0000"/>
          <w:highlight w:val="white"/>
          <w:lang w:val="en-US" w:eastAsia="fi-FI"/>
        </w:rPr>
        <w:t xml:space="preserve"> </w:t>
      </w:r>
      <w:r w:rsidRPr="0038571B">
        <w:rPr>
          <w:rFonts w:ascii="Arial" w:hAnsi="Arial" w:cs="Arial"/>
          <w:color w:val="0000FF"/>
          <w:highlight w:val="white"/>
          <w:lang w:val="en-US" w:eastAsia="fi-FI"/>
        </w:rPr>
        <w:t>&gt;</w:t>
      </w:r>
    </w:p>
    <w:p w:rsidR="00CA77A8" w:rsidRDefault="00CA77A8" w:rsidP="00A330F8">
      <w:pPr>
        <w:autoSpaceDE w:val="0"/>
        <w:autoSpaceDN w:val="0"/>
        <w:adjustRightInd w:val="0"/>
        <w:rPr>
          <w:rFonts w:ascii="Arial" w:hAnsi="Arial" w:cs="Arial"/>
          <w:color w:val="FF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65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CA77A8" w:rsidRDefault="00CA77A8">
      <w:pPr>
        <w:autoSpaceDE w:val="0"/>
        <w:autoSpaceDN w:val="0"/>
        <w:adjustRightInd w:val="0"/>
        <w:ind w:left="1440" w:firstLine="720"/>
        <w:rPr>
          <w:rFonts w:ascii="Arial" w:hAnsi="Arial" w:cs="Arial"/>
          <w:color w:val="0000FF"/>
          <w:highlight w:val="white"/>
          <w:lang w:val="en-US" w:eastAsia="fi-FI"/>
        </w:rPr>
      </w:pPr>
      <w:r w:rsidRPr="0038571B">
        <w:rPr>
          <w:rFonts w:ascii="Arial" w:hAnsi="Arial" w:cs="Arial"/>
          <w:color w:val="FF0000"/>
          <w:highlight w:val="white"/>
          <w:lang w:val="en-US" w:eastAsia="fi-FI"/>
        </w:rPr>
        <w:t>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1.2.246.537.6.14.2006</w:t>
      </w:r>
      <w:r w:rsidRPr="0038571B">
        <w:rPr>
          <w:rFonts w:ascii="Arial" w:hAnsi="Arial" w:cs="Arial"/>
          <w:color w:val="0000FF"/>
          <w:highlight w:val="white"/>
          <w:lang w:val="en-US" w:eastAsia="fi-FI"/>
        </w:rPr>
        <w:t>"</w:t>
      </w:r>
    </w:p>
    <w:p w:rsidR="00CA77A8" w:rsidRDefault="00CA77A8">
      <w:pPr>
        <w:autoSpaceDE w:val="0"/>
        <w:autoSpaceDN w:val="0"/>
        <w:adjustRightInd w:val="0"/>
        <w:ind w:left="1440" w:firstLine="720"/>
        <w:rPr>
          <w:rFonts w:ascii="Arial" w:hAnsi="Arial" w:cs="Arial"/>
          <w:color w:val="FF0000"/>
          <w:highlight w:val="white"/>
          <w:lang w:val="en-US" w:eastAsia="fi-FI"/>
        </w:rPr>
      </w:pP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Otsikot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CA77A8" w:rsidRDefault="00CA77A8">
      <w:pPr>
        <w:autoSpaceDE w:val="0"/>
        <w:autoSpaceDN w:val="0"/>
        <w:adjustRightInd w:val="0"/>
        <w:ind w:left="1440" w:firstLine="720"/>
        <w:rPr>
          <w:rFonts w:ascii="Arial" w:hAnsi="Arial" w:cs="Arial"/>
          <w:color w:val="000000"/>
          <w:highlight w:val="white"/>
          <w:lang w:val="en-US" w:eastAsia="fi-FI"/>
        </w:rPr>
      </w:pPr>
      <w:r w:rsidRPr="0038571B">
        <w:rPr>
          <w:rFonts w:ascii="Arial" w:hAnsi="Arial" w:cs="Arial"/>
          <w:color w:val="FF0000"/>
          <w:highlight w:val="white"/>
          <w:lang w:val="en-US" w:eastAsia="fi-FI"/>
        </w:rPr>
        <w:t>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Hoidon syy</w:t>
      </w:r>
      <w:r w:rsidRPr="0038571B">
        <w:rPr>
          <w:rFonts w:ascii="Arial" w:hAnsi="Arial" w:cs="Arial"/>
          <w:color w:val="0000FF"/>
          <w:highlight w:val="white"/>
          <w:lang w:val="en-US" w:eastAsia="fi-FI"/>
        </w:rPr>
        <w:t>"/&gt;</w:t>
      </w:r>
    </w:p>
    <w:p w:rsidR="00CA77A8" w:rsidRPr="00A330F8" w:rsidRDefault="00CA77A8"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Hoidon syy</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p>
    <w:p w:rsidR="00CA77A8" w:rsidRPr="00CA77A8" w:rsidRDefault="00CA77A8" w:rsidP="00A330F8">
      <w:pPr>
        <w:autoSpaceDE w:val="0"/>
        <w:autoSpaceDN w:val="0"/>
        <w:adjustRightInd w:val="0"/>
        <w:rPr>
          <w:rFonts w:ascii="Arial" w:hAnsi="Arial" w:cs="Arial"/>
          <w:color w:val="000000"/>
          <w:highlight w:val="white"/>
          <w:lang w:val="en-GB" w:eastAsia="fi-FI"/>
          <w:rPrChange w:id="891" w:author="Pekka Rinne" w:date="2010-08-04T10:05:00Z">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CA77A8">
        <w:rPr>
          <w:rFonts w:ascii="Arial" w:hAnsi="Arial" w:cs="Arial"/>
          <w:color w:val="0000FF"/>
          <w:highlight w:val="white"/>
          <w:lang w:val="en-GB" w:eastAsia="fi-FI"/>
          <w:rPrChange w:id="892"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893" w:author="Pekka Rinne" w:date="2010-08-04T10:05:00Z">
            <w:rPr>
              <w:rFonts w:ascii="Arial" w:hAnsi="Arial" w:cs="Arial"/>
              <w:b/>
              <w:color w:val="800000"/>
              <w:kern w:val="28"/>
              <w:sz w:val="24"/>
              <w:highlight w:val="white"/>
              <w:lang w:val="en-US" w:eastAsia="fi-FI"/>
            </w:rPr>
          </w:rPrChange>
        </w:rPr>
        <w:t>text</w:t>
      </w:r>
      <w:r w:rsidRPr="00CA77A8">
        <w:rPr>
          <w:rFonts w:ascii="Arial" w:hAnsi="Arial" w:cs="Arial"/>
          <w:color w:val="FF0000"/>
          <w:highlight w:val="white"/>
          <w:lang w:val="en-GB" w:eastAsia="fi-FI"/>
          <w:rPrChange w:id="894" w:author="Pekka Rinne" w:date="2010-08-04T10:05:00Z">
            <w:rPr>
              <w:rFonts w:ascii="Arial" w:hAnsi="Arial" w:cs="Arial"/>
              <w:b/>
              <w:color w:val="FF0000"/>
              <w:kern w:val="28"/>
              <w:sz w:val="24"/>
              <w:highlight w:val="white"/>
              <w:lang w:val="en-US" w:eastAsia="fi-FI"/>
            </w:rPr>
          </w:rPrChange>
        </w:rPr>
        <w:t xml:space="preserve"> ID</w:t>
      </w:r>
      <w:r w:rsidRPr="00CA77A8">
        <w:rPr>
          <w:rFonts w:ascii="Arial" w:hAnsi="Arial" w:cs="Arial"/>
          <w:color w:val="0000FF"/>
          <w:highlight w:val="white"/>
          <w:lang w:val="en-GB" w:eastAsia="fi-FI"/>
          <w:rPrChange w:id="895"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896" w:author="Pekka Rinne" w:date="2010-08-04T10:05:00Z">
            <w:rPr>
              <w:rFonts w:ascii="Arial" w:hAnsi="Arial" w:cs="Arial"/>
              <w:b/>
              <w:color w:val="000000"/>
              <w:kern w:val="28"/>
              <w:sz w:val="24"/>
              <w:highlight w:val="white"/>
              <w:lang w:val="en-US" w:eastAsia="fi-FI"/>
            </w:rPr>
          </w:rPrChange>
        </w:rPr>
        <w:t>OID1.2.246.10.1234567.14.2009.123.1111.1.18</w:t>
      </w:r>
      <w:r w:rsidRPr="00CA77A8">
        <w:rPr>
          <w:rFonts w:ascii="Arial" w:hAnsi="Arial" w:cs="Arial"/>
          <w:color w:val="0000FF"/>
          <w:highlight w:val="white"/>
          <w:lang w:val="en-GB" w:eastAsia="fi-FI"/>
          <w:rPrChange w:id="897" w:author="Pekka Rinne" w:date="2010-08-04T10:05:00Z">
            <w:rPr>
              <w:rFonts w:ascii="Arial" w:hAnsi="Arial" w:cs="Arial"/>
              <w:b/>
              <w:color w:val="0000FF"/>
              <w:kern w:val="28"/>
              <w:sz w:val="24"/>
              <w:highlight w:val="white"/>
              <w:lang w:val="en-US" w:eastAsia="fi-FI"/>
            </w:rPr>
          </w:rPrChange>
        </w:rPr>
        <w:t>"&gt;</w:t>
      </w:r>
    </w:p>
    <w:p w:rsidR="00CA77A8" w:rsidRDefault="00CA77A8" w:rsidP="00A330F8">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val="en-GB" w:eastAsia="fi-FI"/>
          <w:rPrChange w:id="898" w:author="Pekka Rinne" w:date="2010-08-04T10:05:00Z">
            <w:rPr>
              <w:rFonts w:ascii="Arial" w:hAnsi="Arial" w:cs="Arial"/>
              <w:color w:val="000000"/>
              <w:highlight w:val="white"/>
              <w:lang w:val="en-GB" w:eastAsia="fi-FI"/>
            </w:rPr>
          </w:rPrChange>
        </w:rPr>
        <w:tab/>
      </w:r>
      <w:r w:rsidRPr="00E37648">
        <w:rPr>
          <w:rFonts w:ascii="Arial" w:hAnsi="Arial" w:cs="Arial"/>
          <w:color w:val="000000"/>
          <w:highlight w:val="white"/>
          <w:lang w:val="en-GB" w:eastAsia="fi-FI"/>
          <w:rPrChange w:id="899" w:author="Pekka Rinne" w:date="2010-08-04T10:05:00Z">
            <w:rPr>
              <w:rFonts w:ascii="Arial" w:hAnsi="Arial" w:cs="Arial"/>
              <w:color w:val="000000"/>
              <w:highlight w:val="white"/>
              <w:lang w:val="en-GB" w:eastAsia="fi-FI"/>
            </w:rPr>
          </w:rPrChange>
        </w:rPr>
        <w:tab/>
      </w:r>
      <w:r w:rsidRPr="00E37648">
        <w:rPr>
          <w:rFonts w:ascii="Arial" w:hAnsi="Arial" w:cs="Arial"/>
          <w:color w:val="000000"/>
          <w:highlight w:val="white"/>
          <w:lang w:val="en-GB" w:eastAsia="fi-FI"/>
          <w:rPrChange w:id="900" w:author="Pekka Rinne" w:date="2010-08-04T10:05:00Z">
            <w:rPr>
              <w:rFonts w:ascii="Arial" w:hAnsi="Arial" w:cs="Arial"/>
              <w:color w:val="000000"/>
              <w:highlight w:val="white"/>
              <w:lang w:val="en-GB" w:eastAsia="fi-FI"/>
            </w:rPr>
          </w:rPrChange>
        </w:rPr>
        <w:tab/>
      </w:r>
      <w:r w:rsidRPr="00E37648">
        <w:rPr>
          <w:rFonts w:ascii="Arial" w:hAnsi="Arial" w:cs="Arial"/>
          <w:color w:val="000000"/>
          <w:highlight w:val="white"/>
          <w:lang w:val="en-GB" w:eastAsia="fi-FI"/>
          <w:rPrChange w:id="901" w:author="Pekka Rinne" w:date="2010-08-04T10:05:00Z">
            <w:rPr>
              <w:rFonts w:ascii="Arial" w:hAnsi="Arial" w:cs="Arial"/>
              <w:color w:val="000000"/>
              <w:highlight w:val="white"/>
              <w:lang w:val="en-GB" w:eastAsia="fi-FI"/>
            </w:rPr>
          </w:rPrChange>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Kipua oikeassa polvessa.</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CA77A8" w:rsidRDefault="00CA77A8" w:rsidP="00A330F8">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Default="00CA77A8" w:rsidP="00A330F8">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section</w:t>
      </w:r>
      <w:r>
        <w:rPr>
          <w:rFonts w:ascii="Arial" w:hAnsi="Arial" w:cs="Arial"/>
          <w:color w:val="0000FF"/>
          <w:highlight w:val="white"/>
          <w:lang w:eastAsia="fi-FI"/>
        </w:rPr>
        <w:t>&gt;</w:t>
      </w:r>
    </w:p>
    <w:p w:rsidR="00CA77A8" w:rsidRDefault="00CA77A8" w:rsidP="00A330F8">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component</w:t>
      </w:r>
      <w:r>
        <w:rPr>
          <w:rFonts w:ascii="Arial" w:hAnsi="Arial" w:cs="Arial"/>
          <w:color w:val="0000FF"/>
          <w:highlight w:val="white"/>
          <w:lang w:eastAsia="fi-FI"/>
        </w:rPr>
        <w:t>&gt;</w:t>
      </w:r>
    </w:p>
    <w:p w:rsidR="00CA77A8" w:rsidRPr="00CF5B0E" w:rsidRDefault="00CA77A8"/>
    <w:p w:rsidR="00CA77A8" w:rsidRDefault="00CA77A8">
      <w:r>
        <w:t>Lähettämisen syyn diagnoosi osoitetaan koodiston 1.2.246.537.5.40007avulla diagnoosia kuvaavan observation-elementin code-elementissä. Koodiarvo on ”1” (tulosyydiagnoosi).  Kunkin otsikon alla käytetään tekstin lisäksi määriteltyjä ydintietorakenteita (diagnoosit, toimenpiteet, tutkimukset ja tulokset, lääkitys, jne.).</w:t>
      </w:r>
    </w:p>
    <w:p w:rsidR="00CA77A8" w:rsidRDefault="00CA77A8"/>
    <w:p w:rsidR="00CA77A8" w:rsidRDefault="00CA77A8">
      <w:r>
        <w:t>Varsinainen läheteteksti sijoitetaan esitiedot (anamneesi)-otsikon alle narrative-osuuteen, johon on linkki tulosyydiagnoosista.</w:t>
      </w:r>
    </w:p>
    <w:p w:rsidR="00CA77A8" w:rsidRDefault="00CA77A8"/>
    <w:p w:rsidR="00CA77A8" w:rsidRDefault="00CA77A8">
      <w:r>
        <w:t>Tarvittavia otsikoita ovat:</w:t>
      </w:r>
    </w:p>
    <w:p w:rsidR="00CA77A8" w:rsidRDefault="00CA77A8"/>
    <w:p w:rsidR="00CA77A8" w:rsidRDefault="00CA77A8">
      <w:r>
        <w:tab/>
        <w:t>Tulotilanne</w:t>
      </w:r>
      <w:r>
        <w:tab/>
      </w:r>
      <w:r>
        <w:tab/>
      </w:r>
      <w:r>
        <w:tab/>
      </w:r>
      <w:r>
        <w:tab/>
      </w:r>
      <w:r>
        <w:tab/>
        <w:t>(otsikko)</w:t>
      </w:r>
    </w:p>
    <w:p w:rsidR="00CA77A8" w:rsidRDefault="00CA77A8">
      <w:pPr>
        <w:ind w:firstLine="720"/>
      </w:pPr>
      <w:r>
        <w:t>Hoidon syy</w:t>
      </w:r>
      <w:r>
        <w:tab/>
      </w:r>
      <w:r>
        <w:tab/>
      </w:r>
      <w:r>
        <w:tab/>
      </w:r>
      <w:r>
        <w:tab/>
      </w:r>
      <w:r>
        <w:tab/>
        <w:t>(tekstinä)</w:t>
      </w:r>
    </w:p>
    <w:p w:rsidR="00CA77A8" w:rsidRDefault="00CA77A8">
      <w:pPr>
        <w:ind w:firstLine="720"/>
      </w:pPr>
      <w:r>
        <w:t>Diagnoosi: lähettämisen syyn diagnoosi</w:t>
      </w:r>
      <w:r>
        <w:tab/>
      </w:r>
      <w:r>
        <w:tab/>
        <w:t>(ydintietorakenteilla)</w:t>
      </w:r>
    </w:p>
    <w:p w:rsidR="00CA77A8" w:rsidRDefault="00CA77A8">
      <w:pPr>
        <w:ind w:firstLine="720"/>
      </w:pPr>
      <w:r>
        <w:t>Esitiedot (anamneesi)</w:t>
      </w:r>
      <w:r>
        <w:tab/>
      </w:r>
      <w:r>
        <w:tab/>
      </w:r>
      <w:r>
        <w:tab/>
      </w:r>
      <w:r>
        <w:tab/>
        <w:t>(tekstinä)</w:t>
      </w:r>
    </w:p>
    <w:p w:rsidR="00CA77A8" w:rsidRDefault="00CA77A8">
      <w:pPr>
        <w:ind w:firstLine="720"/>
      </w:pPr>
      <w:r>
        <w:t>Nykytila</w:t>
      </w:r>
      <w:r>
        <w:tab/>
      </w:r>
      <w:r>
        <w:tab/>
      </w:r>
      <w:r>
        <w:tab/>
      </w:r>
      <w:r>
        <w:tab/>
      </w:r>
      <w:r>
        <w:tab/>
      </w:r>
      <w:r>
        <w:tab/>
        <w:t>(tekstinä)</w:t>
      </w:r>
    </w:p>
    <w:p w:rsidR="00CA77A8" w:rsidRDefault="00CA77A8" w:rsidP="00C50A6B">
      <w:pPr>
        <w:ind w:firstLine="720"/>
      </w:pPr>
      <w:r>
        <w:t>Tutkimukset</w:t>
      </w:r>
      <w:r>
        <w:tab/>
      </w:r>
      <w:r>
        <w:tab/>
      </w:r>
      <w:r>
        <w:tab/>
      </w:r>
      <w:r>
        <w:tab/>
      </w:r>
      <w:r>
        <w:tab/>
        <w:t>(ydintietorakenteilla)</w:t>
      </w:r>
    </w:p>
    <w:p w:rsidR="00CA77A8" w:rsidRDefault="00CA77A8" w:rsidP="00C50A6B">
      <w:pPr>
        <w:ind w:firstLine="720"/>
      </w:pPr>
      <w:r>
        <w:t>Toimenpiteet</w:t>
      </w:r>
      <w:r>
        <w:tab/>
      </w:r>
      <w:r>
        <w:tab/>
      </w:r>
      <w:r>
        <w:tab/>
      </w:r>
      <w:r>
        <w:tab/>
      </w:r>
      <w:r>
        <w:tab/>
        <w:t>(ydintietorakenteilla)</w:t>
      </w:r>
    </w:p>
    <w:p w:rsidR="00CA77A8" w:rsidRDefault="00CA77A8" w:rsidP="00C50A6B">
      <w:pPr>
        <w:ind w:firstLine="720"/>
      </w:pPr>
      <w:r>
        <w:t>Diagnoosi: asiakkaan aikaisemmat sairaudet</w:t>
      </w:r>
      <w:r>
        <w:tab/>
      </w:r>
      <w:r>
        <w:tab/>
        <w:t>(ydintietorakenteilla)</w:t>
      </w:r>
    </w:p>
    <w:p w:rsidR="00CA77A8" w:rsidRDefault="00CA77A8" w:rsidP="00C50A6B">
      <w:pPr>
        <w:ind w:firstLine="720"/>
      </w:pPr>
      <w:r>
        <w:t>Loppuarvio</w:t>
      </w:r>
      <w:r>
        <w:tab/>
      </w:r>
      <w:r>
        <w:tab/>
      </w:r>
      <w:r>
        <w:tab/>
      </w:r>
      <w:r>
        <w:tab/>
      </w:r>
      <w:r>
        <w:tab/>
        <w:t>(tekstinä)</w:t>
      </w:r>
    </w:p>
    <w:p w:rsidR="00CA77A8" w:rsidRDefault="00CA77A8" w:rsidP="00C50A6B">
      <w:pPr>
        <w:ind w:firstLine="720"/>
      </w:pPr>
      <w:r>
        <w:t>Lääkehoito</w:t>
      </w:r>
      <w:r>
        <w:tab/>
      </w:r>
      <w:r>
        <w:tab/>
      </w:r>
      <w:r>
        <w:tab/>
      </w:r>
      <w:r>
        <w:tab/>
      </w:r>
      <w:r>
        <w:tab/>
        <w:t>(lääkkeet viittauksella lääkityslistaan)</w:t>
      </w:r>
    </w:p>
    <w:p w:rsidR="00CA77A8" w:rsidRDefault="00CA77A8" w:rsidP="00C50A6B">
      <w:pPr>
        <w:ind w:firstLine="720"/>
      </w:pPr>
      <w:r>
        <w:t>Lausunnot</w:t>
      </w:r>
      <w:r>
        <w:tab/>
      </w:r>
      <w:r>
        <w:tab/>
      </w:r>
      <w:r>
        <w:tab/>
      </w:r>
      <w:r>
        <w:tab/>
      </w:r>
      <w:r>
        <w:tab/>
        <w:t>(tekstinä)</w:t>
      </w:r>
    </w:p>
    <w:p w:rsidR="00CA77A8" w:rsidRDefault="00CA77A8">
      <w:pPr>
        <w:ind w:left="5040" w:hanging="4320"/>
      </w:pPr>
      <w:r>
        <w:t>Kuntoutus</w:t>
      </w:r>
      <w:r>
        <w:tab/>
        <w:t>(tekstinä ja mahdollisesti viittaus lääkityslistaan)</w:t>
      </w:r>
    </w:p>
    <w:p w:rsidR="00CA77A8" w:rsidRDefault="00CA77A8">
      <w:pPr>
        <w:ind w:left="5040" w:hanging="4320"/>
      </w:pPr>
      <w:r>
        <w:t>Toimintakyky</w:t>
      </w:r>
      <w:r>
        <w:tab/>
        <w:t>(tekstinä)</w:t>
      </w:r>
    </w:p>
    <w:p w:rsidR="00CA77A8" w:rsidRDefault="00CA77A8">
      <w:pPr>
        <w:ind w:left="5040" w:hanging="4320"/>
      </w:pPr>
      <w:r>
        <w:t>Apuvälineet</w:t>
      </w:r>
      <w:r>
        <w:tab/>
        <w:t>(tekstinä ja apuvälineiden ydintietorakenne)</w:t>
      </w:r>
    </w:p>
    <w:p w:rsidR="00CA77A8" w:rsidRDefault="00CA77A8">
      <w:r>
        <w:tab/>
      </w:r>
    </w:p>
    <w:p w:rsidR="00CA77A8" w:rsidRDefault="00CA77A8">
      <w:r>
        <w:tab/>
      </w:r>
    </w:p>
    <w:p w:rsidR="00CA77A8" w:rsidRDefault="00CA77A8">
      <w:pPr>
        <w:pStyle w:val="Heading3"/>
        <w:numPr>
          <w:numberingChange w:id="902" w:author="Pekka Rinne" w:date="2010-03-30T12:01:00Z" w:original="%1:2:0:.%2:3:0:.%3:4:0:"/>
        </w:numPr>
      </w:pPr>
      <w:bookmarkStart w:id="903" w:name="_Toc261604580"/>
      <w:r>
        <w:t>Lähetteen tyyppi ja yleisteksti, mille erikoisalalle lähetetään</w:t>
      </w:r>
      <w:bookmarkEnd w:id="903"/>
    </w:p>
    <w:p w:rsidR="00CA77A8" w:rsidRDefault="00CA77A8" w:rsidP="00CA77A8">
      <w:pPr>
        <w:numPr>
          <w:ins w:id="904" w:author="Pekka Rinne" w:date="2010-03-30T12:32:00Z"/>
        </w:numPr>
        <w:rPr>
          <w:ins w:id="905" w:author="Pekka Rinne" w:date="2010-03-30T12:32:00Z"/>
        </w:rPr>
        <w:pPrChange w:id="906" w:author="Pekka Rinne" w:date="2010-03-30T12:32:00Z">
          <w:pPr>
            <w:pStyle w:val="Heading3"/>
          </w:pPr>
        </w:pPrChange>
      </w:pPr>
    </w:p>
    <w:p w:rsidR="00CA77A8" w:rsidRDefault="00CA77A8" w:rsidP="00CA77A8">
      <w:pPr>
        <w:numPr>
          <w:ins w:id="907" w:author="Pekka Rinne" w:date="2010-03-30T12:32:00Z"/>
        </w:numPr>
        <w:rPr>
          <w:ins w:id="908" w:author="Pekka Rinne" w:date="2010-03-30T12:32:00Z"/>
        </w:rPr>
        <w:pPrChange w:id="909" w:author="Pekka Rinne" w:date="2010-03-30T12:32:00Z">
          <w:pPr>
            <w:pStyle w:val="Heading3"/>
          </w:pPr>
        </w:pPrChange>
      </w:pPr>
      <w:ins w:id="910" w:author="Pekka Rinne" w:date="2010-03-30T12:32:00Z">
        <w:r>
          <w:rPr>
            <w:b/>
          </w:rPr>
          <w:t>Ei pakollinen</w:t>
        </w:r>
      </w:ins>
    </w:p>
    <w:p w:rsidR="00CA77A8" w:rsidRDefault="00CA77A8"/>
    <w:p w:rsidR="00CA77A8" w:rsidRDefault="00CA77A8">
      <w:r>
        <w:t xml:space="preserve">Lähetteen tyyppi: </w:t>
      </w:r>
      <w:r>
        <w:tab/>
        <w:t xml:space="preserve">kenttäkoodi: 29 </w:t>
      </w:r>
      <w:r>
        <w:tab/>
      </w:r>
      <w:r>
        <w:tab/>
        <w:t>koodisto:1.2.246.537.6.12.2002.124</w:t>
      </w:r>
    </w:p>
    <w:p w:rsidR="00CA77A8" w:rsidRDefault="00CA77A8">
      <w:r>
        <w:t>Mille erikoisalalle lähetetään: kenttäkoodi: 38  koodisto:1.2.246.537.6.12.2002.124</w:t>
      </w:r>
    </w:p>
    <w:p w:rsidR="00CA77A8" w:rsidRDefault="00CA77A8"/>
    <w:p w:rsidR="00CA77A8" w:rsidRDefault="00CA77A8">
      <w:r w:rsidRPr="00CA77A8">
        <w:rPr>
          <w:rPrChange w:id="911" w:author="Pekka Rinne" w:date="2010-03-30T12:32:00Z">
            <w:rPr>
              <w:rFonts w:ascii="Arial" w:hAnsi="Arial"/>
              <w:b/>
              <w:kern w:val="28"/>
              <w:sz w:val="24"/>
              <w:highlight w:val="yellow"/>
            </w:rPr>
          </w:rPrChange>
        </w:rPr>
        <w:t>Lähetteen tyyppi</w:t>
      </w:r>
      <w:r w:rsidRPr="001E1DBA">
        <w:t xml:space="preserve">  ilmoitetaan value-elementissä tietotyypillä CD. Tyyppi saadaan koodistosta: 1.2.246.537.5.281.1997 (</w:t>
      </w:r>
      <w:r w:rsidRPr="00CA77A8">
        <w:rPr>
          <w:rPrChange w:id="912" w:author="Pekka Rinne" w:date="2010-03-30T12:32:00Z">
            <w:rPr>
              <w:rFonts w:ascii="Arial" w:hAnsi="Arial"/>
              <w:b/>
              <w:kern w:val="28"/>
              <w:sz w:val="24"/>
              <w:highlight w:val="yellow"/>
            </w:rPr>
          </w:rPrChange>
        </w:rPr>
        <w:t>lab, rad, esh, psyk, kotihoito</w:t>
      </w:r>
      <w:r w:rsidRPr="001E1DBA">
        <w:t xml:space="preserve">).  </w:t>
      </w:r>
    </w:p>
    <w:p w:rsidR="00CA77A8" w:rsidRDefault="00CA77A8"/>
    <w:p w:rsidR="00CA77A8" w:rsidRDefault="00CA77A8">
      <w:r w:rsidRPr="00CA77A8">
        <w:rPr>
          <w:rPrChange w:id="913" w:author="Pekka Rinne" w:date="2010-03-30T12:32:00Z">
            <w:rPr>
              <w:rFonts w:ascii="Arial" w:hAnsi="Arial"/>
              <w:b/>
              <w:kern w:val="28"/>
              <w:sz w:val="24"/>
              <w:highlight w:val="yellow"/>
            </w:rPr>
          </w:rPrChange>
        </w:rPr>
        <w:t>Lähetteen tyyppi tarkoittaa lähinnä sitä, mikä erikoisala (laaja) on kyseessä</w:t>
      </w:r>
      <w:r w:rsidRPr="001E1DBA">
        <w:t>.</w:t>
      </w:r>
      <w:r>
        <w:t xml:space="preserve"> </w:t>
      </w:r>
    </w:p>
    <w:p w:rsidR="00CA77A8" w:rsidRDefault="00CA77A8">
      <w:r>
        <w:t>Qualifier-elementillä ilmoitetaan, mille erikoisalalle lähetetään. Erikoisalan koodisto on 1.2.246.537.6.24.2003.</w:t>
      </w:r>
    </w:p>
    <w:p w:rsidR="00CA77A8" w:rsidRDefault="00CA77A8"/>
    <w:p w:rsidR="00CA77A8" w:rsidRDefault="00CA77A8">
      <w:r>
        <w:t>Yleisteksti sijoitetaan narrative-osuuteen esitiedot (anamneesi)-otsikon alle.</w:t>
      </w:r>
    </w:p>
    <w:p w:rsidR="00CA77A8" w:rsidRDefault="00CA77A8"/>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1.2.246.537.5.281.1997</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Default="00CA77A8">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98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Yleislääketiede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1.2.246.537.6.24.2003</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CA77A8" w:rsidRPr="00992D07" w:rsidRDefault="00CA77A8"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992D07" w:rsidRDefault="00CA77A8" w:rsidP="00992D07">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92D07" w:rsidRDefault="00CA77A8">
      <w:pPr>
        <w:rPr>
          <w:lang w:val="en-US"/>
        </w:rPr>
      </w:pPr>
    </w:p>
    <w:p w:rsidR="00CA77A8" w:rsidRDefault="00CA77A8">
      <w:pPr>
        <w:pStyle w:val="Heading3"/>
        <w:numPr>
          <w:numberingChange w:id="914" w:author="Pekka Rinne" w:date="2010-03-30T12:01:00Z" w:original="%1:2:0:.%2:3:0:.%3:5:0:"/>
        </w:numPr>
      </w:pPr>
      <w:bookmarkStart w:id="915" w:name="_Toc261604581"/>
      <w:r>
        <w:t>Lähetteen palauttamisen syy</w:t>
      </w:r>
      <w:bookmarkEnd w:id="915"/>
    </w:p>
    <w:p w:rsidR="00CA77A8" w:rsidRDefault="00CA77A8" w:rsidP="00CA77A8">
      <w:pPr>
        <w:numPr>
          <w:ins w:id="916" w:author="Pekka Rinne" w:date="2010-03-30T12:32:00Z"/>
        </w:numPr>
        <w:rPr>
          <w:ins w:id="917" w:author="Pekka Rinne" w:date="2010-03-30T12:32:00Z"/>
        </w:rPr>
        <w:pPrChange w:id="918" w:author="Pekka Rinne" w:date="2010-03-30T12:32:00Z">
          <w:pPr>
            <w:pStyle w:val="Heading3"/>
          </w:pPr>
        </w:pPrChange>
      </w:pPr>
    </w:p>
    <w:p w:rsidR="00CA77A8" w:rsidRDefault="00CA77A8" w:rsidP="00CA77A8">
      <w:pPr>
        <w:numPr>
          <w:ins w:id="919" w:author="Pekka Rinne" w:date="2010-03-30T12:32:00Z"/>
        </w:numPr>
        <w:rPr>
          <w:ins w:id="920" w:author="Pekka Rinne" w:date="2010-03-30T12:32:00Z"/>
        </w:rPr>
        <w:pPrChange w:id="921" w:author="Pekka Rinne" w:date="2010-03-30T12:32:00Z">
          <w:pPr>
            <w:pStyle w:val="Heading3"/>
          </w:pPr>
        </w:pPrChange>
      </w:pPr>
      <w:ins w:id="922" w:author="Pekka Rinne" w:date="2010-03-30T12:32:00Z">
        <w:r>
          <w:rPr>
            <w:b/>
          </w:rPr>
          <w:t>Ei pakollinen</w:t>
        </w:r>
      </w:ins>
    </w:p>
    <w:p w:rsidR="00CA77A8" w:rsidRDefault="00CA77A8"/>
    <w:p w:rsidR="00CA77A8" w:rsidRDefault="00CA77A8">
      <w:r>
        <w:t>Lähetteen palauttamisen syy:</w:t>
      </w:r>
      <w:r>
        <w:tab/>
        <w:t>otsikkokoodi: 4</w:t>
      </w:r>
      <w:r>
        <w:tab/>
      </w:r>
      <w:r>
        <w:tab/>
        <w:t>otsikkokoodisto (</w:t>
      </w:r>
      <w:r w:rsidRPr="009C17C5">
        <w:t>1.2.246.537.6.40182.2009</w:t>
      </w:r>
      <w:r>
        <w:t xml:space="preserve">)  </w:t>
      </w:r>
    </w:p>
    <w:p w:rsidR="00CA77A8" w:rsidRDefault="00CA77A8"/>
    <w:p w:rsidR="00CA77A8" w:rsidRDefault="00CA77A8">
      <w:r w:rsidRPr="009C17C5">
        <w:t>Ilmaistaan ettei potilasta oteta hoitoon</w:t>
      </w:r>
      <w:r>
        <w:t xml:space="preserve">. Lähetteen palauttamisen syy tulee tekstinä.. </w:t>
      </w:r>
    </w:p>
    <w:p w:rsidR="00CA77A8" w:rsidRDefault="00CA77A8"/>
    <w:p w:rsidR="00CA77A8" w:rsidRDefault="00CA77A8"/>
    <w:p w:rsidR="00CA77A8" w:rsidRDefault="00CA77A8"/>
    <w:p w:rsidR="00CA77A8" w:rsidRDefault="00CA77A8"/>
    <w:p w:rsidR="00CA77A8" w:rsidRDefault="00CA77A8">
      <w:pPr>
        <w:pStyle w:val="Heading3"/>
        <w:numPr>
          <w:numberingChange w:id="923" w:author="Pekka Rinne" w:date="2010-03-30T12:01:00Z" w:original="%1:2:0:.%2:3:0:.%3:6:0:"/>
        </w:numPr>
      </w:pPr>
      <w:bookmarkStart w:id="924" w:name="_Toc261604582"/>
      <w:r>
        <w:t>Informointi</w:t>
      </w:r>
      <w:bookmarkEnd w:id="924"/>
    </w:p>
    <w:p w:rsidR="00CA77A8" w:rsidRDefault="00CA77A8" w:rsidP="00CA77A8">
      <w:pPr>
        <w:numPr>
          <w:ins w:id="925" w:author="Pekka Rinne" w:date="2010-03-30T12:32:00Z"/>
        </w:numPr>
        <w:rPr>
          <w:ins w:id="926" w:author="Pekka Rinne" w:date="2010-03-30T12:32:00Z"/>
        </w:rPr>
        <w:pPrChange w:id="927" w:author="Pekka Rinne" w:date="2010-03-30T12:32:00Z">
          <w:pPr>
            <w:pStyle w:val="Heading3"/>
          </w:pPr>
        </w:pPrChange>
      </w:pPr>
    </w:p>
    <w:p w:rsidR="00CA77A8" w:rsidRDefault="00CA77A8" w:rsidP="00CA77A8">
      <w:pPr>
        <w:numPr>
          <w:ins w:id="928" w:author="Pekka Rinne" w:date="2010-03-30T12:32:00Z"/>
        </w:numPr>
        <w:rPr>
          <w:ins w:id="929" w:author="Pekka Rinne" w:date="2010-03-30T12:32:00Z"/>
        </w:rPr>
        <w:pPrChange w:id="930" w:author="Pekka Rinne" w:date="2010-03-30T12:32:00Z">
          <w:pPr>
            <w:pStyle w:val="Heading3"/>
          </w:pPr>
        </w:pPrChange>
      </w:pPr>
      <w:ins w:id="931" w:author="Pekka Rinne" w:date="2010-03-30T12:32:00Z">
        <w:r>
          <w:rPr>
            <w:b/>
          </w:rPr>
          <w:t>Ei pakollinen</w:t>
        </w:r>
      </w:ins>
    </w:p>
    <w:p w:rsidR="00CA77A8" w:rsidRDefault="00CA77A8"/>
    <w:p w:rsidR="00CA77A8" w:rsidRDefault="00CA77A8">
      <w:r>
        <w:t>Informointi:</w:t>
      </w:r>
      <w:r>
        <w:tab/>
        <w:t>otsikkokoodi: 5</w:t>
      </w:r>
      <w:r>
        <w:tab/>
      </w:r>
      <w:r>
        <w:tab/>
        <w:t>otsikkokoodisto (</w:t>
      </w:r>
      <w:r w:rsidRPr="00DD08B4">
        <w:t>1.2.246.537.6.40182.2009</w:t>
      </w:r>
      <w:r>
        <w:t xml:space="preserve">)  </w:t>
      </w:r>
    </w:p>
    <w:p w:rsidR="00CA77A8" w:rsidRDefault="00CA77A8"/>
    <w:p w:rsidR="00CA77A8" w:rsidRDefault="00CA77A8">
      <w:pPr>
        <w:pStyle w:val="Heading4"/>
        <w:numPr>
          <w:numberingChange w:id="932" w:author="Pekka Rinne" w:date="2010-03-30T12:01:00Z" w:original="%1:2:0:.%2:3:0:.%3:6:0:.%4:1:0:"/>
        </w:numPr>
      </w:pPr>
      <w:bookmarkStart w:id="933" w:name="_Toc261604583"/>
      <w:r>
        <w:t>Ajanvarauksesta ilmoittaminen</w:t>
      </w:r>
      <w:bookmarkEnd w:id="933"/>
    </w:p>
    <w:p w:rsidR="00CA77A8" w:rsidRDefault="00CA77A8" w:rsidP="00CA77A8">
      <w:pPr>
        <w:numPr>
          <w:ins w:id="934" w:author="Pekka Rinne" w:date="2010-03-30T12:32:00Z"/>
        </w:numPr>
        <w:rPr>
          <w:ins w:id="935" w:author="Pekka Rinne" w:date="2010-03-30T12:32:00Z"/>
        </w:rPr>
        <w:pPrChange w:id="936" w:author="Pekka Rinne" w:date="2010-03-30T12:32:00Z">
          <w:pPr>
            <w:pStyle w:val="Heading4"/>
          </w:pPr>
        </w:pPrChange>
      </w:pPr>
    </w:p>
    <w:p w:rsidR="00CA77A8" w:rsidRDefault="00CA77A8" w:rsidP="00CA77A8">
      <w:pPr>
        <w:numPr>
          <w:ins w:id="937" w:author="Pekka Rinne" w:date="2010-03-30T12:32:00Z"/>
        </w:numPr>
        <w:rPr>
          <w:ins w:id="938" w:author="Pekka Rinne" w:date="2010-03-30T12:32:00Z"/>
        </w:rPr>
        <w:pPrChange w:id="939" w:author="Pekka Rinne" w:date="2010-03-30T12:32:00Z">
          <w:pPr>
            <w:pStyle w:val="Heading4"/>
          </w:pPr>
        </w:pPrChange>
      </w:pPr>
      <w:ins w:id="940" w:author="Pekka Rinne" w:date="2010-03-30T12:32:00Z">
        <w:r>
          <w:rPr>
            <w:b/>
          </w:rPr>
          <w:t>Ei pakollinen</w:t>
        </w:r>
      </w:ins>
    </w:p>
    <w:p w:rsidR="00CA77A8" w:rsidRDefault="00CA77A8"/>
    <w:p w:rsidR="00CA77A8" w:rsidRDefault="00CA77A8">
      <w:r>
        <w:t>Ajanvarauksesta ilmoittaminen:</w:t>
      </w:r>
      <w:r>
        <w:tab/>
        <w:t>kenttäkoodi: 12</w:t>
      </w:r>
      <w:r>
        <w:tab/>
      </w:r>
      <w:r>
        <w:tab/>
        <w:t xml:space="preserve">koodisto: 1.2.246.537.6.12.2002.124 </w:t>
      </w:r>
    </w:p>
    <w:p w:rsidR="00CA77A8" w:rsidRDefault="00CA77A8"/>
    <w:p w:rsidR="00CA77A8" w:rsidRDefault="00CA77A8">
      <w:r>
        <w:t>Informointitapa (puhelimitse, kirjeitse) saadaan koodistosta 1.2.246.537.5.40008.2003. Informointitapa ilmoitetaan value-elementissä tietotyypillä CD.</w:t>
      </w:r>
    </w:p>
    <w:p w:rsidR="00CA77A8" w:rsidRDefault="00CA77A8"/>
    <w:p w:rsidR="00CA77A8" w:rsidRDefault="00CA77A8">
      <w:r>
        <w:t>Ajanvarausilmoituksen kohde ilmoitetaan elementissä &lt;particpant1&gt;&lt;particapntRole&gt;&lt;id&gt; OID-tunnuksella. Sama OID-tunnus esiintyy henkilötietolomakkeessa potilaan yhteystietojen kohdalla. Elementillä code ilmoitetaan tarkemmin ajanvarausilmoituksen kohde koodistolla 1.2.246.537.5.40009.2003 (asiakas, lähetteen lähettäjä, isä, äiti, koulu, päiväkoti, työnantaja, yhteyshenkilö).</w:t>
      </w:r>
    </w:p>
    <w:p w:rsidR="00CA77A8" w:rsidRDefault="00CA77A8"/>
    <w:p w:rsidR="00CA77A8" w:rsidRDefault="00CA77A8">
      <w:r>
        <w:t>entry-rakennetta toistetaan riittävä määrä, jotta ajanvarausilmoitus saadaan kaikille halutuille osapuolille.</w:t>
      </w:r>
    </w:p>
    <w:p w:rsidR="00CA77A8" w:rsidRDefault="00CA77A8"/>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PUH</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1.2.246.537.5.40008.2003</w:t>
      </w:r>
      <w:r w:rsidRPr="0038571B">
        <w:rPr>
          <w:rFonts w:ascii="Arial" w:hAnsi="Arial" w:cs="Arial"/>
          <w:color w:val="0000FF"/>
          <w:highlight w:val="white"/>
          <w:lang w:val="en-US" w:eastAsia="fi-FI"/>
        </w:rPr>
        <w:t>"/&gt;</w:t>
      </w:r>
    </w:p>
    <w:p w:rsidR="00CA77A8" w:rsidRPr="00C22482" w:rsidRDefault="00CA77A8" w:rsidP="00CE46AC">
      <w:pPr>
        <w:autoSpaceDE w:val="0"/>
        <w:autoSpaceDN w:val="0"/>
        <w:adjustRightInd w:val="0"/>
        <w:rPr>
          <w:rFonts w:ascii="Arial" w:hAnsi="Arial" w:cs="Arial"/>
          <w:color w:val="000000"/>
          <w:highlight w:val="white"/>
          <w:lang w:val="pt-BR"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w:t>
      </w:r>
      <w:r w:rsidRPr="00C22482">
        <w:rPr>
          <w:rFonts w:ascii="Arial" w:hAnsi="Arial" w:cs="Arial"/>
          <w:color w:val="FF0000"/>
          <w:highlight w:val="white"/>
          <w:lang w:val="pt-BR" w:eastAsia="fi-FI"/>
        </w:rPr>
        <w:t xml:space="preserve"> typeCode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PRCP</w:t>
      </w:r>
      <w:r w:rsidRPr="00C22482">
        <w:rPr>
          <w:rFonts w:ascii="Arial" w:hAnsi="Arial" w:cs="Arial"/>
          <w:color w:val="0000FF"/>
          <w:highlight w:val="white"/>
          <w:lang w:val="pt-BR" w:eastAsia="fi-FI"/>
        </w:rPr>
        <w:t>"&gt;</w:t>
      </w:r>
    </w:p>
    <w:p w:rsidR="00CA77A8" w:rsidRPr="00C22482" w:rsidRDefault="00CA77A8" w:rsidP="00CE46AC">
      <w:pPr>
        <w:autoSpaceDE w:val="0"/>
        <w:autoSpaceDN w:val="0"/>
        <w:adjustRightInd w:val="0"/>
        <w:rPr>
          <w:rFonts w:ascii="Arial" w:hAnsi="Arial" w:cs="Arial"/>
          <w:color w:val="000000"/>
          <w:highlight w:val="white"/>
          <w:lang w:val="pt-BR" w:eastAsia="fi-FI"/>
        </w:rPr>
      </w:pPr>
      <w:r w:rsidRPr="00C22482">
        <w:rPr>
          <w:rFonts w:ascii="Arial" w:hAnsi="Arial" w:cs="Arial"/>
          <w:color w:val="000000"/>
          <w:highlight w:val="white"/>
          <w:lang w:val="pt-BR"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participantRole</w:t>
      </w:r>
      <w:r w:rsidRPr="00C22482">
        <w:rPr>
          <w:rFonts w:ascii="Arial" w:hAnsi="Arial" w:cs="Arial"/>
          <w:color w:val="FF0000"/>
          <w:highlight w:val="white"/>
          <w:lang w:val="pt-BR" w:eastAsia="fi-FI"/>
        </w:rPr>
        <w:t xml:space="preserve"> classCode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CON</w:t>
      </w:r>
      <w:r w:rsidRPr="00C22482">
        <w:rPr>
          <w:rFonts w:ascii="Arial" w:hAnsi="Arial" w:cs="Arial"/>
          <w:color w:val="0000FF"/>
          <w:highlight w:val="white"/>
          <w:lang w:val="pt-BR" w:eastAsia="fi-FI"/>
        </w:rPr>
        <w:t>"&gt;</w:t>
      </w:r>
    </w:p>
    <w:p w:rsidR="00CA77A8" w:rsidRPr="009E385C" w:rsidRDefault="00CA77A8" w:rsidP="00CE46AC">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val="pt-BR"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1.2.246.537.5.40009.2003</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CA77A8" w:rsidRPr="00CE46AC" w:rsidRDefault="00CA77A8"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CA77A8" w:rsidRDefault="00CA77A8" w:rsidP="00CE46AC">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CE46AC">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rsidP="001E1DBA">
      <w:pPr>
        <w:pStyle w:val="Heading4"/>
        <w:numPr>
          <w:ins w:id="941" w:author="Pekka Rinne" w:date="2010-03-30T12:33:00Z"/>
        </w:numPr>
        <w:rPr>
          <w:ins w:id="942" w:author="Pekka Rinne" w:date="2010-03-30T12:33:00Z"/>
        </w:rPr>
      </w:pPr>
      <w:bookmarkStart w:id="943" w:name="_Toc261604584"/>
      <w:r>
        <w:t>Sairaalassaolosta ilmoittaminen</w:t>
      </w:r>
      <w:bookmarkEnd w:id="943"/>
      <w:r>
        <w:t xml:space="preserve"> </w:t>
      </w:r>
    </w:p>
    <w:p w:rsidR="00CA77A8" w:rsidRDefault="00CA77A8" w:rsidP="00CA77A8">
      <w:pPr>
        <w:numPr>
          <w:ins w:id="944" w:author="Pekka Rinne" w:date="2010-03-30T12:33:00Z"/>
        </w:numPr>
        <w:rPr>
          <w:ins w:id="945" w:author="Pekka Rinne" w:date="2010-03-30T12:33:00Z"/>
        </w:rPr>
        <w:pPrChange w:id="946" w:author="Pekka Rinne" w:date="2010-03-30T12:33:00Z">
          <w:pPr>
            <w:pStyle w:val="Heading4"/>
          </w:pPr>
        </w:pPrChange>
      </w:pPr>
    </w:p>
    <w:p w:rsidR="00CA77A8" w:rsidRDefault="00CA77A8" w:rsidP="00CA77A8">
      <w:pPr>
        <w:rPr>
          <w:ins w:id="947" w:author="Pekka Rinne" w:date="2010-03-30T12:33:00Z"/>
        </w:rPr>
        <w:pPrChange w:id="948" w:author="Pekka Rinne" w:date="2010-03-30T12:33:00Z">
          <w:pPr>
            <w:pStyle w:val="Heading4"/>
          </w:pPr>
        </w:pPrChange>
      </w:pPr>
      <w:ins w:id="949" w:author="Pekka Rinne" w:date="2010-03-30T12:33:00Z">
        <w:r>
          <w:rPr>
            <w:b/>
          </w:rPr>
          <w:t>Ei pakollinen</w:t>
        </w:r>
      </w:ins>
    </w:p>
    <w:p w:rsidR="00CA77A8" w:rsidRDefault="00CA77A8" w:rsidP="00CA77A8">
      <w:pPr>
        <w:numPr>
          <w:ins w:id="950" w:author="Pekka Rinne" w:date="2010-03-30T12:33:00Z"/>
        </w:numPr>
        <w:pPrChange w:id="951" w:author="Pekka Rinne" w:date="2010-03-30T12:33:00Z">
          <w:pPr>
            <w:pStyle w:val="Heading4"/>
          </w:pPr>
        </w:pPrChange>
      </w:pPr>
    </w:p>
    <w:p w:rsidR="00CA77A8" w:rsidRDefault="00CA77A8">
      <w:r>
        <w:t>Sairaalassaolosta ilmoittaminen:</w:t>
      </w:r>
      <w:r>
        <w:tab/>
        <w:t>kenttäkoodi: 13</w:t>
      </w:r>
      <w:r>
        <w:tab/>
      </w:r>
      <w:r>
        <w:tab/>
        <w:t xml:space="preserve">koodisto: 1.2.246.537.6.12.2002.124 </w:t>
      </w:r>
    </w:p>
    <w:p w:rsidR="00CA77A8" w:rsidRDefault="00CA77A8"/>
    <w:p w:rsidR="00CA77A8" w:rsidRDefault="00CA77A8">
      <w:r>
        <w:t>Informoinnin tietosisällön laajuus (pelkkä sairaalassaolo vai myös syy) saadaan koodistosta 1.2.246.537.5.40010.2003. Informoinnin laajuus ilmoitetaan value-elementissä tietotyypillä CD.</w:t>
      </w:r>
    </w:p>
    <w:p w:rsidR="00CA77A8" w:rsidRDefault="00CA77A8"/>
    <w:p w:rsidR="00CA77A8" w:rsidRDefault="00CA77A8">
      <w:r>
        <w:t>Informoinnin kohde ilmoitetaan elementissä &lt;particpant1&gt;&lt;participantRole&gt;&lt;id&gt; OID-tunnuksella. Sama OID-tunnus esiintyy henkilötunnuslomakkeessa potilaan yhteystietojen kohdalla. Elementillä code ilmoitetaan tarkemmin informoinnin kohde koodistolla 1.2.246.537.5.40009.2003 (Ajanvarauksen tiedottamisen kohde).</w:t>
      </w:r>
    </w:p>
    <w:p w:rsidR="00CA77A8" w:rsidRDefault="00CA77A8"/>
    <w:p w:rsidR="00CA77A8" w:rsidRDefault="00CA77A8">
      <w:r>
        <w:t>Entry-rakennetta toistetaan riittävä määrä, jotta tieto sairaalassaolosta  saadaan kaikille halutuille osapuolille.</w:t>
      </w:r>
    </w:p>
    <w:p w:rsidR="00CA77A8" w:rsidRDefault="00CA77A8"/>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1.2.246.537.5.40010.2003</w:t>
      </w:r>
      <w:r w:rsidRPr="0038571B">
        <w:rPr>
          <w:rFonts w:ascii="Arial" w:hAnsi="Arial" w:cs="Arial"/>
          <w:color w:val="0000FF"/>
          <w:highlight w:val="white"/>
          <w:lang w:val="en-US" w:eastAsia="fi-FI"/>
        </w:rPr>
        <w:t>"/&gt;</w:t>
      </w:r>
    </w:p>
    <w:p w:rsidR="00CA77A8" w:rsidRPr="00C22482" w:rsidRDefault="00CA77A8" w:rsidP="00967A93">
      <w:pPr>
        <w:autoSpaceDE w:val="0"/>
        <w:autoSpaceDN w:val="0"/>
        <w:adjustRightInd w:val="0"/>
        <w:rPr>
          <w:rFonts w:ascii="Arial" w:hAnsi="Arial" w:cs="Arial"/>
          <w:color w:val="000000"/>
          <w:highlight w:val="white"/>
          <w:lang w:val="pt-BR"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w:t>
      </w:r>
      <w:r w:rsidRPr="00C22482">
        <w:rPr>
          <w:rFonts w:ascii="Arial" w:hAnsi="Arial" w:cs="Arial"/>
          <w:color w:val="FF0000"/>
          <w:highlight w:val="white"/>
          <w:lang w:val="pt-BR" w:eastAsia="fi-FI"/>
        </w:rPr>
        <w:t xml:space="preserve"> typeCode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PRCP</w:t>
      </w:r>
      <w:r w:rsidRPr="00C22482">
        <w:rPr>
          <w:rFonts w:ascii="Arial" w:hAnsi="Arial" w:cs="Arial"/>
          <w:color w:val="0000FF"/>
          <w:highlight w:val="white"/>
          <w:lang w:val="pt-BR" w:eastAsia="fi-FI"/>
        </w:rPr>
        <w:t>"&gt;</w:t>
      </w:r>
    </w:p>
    <w:p w:rsidR="00CA77A8" w:rsidRPr="00C22482" w:rsidRDefault="00CA77A8" w:rsidP="00967A93">
      <w:pPr>
        <w:autoSpaceDE w:val="0"/>
        <w:autoSpaceDN w:val="0"/>
        <w:adjustRightInd w:val="0"/>
        <w:rPr>
          <w:rFonts w:ascii="Arial" w:hAnsi="Arial" w:cs="Arial"/>
          <w:color w:val="000000"/>
          <w:highlight w:val="white"/>
          <w:lang w:val="pt-BR" w:eastAsia="fi-FI"/>
        </w:rPr>
      </w:pPr>
      <w:r w:rsidRPr="00C22482">
        <w:rPr>
          <w:rFonts w:ascii="Arial" w:hAnsi="Arial" w:cs="Arial"/>
          <w:color w:val="000000"/>
          <w:highlight w:val="white"/>
          <w:lang w:val="pt-BR"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participantRole</w:t>
      </w:r>
      <w:r w:rsidRPr="00C22482">
        <w:rPr>
          <w:rFonts w:ascii="Arial" w:hAnsi="Arial" w:cs="Arial"/>
          <w:color w:val="FF0000"/>
          <w:highlight w:val="white"/>
          <w:lang w:val="pt-BR" w:eastAsia="fi-FI"/>
        </w:rPr>
        <w:t xml:space="preserve"> classCode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CON</w:t>
      </w:r>
      <w:r w:rsidRPr="00C22482">
        <w:rPr>
          <w:rFonts w:ascii="Arial" w:hAnsi="Arial" w:cs="Arial"/>
          <w:color w:val="0000FF"/>
          <w:highlight w:val="white"/>
          <w:lang w:val="pt-BR" w:eastAsia="fi-FI"/>
        </w:rPr>
        <w:t>"&gt;</w:t>
      </w:r>
    </w:p>
    <w:p w:rsidR="00CA77A8" w:rsidRPr="009E385C" w:rsidRDefault="00CA77A8" w:rsidP="00967A93">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val="pt-BR"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=""/&gt;</w:t>
      </w:r>
    </w:p>
    <w:p w:rsidR="00CA77A8" w:rsidRPr="009E385C" w:rsidRDefault="00CA77A8" w:rsidP="00967A93">
      <w:pPr>
        <w:autoSpaceDE w:val="0"/>
        <w:autoSpaceDN w:val="0"/>
        <w:adjustRightInd w:val="0"/>
        <w:rPr>
          <w:rFonts w:ascii="Arial" w:hAnsi="Arial" w:cs="Arial"/>
          <w:color w:val="000000"/>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1.2.246.537.5.40009.2003</w:t>
      </w:r>
      <w:r w:rsidRPr="0038571B">
        <w:rPr>
          <w:rFonts w:ascii="Arial" w:hAnsi="Arial" w:cs="Arial"/>
          <w:color w:val="0000FF"/>
          <w:highlight w:val="white"/>
          <w:lang w:val="en-US" w:eastAsia="fi-FI"/>
        </w:rPr>
        <w:t>"/&gt;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CA77A8" w:rsidRPr="00967A93" w:rsidRDefault="00CA77A8"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CA77A8" w:rsidRDefault="00CA77A8" w:rsidP="00967A93">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967A9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p w:rsidR="00CA77A8" w:rsidRDefault="00CA77A8">
      <w:pPr>
        <w:pStyle w:val="Heading4"/>
        <w:numPr>
          <w:numberingChange w:id="952" w:author="Pekka Rinne" w:date="2010-03-30T12:01:00Z" w:original="%1:2:0:.%2:3:0:.%3:6:0:.%4:3:0:"/>
        </w:numPr>
      </w:pPr>
      <w:bookmarkStart w:id="953" w:name="_Toc261604585"/>
      <w:r>
        <w:t>Lähetetäänkö lähetteen vastaanotosta kuittaus</w:t>
      </w:r>
      <w:bookmarkEnd w:id="953"/>
    </w:p>
    <w:p w:rsidR="00CA77A8" w:rsidRDefault="00CA77A8" w:rsidP="00CA77A8">
      <w:pPr>
        <w:numPr>
          <w:ins w:id="954" w:author="Pekka Rinne" w:date="2010-03-30T12:33:00Z"/>
        </w:numPr>
        <w:rPr>
          <w:ins w:id="955" w:author="Pekka Rinne" w:date="2010-03-30T12:33:00Z"/>
        </w:rPr>
        <w:pPrChange w:id="956" w:author="Pekka Rinne" w:date="2010-03-30T12:33:00Z">
          <w:pPr>
            <w:pStyle w:val="Heading4"/>
          </w:pPr>
        </w:pPrChange>
      </w:pPr>
    </w:p>
    <w:p w:rsidR="00CA77A8" w:rsidRDefault="00CA77A8" w:rsidP="00CA77A8">
      <w:pPr>
        <w:numPr>
          <w:ins w:id="957" w:author="Pekka Rinne" w:date="2010-03-30T12:33:00Z"/>
        </w:numPr>
        <w:rPr>
          <w:ins w:id="958" w:author="Pekka Rinne" w:date="2010-03-30T12:33:00Z"/>
        </w:rPr>
        <w:pPrChange w:id="959" w:author="Pekka Rinne" w:date="2010-03-30T12:33:00Z">
          <w:pPr>
            <w:pStyle w:val="Heading4"/>
          </w:pPr>
        </w:pPrChange>
      </w:pPr>
      <w:ins w:id="960" w:author="Pekka Rinne" w:date="2010-03-30T12:33:00Z">
        <w:r>
          <w:rPr>
            <w:b/>
          </w:rPr>
          <w:t>Ei pakollinen</w:t>
        </w:r>
      </w:ins>
    </w:p>
    <w:p w:rsidR="00CA77A8" w:rsidRDefault="00CA77A8"/>
    <w:p w:rsidR="00CA77A8" w:rsidRDefault="00CA77A8">
      <w:r>
        <w:t>Lähetetäänkö vastaanottokuittaus:</w:t>
      </w:r>
      <w:r>
        <w:tab/>
        <w:t>kenttäkoodi: 14</w:t>
      </w:r>
      <w:r>
        <w:tab/>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C654E6" w:rsidRDefault="00CA77A8"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C654E6" w:rsidRDefault="00CA77A8"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654E6" w:rsidRDefault="00CA77A8"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C654E6" w:rsidRDefault="00CA77A8"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C654E6" w:rsidRDefault="00CA77A8"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C654E6">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C654E6">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rsidP="009E2DB2">
      <w:pPr>
        <w:pStyle w:val="Heading4"/>
        <w:numPr>
          <w:ins w:id="961" w:author="Pekka Rinne" w:date="2010-03-30T12:33:00Z"/>
        </w:numPr>
        <w:rPr>
          <w:ins w:id="962" w:author="Pekka Rinne" w:date="2010-03-30T12:33:00Z"/>
        </w:rPr>
      </w:pPr>
      <w:bookmarkStart w:id="963" w:name="_Toc261604586"/>
      <w:r>
        <w:t>Onko potilaalla turvakielto</w:t>
      </w:r>
      <w:bookmarkEnd w:id="963"/>
      <w:r>
        <w:t xml:space="preserve"> </w:t>
      </w:r>
    </w:p>
    <w:p w:rsidR="00CA77A8" w:rsidRDefault="00CA77A8" w:rsidP="00CA77A8">
      <w:pPr>
        <w:numPr>
          <w:ins w:id="964" w:author="Pekka Rinne" w:date="2010-03-30T12:33:00Z"/>
        </w:numPr>
        <w:rPr>
          <w:ins w:id="965" w:author="Pekka Rinne" w:date="2010-03-30T12:33:00Z"/>
        </w:rPr>
        <w:pPrChange w:id="966" w:author="Pekka Rinne" w:date="2010-03-30T12:33:00Z">
          <w:pPr>
            <w:pStyle w:val="Heading4"/>
          </w:pPr>
        </w:pPrChange>
      </w:pPr>
    </w:p>
    <w:p w:rsidR="00CA77A8" w:rsidRDefault="00CA77A8" w:rsidP="00CA77A8">
      <w:pPr>
        <w:pPrChange w:id="967" w:author="Pekka Rinne" w:date="2010-03-30T12:33:00Z">
          <w:pPr>
            <w:pStyle w:val="Heading4"/>
          </w:pPr>
        </w:pPrChange>
      </w:pPr>
      <w:ins w:id="968" w:author="Pekka Rinne" w:date="2010-03-30T12:33:00Z">
        <w:r>
          <w:rPr>
            <w:b/>
          </w:rPr>
          <w:t>Ei pakollinen</w:t>
        </w:r>
      </w:ins>
    </w:p>
    <w:p w:rsidR="00CA77A8" w:rsidRDefault="00CA77A8"/>
    <w:p w:rsidR="00CA77A8" w:rsidRDefault="00CA77A8">
      <w:r>
        <w:t>Onko potilaalla turvakielto:</w:t>
      </w:r>
      <w:r>
        <w:tab/>
        <w:t>kenttäkoodi: 15</w:t>
      </w:r>
      <w:r>
        <w:tab/>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0D74E4" w:rsidRDefault="00CA77A8"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0D74E4" w:rsidRDefault="00CA77A8"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0D74E4" w:rsidRDefault="00CA77A8"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0D74E4" w:rsidRDefault="00CA77A8"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0D74E4" w:rsidRDefault="00CA77A8"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0D74E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9E385C" w:rsidRDefault="00CA77A8" w:rsidP="000D74E4">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r>
        <w:t>Viittaus suostumukseen tehdään suostumusprojektin määritysten mukaisesti.</w:t>
      </w:r>
    </w:p>
    <w:p w:rsidR="00CA77A8" w:rsidRDefault="00CA77A8">
      <w:pPr>
        <w:pStyle w:val="Heading4"/>
        <w:numPr>
          <w:numberingChange w:id="969" w:author="Pekka Rinne" w:date="2010-03-30T12:01:00Z" w:original="%1:2:0:.%2:3:0:.%3:6:0:.%4:5:0:"/>
        </w:numPr>
      </w:pPr>
      <w:bookmarkStart w:id="970" w:name="_Toc261604587"/>
      <w:r>
        <w:t>Saako lähetteen lähettäjälle lähettää hoitopalautetta</w:t>
      </w:r>
      <w:bookmarkEnd w:id="970"/>
    </w:p>
    <w:p w:rsidR="00CA77A8" w:rsidRDefault="00CA77A8" w:rsidP="00CA77A8">
      <w:pPr>
        <w:numPr>
          <w:ins w:id="971" w:author="Pekka Rinne" w:date="2010-03-30T12:33:00Z"/>
        </w:numPr>
        <w:rPr>
          <w:ins w:id="972" w:author="Pekka Rinne" w:date="2010-03-30T12:33:00Z"/>
        </w:rPr>
        <w:pPrChange w:id="973" w:author="Pekka Rinne" w:date="2010-03-30T12:33:00Z">
          <w:pPr>
            <w:pStyle w:val="Heading4"/>
          </w:pPr>
        </w:pPrChange>
      </w:pPr>
    </w:p>
    <w:p w:rsidR="00CA77A8" w:rsidRDefault="00CA77A8" w:rsidP="00CA77A8">
      <w:pPr>
        <w:numPr>
          <w:ins w:id="974" w:author="Pekka Rinne" w:date="2010-03-30T12:33:00Z"/>
        </w:numPr>
        <w:rPr>
          <w:ins w:id="975" w:author="Pekka Rinne" w:date="2010-03-30T12:33:00Z"/>
        </w:rPr>
        <w:pPrChange w:id="976" w:author="Pekka Rinne" w:date="2010-03-30T12:33:00Z">
          <w:pPr>
            <w:pStyle w:val="Heading4"/>
          </w:pPr>
        </w:pPrChange>
      </w:pPr>
      <w:ins w:id="977" w:author="Pekka Rinne" w:date="2010-03-30T12:33:00Z">
        <w:r>
          <w:rPr>
            <w:b/>
          </w:rPr>
          <w:t>Ei pakollinen</w:t>
        </w:r>
      </w:ins>
    </w:p>
    <w:p w:rsidR="00CA77A8" w:rsidRDefault="00CA77A8"/>
    <w:p w:rsidR="00CA77A8" w:rsidRDefault="00CA77A8">
      <w:r>
        <w:t>Hoitopalaute lähetteen lähettäjälle: kenttäkoodi: 16</w:t>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6119E5" w:rsidRDefault="00CA77A8"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6119E5" w:rsidRDefault="00CA77A8"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6119E5" w:rsidRDefault="00CA77A8"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6119E5" w:rsidRDefault="00CA77A8"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6119E5" w:rsidRDefault="00CA77A8"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Default="00CA77A8" w:rsidP="006119E5">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9E385C" w:rsidRDefault="00CA77A8" w:rsidP="006119E5">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Pr="009E385C" w:rsidRDefault="00CA77A8"/>
    <w:p w:rsidR="00CA77A8" w:rsidRDefault="00CA77A8"/>
    <w:p w:rsidR="00CA77A8" w:rsidRDefault="00CA77A8">
      <w:r>
        <w:t>Viittaus suostumukseen tehdään suostumusprojektin määritysten mukaisesti.</w:t>
      </w:r>
    </w:p>
    <w:p w:rsidR="00CA77A8" w:rsidRDefault="00CA77A8"/>
    <w:p w:rsidR="00CA77A8" w:rsidRPr="00CA77A8" w:rsidRDefault="00CA77A8" w:rsidP="00FB6C0B">
      <w:pPr>
        <w:pStyle w:val="Heading4"/>
        <w:numPr>
          <w:numberingChange w:id="978" w:author="Pekka Rinne" w:date="2010-03-30T12:01:00Z" w:original="%1:2:0:.%2:3:0:.%3:6:0:.%4:6:0:"/>
        </w:numPr>
        <w:rPr>
          <w:rPrChange w:id="979" w:author="Unknown">
            <w:rPr>
              <w:highlight w:val="yellow"/>
            </w:rPr>
          </w:rPrChange>
        </w:rPr>
      </w:pPr>
      <w:bookmarkStart w:id="980" w:name="_Toc261604588"/>
      <w:r w:rsidRPr="001E1DBA">
        <w:t>Saako vastaanottavan laitoksen potilaan tietoja selata ATK-järjestelmän kautta</w:t>
      </w:r>
      <w:bookmarkEnd w:id="980"/>
      <w:r w:rsidRPr="001E1DBA">
        <w:t xml:space="preserve"> </w:t>
      </w:r>
    </w:p>
    <w:p w:rsidR="00CA77A8" w:rsidRDefault="00CA77A8" w:rsidP="00CA77A8">
      <w:pPr>
        <w:numPr>
          <w:ins w:id="981" w:author="Pekka Rinne" w:date="2010-03-30T12:34:00Z"/>
        </w:numPr>
        <w:rPr>
          <w:ins w:id="982" w:author="Pekka Rinne" w:date="2010-03-30T12:34:00Z"/>
          <w:highlight w:val="yellow"/>
        </w:rPr>
        <w:pPrChange w:id="983" w:author="Pekka Rinne" w:date="2010-03-30T12:34:00Z">
          <w:pPr>
            <w:pStyle w:val="Heading4"/>
          </w:pPr>
        </w:pPrChange>
      </w:pPr>
    </w:p>
    <w:p w:rsidR="00CA77A8" w:rsidRDefault="00CA77A8" w:rsidP="00CA77A8">
      <w:pPr>
        <w:numPr>
          <w:ins w:id="984" w:author="Pekka Rinne" w:date="2010-03-30T12:34:00Z"/>
        </w:numPr>
        <w:rPr>
          <w:ins w:id="985" w:author="Pekka Rinne" w:date="2010-03-30T12:34:00Z"/>
          <w:highlight w:val="yellow"/>
        </w:rPr>
        <w:pPrChange w:id="986" w:author="Pekka Rinne" w:date="2010-03-30T12:34:00Z">
          <w:pPr>
            <w:pStyle w:val="Heading4"/>
          </w:pPr>
        </w:pPrChange>
      </w:pPr>
      <w:ins w:id="987" w:author="Pekka Rinne" w:date="2010-03-30T12:34:00Z">
        <w:r>
          <w:rPr>
            <w:b/>
          </w:rPr>
          <w:t>Ei pakollinen</w:t>
        </w:r>
      </w:ins>
    </w:p>
    <w:p w:rsidR="00CA77A8" w:rsidDel="001E1DBA" w:rsidRDefault="00CA77A8" w:rsidP="00FB6C0B">
      <w:pPr>
        <w:pStyle w:val="Heading4"/>
        <w:numPr>
          <w:ilvl w:val="0"/>
          <w:numId w:val="0"/>
        </w:numPr>
        <w:rPr>
          <w:del w:id="988" w:author="Pekka Rinne" w:date="2010-03-30T12:34:00Z"/>
        </w:rPr>
      </w:pPr>
    </w:p>
    <w:p w:rsidR="00CA77A8" w:rsidRDefault="00CA77A8"/>
    <w:p w:rsidR="00CA77A8" w:rsidRDefault="00CA77A8">
      <w:r>
        <w:t>Saako potilaan tietoja katsoa atk:lta:</w:t>
      </w:r>
      <w:r>
        <w:tab/>
        <w:t>kenttäkoodi: 17</w:t>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61697D" w:rsidRDefault="00CA77A8"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61697D" w:rsidRDefault="00CA77A8"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61697D" w:rsidRDefault="00CA77A8"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61697D" w:rsidRDefault="00CA77A8"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61697D" w:rsidRDefault="00CA77A8"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Default="00CA77A8" w:rsidP="0061697D">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9E385C" w:rsidRDefault="00CA77A8" w:rsidP="0061697D">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Pr="009E385C" w:rsidRDefault="00CA77A8"/>
    <w:p w:rsidR="00CA77A8" w:rsidRDefault="00CA77A8"/>
    <w:p w:rsidR="00CA77A8" w:rsidRDefault="00CA77A8">
      <w:r>
        <w:t>Viittaus suostumukseen tehdään suostumusprojektin määritysten mukaisesti.</w:t>
      </w:r>
    </w:p>
    <w:p w:rsidR="00CA77A8" w:rsidRDefault="00CA77A8"/>
    <w:p w:rsidR="00CA77A8" w:rsidRDefault="00CA77A8">
      <w:pPr>
        <w:pStyle w:val="Heading4"/>
        <w:numPr>
          <w:numberingChange w:id="989" w:author="Pekka Rinne" w:date="2010-03-30T12:01:00Z" w:original="%1:2:0:.%2:3:0:.%3:6:0:.%4:7:0:"/>
        </w:numPr>
      </w:pPr>
      <w:bookmarkStart w:id="990" w:name="_Toc261604589"/>
      <w:r>
        <w:t>Onko tarpeen vaatiessa konsultoijalla lupa kutsua potilas hoitoon</w:t>
      </w:r>
      <w:bookmarkEnd w:id="990"/>
    </w:p>
    <w:p w:rsidR="00CA77A8" w:rsidRDefault="00CA77A8" w:rsidP="00CA77A8">
      <w:pPr>
        <w:numPr>
          <w:ins w:id="991" w:author="Pekka Rinne" w:date="2010-03-30T12:34:00Z"/>
        </w:numPr>
        <w:rPr>
          <w:ins w:id="992" w:author="Pekka Rinne" w:date="2010-03-30T12:34:00Z"/>
        </w:rPr>
        <w:pPrChange w:id="993" w:author="Pekka Rinne" w:date="2010-03-30T12:34:00Z">
          <w:pPr>
            <w:pStyle w:val="Heading4"/>
          </w:pPr>
        </w:pPrChange>
      </w:pPr>
    </w:p>
    <w:p w:rsidR="00CA77A8" w:rsidRDefault="00CA77A8" w:rsidP="00CA77A8">
      <w:pPr>
        <w:numPr>
          <w:ins w:id="994" w:author="Pekka Rinne" w:date="2010-03-30T12:34:00Z"/>
        </w:numPr>
        <w:rPr>
          <w:ins w:id="995" w:author="Pekka Rinne" w:date="2010-03-30T12:34:00Z"/>
        </w:rPr>
        <w:pPrChange w:id="996" w:author="Pekka Rinne" w:date="2010-03-30T12:34:00Z">
          <w:pPr>
            <w:pStyle w:val="Heading4"/>
          </w:pPr>
        </w:pPrChange>
      </w:pPr>
      <w:ins w:id="997" w:author="Pekka Rinne" w:date="2010-03-30T12:34:00Z">
        <w:r>
          <w:rPr>
            <w:b/>
          </w:rPr>
          <w:t>Ei pakollinen</w:t>
        </w:r>
      </w:ins>
    </w:p>
    <w:p w:rsidR="00CA77A8" w:rsidRDefault="00CA77A8"/>
    <w:p w:rsidR="00CA77A8" w:rsidRDefault="00CA77A8">
      <w:r>
        <w:t>Saako konsultoija kutsua hoitoon:</w:t>
      </w:r>
      <w:r>
        <w:tab/>
        <w:t>kenttäkoodi: 30</w:t>
      </w:r>
      <w:r>
        <w:tab/>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7217C0" w:rsidRDefault="00CA77A8"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7217C0" w:rsidRDefault="00CA77A8"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7217C0" w:rsidRDefault="00CA77A8"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7217C0" w:rsidRDefault="00CA77A8"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7217C0" w:rsidRDefault="00CA77A8"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Default="00CA77A8" w:rsidP="007217C0">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7217C0">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p w:rsidR="00CA77A8" w:rsidRDefault="00CA77A8">
      <w:r>
        <w:t>Viittaus suostumukseen tehdään suostumusprojektin määritysten mukaisesti.</w:t>
      </w:r>
    </w:p>
    <w:p w:rsidR="00CA77A8" w:rsidRDefault="00CA77A8"/>
    <w:p w:rsidR="00CA77A8" w:rsidRDefault="00CA77A8">
      <w:pPr>
        <w:pStyle w:val="Heading3"/>
        <w:numPr>
          <w:numberingChange w:id="998" w:author="Pekka Rinne" w:date="2010-03-30T12:01:00Z" w:original="%1:2:0:.%2:3:0:.%3:7:0:"/>
        </w:numPr>
      </w:pPr>
      <w:bookmarkStart w:id="999" w:name="_Toc261604590"/>
      <w:r>
        <w:t>Asiakirjat</w:t>
      </w:r>
      <w:bookmarkEnd w:id="999"/>
    </w:p>
    <w:p w:rsidR="00CA77A8" w:rsidRDefault="00CA77A8" w:rsidP="00CA77A8">
      <w:pPr>
        <w:numPr>
          <w:ins w:id="1000" w:author="Pekka Rinne" w:date="2010-03-30T12:34:00Z"/>
        </w:numPr>
        <w:rPr>
          <w:ins w:id="1001" w:author="Pekka Rinne" w:date="2010-03-30T12:34:00Z"/>
        </w:rPr>
        <w:pPrChange w:id="1002" w:author="Pekka Rinne" w:date="2010-03-30T12:34:00Z">
          <w:pPr>
            <w:pStyle w:val="Heading3"/>
          </w:pPr>
        </w:pPrChange>
      </w:pPr>
    </w:p>
    <w:p w:rsidR="00CA77A8" w:rsidRDefault="00CA77A8" w:rsidP="00CA77A8">
      <w:pPr>
        <w:numPr>
          <w:ins w:id="1003" w:author="Pekka Rinne" w:date="2010-03-30T12:34:00Z"/>
        </w:numPr>
        <w:rPr>
          <w:ins w:id="1004" w:author="Pekka Rinne" w:date="2010-03-30T12:34:00Z"/>
        </w:rPr>
        <w:pPrChange w:id="1005" w:author="Pekka Rinne" w:date="2010-03-30T12:34:00Z">
          <w:pPr>
            <w:pStyle w:val="Heading3"/>
          </w:pPr>
        </w:pPrChange>
      </w:pPr>
      <w:ins w:id="1006" w:author="Pekka Rinne" w:date="2010-03-30T12:34:00Z">
        <w:r>
          <w:rPr>
            <w:b/>
          </w:rPr>
          <w:t>Ei pakollinen</w:t>
        </w:r>
      </w:ins>
    </w:p>
    <w:p w:rsidR="00CA77A8" w:rsidRDefault="00CA77A8"/>
    <w:p w:rsidR="00CA77A8" w:rsidRDefault="00CA77A8">
      <w:r>
        <w:t>Asiakirjat:</w:t>
      </w:r>
      <w:r>
        <w:tab/>
        <w:t xml:space="preserve">otsikkokoodi: 6 </w:t>
      </w:r>
      <w:r>
        <w:tab/>
      </w:r>
      <w:r>
        <w:tab/>
        <w:t>otsikkokoodisto (</w:t>
      </w:r>
      <w:r w:rsidRPr="00890477">
        <w:t>1.2.246.537.6.40182.2009</w:t>
      </w:r>
      <w:r>
        <w:t xml:space="preserve">)  </w:t>
      </w:r>
    </w:p>
    <w:p w:rsidR="00CA77A8" w:rsidRDefault="00CA77A8"/>
    <w:p w:rsidR="00CA77A8" w:rsidRDefault="00CA77A8">
      <w:r>
        <w:t>Entry-rakennetta toistetaan tarvittava määrä.</w:t>
      </w:r>
    </w:p>
    <w:p w:rsidR="00CA77A8" w:rsidRDefault="00CA77A8"/>
    <w:p w:rsidR="00CA77A8" w:rsidRDefault="00CA77A8">
      <w:r>
        <w:t>Asiakirjat:</w:t>
      </w:r>
      <w:r>
        <w:tab/>
      </w:r>
      <w:r>
        <w:tab/>
        <w:t>Kenttäkoodi: 24</w:t>
      </w:r>
      <w:r>
        <w:tab/>
      </w:r>
      <w:r>
        <w:tab/>
        <w:t xml:space="preserve">koodisto: 1.2.246.537.6.12.2002.124 </w:t>
      </w:r>
    </w:p>
    <w:p w:rsidR="00CA77A8" w:rsidRDefault="00CA77A8">
      <w:r>
        <w:t>Tuoko potilas asiakirjat:</w:t>
      </w:r>
      <w:r>
        <w:tab/>
        <w:t xml:space="preserve">Kenttäkoodi: 24.1, </w:t>
      </w:r>
      <w:r>
        <w:tab/>
        <w:t xml:space="preserve">koodisto: 1.2.246.537.6.12.2002.124 </w:t>
      </w:r>
    </w:p>
    <w:p w:rsidR="00CA77A8" w:rsidRDefault="00CA77A8"/>
    <w:p w:rsidR="00CA77A8" w:rsidRDefault="00CA77A8">
      <w:r>
        <w:t>Asiakirjojen selite ilmoitetaan value-elementissä tekstinä, tietotyyppinä on ED. Oletusarvoisesti potilas tuo mukanaan mainitut asiakirjat, mutta lisäksi tämä todetaan erillisessä komponentissa boolean-arvolla true/false.  Jos asiakirjat "noudetaan" sähköisesti on niihin linkki elementin &lt;reference&gt;&lt;externalDocument&gt; kautta. Nouto-osoite annetaan elementissä text.</w:t>
      </w:r>
    </w:p>
    <w:p w:rsidR="00CA77A8" w:rsidRDefault="00CA77A8"/>
    <w:p w:rsidR="00CA77A8" w:rsidRDefault="00CA77A8">
      <w:r>
        <w:t>Asiakirjana voidaan ilmoittaa myös viitetietokannan viite.</w:t>
      </w:r>
    </w:p>
    <w:p w:rsidR="00CA77A8" w:rsidRDefault="00CA77A8"/>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RTG-kuvat</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24.1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147F3" w:rsidRDefault="00CA77A8"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Default="00CA77A8" w:rsidP="009147F3">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9E385C" w:rsidRDefault="00CA77A8" w:rsidP="009147F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Pr="009E385C" w:rsidRDefault="00CA77A8"/>
    <w:p w:rsidR="00CA77A8" w:rsidRDefault="00CA77A8"/>
    <w:p w:rsidR="00CA77A8" w:rsidRDefault="00CA77A8"/>
    <w:p w:rsidR="00CA77A8" w:rsidRDefault="00CA77A8">
      <w:r>
        <w:t>Viittaus suostumukseen tehdään suostumusprojektin määritysten mukaisesti.</w:t>
      </w:r>
    </w:p>
    <w:p w:rsidR="00CA77A8" w:rsidRDefault="00CA77A8"/>
    <w:p w:rsidR="00CA77A8" w:rsidRDefault="00CA77A8" w:rsidP="000E13B0">
      <w:pPr>
        <w:pStyle w:val="Heading3"/>
        <w:numPr>
          <w:ins w:id="1007" w:author="Pekka Rinne" w:date="2010-03-30T12:34:00Z"/>
        </w:numPr>
        <w:rPr>
          <w:ins w:id="1008" w:author="Pekka Rinne" w:date="2010-03-30T12:34:00Z"/>
        </w:rPr>
      </w:pPr>
      <w:bookmarkStart w:id="1009" w:name="_Toc261604591"/>
      <w:r>
        <w:t>Etuudet ja eläkejärjestelyt</w:t>
      </w:r>
      <w:bookmarkEnd w:id="1009"/>
      <w:r>
        <w:t xml:space="preserve"> </w:t>
      </w:r>
    </w:p>
    <w:p w:rsidR="00CA77A8" w:rsidRDefault="00CA77A8" w:rsidP="00CA77A8">
      <w:pPr>
        <w:numPr>
          <w:ins w:id="1010" w:author="Pekka Rinne" w:date="2010-03-30T12:34:00Z"/>
        </w:numPr>
        <w:rPr>
          <w:ins w:id="1011" w:author="Pekka Rinne" w:date="2010-03-30T12:34:00Z"/>
        </w:rPr>
        <w:pPrChange w:id="1012" w:author="Pekka Rinne" w:date="2010-03-30T12:34:00Z">
          <w:pPr>
            <w:pStyle w:val="Heading3"/>
          </w:pPr>
        </w:pPrChange>
      </w:pPr>
    </w:p>
    <w:p w:rsidR="00CA77A8" w:rsidRDefault="00CA77A8" w:rsidP="00CA77A8">
      <w:pPr>
        <w:pPrChange w:id="1013" w:author="Pekka Rinne" w:date="2010-03-30T12:34:00Z">
          <w:pPr>
            <w:pStyle w:val="Heading3"/>
          </w:pPr>
        </w:pPrChange>
      </w:pPr>
      <w:ins w:id="1014" w:author="Pekka Rinne" w:date="2010-03-30T12:34:00Z">
        <w:r>
          <w:rPr>
            <w:b/>
          </w:rPr>
          <w:t>Ei pakollinen</w:t>
        </w:r>
      </w:ins>
    </w:p>
    <w:p w:rsidR="00CA77A8" w:rsidRDefault="00CA77A8"/>
    <w:p w:rsidR="00CA77A8" w:rsidRDefault="00CA77A8">
      <w:r>
        <w:t>Etuudet ja eläkejärjestelyt :</w:t>
      </w:r>
      <w:r>
        <w:tab/>
        <w:t xml:space="preserve">otsikkokoodi: 7 </w:t>
      </w:r>
      <w:r>
        <w:tab/>
      </w:r>
      <w:r>
        <w:tab/>
        <w:t>otsikkokoodisto (</w:t>
      </w:r>
      <w:r w:rsidRPr="00890477">
        <w:t>1.2.246.537.6.40182.2009</w:t>
      </w:r>
      <w:r>
        <w:t xml:space="preserve">)  </w:t>
      </w:r>
    </w:p>
    <w:p w:rsidR="00CA77A8" w:rsidRDefault="00CA77A8"/>
    <w:p w:rsidR="00CA77A8" w:rsidRDefault="00CA77A8">
      <w:r>
        <w:t>Etuudet ja eläkejärjestelyt ilmoitetaan tekstinä narrative-osuudessa.</w:t>
      </w:r>
    </w:p>
    <w:p w:rsidR="00CA77A8" w:rsidRDefault="00CA77A8">
      <w:pPr>
        <w:pStyle w:val="Heading3"/>
        <w:numPr>
          <w:numberingChange w:id="1015" w:author="Pekka Rinne" w:date="2010-03-30T12:01:00Z" w:original="%1:2:0:.%2:3:0:.%3:9:0:"/>
        </w:numPr>
      </w:pPr>
      <w:bookmarkStart w:id="1016" w:name="_Toc261604592"/>
      <w:r>
        <w:t>Lähetteen muut tiedot</w:t>
      </w:r>
      <w:bookmarkEnd w:id="1016"/>
    </w:p>
    <w:p w:rsidR="00CA77A8" w:rsidRDefault="00CA77A8" w:rsidP="00CA77A8">
      <w:pPr>
        <w:numPr>
          <w:ins w:id="1017" w:author="Pekka Rinne" w:date="2010-03-30T12:34:00Z"/>
        </w:numPr>
        <w:rPr>
          <w:ins w:id="1018" w:author="Pekka Rinne" w:date="2010-03-30T12:34:00Z"/>
        </w:rPr>
        <w:pPrChange w:id="1019" w:author="Pekka Rinne" w:date="2010-03-30T12:34:00Z">
          <w:pPr>
            <w:pStyle w:val="Heading3"/>
          </w:pPr>
        </w:pPrChange>
      </w:pPr>
    </w:p>
    <w:p w:rsidR="00CA77A8" w:rsidRDefault="00CA77A8" w:rsidP="00CA77A8">
      <w:pPr>
        <w:numPr>
          <w:ins w:id="1020" w:author="Pekka Rinne" w:date="2010-03-30T12:34:00Z"/>
        </w:numPr>
        <w:rPr>
          <w:ins w:id="1021" w:author="Pekka Rinne" w:date="2010-03-30T12:34:00Z"/>
        </w:rPr>
        <w:pPrChange w:id="1022" w:author="Pekka Rinne" w:date="2010-03-30T12:34:00Z">
          <w:pPr>
            <w:pStyle w:val="Heading3"/>
          </w:pPr>
        </w:pPrChange>
      </w:pPr>
      <w:ins w:id="1023" w:author="Pekka Rinne" w:date="2010-03-30T12:34:00Z">
        <w:r>
          <w:rPr>
            <w:b/>
          </w:rPr>
          <w:t>Ei pakollinen</w:t>
        </w:r>
      </w:ins>
    </w:p>
    <w:p w:rsidR="00CA77A8" w:rsidRDefault="00CA77A8"/>
    <w:p w:rsidR="00CA77A8" w:rsidRDefault="00CA77A8">
      <w:r>
        <w:t>Lähetteen muut tiedot:</w:t>
      </w:r>
      <w:r>
        <w:tab/>
        <w:t>otsikkokoodi: 8</w:t>
      </w:r>
      <w:r>
        <w:tab/>
      </w:r>
      <w:r>
        <w:tab/>
        <w:t>otsikkokoodisto (</w:t>
      </w:r>
      <w:r w:rsidRPr="00890477">
        <w:t>1.2.246.537.6.40182.2009</w:t>
      </w:r>
      <w:r>
        <w:t xml:space="preserve">)  </w:t>
      </w:r>
    </w:p>
    <w:p w:rsidR="00CA77A8" w:rsidRDefault="00CA77A8"/>
    <w:p w:rsidR="00CA77A8" w:rsidRPr="00CA77A8" w:rsidRDefault="00CA77A8">
      <w:pPr>
        <w:pStyle w:val="Heading4"/>
        <w:numPr>
          <w:numberingChange w:id="1024" w:author="Pekka Rinne" w:date="2010-03-30T12:01:00Z" w:original="%1:2:0:.%2:3:0:.%3:9:0:.%4:1:0:"/>
        </w:numPr>
        <w:rPr>
          <w:rPrChange w:id="1025" w:author="Unknown">
            <w:rPr>
              <w:highlight w:val="yellow"/>
            </w:rPr>
          </w:rPrChange>
        </w:rPr>
      </w:pPr>
      <w:bookmarkStart w:id="1026" w:name="_Toc261604593"/>
      <w:r w:rsidRPr="001E1DBA">
        <w:t>Onko kyseessä työtapaturma</w:t>
      </w:r>
      <w:bookmarkEnd w:id="1026"/>
      <w:r w:rsidRPr="001E1DBA">
        <w:t xml:space="preserve"> </w:t>
      </w:r>
    </w:p>
    <w:p w:rsidR="00CA77A8" w:rsidRDefault="00CA77A8" w:rsidP="00CA77A8">
      <w:pPr>
        <w:numPr>
          <w:ins w:id="1027" w:author="Pekka Rinne" w:date="2010-03-30T12:35:00Z"/>
        </w:numPr>
        <w:rPr>
          <w:ins w:id="1028" w:author="Pekka Rinne" w:date="2010-03-30T12:35:00Z"/>
          <w:highlight w:val="yellow"/>
        </w:rPr>
        <w:pPrChange w:id="1029" w:author="Pekka Rinne" w:date="2010-03-30T12:35:00Z">
          <w:pPr>
            <w:pStyle w:val="Heading4"/>
          </w:pPr>
        </w:pPrChange>
      </w:pPr>
    </w:p>
    <w:p w:rsidR="00CA77A8" w:rsidRDefault="00CA77A8" w:rsidP="00CA77A8">
      <w:pPr>
        <w:numPr>
          <w:ins w:id="1030" w:author="Pekka Rinne" w:date="2010-03-30T12:35:00Z"/>
        </w:numPr>
        <w:rPr>
          <w:ins w:id="1031" w:author="Pekka Rinne" w:date="2010-03-30T12:35:00Z"/>
          <w:highlight w:val="yellow"/>
        </w:rPr>
        <w:pPrChange w:id="1032" w:author="Pekka Rinne" w:date="2010-03-30T12:35:00Z">
          <w:pPr>
            <w:pStyle w:val="Heading4"/>
          </w:pPr>
        </w:pPrChange>
      </w:pPr>
      <w:ins w:id="1033" w:author="Pekka Rinne" w:date="2010-03-30T12:35:00Z">
        <w:r>
          <w:rPr>
            <w:b/>
          </w:rPr>
          <w:t>Ei pakollinen</w:t>
        </w:r>
      </w:ins>
    </w:p>
    <w:p w:rsidR="00CA77A8" w:rsidRDefault="00CA77A8"/>
    <w:p w:rsidR="00CA77A8" w:rsidRDefault="00CA77A8">
      <w:r>
        <w:t>Onko kyseessä työtapaturma:</w:t>
      </w:r>
      <w:r>
        <w:tab/>
        <w:t>kenttäkoodi: 18</w:t>
      </w:r>
      <w:r>
        <w:tab/>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9E385C" w:rsidRDefault="00CA77A8"/>
    <w:p w:rsidR="00CA77A8" w:rsidRPr="009E385C" w:rsidRDefault="00CA77A8"/>
    <w:p w:rsidR="00CA77A8" w:rsidRPr="009E385C" w:rsidRDefault="00CA77A8"/>
    <w:p w:rsidR="00CA77A8" w:rsidRPr="00572998" w:rsidRDefault="00CA77A8"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572998" w:rsidRDefault="00CA77A8"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572998" w:rsidRDefault="00CA77A8"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572998" w:rsidRDefault="00CA77A8"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572998" w:rsidRDefault="00CA77A8"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572998">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572998">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p w:rsidR="00CA77A8" w:rsidRDefault="00CA77A8">
      <w:pPr>
        <w:pStyle w:val="Heading4"/>
        <w:numPr>
          <w:numberingChange w:id="1034" w:author="Pekka Rinne" w:date="2010-03-30T12:01:00Z" w:original="%1:2:0:.%2:3:0:.%3:9:0:.%4:2:0:"/>
        </w:numPr>
      </w:pPr>
      <w:bookmarkStart w:id="1035" w:name="_Toc261604594"/>
      <w:r>
        <w:t>Lähettävä lääkäri tarvitsee loppulausunnon</w:t>
      </w:r>
      <w:bookmarkEnd w:id="1035"/>
    </w:p>
    <w:p w:rsidR="00CA77A8" w:rsidRDefault="00CA77A8" w:rsidP="00CA77A8">
      <w:pPr>
        <w:numPr>
          <w:ins w:id="1036" w:author="Pekka Rinne" w:date="2010-03-30T12:35:00Z"/>
        </w:numPr>
        <w:rPr>
          <w:ins w:id="1037" w:author="Pekka Rinne" w:date="2010-03-30T12:35:00Z"/>
        </w:rPr>
        <w:pPrChange w:id="1038" w:author="Pekka Rinne" w:date="2010-03-30T12:35:00Z">
          <w:pPr>
            <w:pStyle w:val="Heading4"/>
          </w:pPr>
        </w:pPrChange>
      </w:pPr>
    </w:p>
    <w:p w:rsidR="00CA77A8" w:rsidRDefault="00CA77A8" w:rsidP="00CA77A8">
      <w:pPr>
        <w:numPr>
          <w:ins w:id="1039" w:author="Pekka Rinne" w:date="2010-03-30T12:35:00Z"/>
        </w:numPr>
        <w:rPr>
          <w:ins w:id="1040" w:author="Pekka Rinne" w:date="2010-03-30T12:35:00Z"/>
        </w:rPr>
        <w:pPrChange w:id="1041" w:author="Pekka Rinne" w:date="2010-03-30T12:35:00Z">
          <w:pPr>
            <w:pStyle w:val="Heading4"/>
          </w:pPr>
        </w:pPrChange>
      </w:pPr>
      <w:ins w:id="1042" w:author="Pekka Rinne" w:date="2010-03-30T12:35:00Z">
        <w:r>
          <w:rPr>
            <w:b/>
          </w:rPr>
          <w:t>Ei pakollinen</w:t>
        </w:r>
      </w:ins>
    </w:p>
    <w:p w:rsidR="00CA77A8" w:rsidRDefault="00CA77A8"/>
    <w:p w:rsidR="00CA77A8" w:rsidRDefault="00CA77A8">
      <w:r>
        <w:t>Lähettävä lääkäri tarvitsee loppulausunnon:</w:t>
      </w:r>
      <w:r>
        <w:tab/>
        <w:t xml:space="preserve">kenttäkoodi: 19 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D20497" w:rsidRDefault="00CA77A8"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D20497" w:rsidRDefault="00CA77A8"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D20497" w:rsidRDefault="00CA77A8"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D20497" w:rsidRDefault="00CA77A8"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D20497" w:rsidRDefault="00CA77A8"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D20497">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Pr="009E385C" w:rsidRDefault="00CA77A8" w:rsidP="00D20497">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Pr="009E385C" w:rsidRDefault="00CA77A8"/>
    <w:p w:rsidR="00CA77A8" w:rsidRDefault="00CA77A8"/>
    <w:p w:rsidR="00CA77A8" w:rsidRDefault="00CA77A8">
      <w:r>
        <w:t>Viittaus suostumukseen tehdään suostumusprojektin määritysten mukaisesti.</w:t>
      </w:r>
    </w:p>
    <w:p w:rsidR="00CA77A8" w:rsidRDefault="00CA77A8"/>
    <w:p w:rsidR="00CA77A8" w:rsidRDefault="00CA77A8">
      <w:pPr>
        <w:pStyle w:val="Heading4"/>
        <w:numPr>
          <w:numberingChange w:id="1043" w:author="Pekka Rinne" w:date="2010-03-30T12:01:00Z" w:original="%1:2:0:.%2:3:0:.%3:9:0:.%4:3:0:"/>
        </w:numPr>
      </w:pPr>
      <w:bookmarkStart w:id="1044" w:name="_Toc261604595"/>
      <w:r>
        <w:t>Voiko lähettäjä huolehtia jatkohoidosta</w:t>
      </w:r>
      <w:bookmarkEnd w:id="1044"/>
    </w:p>
    <w:p w:rsidR="00CA77A8" w:rsidRDefault="00CA77A8" w:rsidP="00CA77A8">
      <w:pPr>
        <w:numPr>
          <w:ins w:id="1045" w:author="Pekka Rinne" w:date="2010-03-30T12:35:00Z"/>
        </w:numPr>
        <w:rPr>
          <w:ins w:id="1046" w:author="Pekka Rinne" w:date="2010-03-30T12:35:00Z"/>
        </w:rPr>
        <w:pPrChange w:id="1047" w:author="Pekka Rinne" w:date="2010-03-30T12:35:00Z">
          <w:pPr>
            <w:pStyle w:val="Heading4"/>
          </w:pPr>
        </w:pPrChange>
      </w:pPr>
    </w:p>
    <w:p w:rsidR="00CA77A8" w:rsidRDefault="00CA77A8" w:rsidP="00CA77A8">
      <w:pPr>
        <w:numPr>
          <w:ins w:id="1048" w:author="Pekka Rinne" w:date="2010-03-30T12:35:00Z"/>
        </w:numPr>
        <w:rPr>
          <w:ins w:id="1049" w:author="Pekka Rinne" w:date="2010-03-30T12:35:00Z"/>
        </w:rPr>
        <w:pPrChange w:id="1050" w:author="Pekka Rinne" w:date="2010-03-30T12:35:00Z">
          <w:pPr>
            <w:pStyle w:val="Heading4"/>
          </w:pPr>
        </w:pPrChange>
      </w:pPr>
      <w:ins w:id="1051" w:author="Pekka Rinne" w:date="2010-03-30T12:35:00Z">
        <w:r>
          <w:rPr>
            <w:b/>
          </w:rPr>
          <w:t>Ei pakollinen</w:t>
        </w:r>
      </w:ins>
    </w:p>
    <w:p w:rsidR="00CA77A8" w:rsidRDefault="00CA77A8"/>
    <w:p w:rsidR="00CA77A8" w:rsidRDefault="00CA77A8">
      <w:r>
        <w:t>Voiko lähettäjä huolehtia jatkohoidosta:</w:t>
      </w:r>
      <w:r>
        <w:tab/>
        <w:t>kenttäkoodi: 20</w:t>
      </w:r>
      <w:r>
        <w:tab/>
        <w:t>koodisto: 1.2.246.537.6.12.2002.124</w:t>
      </w:r>
    </w:p>
    <w:p w:rsidR="00CA77A8" w:rsidRDefault="00CA77A8"/>
    <w:p w:rsidR="00CA77A8" w:rsidRDefault="00CA77A8">
      <w:r>
        <w:t>Tieto kerrotaan totuusarvolla (true/false) value-elementissä, jonka tietotyyppi on BL.</w:t>
      </w:r>
    </w:p>
    <w:p w:rsidR="00CA77A8" w:rsidRDefault="00CA77A8"/>
    <w:p w:rsidR="00CA77A8" w:rsidRPr="00D06D99" w:rsidRDefault="00CA77A8"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D06D99" w:rsidRDefault="00CA77A8"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D06D99" w:rsidRDefault="00CA77A8"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D06D99" w:rsidRDefault="00CA77A8"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D06D99" w:rsidRDefault="00CA77A8"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D06D99">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D06D99">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p w:rsidR="00CA77A8" w:rsidRDefault="00CA77A8">
      <w:pPr>
        <w:pStyle w:val="Heading4"/>
        <w:numPr>
          <w:numberingChange w:id="1052" w:author="Pekka Rinne" w:date="2010-03-30T12:01:00Z" w:original="%1:2:0:.%2:3:0:.%3:9:0:.%4:4:0:"/>
        </w:numPr>
      </w:pPr>
      <w:bookmarkStart w:id="1053" w:name="_Toc261604596"/>
      <w:r>
        <w:t>Onko vastaanottavalla lääkärillä EML-oikeus</w:t>
      </w:r>
      <w:bookmarkEnd w:id="1053"/>
    </w:p>
    <w:p w:rsidR="00CA77A8" w:rsidRDefault="00CA77A8" w:rsidP="00CA77A8">
      <w:pPr>
        <w:numPr>
          <w:ins w:id="1054" w:author="Pekka Rinne" w:date="2010-03-30T12:35:00Z"/>
        </w:numPr>
        <w:rPr>
          <w:ins w:id="1055" w:author="Pekka Rinne" w:date="2010-03-30T12:35:00Z"/>
        </w:rPr>
        <w:pPrChange w:id="1056" w:author="Pekka Rinne" w:date="2010-03-30T12:35:00Z">
          <w:pPr>
            <w:pStyle w:val="Heading4"/>
          </w:pPr>
        </w:pPrChange>
      </w:pPr>
    </w:p>
    <w:p w:rsidR="00CA77A8" w:rsidRDefault="00CA77A8" w:rsidP="00CA77A8">
      <w:pPr>
        <w:numPr>
          <w:ins w:id="1057" w:author="Pekka Rinne" w:date="2010-03-30T12:35:00Z"/>
        </w:numPr>
        <w:rPr>
          <w:ins w:id="1058" w:author="Pekka Rinne" w:date="2010-03-30T12:35:00Z"/>
        </w:rPr>
        <w:pPrChange w:id="1059" w:author="Pekka Rinne" w:date="2010-03-30T12:35:00Z">
          <w:pPr>
            <w:pStyle w:val="Heading4"/>
          </w:pPr>
        </w:pPrChange>
      </w:pPr>
      <w:ins w:id="1060" w:author="Pekka Rinne" w:date="2010-03-30T12:35:00Z">
        <w:r>
          <w:rPr>
            <w:b/>
          </w:rPr>
          <w:t>Ei pakollinen</w:t>
        </w:r>
      </w:ins>
    </w:p>
    <w:p w:rsidR="00CA77A8" w:rsidRDefault="00CA77A8"/>
    <w:p w:rsidR="00CA77A8" w:rsidRDefault="00CA77A8">
      <w:r>
        <w:t>Onko vastaanottavalla lääkärillä EML-oikeus: kenttäkoodi: 21</w:t>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Pr="00D71A58" w:rsidRDefault="00CA77A8"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D71A58" w:rsidRDefault="00CA77A8"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D71A58" w:rsidRDefault="00CA77A8"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D71A58" w:rsidRDefault="00CA77A8"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D71A58" w:rsidRDefault="00CA77A8"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D71A58">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D71A58">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rPr>
          <w:lang w:val="en-GB"/>
        </w:rPr>
      </w:pPr>
    </w:p>
    <w:p w:rsidR="00CA77A8" w:rsidRDefault="00CA77A8">
      <w:pPr>
        <w:pStyle w:val="Heading4"/>
        <w:numPr>
          <w:numberingChange w:id="1061" w:author="Pekka Rinne" w:date="2010-03-30T12:01:00Z" w:original="%1:2:0:.%2:3:0:.%3:9:0:.%4:5:0:"/>
        </w:numPr>
      </w:pPr>
      <w:bookmarkStart w:id="1062" w:name="_Toc261604597"/>
      <w:r>
        <w:t>Ulkokuntalaisen hoitoon oton syy</w:t>
      </w:r>
      <w:bookmarkEnd w:id="1062"/>
    </w:p>
    <w:p w:rsidR="00CA77A8" w:rsidRDefault="00CA77A8" w:rsidP="00CA77A8">
      <w:pPr>
        <w:numPr>
          <w:ins w:id="1063" w:author="Pekka Rinne" w:date="2010-03-30T12:35:00Z"/>
        </w:numPr>
        <w:rPr>
          <w:ins w:id="1064" w:author="Pekka Rinne" w:date="2010-03-30T12:35:00Z"/>
        </w:rPr>
        <w:pPrChange w:id="1065" w:author="Pekka Rinne" w:date="2010-03-30T12:35:00Z">
          <w:pPr>
            <w:pStyle w:val="Heading4"/>
          </w:pPr>
        </w:pPrChange>
      </w:pPr>
    </w:p>
    <w:p w:rsidR="00CA77A8" w:rsidRDefault="00CA77A8" w:rsidP="00CA77A8">
      <w:pPr>
        <w:numPr>
          <w:ins w:id="1066" w:author="Pekka Rinne" w:date="2010-03-30T12:35:00Z"/>
        </w:numPr>
        <w:rPr>
          <w:ins w:id="1067" w:author="Pekka Rinne" w:date="2010-03-30T12:35:00Z"/>
        </w:rPr>
        <w:pPrChange w:id="1068" w:author="Pekka Rinne" w:date="2010-03-30T12:35:00Z">
          <w:pPr>
            <w:pStyle w:val="Heading4"/>
          </w:pPr>
        </w:pPrChange>
      </w:pPr>
      <w:ins w:id="1069" w:author="Pekka Rinne" w:date="2010-03-30T12:35:00Z">
        <w:r>
          <w:rPr>
            <w:b/>
          </w:rPr>
          <w:t>Ei pakollinen</w:t>
        </w:r>
      </w:ins>
    </w:p>
    <w:p w:rsidR="00CA77A8" w:rsidRDefault="00CA77A8"/>
    <w:p w:rsidR="00CA77A8" w:rsidRDefault="00CA77A8">
      <w:r>
        <w:t>Ulkokuntalaisen hoitoon oton syy:</w:t>
      </w:r>
      <w:r>
        <w:tab/>
        <w:t>kenttäkoodi: 22</w:t>
      </w:r>
      <w:r>
        <w:tab/>
        <w:t xml:space="preserve">koodisto: 1.2.246.537.6.12.2002.124 </w:t>
      </w:r>
    </w:p>
    <w:p w:rsidR="00CA77A8" w:rsidRDefault="00CA77A8"/>
    <w:p w:rsidR="00CA77A8" w:rsidRPr="009C78A3" w:rsidRDefault="00CA77A8">
      <w:pPr>
        <w:rPr>
          <w:lang w:val="en-US"/>
        </w:rPr>
      </w:pPr>
      <w:r>
        <w:t xml:space="preserve">Tieto kerrotaan  value-elementissä, jonka tietotyyppi on CD. </w:t>
      </w:r>
      <w:r w:rsidRPr="009C78A3">
        <w:rPr>
          <w:lang w:val="en-US"/>
        </w:rPr>
        <w:t xml:space="preserve">Koodisto on 1.2.246.537.5.40011.2003. </w:t>
      </w:r>
    </w:p>
    <w:p w:rsidR="00CA77A8" w:rsidRPr="009C78A3" w:rsidRDefault="00CA77A8">
      <w:pPr>
        <w:rPr>
          <w:lang w:val="en-US"/>
        </w:rPr>
      </w:pPr>
    </w:p>
    <w:p w:rsidR="00CA77A8" w:rsidRPr="00AC73B1" w:rsidRDefault="00CA77A8"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AC73B1" w:rsidRDefault="00CA77A8"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AC73B1" w:rsidRDefault="00CA77A8"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AC73B1" w:rsidRDefault="00CA77A8"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Työkomennuksella</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1.2.246.537.5.40011.2003</w:t>
      </w:r>
      <w:r w:rsidRPr="0038571B">
        <w:rPr>
          <w:rFonts w:ascii="Arial" w:hAnsi="Arial" w:cs="Arial"/>
          <w:color w:val="0000FF"/>
          <w:highlight w:val="white"/>
          <w:lang w:val="en-US" w:eastAsia="fi-FI"/>
        </w:rPr>
        <w:t>"/&gt;</w:t>
      </w:r>
    </w:p>
    <w:p w:rsidR="00CA77A8" w:rsidRPr="00AC73B1" w:rsidRDefault="00CA77A8"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rsidP="00AC73B1">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rPr>
          <w:lang w:val="en-US"/>
        </w:rPr>
      </w:pPr>
    </w:p>
    <w:p w:rsidR="00CA77A8" w:rsidRDefault="00CA77A8"/>
    <w:p w:rsidR="00CA77A8" w:rsidRDefault="00CA77A8">
      <w:pPr>
        <w:pStyle w:val="Heading4"/>
        <w:numPr>
          <w:numberingChange w:id="1070" w:author="Pekka Rinne" w:date="2010-03-30T12:01:00Z" w:original="%1:2:0:.%2:3:0:.%3:9:0:.%4:6:0:"/>
        </w:numPr>
      </w:pPr>
      <w:bookmarkStart w:id="1071" w:name="_Toc261604598"/>
      <w:r>
        <w:t>Ulkokuntalaisen hoitoon oton hyväksymistapa</w:t>
      </w:r>
      <w:bookmarkEnd w:id="1071"/>
    </w:p>
    <w:p w:rsidR="00CA77A8" w:rsidRDefault="00CA77A8" w:rsidP="00CA77A8">
      <w:pPr>
        <w:numPr>
          <w:ins w:id="1072" w:author="Pekka Rinne" w:date="2010-03-30T12:35:00Z"/>
        </w:numPr>
        <w:rPr>
          <w:ins w:id="1073" w:author="Pekka Rinne" w:date="2010-03-30T12:35:00Z"/>
        </w:rPr>
        <w:pPrChange w:id="1074" w:author="Pekka Rinne" w:date="2010-03-30T12:35:00Z">
          <w:pPr>
            <w:pStyle w:val="Heading4"/>
          </w:pPr>
        </w:pPrChange>
      </w:pPr>
    </w:p>
    <w:p w:rsidR="00CA77A8" w:rsidRDefault="00CA77A8" w:rsidP="00CA77A8">
      <w:pPr>
        <w:numPr>
          <w:ins w:id="1075" w:author="Pekka Rinne" w:date="2010-03-30T12:35:00Z"/>
        </w:numPr>
        <w:rPr>
          <w:ins w:id="1076" w:author="Pekka Rinne" w:date="2010-03-30T12:35:00Z"/>
        </w:rPr>
        <w:pPrChange w:id="1077" w:author="Pekka Rinne" w:date="2010-03-30T12:35:00Z">
          <w:pPr>
            <w:pStyle w:val="Heading4"/>
          </w:pPr>
        </w:pPrChange>
      </w:pPr>
      <w:ins w:id="1078" w:author="Pekka Rinne" w:date="2010-03-30T12:35:00Z">
        <w:r>
          <w:rPr>
            <w:b/>
          </w:rPr>
          <w:t>Ei pakollinen</w:t>
        </w:r>
      </w:ins>
    </w:p>
    <w:p w:rsidR="00CA77A8" w:rsidRDefault="00CA77A8"/>
    <w:p w:rsidR="00CA77A8" w:rsidRDefault="00CA77A8">
      <w:r>
        <w:t>Ulkokuntalaisen hoitoon oton hyväksymistapa:</w:t>
      </w:r>
      <w:r>
        <w:tab/>
        <w:t>kenttäkoodi: 23 koodisto: 1.2.246.537.6.12.2002.124.</w:t>
      </w:r>
    </w:p>
    <w:p w:rsidR="00CA77A8" w:rsidRDefault="00CA77A8"/>
    <w:p w:rsidR="00CA77A8" w:rsidRPr="009C78A3" w:rsidRDefault="00CA77A8">
      <w:pPr>
        <w:rPr>
          <w:lang w:val="en-US"/>
        </w:rPr>
      </w:pPr>
      <w:r>
        <w:t xml:space="preserve">Tieto kerrotaan value-elementissä, jonka tietotyyppi on CD. </w:t>
      </w:r>
      <w:r w:rsidRPr="009C78A3">
        <w:rPr>
          <w:lang w:val="en-US"/>
        </w:rPr>
        <w:t>Koodisto on 1.2.246.537.5.40012.2003.</w:t>
      </w:r>
    </w:p>
    <w:p w:rsidR="00CA77A8" w:rsidRPr="009C78A3" w:rsidRDefault="00CA77A8">
      <w:pPr>
        <w:rPr>
          <w:lang w:val="en-US"/>
        </w:rPr>
      </w:pPr>
    </w:p>
    <w:p w:rsidR="00CA77A8" w:rsidRPr="00576B6E" w:rsidRDefault="00CA77A8"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576B6E" w:rsidRDefault="00CA77A8"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576B6E" w:rsidRDefault="00CA77A8"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576B6E" w:rsidRDefault="00CA77A8"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Sopimus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1.2.246.537.5.40012.2003</w:t>
      </w:r>
      <w:r w:rsidRPr="0038571B">
        <w:rPr>
          <w:rFonts w:ascii="Arial" w:hAnsi="Arial" w:cs="Arial"/>
          <w:color w:val="0000FF"/>
          <w:highlight w:val="white"/>
          <w:lang w:val="en-US" w:eastAsia="fi-FI"/>
        </w:rPr>
        <w:t>"/&gt;</w:t>
      </w:r>
    </w:p>
    <w:p w:rsidR="00CA77A8" w:rsidRPr="00576B6E" w:rsidRDefault="00CA77A8"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rsidP="00576B6E">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rPr>
          <w:lang w:val="en-US"/>
        </w:rPr>
      </w:pPr>
    </w:p>
    <w:p w:rsidR="00CA77A8" w:rsidRDefault="00CA77A8">
      <w:pPr>
        <w:rPr>
          <w:lang w:val="en-US"/>
        </w:rPr>
      </w:pPr>
    </w:p>
    <w:p w:rsidR="00CA77A8" w:rsidRDefault="00CA77A8"/>
    <w:p w:rsidR="00CA77A8" w:rsidRPr="00CA77A8" w:rsidRDefault="00CA77A8" w:rsidP="00E72C8E">
      <w:pPr>
        <w:pStyle w:val="Heading3"/>
        <w:numPr>
          <w:numberingChange w:id="1079" w:author="Pekka Rinne" w:date="2010-03-30T12:01:00Z" w:original="%1:2:0:.%2:3:0:.%3:10:0:"/>
        </w:numPr>
        <w:rPr>
          <w:rPrChange w:id="1080" w:author="Unknown">
            <w:rPr>
              <w:highlight w:val="yellow"/>
            </w:rPr>
          </w:rPrChange>
        </w:rPr>
      </w:pPr>
      <w:bookmarkStart w:id="1081" w:name="_Toc261604599"/>
      <w:r w:rsidRPr="001E1DBA">
        <w:t>Aikaisempi hoito</w:t>
      </w:r>
      <w:bookmarkEnd w:id="1081"/>
      <w:r w:rsidRPr="001E1DBA">
        <w:t xml:space="preserve"> </w:t>
      </w:r>
    </w:p>
    <w:p w:rsidR="00CA77A8" w:rsidRDefault="00CA77A8" w:rsidP="00CA77A8">
      <w:pPr>
        <w:numPr>
          <w:ins w:id="1082" w:author="Pekka Rinne" w:date="2010-03-30T12:35:00Z"/>
        </w:numPr>
        <w:rPr>
          <w:ins w:id="1083" w:author="Pekka Rinne" w:date="2010-03-30T12:35:00Z"/>
          <w:highlight w:val="yellow"/>
        </w:rPr>
        <w:pPrChange w:id="1084" w:author="Pekka Rinne" w:date="2010-03-30T12:35:00Z">
          <w:pPr>
            <w:pStyle w:val="Heading3"/>
          </w:pPr>
        </w:pPrChange>
      </w:pPr>
    </w:p>
    <w:p w:rsidR="00CA77A8" w:rsidRDefault="00CA77A8" w:rsidP="00CA77A8">
      <w:pPr>
        <w:numPr>
          <w:ins w:id="1085" w:author="Pekka Rinne" w:date="2010-03-30T12:35:00Z"/>
        </w:numPr>
        <w:rPr>
          <w:ins w:id="1086" w:author="Pekka Rinne" w:date="2010-03-30T12:35:00Z"/>
          <w:highlight w:val="yellow"/>
        </w:rPr>
        <w:pPrChange w:id="1087" w:author="Pekka Rinne" w:date="2010-03-30T12:35:00Z">
          <w:pPr>
            <w:pStyle w:val="Heading3"/>
          </w:pPr>
        </w:pPrChange>
      </w:pPr>
      <w:ins w:id="1088" w:author="Pekka Rinne" w:date="2010-03-30T12:35:00Z">
        <w:r>
          <w:rPr>
            <w:b/>
          </w:rPr>
          <w:t>Ei pakollinen</w:t>
        </w:r>
      </w:ins>
    </w:p>
    <w:p w:rsidR="00CA77A8" w:rsidRDefault="00CA77A8" w:rsidP="00E72C8E">
      <w:pPr>
        <w:pStyle w:val="Heading3"/>
        <w:numPr>
          <w:ilvl w:val="0"/>
          <w:numId w:val="0"/>
        </w:numPr>
      </w:pPr>
    </w:p>
    <w:p w:rsidR="00CA77A8" w:rsidRDefault="00CA77A8"/>
    <w:p w:rsidR="00CA77A8" w:rsidRDefault="00CA77A8">
      <w:r>
        <w:t>Aikaisempi hoito:</w:t>
      </w:r>
      <w:r>
        <w:tab/>
      </w:r>
      <w:r>
        <w:tab/>
        <w:t>otsikkokoodi: 9</w:t>
      </w:r>
      <w:r>
        <w:tab/>
      </w:r>
      <w:r>
        <w:tab/>
        <w:t>otsikkokoodisto (</w:t>
      </w:r>
      <w:r w:rsidRPr="008D2C1A">
        <w:t>1.2.246.537.6.40182.2009</w:t>
      </w:r>
      <w:r>
        <w:t>)</w:t>
      </w:r>
    </w:p>
    <w:p w:rsidR="00CA77A8" w:rsidRDefault="00CA77A8"/>
    <w:p w:rsidR="00CA77A8" w:rsidRDefault="00CA77A8"/>
    <w:p w:rsidR="00CA77A8" w:rsidRDefault="00CA77A8">
      <w:pPr>
        <w:pStyle w:val="Heading4"/>
        <w:numPr>
          <w:numberingChange w:id="1089" w:author="Pekka Rinne" w:date="2010-03-30T12:01:00Z" w:original="%1:2:0:.%2:3:0:.%3:10:0:.%4:1:0:"/>
        </w:numPr>
      </w:pPr>
      <w:bookmarkStart w:id="1090" w:name="_Toc261604600"/>
      <w:r>
        <w:t>Onko hoidettu aiemmin</w:t>
      </w:r>
      <w:bookmarkEnd w:id="1090"/>
      <w:r>
        <w:t xml:space="preserve"> </w:t>
      </w:r>
    </w:p>
    <w:p w:rsidR="00CA77A8" w:rsidRDefault="00CA77A8" w:rsidP="00CA77A8">
      <w:pPr>
        <w:numPr>
          <w:ins w:id="1091" w:author="Pekka Rinne" w:date="2010-03-30T12:35:00Z"/>
        </w:numPr>
        <w:rPr>
          <w:ins w:id="1092" w:author="Pekka Rinne" w:date="2010-03-30T12:35:00Z"/>
        </w:rPr>
        <w:pPrChange w:id="1093" w:author="Pekka Rinne" w:date="2010-03-30T12:35:00Z">
          <w:pPr>
            <w:pStyle w:val="Heading4"/>
          </w:pPr>
        </w:pPrChange>
      </w:pPr>
    </w:p>
    <w:p w:rsidR="00CA77A8" w:rsidRDefault="00CA77A8" w:rsidP="00CA77A8">
      <w:pPr>
        <w:numPr>
          <w:ins w:id="1094" w:author="Pekka Rinne" w:date="2010-03-30T12:35:00Z"/>
        </w:numPr>
        <w:rPr>
          <w:ins w:id="1095" w:author="Pekka Rinne" w:date="2010-03-30T12:35:00Z"/>
        </w:rPr>
        <w:pPrChange w:id="1096" w:author="Pekka Rinne" w:date="2010-03-30T12:35:00Z">
          <w:pPr>
            <w:pStyle w:val="Heading4"/>
          </w:pPr>
        </w:pPrChange>
      </w:pPr>
      <w:ins w:id="1097" w:author="Pekka Rinne" w:date="2010-03-30T12:35:00Z">
        <w:r>
          <w:rPr>
            <w:b/>
          </w:rPr>
          <w:t>Ei pakollinen</w:t>
        </w:r>
      </w:ins>
    </w:p>
    <w:p w:rsidR="00CA77A8" w:rsidRDefault="00CA77A8"/>
    <w:p w:rsidR="00CA77A8" w:rsidRDefault="00CA77A8">
      <w:r>
        <w:t>Onko hoidettu aiemmin:</w:t>
      </w:r>
      <w:r>
        <w:tab/>
        <w:t>kenttäkoodi: 25</w:t>
      </w:r>
      <w:r>
        <w:tab/>
      </w:r>
      <w:r>
        <w:tab/>
        <w:t xml:space="preserve">koodisto: 1.2.246.537.6.12.2002.124 </w:t>
      </w:r>
    </w:p>
    <w:p w:rsidR="00CA77A8" w:rsidRDefault="00CA77A8"/>
    <w:p w:rsidR="00CA77A8" w:rsidRDefault="00CA77A8">
      <w:r>
        <w:t>Tieto kerrotaan totuusarvolla (true/false) value-elementissä, jonka tietotyyppi on BL.</w:t>
      </w:r>
    </w:p>
    <w:p w:rsidR="00CA77A8" w:rsidRDefault="00CA77A8"/>
    <w:p w:rsidR="00CA77A8" w:rsidRDefault="00CA77A8">
      <w:r>
        <w:t>Tätä tietokenttää tarvitaan, koska saattaa olla tiedossa, että on hoidettu aiemmin, mutta palvelutapahtumista  ei ole tarkempaa tietoa. Lisäselitys annetaan narrative-osuudessa omassa tekstikappaleessaan (paragraph).</w:t>
      </w:r>
    </w:p>
    <w:p w:rsidR="00CA77A8" w:rsidRDefault="00CA77A8"/>
    <w:p w:rsidR="00CA77A8" w:rsidRPr="009E385C" w:rsidRDefault="00CA77A8" w:rsidP="004D48BB">
      <w:pPr>
        <w:autoSpaceDE w:val="0"/>
        <w:autoSpaceDN w:val="0"/>
        <w:adjustRightInd w:val="0"/>
        <w:rPr>
          <w:rFonts w:ascii="Arial" w:hAnsi="Arial" w:cs="Arial"/>
          <w:color w:val="000000"/>
          <w:highlight w:val="white"/>
          <w:lang w:eastAsia="fi-FI"/>
        </w:rPr>
      </w:pPr>
      <w:r w:rsidRPr="009E385C">
        <w:rPr>
          <w:rFonts w:ascii="Arial" w:hAnsi="Arial" w:cs="Arial"/>
          <w:color w:val="0000FF"/>
          <w:highlight w:val="white"/>
          <w:lang w:eastAsia="fi-FI"/>
        </w:rPr>
        <w:t>&lt;</w:t>
      </w:r>
      <w:r w:rsidRPr="009E385C">
        <w:rPr>
          <w:rFonts w:ascii="Arial" w:hAnsi="Arial" w:cs="Arial"/>
          <w:color w:val="800000"/>
          <w:highlight w:val="white"/>
          <w:lang w:eastAsia="fi-FI"/>
        </w:rPr>
        <w:t>entry</w:t>
      </w:r>
      <w:r w:rsidRPr="009E385C">
        <w:rPr>
          <w:rFonts w:ascii="Arial" w:hAnsi="Arial" w:cs="Arial"/>
          <w:color w:val="0000FF"/>
          <w:highlight w:val="white"/>
          <w:lang w:eastAsia="fi-FI"/>
        </w:rPr>
        <w:t>&gt;</w:t>
      </w:r>
    </w:p>
    <w:p w:rsidR="00CA77A8" w:rsidRPr="009E385C" w:rsidRDefault="00CA77A8" w:rsidP="004D48BB">
      <w:pPr>
        <w:autoSpaceDE w:val="0"/>
        <w:autoSpaceDN w:val="0"/>
        <w:adjustRightInd w:val="0"/>
        <w:rPr>
          <w:rFonts w:ascii="Arial" w:hAnsi="Arial" w:cs="Arial"/>
          <w:color w:val="000000"/>
          <w:highlight w:val="white"/>
          <w:lang w:eastAsia="fi-FI"/>
        </w:rPr>
      </w:pPr>
      <w:r w:rsidRPr="009E385C">
        <w:rPr>
          <w:rFonts w:ascii="Arial" w:hAnsi="Arial" w:cs="Arial"/>
          <w:color w:val="000000"/>
          <w:highlight w:val="white"/>
          <w:lang w:eastAsia="fi-FI"/>
        </w:rPr>
        <w:tab/>
      </w:r>
      <w:r w:rsidRPr="009E385C">
        <w:rPr>
          <w:rFonts w:ascii="Arial" w:hAnsi="Arial" w:cs="Arial"/>
          <w:color w:val="0000FF"/>
          <w:highlight w:val="white"/>
          <w:lang w:eastAsia="fi-FI"/>
        </w:rPr>
        <w:t>&lt;</w:t>
      </w:r>
      <w:r w:rsidRPr="009E385C">
        <w:rPr>
          <w:rFonts w:ascii="Arial" w:hAnsi="Arial" w:cs="Arial"/>
          <w:color w:val="800000"/>
          <w:highlight w:val="white"/>
          <w:lang w:eastAsia="fi-FI"/>
        </w:rPr>
        <w:t>observation</w:t>
      </w:r>
      <w:r w:rsidRPr="009E385C">
        <w:rPr>
          <w:rFonts w:ascii="Arial" w:hAnsi="Arial" w:cs="Arial"/>
          <w:color w:val="FF0000"/>
          <w:highlight w:val="white"/>
          <w:lang w:eastAsia="fi-FI"/>
        </w:rPr>
        <w:t xml:space="preserve"> classCode</w:t>
      </w:r>
      <w:r w:rsidRPr="009E385C">
        <w:rPr>
          <w:rFonts w:ascii="Arial" w:hAnsi="Arial" w:cs="Arial"/>
          <w:color w:val="0000FF"/>
          <w:highlight w:val="white"/>
          <w:lang w:eastAsia="fi-FI"/>
        </w:rPr>
        <w:t>="</w:t>
      </w:r>
      <w:r w:rsidRPr="009E385C">
        <w:rPr>
          <w:rFonts w:ascii="Arial" w:hAnsi="Arial" w:cs="Arial"/>
          <w:color w:val="000000"/>
          <w:highlight w:val="white"/>
          <w:lang w:eastAsia="fi-FI"/>
        </w:rPr>
        <w:t>OBS</w:t>
      </w:r>
      <w:r w:rsidRPr="009E385C">
        <w:rPr>
          <w:rFonts w:ascii="Arial" w:hAnsi="Arial" w:cs="Arial"/>
          <w:color w:val="0000FF"/>
          <w:highlight w:val="white"/>
          <w:lang w:eastAsia="fi-FI"/>
        </w:rPr>
        <w:t>"</w:t>
      </w:r>
      <w:r w:rsidRPr="009E385C">
        <w:rPr>
          <w:rFonts w:ascii="Arial" w:hAnsi="Arial" w:cs="Arial"/>
          <w:color w:val="FF0000"/>
          <w:highlight w:val="white"/>
          <w:lang w:eastAsia="fi-FI"/>
        </w:rPr>
        <w:t xml:space="preserve"> moodCode</w:t>
      </w:r>
      <w:r w:rsidRPr="009E385C">
        <w:rPr>
          <w:rFonts w:ascii="Arial" w:hAnsi="Arial" w:cs="Arial"/>
          <w:color w:val="0000FF"/>
          <w:highlight w:val="white"/>
          <w:lang w:eastAsia="fi-FI"/>
        </w:rPr>
        <w:t>="</w:t>
      </w:r>
      <w:r w:rsidRPr="009E385C">
        <w:rPr>
          <w:rFonts w:ascii="Arial" w:hAnsi="Arial" w:cs="Arial"/>
          <w:color w:val="000000"/>
          <w:highlight w:val="white"/>
          <w:lang w:eastAsia="fi-FI"/>
        </w:rPr>
        <w:t>EVN</w:t>
      </w:r>
      <w:r w:rsidRPr="009E385C">
        <w:rPr>
          <w:rFonts w:ascii="Arial" w:hAnsi="Arial" w:cs="Arial"/>
          <w:color w:val="0000FF"/>
          <w:highlight w:val="white"/>
          <w:lang w:eastAsia="fi-FI"/>
        </w:rPr>
        <w:t>"&gt;</w:t>
      </w:r>
    </w:p>
    <w:p w:rsidR="00CA77A8" w:rsidRPr="004D48BB" w:rsidRDefault="00CA77A8" w:rsidP="004D48BB">
      <w:pPr>
        <w:autoSpaceDE w:val="0"/>
        <w:autoSpaceDN w:val="0"/>
        <w:adjustRightInd w:val="0"/>
        <w:rPr>
          <w:rFonts w:ascii="Arial" w:hAnsi="Arial" w:cs="Arial"/>
          <w:color w:val="000000"/>
          <w:highlight w:val="white"/>
          <w:lang w:val="en-US" w:eastAsia="fi-FI"/>
        </w:rPr>
      </w:pPr>
      <w:r w:rsidRPr="009E385C">
        <w:rPr>
          <w:rFonts w:ascii="Arial" w:hAnsi="Arial" w:cs="Arial"/>
          <w:color w:val="000000"/>
          <w:highlight w:val="white"/>
          <w:lang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4D48BB" w:rsidRDefault="00CA77A8" w:rsidP="004D48B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4D48BB" w:rsidRDefault="00CA77A8" w:rsidP="004D48B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Default="00CA77A8" w:rsidP="004D48BB">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sidP="004D48BB">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p w:rsidR="00CA77A8" w:rsidRDefault="00CA77A8">
      <w:pPr>
        <w:pStyle w:val="Heading4"/>
        <w:numPr>
          <w:numberingChange w:id="1098" w:author="Pekka Rinne" w:date="2010-03-30T12:01:00Z" w:original="%1:2:0:.%2:3:0:.%3:10:0:.%4:2:0:"/>
        </w:numPr>
      </w:pPr>
      <w:bookmarkStart w:id="1099" w:name="_Toc261604601"/>
      <w:r>
        <w:t>Palvelutapahtumat</w:t>
      </w:r>
      <w:bookmarkEnd w:id="1099"/>
    </w:p>
    <w:p w:rsidR="00CA77A8" w:rsidRDefault="00CA77A8" w:rsidP="00CA77A8">
      <w:pPr>
        <w:numPr>
          <w:ins w:id="1100" w:author="Pekka Rinne" w:date="2010-03-30T12:35:00Z"/>
        </w:numPr>
        <w:rPr>
          <w:ins w:id="1101" w:author="Pekka Rinne" w:date="2010-03-30T12:35:00Z"/>
        </w:rPr>
        <w:pPrChange w:id="1102" w:author="Pekka Rinne" w:date="2010-03-30T12:35:00Z">
          <w:pPr>
            <w:pStyle w:val="Heading4"/>
          </w:pPr>
        </w:pPrChange>
      </w:pPr>
    </w:p>
    <w:p w:rsidR="00CA77A8" w:rsidRDefault="00CA77A8" w:rsidP="00CA77A8">
      <w:pPr>
        <w:numPr>
          <w:ins w:id="1103" w:author="Pekka Rinne" w:date="2010-03-30T12:35:00Z"/>
        </w:numPr>
        <w:rPr>
          <w:ins w:id="1104" w:author="Pekka Rinne" w:date="2010-03-30T12:35:00Z"/>
        </w:rPr>
        <w:pPrChange w:id="1105" w:author="Pekka Rinne" w:date="2010-03-30T12:35:00Z">
          <w:pPr>
            <w:pStyle w:val="Heading4"/>
          </w:pPr>
        </w:pPrChange>
      </w:pPr>
      <w:ins w:id="1106" w:author="Pekka Rinne" w:date="2010-03-30T12:35:00Z">
        <w:r>
          <w:rPr>
            <w:b/>
          </w:rPr>
          <w:t>Ei pakollinen</w:t>
        </w:r>
      </w:ins>
    </w:p>
    <w:p w:rsidR="00CA77A8" w:rsidRDefault="00CA77A8"/>
    <w:p w:rsidR="00CA77A8" w:rsidRDefault="00CA77A8">
      <w:r>
        <w:t>Ydintietokomponenttia palvelutapahtuma toistetaan tarvittava määrä.</w:t>
      </w:r>
    </w:p>
    <w:p w:rsidR="00CA77A8" w:rsidRDefault="00CA77A8"/>
    <w:p w:rsidR="00CA77A8" w:rsidRDefault="00CA77A8">
      <w:pPr>
        <w:pStyle w:val="Heading3"/>
        <w:numPr>
          <w:numberingChange w:id="1107" w:author="Pekka Rinne" w:date="2010-03-30T12:01:00Z" w:original="%1:2:0:.%2:3:0:.%3:11:0:"/>
        </w:numPr>
      </w:pPr>
      <w:bookmarkStart w:id="1108" w:name="_Toc261604602"/>
      <w:r>
        <w:t>Maksutiedot</w:t>
      </w:r>
      <w:bookmarkEnd w:id="1108"/>
      <w:r>
        <w:t xml:space="preserve"> </w:t>
      </w:r>
    </w:p>
    <w:p w:rsidR="00CA77A8" w:rsidRDefault="00CA77A8" w:rsidP="00CA77A8">
      <w:pPr>
        <w:numPr>
          <w:ins w:id="1109" w:author="Pekka Rinne" w:date="2010-03-30T12:35:00Z"/>
        </w:numPr>
        <w:rPr>
          <w:ins w:id="1110" w:author="Pekka Rinne" w:date="2010-03-30T12:35:00Z"/>
        </w:rPr>
        <w:pPrChange w:id="1111" w:author="Pekka Rinne" w:date="2010-03-30T12:35:00Z">
          <w:pPr>
            <w:pStyle w:val="Heading3"/>
          </w:pPr>
        </w:pPrChange>
      </w:pPr>
    </w:p>
    <w:p w:rsidR="00CA77A8" w:rsidRDefault="00CA77A8" w:rsidP="00CA77A8">
      <w:pPr>
        <w:numPr>
          <w:ins w:id="1112" w:author="Pekka Rinne" w:date="2010-03-30T12:35:00Z"/>
        </w:numPr>
        <w:rPr>
          <w:ins w:id="1113" w:author="Pekka Rinne" w:date="2010-03-30T12:35:00Z"/>
        </w:rPr>
        <w:pPrChange w:id="1114" w:author="Pekka Rinne" w:date="2010-03-30T12:35:00Z">
          <w:pPr>
            <w:pStyle w:val="Heading3"/>
          </w:pPr>
        </w:pPrChange>
      </w:pPr>
      <w:ins w:id="1115" w:author="Pekka Rinne" w:date="2010-03-30T12:35:00Z">
        <w:r>
          <w:rPr>
            <w:b/>
          </w:rPr>
          <w:t>Ei pakollinen</w:t>
        </w:r>
      </w:ins>
    </w:p>
    <w:p w:rsidR="00CA77A8" w:rsidRDefault="00CA77A8"/>
    <w:p w:rsidR="00CA77A8" w:rsidRDefault="00CA77A8">
      <w:r>
        <w:t>Maksutiedot:</w:t>
      </w:r>
      <w:r>
        <w:tab/>
        <w:t>otsikkokoodi: 11</w:t>
      </w:r>
      <w:r>
        <w:tab/>
      </w:r>
      <w:r>
        <w:tab/>
        <w:t>otsikkokoodisto (</w:t>
      </w:r>
      <w:r w:rsidRPr="008D2C1A">
        <w:t>1.2.246.537.6.40182.2009</w:t>
      </w:r>
      <w:r>
        <w:t>)</w:t>
      </w:r>
    </w:p>
    <w:p w:rsidR="00CA77A8" w:rsidRDefault="00CA77A8"/>
    <w:p w:rsidR="00CA77A8" w:rsidRDefault="00CA77A8">
      <w:pPr>
        <w:pStyle w:val="Heading4"/>
        <w:numPr>
          <w:numberingChange w:id="1116" w:author="Pekka Rinne" w:date="2010-03-30T12:01:00Z" w:original="%1:2:0:.%2:3:0:.%3:11:0:.%4:1:0:"/>
        </w:numPr>
      </w:pPr>
      <w:bookmarkStart w:id="1117" w:name="_Toc261604603"/>
      <w:r>
        <w:t>Maksaja</w:t>
      </w:r>
      <w:bookmarkEnd w:id="1117"/>
    </w:p>
    <w:p w:rsidR="00CA77A8" w:rsidRDefault="00CA77A8" w:rsidP="00CA77A8">
      <w:pPr>
        <w:numPr>
          <w:ins w:id="1118" w:author="Pekka Rinne" w:date="2010-03-30T12:36:00Z"/>
        </w:numPr>
        <w:rPr>
          <w:ins w:id="1119" w:author="Pekka Rinne" w:date="2010-03-30T12:36:00Z"/>
        </w:rPr>
        <w:pPrChange w:id="1120" w:author="Pekka Rinne" w:date="2010-03-30T12:35:00Z">
          <w:pPr>
            <w:pStyle w:val="Heading4"/>
          </w:pPr>
        </w:pPrChange>
      </w:pPr>
    </w:p>
    <w:p w:rsidR="00CA77A8" w:rsidRDefault="00CA77A8" w:rsidP="00CA77A8">
      <w:pPr>
        <w:numPr>
          <w:ins w:id="1121" w:author="Pekka Rinne" w:date="2010-03-30T12:35:00Z"/>
        </w:numPr>
        <w:rPr>
          <w:ins w:id="1122" w:author="Pekka Rinne" w:date="2010-03-30T12:35:00Z"/>
        </w:rPr>
        <w:pPrChange w:id="1123" w:author="Pekka Rinne" w:date="2010-03-30T12:35:00Z">
          <w:pPr>
            <w:pStyle w:val="Heading4"/>
          </w:pPr>
        </w:pPrChange>
      </w:pPr>
      <w:ins w:id="1124" w:author="Pekka Rinne" w:date="2010-03-30T12:36:00Z">
        <w:r>
          <w:rPr>
            <w:b/>
          </w:rPr>
          <w:t>Ei pakollinen</w:t>
        </w:r>
      </w:ins>
    </w:p>
    <w:p w:rsidR="00CA77A8" w:rsidRDefault="00CA77A8"/>
    <w:p w:rsidR="00CA77A8" w:rsidRDefault="00CA77A8">
      <w:r>
        <w:t>Maksaja:</w:t>
      </w:r>
      <w:r>
        <w:tab/>
        <w:t>kenttäkoodi: 31</w:t>
      </w:r>
      <w:r>
        <w:tab/>
      </w:r>
      <w:r>
        <w:tab/>
        <w:t xml:space="preserve">koodisto: 1.2.246.537.6.12.2002.124 </w:t>
      </w:r>
    </w:p>
    <w:p w:rsidR="00CA77A8" w:rsidRDefault="00CA77A8">
      <w:r>
        <w:t xml:space="preserve">Maksuosuus: </w:t>
      </w:r>
      <w:r>
        <w:tab/>
        <w:t>kenttäkoodi: 31.1</w:t>
      </w:r>
      <w:r>
        <w:tab/>
      </w:r>
      <w:r>
        <w:tab/>
        <w:t xml:space="preserve">koodisto: 1.2.246.537.6.12.2002.124 </w:t>
      </w:r>
    </w:p>
    <w:p w:rsidR="00CA77A8" w:rsidRDefault="00CA77A8"/>
    <w:p w:rsidR="00CA77A8" w:rsidRDefault="00CA77A8">
      <w:r>
        <w:t>Maksun enimmäismäärä ilmoitetaan value-elementissä, tietotyyppi on MO.</w:t>
      </w:r>
    </w:p>
    <w:p w:rsidR="00CA77A8" w:rsidRDefault="00CA77A8">
      <w:r>
        <w:t xml:space="preserve"> Maksajan oid-tunnus sijoitetaan elementtiin</w:t>
      </w:r>
    </w:p>
    <w:p w:rsidR="00CA77A8" w:rsidRDefault="00CA77A8">
      <w:r w:rsidRPr="009C78A3">
        <w:t xml:space="preserve">&lt;author&gt;&lt;assignedAuthor&gt;&lt;id&gt; sekä myös elementtiin &lt;author&gt;&lt;assignedAuthor&gt;&lt;representedOrganization&gt;&lt;id&gt;. </w:t>
      </w:r>
      <w:r>
        <w:t>Maksajan roolitarkenne sijoitetaan elementtiin &lt;author&gt;&lt;assignedAuthor&gt;&lt;code&gt; ja se saadaan koodistosta 1.2.246.537.5.40018.2003.</w:t>
      </w:r>
    </w:p>
    <w:p w:rsidR="00CA77A8" w:rsidRDefault="00CA77A8"/>
    <w:p w:rsidR="00CA77A8" w:rsidRPr="00C22482" w:rsidRDefault="00CA77A8">
      <w:r>
        <w:t xml:space="preserve">Maksuosuus prosentteina kokonaishinnasta sijoitetaan omaan observation-komponenttiinsa. </w:t>
      </w:r>
      <w:r w:rsidRPr="00C22482">
        <w:t>Arvo ilmoitetaan value-elementissä tietotyypillä REAL.</w:t>
      </w:r>
    </w:p>
    <w:p w:rsidR="00CA77A8" w:rsidRPr="00C22482" w:rsidRDefault="00CA77A8"/>
    <w:p w:rsidR="00CA77A8" w:rsidRPr="00C22482" w:rsidRDefault="00CA77A8" w:rsidP="004E0E2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CA77A8" w:rsidRPr="00C22482" w:rsidRDefault="00CA77A8">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FF0000"/>
          <w:highlight w:val="white"/>
          <w:lang w:eastAsia="fi-FI"/>
        </w:rPr>
        <w:t xml:space="preserve"> classCode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OBS</w:t>
      </w:r>
      <w:r w:rsidRPr="00C22482">
        <w:rPr>
          <w:rFonts w:ascii="Arial" w:hAnsi="Arial" w:cs="Arial"/>
          <w:color w:val="0000FF"/>
          <w:highlight w:val="white"/>
          <w:lang w:eastAsia="fi-FI"/>
        </w:rPr>
        <w:t>"</w:t>
      </w:r>
      <w:r w:rsidRPr="00C22482">
        <w:rPr>
          <w:rFonts w:ascii="Arial" w:hAnsi="Arial" w:cs="Arial"/>
          <w:color w:val="FF0000"/>
          <w:highlight w:val="white"/>
          <w:lang w:eastAsia="fi-FI"/>
        </w:rPr>
        <w:t xml:space="preserve"> moodCode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EVN</w:t>
      </w:r>
      <w:r w:rsidRPr="00C22482">
        <w:rPr>
          <w:rFonts w:ascii="Arial" w:hAnsi="Arial" w:cs="Arial"/>
          <w:color w:val="0000FF"/>
          <w:highlight w:val="white"/>
          <w:lang w:eastAsia="fi-FI"/>
        </w:rPr>
        <w:t>"&gt;</w:t>
      </w:r>
    </w:p>
    <w:p w:rsidR="00CA77A8" w:rsidRPr="00C22482" w:rsidRDefault="00CA77A8" w:rsidP="004E0E25">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code</w:t>
      </w:r>
      <w:r w:rsidRPr="00C22482">
        <w:rPr>
          <w:rFonts w:ascii="Arial" w:hAnsi="Arial" w:cs="Arial"/>
          <w:color w:val="FF0000"/>
          <w:highlight w:val="white"/>
          <w:lang w:eastAsia="fi-FI"/>
        </w:rPr>
        <w:t xml:space="preserve"> 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31</w:t>
      </w:r>
      <w:r w:rsidRPr="00C22482">
        <w:rPr>
          <w:rFonts w:ascii="Arial" w:hAnsi="Arial" w:cs="Arial"/>
          <w:color w:val="0000FF"/>
          <w:highlight w:val="white"/>
          <w:lang w:eastAsia="fi-FI"/>
        </w:rPr>
        <w:t>"</w:t>
      </w:r>
      <w:r w:rsidRPr="00C22482">
        <w:rPr>
          <w:rFonts w:ascii="Arial" w:hAnsi="Arial" w:cs="Arial"/>
          <w:color w:val="FF0000"/>
          <w:highlight w:val="white"/>
          <w:lang w:eastAsia="fi-FI"/>
        </w:rPr>
        <w:t xml:space="preserve"> codeSystem</w:t>
      </w:r>
      <w:r w:rsidRPr="00C22482">
        <w:rPr>
          <w:rFonts w:ascii="Arial" w:hAnsi="Arial" w:cs="Arial"/>
          <w:color w:val="0000FF"/>
          <w:highlight w:val="white"/>
          <w:lang w:eastAsia="fi-FI"/>
        </w:rPr>
        <w:t>="</w:t>
      </w:r>
      <w:r w:rsidRPr="00C22482">
        <w:rPr>
          <w:rFonts w:ascii="Arial" w:hAnsi="Arial" w:cs="Arial"/>
          <w:color w:val="000000"/>
          <w:highlight w:val="white"/>
          <w:lang w:eastAsia="fi-FI"/>
        </w:rPr>
        <w:t>1.2.246.537.6.12.2002.124</w:t>
      </w:r>
      <w:r w:rsidRPr="00C22482">
        <w:rPr>
          <w:rFonts w:ascii="Arial" w:hAnsi="Arial" w:cs="Arial"/>
          <w:color w:val="0000FF"/>
          <w:highlight w:val="white"/>
          <w:lang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eastAsia="fi-FI"/>
        </w:rPr>
        <w:tab/>
      </w:r>
      <w:r>
        <w:rPr>
          <w:rFonts w:ascii="Arial" w:hAnsi="Arial" w:cs="Arial"/>
          <w:color w:val="0000FF"/>
          <w:highlight w:val="white"/>
          <w:lang w:val="en-US" w:eastAsia="fi-FI"/>
        </w:rPr>
        <w:t>&lt;effectiveTime value=“200309300945”/&gt;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MO</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currency</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EUR</w:t>
      </w:r>
      <w:r w:rsidRPr="0038571B">
        <w:rPr>
          <w:rFonts w:ascii="Arial" w:hAnsi="Arial" w:cs="Arial"/>
          <w:color w:val="0000FF"/>
          <w:highlight w:val="white"/>
          <w:lang w:val="en-US" w:eastAsia="fi-FI"/>
        </w:rPr>
        <w:t>"/&gt;</w:t>
      </w:r>
    </w:p>
    <w:p w:rsidR="00CA77A8" w:rsidRPr="009E385C"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Pr="009E385C"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1.2.246.537.5.40018.2003</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addr</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REAL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4E0E25" w:rsidRDefault="00CA77A8"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4E0E25" w:rsidRDefault="00CA77A8" w:rsidP="004E0E25">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pStyle w:val="Heading4"/>
        <w:numPr>
          <w:numberingChange w:id="1125" w:author="Pekka Rinne" w:date="2010-03-30T12:01:00Z" w:original="%1:2:0:.%2:3:0:.%3:11:0:.%4:2:0:"/>
        </w:numPr>
      </w:pPr>
      <w:bookmarkStart w:id="1126" w:name="_Toc261604604"/>
      <w:r>
        <w:t>Maksusitoumus</w:t>
      </w:r>
      <w:bookmarkEnd w:id="1126"/>
    </w:p>
    <w:p w:rsidR="00CA77A8" w:rsidRDefault="00CA77A8" w:rsidP="00CA77A8">
      <w:pPr>
        <w:numPr>
          <w:ins w:id="1127" w:author="Pekka Rinne" w:date="2010-03-30T12:36:00Z"/>
        </w:numPr>
        <w:rPr>
          <w:ins w:id="1128" w:author="Pekka Rinne" w:date="2010-03-30T12:36:00Z"/>
        </w:rPr>
        <w:pPrChange w:id="1129" w:author="Pekka Rinne" w:date="2010-03-30T12:36:00Z">
          <w:pPr>
            <w:pStyle w:val="Heading4"/>
          </w:pPr>
        </w:pPrChange>
      </w:pPr>
    </w:p>
    <w:p w:rsidR="00CA77A8" w:rsidRDefault="00CA77A8" w:rsidP="00CA77A8">
      <w:pPr>
        <w:numPr>
          <w:ins w:id="1130" w:author="Pekka Rinne" w:date="2010-03-30T12:36:00Z"/>
        </w:numPr>
        <w:rPr>
          <w:ins w:id="1131" w:author="Pekka Rinne" w:date="2010-03-30T12:36:00Z"/>
        </w:rPr>
        <w:pPrChange w:id="1132" w:author="Pekka Rinne" w:date="2010-03-30T12:36:00Z">
          <w:pPr>
            <w:pStyle w:val="Heading4"/>
          </w:pPr>
        </w:pPrChange>
      </w:pPr>
      <w:ins w:id="1133" w:author="Pekka Rinne" w:date="2010-03-30T12:36:00Z">
        <w:r>
          <w:rPr>
            <w:b/>
          </w:rPr>
          <w:t>Ei pakollinen</w:t>
        </w:r>
      </w:ins>
    </w:p>
    <w:p w:rsidR="00CA77A8" w:rsidRDefault="00CA77A8"/>
    <w:p w:rsidR="00CA77A8" w:rsidRDefault="00CA77A8">
      <w:r>
        <w:t>Maksusitoumus:</w:t>
      </w:r>
      <w:r>
        <w:tab/>
      </w:r>
      <w:r>
        <w:tab/>
        <w:t>Kenttäkoodi: 32</w:t>
      </w:r>
      <w:r>
        <w:tab/>
      </w:r>
      <w:r>
        <w:tab/>
        <w:t xml:space="preserve">koodisto: 1.2.246.537.6.12.2002.124  </w:t>
      </w:r>
    </w:p>
    <w:p w:rsidR="00CA77A8" w:rsidRDefault="00CA77A8">
      <w:r>
        <w:t xml:space="preserve">Maksusitoumuksen laji: </w:t>
      </w:r>
      <w:r>
        <w:tab/>
        <w:t>Kenttäkoodi: 32.1</w:t>
      </w:r>
      <w:r>
        <w:tab/>
        <w:t xml:space="preserve">koodisto: 1.2.246.537.6.12.2002.124 </w:t>
      </w:r>
    </w:p>
    <w:p w:rsidR="00CA77A8" w:rsidRDefault="00CA77A8">
      <w:r>
        <w:t xml:space="preserve">Maksusitoumuksen tila: </w:t>
      </w:r>
      <w:r>
        <w:tab/>
        <w:t>Kenttäkoodi: 32.2</w:t>
      </w:r>
      <w:r>
        <w:tab/>
        <w:t xml:space="preserve">koodisto: 1.2.246.537.6.12.2002.124 </w:t>
      </w:r>
    </w:p>
    <w:p w:rsidR="00CA77A8" w:rsidRDefault="00CA77A8">
      <w:r>
        <w:t>SHP:n maksusitoumusvarmennus: Kenttäkoodi: 32.3</w:t>
      </w:r>
      <w:r>
        <w:tab/>
        <w:t xml:space="preserve">koodisto: 1.2.246.537.6.12.2002.124 </w:t>
      </w:r>
    </w:p>
    <w:p w:rsidR="00CA77A8" w:rsidRDefault="00CA77A8">
      <w:r>
        <w:t>Hoidon peruste ESH § 30: Kenttäkoodi: 32.4</w:t>
      </w:r>
      <w:r>
        <w:tab/>
        <w:t xml:space="preserve">koodisto: 1.2.246.537.6.12.2002.124 </w:t>
      </w:r>
    </w:p>
    <w:p w:rsidR="00CA77A8" w:rsidRDefault="00CA77A8"/>
    <w:p w:rsidR="00CA77A8" w:rsidRDefault="00CA77A8">
      <w:r>
        <w:t>Maksusitoumuksen tunnus ilmoitetaan elementissä id OID-koodina. Maksusitoumuksen tunnus on kirjanpidon ja laskutusliikenteen tunnus, jossa solmutyyppinä on 16, esim. root=”</w:t>
      </w:r>
      <w:r>
        <w:rPr>
          <w:lang w:eastAsia="fi-FI"/>
        </w:rPr>
        <w:t>1.2.246.537.10.15675350.16”, extension=”2004.2544”.</w:t>
      </w:r>
    </w:p>
    <w:p w:rsidR="00CA77A8" w:rsidRDefault="00CA77A8"/>
    <w:p w:rsidR="00CA77A8" w:rsidRDefault="00CA77A8">
      <w:r>
        <w:t>Maksun yläraja ilmoitetaan value-elementissä tietotyypillä MO ja maksusitoumuksen voimassaoloaika elementissä effectiveTime.</w:t>
      </w:r>
    </w:p>
    <w:p w:rsidR="00CA77A8" w:rsidRDefault="00CA77A8"/>
    <w:p w:rsidR="00CA77A8" w:rsidRDefault="00CA77A8">
      <w:r>
        <w:t>Maksusitoumuksen laji ja tila ilmoitetaan omissa komponenteissaan seuraavilla koodistoilla:</w:t>
      </w:r>
    </w:p>
    <w:p w:rsidR="00CA77A8" w:rsidRDefault="00CA77A8"/>
    <w:p w:rsidR="00CA77A8" w:rsidRDefault="00CA77A8">
      <w:r>
        <w:t>Maksusitoumuksen laji: 1.2.246.537.5.40019.2003</w:t>
      </w:r>
    </w:p>
    <w:p w:rsidR="00CA77A8" w:rsidRDefault="00CA77A8">
      <w:r>
        <w:t>Maksusitoumuksen tila: 1.2.246.537.5.40020.2003</w:t>
      </w:r>
    </w:p>
    <w:p w:rsidR="00CA77A8" w:rsidRDefault="00CA77A8"/>
    <w:p w:rsidR="00CA77A8" w:rsidRDefault="00CA77A8">
      <w:r>
        <w:t>SHP:n maksusitoumusvarmennus ja onko hoito ESH-pykälän 30 mukainen ovat omissa komponenteissaan, joissa observation value-elementin tietotyyppi on BL.</w:t>
      </w:r>
    </w:p>
    <w:p w:rsidR="00CA77A8" w:rsidRDefault="00CA77A8"/>
    <w:p w:rsidR="00CA77A8" w:rsidRDefault="00CA77A8"/>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A77A8" w:rsidRDefault="00CA77A8" w:rsidP="00927E9E">
      <w:pPr>
        <w:autoSpaceDE w:val="0"/>
        <w:autoSpaceDN w:val="0"/>
        <w:adjustRightInd w:val="0"/>
        <w:rPr>
          <w:rFonts w:ascii="Arial" w:hAnsi="Arial" w:cs="Arial"/>
          <w:color w:val="000000"/>
          <w:highlight w:val="white"/>
          <w:lang w:val="nl-NL" w:eastAsia="fi-FI"/>
          <w:rPrChange w:id="1134" w:author="Unknown">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nl-NL" w:eastAsia="fi-FI"/>
          <w:rPrChange w:id="1135"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36" w:author="JAL" w:date="2010-08-03T15:31:00Z">
            <w:rPr>
              <w:rFonts w:ascii="Arial" w:hAnsi="Arial" w:cs="Arial"/>
              <w:b/>
              <w:color w:val="800000"/>
              <w:kern w:val="28"/>
              <w:sz w:val="24"/>
              <w:highlight w:val="white"/>
              <w:lang w:val="en-US" w:eastAsia="fi-FI"/>
            </w:rPr>
          </w:rPrChange>
        </w:rPr>
        <w:t>id</w:t>
      </w:r>
      <w:r w:rsidRPr="00CA77A8">
        <w:rPr>
          <w:rFonts w:ascii="Arial" w:hAnsi="Arial" w:cs="Arial"/>
          <w:color w:val="FF0000"/>
          <w:highlight w:val="white"/>
          <w:lang w:val="nl-NL" w:eastAsia="fi-FI"/>
          <w:rPrChange w:id="1137" w:author="JAL" w:date="2010-08-03T15:31: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nl-NL" w:eastAsia="fi-FI"/>
          <w:rPrChange w:id="1138"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39" w:author="JAL" w:date="2010-08-03T15:31:00Z">
            <w:rPr>
              <w:rFonts w:ascii="Arial" w:hAnsi="Arial" w:cs="Arial"/>
              <w:b/>
              <w:color w:val="000000"/>
              <w:kern w:val="28"/>
              <w:sz w:val="24"/>
              <w:highlight w:val="white"/>
              <w:lang w:val="en-US" w:eastAsia="fi-FI"/>
            </w:rPr>
          </w:rPrChange>
        </w:rPr>
        <w:t>1.2.246.537.10.15675350.16</w:t>
      </w:r>
      <w:r w:rsidRPr="00CA77A8">
        <w:rPr>
          <w:rFonts w:ascii="Arial" w:hAnsi="Arial" w:cs="Arial"/>
          <w:color w:val="0000FF"/>
          <w:highlight w:val="white"/>
          <w:lang w:val="nl-NL" w:eastAsia="fi-FI"/>
          <w:rPrChange w:id="1140"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141" w:author="JAL" w:date="2010-08-03T15:31:00Z">
            <w:rPr>
              <w:rFonts w:ascii="Arial" w:hAnsi="Arial" w:cs="Arial"/>
              <w:b/>
              <w:color w:val="FF0000"/>
              <w:kern w:val="28"/>
              <w:sz w:val="24"/>
              <w:highlight w:val="white"/>
              <w:lang w:val="en-US" w:eastAsia="fi-FI"/>
            </w:rPr>
          </w:rPrChange>
        </w:rPr>
        <w:t xml:space="preserve"> extension</w:t>
      </w:r>
      <w:r w:rsidRPr="00CA77A8">
        <w:rPr>
          <w:rFonts w:ascii="Arial" w:hAnsi="Arial" w:cs="Arial"/>
          <w:color w:val="0000FF"/>
          <w:highlight w:val="white"/>
          <w:lang w:val="nl-NL" w:eastAsia="fi-FI"/>
          <w:rPrChange w:id="1142"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43" w:author="JAL" w:date="2010-08-03T15:31:00Z">
            <w:rPr>
              <w:rFonts w:ascii="Arial" w:hAnsi="Arial" w:cs="Arial"/>
              <w:b/>
              <w:color w:val="000000"/>
              <w:kern w:val="28"/>
              <w:sz w:val="24"/>
              <w:highlight w:val="white"/>
              <w:lang w:val="en-US" w:eastAsia="fi-FI"/>
            </w:rPr>
          </w:rPrChange>
        </w:rPr>
        <w:t>2004.2544</w:t>
      </w:r>
      <w:r w:rsidRPr="00CA77A8">
        <w:rPr>
          <w:rFonts w:ascii="Arial" w:hAnsi="Arial" w:cs="Arial"/>
          <w:color w:val="0000FF"/>
          <w:highlight w:val="white"/>
          <w:lang w:val="nl-NL" w:eastAsia="fi-FI"/>
          <w:rPrChange w:id="1144" w:author="JAL" w:date="2010-08-03T15:31:00Z">
            <w:rPr>
              <w:rFonts w:ascii="Arial" w:hAnsi="Arial" w:cs="Arial"/>
              <w:b/>
              <w:color w:val="0000FF"/>
              <w:kern w:val="28"/>
              <w:sz w:val="24"/>
              <w:highlight w:val="white"/>
              <w:lang w:val="en-US" w:eastAsia="fi-FI"/>
            </w:rPr>
          </w:rPrChange>
        </w:rPr>
        <w:t>"/&gt;</w:t>
      </w:r>
    </w:p>
    <w:p w:rsidR="00CA77A8" w:rsidRPr="00CA77A8" w:rsidRDefault="00CA77A8" w:rsidP="00927E9E">
      <w:pPr>
        <w:autoSpaceDE w:val="0"/>
        <w:autoSpaceDN w:val="0"/>
        <w:adjustRightInd w:val="0"/>
        <w:rPr>
          <w:rFonts w:ascii="Arial" w:hAnsi="Arial" w:cs="Arial"/>
          <w:color w:val="000000"/>
          <w:highlight w:val="white"/>
          <w:lang w:val="nl-NL" w:eastAsia="fi-FI"/>
          <w:rPrChange w:id="1145"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1146"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47" w:author="JAL" w:date="2010-08-03T15:31: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nl-NL" w:eastAsia="fi-FI"/>
          <w:rPrChange w:id="1148"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1149"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50" w:author="JAL" w:date="2010-08-03T15:31:00Z">
            <w:rPr>
              <w:rFonts w:ascii="Arial" w:hAnsi="Arial" w:cs="Arial"/>
              <w:b/>
              <w:color w:val="000000"/>
              <w:kern w:val="28"/>
              <w:sz w:val="24"/>
              <w:highlight w:val="white"/>
              <w:lang w:val="en-US" w:eastAsia="fi-FI"/>
            </w:rPr>
          </w:rPrChange>
        </w:rPr>
        <w:t>32</w:t>
      </w:r>
      <w:r w:rsidRPr="00CA77A8">
        <w:rPr>
          <w:rFonts w:ascii="Arial" w:hAnsi="Arial" w:cs="Arial"/>
          <w:color w:val="0000FF"/>
          <w:highlight w:val="white"/>
          <w:lang w:val="nl-NL" w:eastAsia="fi-FI"/>
          <w:rPrChange w:id="1151"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152" w:author="JAL" w:date="2010-08-03T15:31: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nl-NL" w:eastAsia="fi-FI"/>
          <w:rPrChange w:id="1153"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54" w:author="JAL" w:date="2010-08-03T15:31:00Z">
            <w:rPr>
              <w:rFonts w:ascii="Arial" w:hAnsi="Arial" w:cs="Arial"/>
              <w:b/>
              <w:color w:val="000000"/>
              <w:kern w:val="28"/>
              <w:sz w:val="24"/>
              <w:highlight w:val="white"/>
              <w:lang w:val="en-US" w:eastAsia="fi-FI"/>
            </w:rPr>
          </w:rPrChange>
        </w:rPr>
        <w:t>1.2.246.537.6.12.2002.124</w:t>
      </w:r>
      <w:r w:rsidRPr="00CA77A8">
        <w:rPr>
          <w:rFonts w:ascii="Arial" w:hAnsi="Arial" w:cs="Arial"/>
          <w:color w:val="0000FF"/>
          <w:highlight w:val="white"/>
          <w:lang w:val="nl-NL" w:eastAsia="fi-FI"/>
          <w:rPrChange w:id="1155" w:author="JAL" w:date="2010-08-03T15:31:00Z">
            <w:rPr>
              <w:rFonts w:ascii="Arial" w:hAnsi="Arial" w:cs="Arial"/>
              <w:b/>
              <w:color w:val="0000FF"/>
              <w:kern w:val="28"/>
              <w:sz w:val="24"/>
              <w:highlight w:val="white"/>
              <w:lang w:val="en-US" w:eastAsia="fi-FI"/>
            </w:rPr>
          </w:rPrChange>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Pr>
          <w:rFonts w:ascii="Arial" w:hAnsi="Arial" w:cs="Arial"/>
          <w:color w:val="0000FF"/>
          <w:highlight w:val="white"/>
          <w:lang w:val="en-US" w:eastAsia="fi-FI"/>
        </w:rPr>
        <w:t>&lt;effectiveTime value=“200309300945”/&gt;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MO</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currency</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EUR</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1.2.246.537.5.40019.2003</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1.2.246.537.5.40020.2003</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Pr="009E385C"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927E9E"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CA77A8" w:rsidRPr="008E2B7F" w:rsidRDefault="00CA77A8"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observation</w:t>
      </w:r>
      <w:r w:rsidRPr="008E2B7F">
        <w:rPr>
          <w:rFonts w:ascii="Arial" w:hAnsi="Arial" w:cs="Arial"/>
          <w:color w:val="0000FF"/>
          <w:highlight w:val="white"/>
          <w:lang w:val="en-US" w:eastAsia="fi-FI"/>
        </w:rPr>
        <w:t>&gt;</w:t>
      </w:r>
    </w:p>
    <w:p w:rsidR="00CA77A8" w:rsidRPr="008E2B7F" w:rsidRDefault="00CA77A8" w:rsidP="00927E9E">
      <w:pPr>
        <w:autoSpaceDE w:val="0"/>
        <w:autoSpaceDN w:val="0"/>
        <w:adjustRightInd w:val="0"/>
        <w:rPr>
          <w:rFonts w:ascii="Arial" w:hAnsi="Arial" w:cs="Arial"/>
          <w:color w:val="000000"/>
          <w:highlight w:val="white"/>
          <w:lang w:val="en-US" w:eastAsia="fi-FI"/>
        </w:rPr>
      </w:pPr>
      <w:r w:rsidRPr="008E2B7F">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entryRelationship</w:t>
      </w:r>
      <w:r w:rsidRPr="008E2B7F">
        <w:rPr>
          <w:rFonts w:ascii="Arial" w:hAnsi="Arial" w:cs="Arial"/>
          <w:color w:val="0000FF"/>
          <w:highlight w:val="white"/>
          <w:lang w:val="en-US" w:eastAsia="fi-FI"/>
        </w:rPr>
        <w:t>&gt;</w:t>
      </w:r>
    </w:p>
    <w:p w:rsidR="00CA77A8" w:rsidRPr="008E2B7F" w:rsidRDefault="00CA77A8" w:rsidP="00927E9E">
      <w:pPr>
        <w:autoSpaceDE w:val="0"/>
        <w:autoSpaceDN w:val="0"/>
        <w:adjustRightInd w:val="0"/>
        <w:rPr>
          <w:rFonts w:ascii="Arial" w:hAnsi="Arial" w:cs="Arial"/>
          <w:color w:val="000000"/>
          <w:highlight w:val="white"/>
          <w:lang w:val="en-US" w:eastAsia="fi-FI"/>
        </w:rPr>
      </w:pPr>
      <w:r w:rsidRPr="008E2B7F">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observation</w:t>
      </w:r>
      <w:r w:rsidRPr="008E2B7F">
        <w:rPr>
          <w:rFonts w:ascii="Arial" w:hAnsi="Arial" w:cs="Arial"/>
          <w:color w:val="0000FF"/>
          <w:highlight w:val="white"/>
          <w:lang w:val="en-US" w:eastAsia="fi-FI"/>
        </w:rPr>
        <w:t>&gt;</w:t>
      </w:r>
    </w:p>
    <w:p w:rsidR="00CA77A8" w:rsidRPr="00CF5B0E" w:rsidRDefault="00CA77A8">
      <w:pPr>
        <w:rPr>
          <w:lang w:val="en-GB"/>
        </w:rPr>
      </w:pP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entry</w:t>
      </w:r>
      <w:r w:rsidRPr="008E2B7F">
        <w:rPr>
          <w:rFonts w:ascii="Arial" w:hAnsi="Arial" w:cs="Arial"/>
          <w:color w:val="0000FF"/>
          <w:highlight w:val="white"/>
          <w:lang w:val="en-US" w:eastAsia="fi-FI"/>
        </w:rPr>
        <w:t>&gt;</w:t>
      </w:r>
      <w:r w:rsidRPr="008E2B7F">
        <w:rPr>
          <w:lang w:val="en-US"/>
        </w:rPr>
        <w:t>&lt;effectiveTime value=“200309300945”/&gt;</w:t>
      </w:r>
      <w:r>
        <w:rPr>
          <w:lang w:val="en-GB"/>
        </w:rPr>
        <w:t>&lt;effectiveTime value=“200309300945”/&gt;&lt;effectiveTime value=“200309300945”/&gt;&lt;effectiveTime value=“200309300945”/&gt;&lt;effectiveTime value=“200309300945”/&gt;</w:t>
      </w:r>
    </w:p>
    <w:p w:rsidR="00CA77A8" w:rsidRPr="00CF5B0E" w:rsidRDefault="00CA77A8">
      <w:pPr>
        <w:rPr>
          <w:lang w:val="en-GB"/>
        </w:rPr>
      </w:pPr>
    </w:p>
    <w:p w:rsidR="00CA77A8" w:rsidRDefault="00CA77A8">
      <w:pPr>
        <w:pStyle w:val="Heading3"/>
        <w:numPr>
          <w:numberingChange w:id="1156" w:author="Pekka Rinne" w:date="2010-03-30T12:01:00Z" w:original="%1:2:0:.%2:3:0:.%3:12:0:"/>
        </w:numPr>
      </w:pPr>
      <w:bookmarkStart w:id="1157" w:name="_Toc261604605"/>
      <w:r>
        <w:t>Kuljetuksen järjestäminen</w:t>
      </w:r>
      <w:bookmarkEnd w:id="1157"/>
      <w:r>
        <w:t xml:space="preserve"> </w:t>
      </w:r>
    </w:p>
    <w:p w:rsidR="00CA77A8" w:rsidRDefault="00CA77A8" w:rsidP="00CA77A8">
      <w:pPr>
        <w:numPr>
          <w:ins w:id="1158" w:author="Pekka Rinne" w:date="2010-03-30T12:36:00Z"/>
        </w:numPr>
        <w:rPr>
          <w:ins w:id="1159" w:author="Pekka Rinne" w:date="2010-03-30T12:36:00Z"/>
        </w:rPr>
        <w:pPrChange w:id="1160" w:author="Pekka Rinne" w:date="2010-03-30T12:36:00Z">
          <w:pPr>
            <w:pStyle w:val="Heading3"/>
          </w:pPr>
        </w:pPrChange>
      </w:pPr>
    </w:p>
    <w:p w:rsidR="00CA77A8" w:rsidRDefault="00CA77A8" w:rsidP="00CA77A8">
      <w:pPr>
        <w:numPr>
          <w:ins w:id="1161" w:author="Pekka Rinne" w:date="2010-03-30T12:36:00Z"/>
        </w:numPr>
        <w:rPr>
          <w:ins w:id="1162" w:author="Pekka Rinne" w:date="2010-03-30T12:36:00Z"/>
        </w:rPr>
        <w:pPrChange w:id="1163" w:author="Pekka Rinne" w:date="2010-03-30T12:36:00Z">
          <w:pPr>
            <w:pStyle w:val="Heading3"/>
          </w:pPr>
        </w:pPrChange>
      </w:pPr>
      <w:ins w:id="1164" w:author="Pekka Rinne" w:date="2010-03-30T12:36:00Z">
        <w:r>
          <w:rPr>
            <w:b/>
          </w:rPr>
          <w:t>Ei pakollinen</w:t>
        </w:r>
      </w:ins>
    </w:p>
    <w:p w:rsidR="00CA77A8" w:rsidRDefault="00CA77A8"/>
    <w:p w:rsidR="00CA77A8" w:rsidRDefault="00CA77A8">
      <w:r>
        <w:t>Kuljetuksen järjestäminen:</w:t>
      </w:r>
      <w:r>
        <w:tab/>
        <w:t>otsikkokoodi: 12</w:t>
      </w:r>
      <w:r>
        <w:tab/>
      </w:r>
      <w:r>
        <w:tab/>
        <w:t>otsikkokoodisto (</w:t>
      </w:r>
      <w:r w:rsidRPr="00C4354C">
        <w:t>1.2.246.537.6.40182.2009</w:t>
      </w:r>
      <w:r>
        <w:t>)</w:t>
      </w:r>
    </w:p>
    <w:p w:rsidR="00CA77A8" w:rsidRPr="002A52D3" w:rsidRDefault="00CA77A8" w:rsidP="002A52D3">
      <w:pPr>
        <w:pStyle w:val="Default"/>
        <w:rPr>
          <w:sz w:val="20"/>
          <w:szCs w:val="20"/>
        </w:rPr>
      </w:pPr>
      <w:r w:rsidRPr="0038571B">
        <w:rPr>
          <w:sz w:val="20"/>
          <w:szCs w:val="20"/>
        </w:rPr>
        <w:t>Kuljetuksen järjestäminen, ks. ”kertomus ja lomakkeet” 3.2.18.2 Kuljetuksen järjestäminen</w:t>
      </w:r>
      <w:r>
        <w:rPr>
          <w:sz w:val="20"/>
          <w:szCs w:val="20"/>
        </w:rPr>
        <w:t>.</w:t>
      </w:r>
    </w:p>
    <w:p w:rsidR="00CA77A8" w:rsidRDefault="00CA77A8"/>
    <w:p w:rsidR="00CA77A8" w:rsidRDefault="00CA77A8"/>
    <w:p w:rsidR="00CA77A8" w:rsidRDefault="00CA77A8">
      <w:pPr>
        <w:pStyle w:val="Heading1"/>
        <w:numPr>
          <w:numberingChange w:id="1165" w:author="Pekka Rinne" w:date="2010-03-30T12:01:00Z" w:original="%1:3:0:."/>
        </w:numPr>
      </w:pPr>
      <w:bookmarkStart w:id="1166" w:name="_Toc261604606"/>
      <w:r>
        <w:t>Hoitopalaute</w:t>
      </w:r>
      <w:bookmarkEnd w:id="1166"/>
    </w:p>
    <w:p w:rsidR="00CA77A8" w:rsidRDefault="00CA77A8"/>
    <w:p w:rsidR="00CA77A8" w:rsidRDefault="00CA77A8">
      <w:pPr>
        <w:pStyle w:val="Heading2"/>
        <w:numPr>
          <w:numberingChange w:id="1167" w:author="Pekka Rinne" w:date="2010-03-30T12:01:00Z" w:original="%1:3:0:.%2:1:0:"/>
        </w:numPr>
      </w:pPr>
      <w:bookmarkStart w:id="1168" w:name="_Toc261604607"/>
      <w:r>
        <w:t>Perusrakenne</w:t>
      </w:r>
      <w:bookmarkEnd w:id="1168"/>
    </w:p>
    <w:p w:rsidR="00CA77A8" w:rsidRDefault="00CA77A8"/>
    <w:p w:rsidR="00CA77A8" w:rsidRDefault="00CA77A8">
      <w:r>
        <w:t>Hoitopalautteessa lomaketunnus ilmoitetaan ensimmäisellä section-tasolla section codella 125 (koodisto 1.2.246.537.6.12.2002 lomake/näkymä) :</w:t>
      </w:r>
    </w:p>
    <w:p w:rsidR="00CA77A8" w:rsidRDefault="00CA77A8"/>
    <w:p w:rsidR="00CA77A8" w:rsidRPr="00CA77A8" w:rsidRDefault="00CA77A8" w:rsidP="0069171F">
      <w:pPr>
        <w:autoSpaceDE w:val="0"/>
        <w:autoSpaceDN w:val="0"/>
        <w:adjustRightInd w:val="0"/>
        <w:rPr>
          <w:rFonts w:ascii="Arial" w:hAnsi="Arial" w:cs="Arial"/>
          <w:color w:val="000000"/>
          <w:highlight w:val="white"/>
          <w:lang w:val="nl-NL" w:eastAsia="fi-FI"/>
          <w:rPrChange w:id="1169" w:author="Unknown">
            <w:rPr>
              <w:rFonts w:ascii="Arial" w:hAnsi="Arial" w:cs="Arial"/>
              <w:color w:val="000000"/>
              <w:highlight w:val="white"/>
              <w:lang w:val="en-US" w:eastAsia="fi-FI"/>
            </w:rPr>
          </w:rPrChange>
        </w:rPr>
      </w:pPr>
      <w:r w:rsidRPr="00CA77A8">
        <w:rPr>
          <w:rFonts w:ascii="Arial" w:hAnsi="Arial" w:cs="Arial"/>
          <w:color w:val="0000FF"/>
          <w:highlight w:val="white"/>
          <w:lang w:val="nl-NL" w:eastAsia="fi-FI"/>
          <w:rPrChange w:id="1170"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71" w:author="JAL" w:date="2010-08-03T15:31:00Z">
            <w:rPr>
              <w:rFonts w:ascii="Arial" w:hAnsi="Arial" w:cs="Arial"/>
              <w:b/>
              <w:color w:val="800000"/>
              <w:kern w:val="28"/>
              <w:sz w:val="24"/>
              <w:highlight w:val="white"/>
              <w:lang w:val="en-US" w:eastAsia="fi-FI"/>
            </w:rPr>
          </w:rPrChange>
        </w:rPr>
        <w:t>component</w:t>
      </w:r>
      <w:r w:rsidRPr="00CA77A8">
        <w:rPr>
          <w:rFonts w:ascii="Arial" w:hAnsi="Arial" w:cs="Arial"/>
          <w:color w:val="0000FF"/>
          <w:highlight w:val="white"/>
          <w:lang w:val="nl-NL" w:eastAsia="fi-FI"/>
          <w:rPrChange w:id="1172" w:author="JAL" w:date="2010-08-03T15:31:00Z">
            <w:rPr>
              <w:rFonts w:ascii="Arial" w:hAnsi="Arial" w:cs="Arial"/>
              <w:b/>
              <w:color w:val="0000FF"/>
              <w:kern w:val="28"/>
              <w:sz w:val="24"/>
              <w:highlight w:val="white"/>
              <w:lang w:val="en-US" w:eastAsia="fi-FI"/>
            </w:rPr>
          </w:rPrChange>
        </w:rPr>
        <w:t>&gt;</w:t>
      </w:r>
    </w:p>
    <w:p w:rsidR="00CA77A8" w:rsidRPr="00CA77A8" w:rsidRDefault="00CA77A8" w:rsidP="0069171F">
      <w:pPr>
        <w:autoSpaceDE w:val="0"/>
        <w:autoSpaceDN w:val="0"/>
        <w:adjustRightInd w:val="0"/>
        <w:ind w:firstLine="720"/>
        <w:rPr>
          <w:rFonts w:ascii="Arial" w:hAnsi="Arial" w:cs="Arial"/>
          <w:color w:val="000000"/>
          <w:highlight w:val="white"/>
          <w:lang w:val="nl-NL" w:eastAsia="fi-FI"/>
          <w:rPrChange w:id="1173" w:author="Unknown">
            <w:rPr>
              <w:rFonts w:ascii="Arial" w:hAnsi="Arial" w:cs="Arial"/>
              <w:color w:val="000000"/>
              <w:highlight w:val="white"/>
              <w:lang w:val="en-US" w:eastAsia="fi-FI"/>
            </w:rPr>
          </w:rPrChange>
        </w:rPr>
      </w:pPr>
      <w:r w:rsidRPr="00CA77A8">
        <w:rPr>
          <w:rFonts w:ascii="Arial" w:hAnsi="Arial" w:cs="Arial"/>
          <w:color w:val="0000FF"/>
          <w:highlight w:val="white"/>
          <w:lang w:val="nl-NL" w:eastAsia="fi-FI"/>
          <w:rPrChange w:id="1174"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75" w:author="JAL" w:date="2010-08-03T15:31:00Z">
            <w:rPr>
              <w:rFonts w:ascii="Arial" w:hAnsi="Arial" w:cs="Arial"/>
              <w:b/>
              <w:color w:val="800000"/>
              <w:kern w:val="28"/>
              <w:sz w:val="24"/>
              <w:highlight w:val="white"/>
              <w:lang w:val="en-US" w:eastAsia="fi-FI"/>
            </w:rPr>
          </w:rPrChange>
        </w:rPr>
        <w:t>templateId</w:t>
      </w:r>
      <w:r w:rsidRPr="00CA77A8">
        <w:rPr>
          <w:rFonts w:ascii="Arial" w:hAnsi="Arial" w:cs="Arial"/>
          <w:color w:val="FF0000"/>
          <w:highlight w:val="white"/>
          <w:lang w:val="nl-NL" w:eastAsia="fi-FI"/>
          <w:rPrChange w:id="1176" w:author="JAL" w:date="2010-08-03T15:31: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nl-NL" w:eastAsia="fi-FI"/>
          <w:rPrChange w:id="1177"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78" w:author="JAL" w:date="2010-08-03T15:31:00Z">
            <w:rPr>
              <w:rFonts w:ascii="Arial" w:hAnsi="Arial" w:cs="Arial"/>
              <w:b/>
              <w:color w:val="000000"/>
              <w:kern w:val="28"/>
              <w:sz w:val="24"/>
              <w:highlight w:val="white"/>
              <w:lang w:val="en-US" w:eastAsia="fi-FI"/>
            </w:rPr>
          </w:rPrChange>
        </w:rPr>
        <w:t>1.2.246.777.11.2009.9</w:t>
      </w:r>
      <w:r w:rsidRPr="00CA77A8">
        <w:rPr>
          <w:rFonts w:ascii="Arial" w:hAnsi="Arial" w:cs="Arial"/>
          <w:color w:val="0000FF"/>
          <w:highlight w:val="white"/>
          <w:lang w:val="nl-NL" w:eastAsia="fi-FI"/>
          <w:rPrChange w:id="1179" w:author="JAL" w:date="2010-08-03T15:31:00Z">
            <w:rPr>
              <w:rFonts w:ascii="Arial" w:hAnsi="Arial" w:cs="Arial"/>
              <w:b/>
              <w:color w:val="0000FF"/>
              <w:kern w:val="28"/>
              <w:sz w:val="24"/>
              <w:highlight w:val="white"/>
              <w:lang w:val="en-US" w:eastAsia="fi-FI"/>
            </w:rPr>
          </w:rPrChange>
        </w:rPr>
        <w:t>"/&gt;</w:t>
      </w:r>
    </w:p>
    <w:p w:rsidR="00CA77A8" w:rsidRPr="00CA77A8" w:rsidRDefault="00CA77A8" w:rsidP="0069171F">
      <w:pPr>
        <w:autoSpaceDE w:val="0"/>
        <w:autoSpaceDN w:val="0"/>
        <w:adjustRightInd w:val="0"/>
        <w:rPr>
          <w:rFonts w:ascii="Arial" w:hAnsi="Arial" w:cs="Arial"/>
          <w:color w:val="000000"/>
          <w:highlight w:val="white"/>
          <w:lang w:val="nl-NL" w:eastAsia="fi-FI"/>
          <w:rPrChange w:id="1180"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1181"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82" w:author="JAL" w:date="2010-08-03T15:31:00Z">
            <w:rPr>
              <w:rFonts w:ascii="Arial" w:hAnsi="Arial" w:cs="Arial"/>
              <w:b/>
              <w:color w:val="800000"/>
              <w:kern w:val="28"/>
              <w:sz w:val="24"/>
              <w:highlight w:val="white"/>
              <w:lang w:val="en-US" w:eastAsia="fi-FI"/>
            </w:rPr>
          </w:rPrChange>
        </w:rPr>
        <w:t>section&gt;</w:t>
      </w:r>
    </w:p>
    <w:p w:rsidR="00CA77A8" w:rsidRPr="00CA77A8" w:rsidRDefault="00CA77A8" w:rsidP="0069171F">
      <w:pPr>
        <w:autoSpaceDE w:val="0"/>
        <w:autoSpaceDN w:val="0"/>
        <w:adjustRightInd w:val="0"/>
        <w:ind w:left="1440"/>
        <w:rPr>
          <w:rFonts w:ascii="Arial" w:hAnsi="Arial" w:cs="Arial"/>
          <w:color w:val="FF0000"/>
          <w:highlight w:val="white"/>
          <w:lang w:val="nl-NL" w:eastAsia="fi-FI"/>
          <w:rPrChange w:id="1183" w:author="Unknown">
            <w:rPr>
              <w:rFonts w:ascii="Arial" w:hAnsi="Arial" w:cs="Arial"/>
              <w:color w:val="FF0000"/>
              <w:highlight w:val="white"/>
              <w:lang w:val="en-US" w:eastAsia="fi-FI"/>
            </w:rPr>
          </w:rPrChange>
        </w:rPr>
      </w:pPr>
      <w:r w:rsidRPr="00CA77A8">
        <w:rPr>
          <w:rFonts w:ascii="Arial" w:hAnsi="Arial" w:cs="Arial"/>
          <w:color w:val="0000FF"/>
          <w:highlight w:val="white"/>
          <w:lang w:val="nl-NL" w:eastAsia="fi-FI"/>
          <w:rPrChange w:id="1184"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185" w:author="JAL" w:date="2010-08-03T15:31: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nl-NL" w:eastAsia="fi-FI"/>
          <w:rPrChange w:id="1186"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1187"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88" w:author="JAL" w:date="2010-08-03T15:31:00Z">
            <w:rPr>
              <w:rFonts w:ascii="Arial" w:hAnsi="Arial" w:cs="Arial"/>
              <w:b/>
              <w:color w:val="000000"/>
              <w:kern w:val="28"/>
              <w:sz w:val="24"/>
              <w:highlight w:val="white"/>
              <w:lang w:val="en-US" w:eastAsia="fi-FI"/>
            </w:rPr>
          </w:rPrChange>
        </w:rPr>
        <w:t>125</w:t>
      </w:r>
      <w:r w:rsidRPr="00CA77A8">
        <w:rPr>
          <w:rFonts w:ascii="Arial" w:hAnsi="Arial" w:cs="Arial"/>
          <w:color w:val="0000FF"/>
          <w:highlight w:val="white"/>
          <w:lang w:val="nl-NL" w:eastAsia="fi-FI"/>
          <w:rPrChange w:id="1189"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190" w:author="JAL" w:date="2010-08-03T15:31:00Z">
            <w:rPr>
              <w:rFonts w:ascii="Arial" w:hAnsi="Arial" w:cs="Arial"/>
              <w:b/>
              <w:color w:val="FF0000"/>
              <w:kern w:val="28"/>
              <w:sz w:val="24"/>
              <w:highlight w:val="white"/>
              <w:lang w:val="en-US" w:eastAsia="fi-FI"/>
            </w:rPr>
          </w:rPrChange>
        </w:rPr>
        <w:t xml:space="preserve"> </w:t>
      </w:r>
    </w:p>
    <w:p w:rsidR="00CA77A8" w:rsidRPr="00CA77A8" w:rsidRDefault="00CA77A8" w:rsidP="0069171F">
      <w:pPr>
        <w:autoSpaceDE w:val="0"/>
        <w:autoSpaceDN w:val="0"/>
        <w:adjustRightInd w:val="0"/>
        <w:ind w:left="1440"/>
        <w:rPr>
          <w:rFonts w:ascii="Arial" w:hAnsi="Arial" w:cs="Arial"/>
          <w:color w:val="FF0000"/>
          <w:highlight w:val="white"/>
          <w:lang w:val="nl-NL" w:eastAsia="fi-FI"/>
          <w:rPrChange w:id="1191" w:author="Unknown">
            <w:rPr>
              <w:rFonts w:ascii="Arial" w:hAnsi="Arial" w:cs="Arial"/>
              <w:color w:val="FF0000"/>
              <w:highlight w:val="white"/>
              <w:lang w:val="en-US" w:eastAsia="fi-FI"/>
            </w:rPr>
          </w:rPrChange>
        </w:rPr>
      </w:pPr>
      <w:r w:rsidRPr="00CA77A8">
        <w:rPr>
          <w:rFonts w:ascii="Arial" w:hAnsi="Arial" w:cs="Arial"/>
          <w:color w:val="FF0000"/>
          <w:highlight w:val="white"/>
          <w:lang w:val="nl-NL" w:eastAsia="fi-FI"/>
          <w:rPrChange w:id="1192" w:author="JAL" w:date="2010-08-03T15:31:00Z">
            <w:rPr>
              <w:rFonts w:ascii="Arial" w:hAnsi="Arial" w:cs="Arial"/>
              <w:b/>
              <w:color w:val="FF0000"/>
              <w:kern w:val="28"/>
              <w:sz w:val="24"/>
              <w:highlight w:val="white"/>
              <w:lang w:val="en-US" w:eastAsia="fi-FI"/>
            </w:rPr>
          </w:rPrChange>
        </w:rPr>
        <w:t>codeSystem</w:t>
      </w:r>
      <w:r w:rsidRPr="00CA77A8">
        <w:rPr>
          <w:rFonts w:ascii="Arial" w:hAnsi="Arial" w:cs="Arial"/>
          <w:color w:val="0000FF"/>
          <w:highlight w:val="white"/>
          <w:lang w:val="nl-NL" w:eastAsia="fi-FI"/>
          <w:rPrChange w:id="1193"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194" w:author="JAL" w:date="2010-08-03T15:31:00Z">
            <w:rPr>
              <w:rFonts w:ascii="Arial" w:hAnsi="Arial" w:cs="Arial"/>
              <w:b/>
              <w:color w:val="000000"/>
              <w:kern w:val="28"/>
              <w:sz w:val="24"/>
              <w:highlight w:val="white"/>
              <w:lang w:val="en-US" w:eastAsia="fi-FI"/>
            </w:rPr>
          </w:rPrChange>
        </w:rPr>
        <w:t>1.2.246.537.6.12.2002</w:t>
      </w:r>
      <w:r w:rsidRPr="00CA77A8">
        <w:rPr>
          <w:rFonts w:ascii="Arial" w:hAnsi="Arial" w:cs="Arial"/>
          <w:color w:val="0000FF"/>
          <w:highlight w:val="white"/>
          <w:lang w:val="nl-NL" w:eastAsia="fi-FI"/>
          <w:rPrChange w:id="1195"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196" w:author="JAL" w:date="2010-08-03T15:31:00Z">
            <w:rPr>
              <w:rFonts w:ascii="Arial" w:hAnsi="Arial" w:cs="Arial"/>
              <w:b/>
              <w:color w:val="FF0000"/>
              <w:kern w:val="28"/>
              <w:sz w:val="24"/>
              <w:highlight w:val="white"/>
              <w:lang w:val="en-US" w:eastAsia="fi-FI"/>
            </w:rPr>
          </w:rPrChange>
        </w:rPr>
        <w:t xml:space="preserve"> </w:t>
      </w:r>
    </w:p>
    <w:p w:rsidR="00CA77A8" w:rsidRDefault="00CA77A8" w:rsidP="0069171F">
      <w:pPr>
        <w:autoSpaceDE w:val="0"/>
        <w:autoSpaceDN w:val="0"/>
        <w:adjustRightInd w:val="0"/>
        <w:ind w:left="1440"/>
        <w:rPr>
          <w:rFonts w:ascii="Arial" w:hAnsi="Arial" w:cs="Arial"/>
          <w:color w:val="000000"/>
          <w:highlight w:val="white"/>
          <w:lang w:val="en-US" w:eastAsia="fi-FI"/>
        </w:rPr>
      </w:pPr>
      <w:r w:rsidRPr="00B42E2C">
        <w:rPr>
          <w:rFonts w:ascii="Arial" w:hAnsi="Arial" w:cs="Arial"/>
          <w:color w:val="FF0000"/>
          <w:highlight w:val="white"/>
          <w:lang w:val="en-US" w:eastAsia="fi-FI"/>
        </w:rPr>
        <w:t>codeSystemName</w:t>
      </w:r>
      <w:r w:rsidRPr="00B42E2C">
        <w:rPr>
          <w:rFonts w:ascii="Arial" w:hAnsi="Arial" w:cs="Arial"/>
          <w:color w:val="0000FF"/>
          <w:highlight w:val="white"/>
          <w:lang w:val="en-US" w:eastAsia="fi-FI"/>
        </w:rPr>
        <w:t>="</w:t>
      </w:r>
      <w:r w:rsidRPr="00B42E2C">
        <w:rPr>
          <w:rFonts w:ascii="Arial" w:hAnsi="Arial" w:cs="Arial"/>
          <w:color w:val="000000"/>
          <w:highlight w:val="white"/>
          <w:lang w:val="en-US" w:eastAsia="fi-FI"/>
        </w:rPr>
        <w:t>Lomake</w:t>
      </w:r>
      <w:r w:rsidRPr="00B42E2C">
        <w:rPr>
          <w:rFonts w:ascii="Arial" w:hAnsi="Arial" w:cs="Arial"/>
          <w:color w:val="0000FF"/>
          <w:highlight w:val="white"/>
          <w:lang w:val="en-US" w:eastAsia="fi-FI"/>
        </w:rPr>
        <w:t>"</w:t>
      </w:r>
      <w:r w:rsidRPr="00B42E2C">
        <w:rPr>
          <w:rFonts w:ascii="Arial" w:hAnsi="Arial" w:cs="Arial"/>
          <w:color w:val="FF0000"/>
          <w:highlight w:val="white"/>
          <w:lang w:val="en-US" w:eastAsia="fi-FI"/>
        </w:rPr>
        <w:t xml:space="preserve"> displayName</w:t>
      </w:r>
      <w:r w:rsidRPr="00B42E2C">
        <w:rPr>
          <w:rFonts w:ascii="Arial" w:hAnsi="Arial" w:cs="Arial"/>
          <w:color w:val="0000FF"/>
          <w:highlight w:val="white"/>
          <w:lang w:val="en-US" w:eastAsia="fi-FI"/>
        </w:rPr>
        <w:t>="</w:t>
      </w:r>
      <w:r>
        <w:rPr>
          <w:rFonts w:ascii="Arial" w:hAnsi="Arial" w:cs="Arial"/>
          <w:color w:val="000000"/>
          <w:highlight w:val="white"/>
          <w:lang w:val="en-US" w:eastAsia="fi-FI"/>
        </w:rPr>
        <w:t>PAL</w:t>
      </w:r>
      <w:r w:rsidRPr="00B42E2C">
        <w:rPr>
          <w:rFonts w:ascii="Arial" w:hAnsi="Arial" w:cs="Arial"/>
          <w:color w:val="0000FF"/>
          <w:highlight w:val="white"/>
          <w:lang w:val="en-US" w:eastAsia="fi-FI"/>
        </w:rPr>
        <w:t>"/&gt;</w:t>
      </w:r>
    </w:p>
    <w:p w:rsidR="00CA77A8" w:rsidRPr="00E37648" w:rsidRDefault="00CA77A8" w:rsidP="0069171F">
      <w:r w:rsidRPr="00B42E2C">
        <w:rPr>
          <w:rFonts w:ascii="Arial" w:hAnsi="Arial" w:cs="Arial"/>
          <w:color w:val="000000"/>
          <w:highlight w:val="white"/>
          <w:lang w:val="en-US" w:eastAsia="fi-FI"/>
        </w:rPr>
        <w:tab/>
      </w:r>
      <w:r>
        <w:rPr>
          <w:rFonts w:ascii="Arial" w:hAnsi="Arial" w:cs="Arial"/>
          <w:color w:val="000000"/>
          <w:highlight w:val="white"/>
          <w:lang w:val="en-US" w:eastAsia="fi-FI"/>
        </w:rPr>
        <w:tab/>
      </w:r>
      <w:r w:rsidRPr="00CA77A8">
        <w:rPr>
          <w:rFonts w:ascii="Arial" w:hAnsi="Arial" w:cs="Arial"/>
          <w:color w:val="0000FF"/>
          <w:highlight w:val="white"/>
          <w:lang w:eastAsia="fi-FI"/>
          <w:rPrChange w:id="1197" w:author="Pekka Rinne" w:date="2010-08-04T10:05:00Z">
            <w:rPr>
              <w:rFonts w:ascii="Arial" w:hAnsi="Arial" w:cs="Arial"/>
              <w:b/>
              <w:color w:val="0000FF"/>
              <w:kern w:val="28"/>
              <w:sz w:val="24"/>
              <w:highlight w:val="white"/>
              <w:lang w:eastAsia="fi-FI"/>
            </w:rPr>
          </w:rPrChange>
        </w:rPr>
        <w:t>&lt;</w:t>
      </w:r>
      <w:r w:rsidRPr="00CA77A8">
        <w:rPr>
          <w:rFonts w:ascii="Arial" w:hAnsi="Arial" w:cs="Arial"/>
          <w:color w:val="800000"/>
          <w:highlight w:val="white"/>
          <w:lang w:eastAsia="fi-FI"/>
          <w:rPrChange w:id="1198" w:author="Pekka Rinne" w:date="2010-08-04T10:05:00Z">
            <w:rPr>
              <w:rFonts w:ascii="Arial" w:hAnsi="Arial" w:cs="Arial"/>
              <w:b/>
              <w:color w:val="800000"/>
              <w:kern w:val="28"/>
              <w:sz w:val="24"/>
              <w:highlight w:val="white"/>
              <w:lang w:eastAsia="fi-FI"/>
            </w:rPr>
          </w:rPrChange>
        </w:rPr>
        <w:t>title</w:t>
      </w:r>
      <w:r w:rsidRPr="00CA77A8">
        <w:rPr>
          <w:rFonts w:ascii="Arial" w:hAnsi="Arial" w:cs="Arial"/>
          <w:color w:val="0000FF"/>
          <w:highlight w:val="white"/>
          <w:lang w:eastAsia="fi-FI"/>
          <w:rPrChange w:id="1199" w:author="Pekka Rinne" w:date="2010-08-04T10:05:00Z">
            <w:rPr>
              <w:rFonts w:ascii="Arial" w:hAnsi="Arial" w:cs="Arial"/>
              <w:b/>
              <w:color w:val="0000FF"/>
              <w:kern w:val="28"/>
              <w:sz w:val="24"/>
              <w:highlight w:val="white"/>
              <w:lang w:eastAsia="fi-FI"/>
            </w:rPr>
          </w:rPrChange>
        </w:rPr>
        <w:t>&gt;</w:t>
      </w:r>
      <w:r w:rsidRPr="00CA77A8">
        <w:rPr>
          <w:rFonts w:ascii="Arial" w:hAnsi="Arial" w:cs="Arial"/>
          <w:color w:val="000000"/>
          <w:highlight w:val="white"/>
          <w:lang w:eastAsia="fi-FI"/>
          <w:rPrChange w:id="1200" w:author="Pekka Rinne" w:date="2010-08-04T10:05:00Z">
            <w:rPr>
              <w:rFonts w:ascii="Arial" w:hAnsi="Arial" w:cs="Arial"/>
              <w:b/>
              <w:color w:val="000000"/>
              <w:kern w:val="28"/>
              <w:sz w:val="24"/>
              <w:highlight w:val="white"/>
              <w:lang w:eastAsia="fi-FI"/>
            </w:rPr>
          </w:rPrChange>
        </w:rPr>
        <w:t>PAL</w:t>
      </w:r>
      <w:r w:rsidRPr="00CA77A8">
        <w:rPr>
          <w:rFonts w:ascii="Arial" w:hAnsi="Arial" w:cs="Arial"/>
          <w:color w:val="0000FF"/>
          <w:highlight w:val="white"/>
          <w:lang w:eastAsia="fi-FI"/>
          <w:rPrChange w:id="1201" w:author="Pekka Rinne" w:date="2010-08-04T10:05:00Z">
            <w:rPr>
              <w:rFonts w:ascii="Arial" w:hAnsi="Arial" w:cs="Arial"/>
              <w:b/>
              <w:color w:val="0000FF"/>
              <w:kern w:val="28"/>
              <w:sz w:val="24"/>
              <w:highlight w:val="white"/>
              <w:lang w:eastAsia="fi-FI"/>
            </w:rPr>
          </w:rPrChange>
        </w:rPr>
        <w:t>&lt;/</w:t>
      </w:r>
      <w:r w:rsidRPr="00CA77A8">
        <w:rPr>
          <w:rFonts w:ascii="Arial" w:hAnsi="Arial" w:cs="Arial"/>
          <w:color w:val="800000"/>
          <w:highlight w:val="white"/>
          <w:lang w:eastAsia="fi-FI"/>
          <w:rPrChange w:id="1202" w:author="Pekka Rinne" w:date="2010-08-04T10:05:00Z">
            <w:rPr>
              <w:rFonts w:ascii="Arial" w:hAnsi="Arial" w:cs="Arial"/>
              <w:b/>
              <w:color w:val="800000"/>
              <w:kern w:val="28"/>
              <w:sz w:val="24"/>
              <w:highlight w:val="white"/>
              <w:lang w:eastAsia="fi-FI"/>
            </w:rPr>
          </w:rPrChange>
        </w:rPr>
        <w:t>title</w:t>
      </w:r>
      <w:r w:rsidRPr="00CA77A8">
        <w:rPr>
          <w:rFonts w:ascii="Arial" w:hAnsi="Arial" w:cs="Arial"/>
          <w:color w:val="0000FF"/>
          <w:highlight w:val="white"/>
          <w:lang w:eastAsia="fi-FI"/>
          <w:rPrChange w:id="1203" w:author="Pekka Rinne" w:date="2010-08-04T10:05:00Z">
            <w:rPr>
              <w:rFonts w:ascii="Arial" w:hAnsi="Arial" w:cs="Arial"/>
              <w:b/>
              <w:color w:val="0000FF"/>
              <w:kern w:val="28"/>
              <w:sz w:val="24"/>
              <w:highlight w:val="white"/>
              <w:lang w:eastAsia="fi-FI"/>
            </w:rPr>
          </w:rPrChange>
        </w:rPr>
        <w:t>&gt;</w:t>
      </w:r>
    </w:p>
    <w:p w:rsidR="00CA77A8" w:rsidRPr="00E37648" w:rsidRDefault="00CA77A8">
      <w:pPr>
        <w:rPr>
          <w:rPrChange w:id="1204" w:author="Pekka Rinne">
            <w:rPr/>
          </w:rPrChange>
        </w:rPr>
      </w:pPr>
    </w:p>
    <w:p w:rsidR="00CA77A8" w:rsidRPr="00E37648" w:rsidRDefault="00CA77A8">
      <w:pPr>
        <w:rPr>
          <w:rPrChange w:id="1205" w:author="Pekka Rinne">
            <w:rPr/>
          </w:rPrChange>
        </w:rPr>
      </w:pPr>
    </w:p>
    <w:p w:rsidR="00CA77A8" w:rsidRDefault="00CA77A8">
      <w:r>
        <w:t>Hoitoprosessin vaihe ilmoitetaan potilaskertomusrakennetta noudattaen seuraavalla section-tasolla (component-alla) section coden avulla:</w:t>
      </w:r>
    </w:p>
    <w:p w:rsidR="00CA77A8" w:rsidRDefault="00CA77A8"/>
    <w:p w:rsidR="00CA77A8" w:rsidRPr="00C65CD6" w:rsidRDefault="00CA77A8" w:rsidP="006D510F">
      <w:pPr>
        <w:autoSpaceDE w:val="0"/>
        <w:autoSpaceDN w:val="0"/>
        <w:adjustRightInd w:val="0"/>
        <w:rPr>
          <w:rFonts w:ascii="Arial" w:hAnsi="Arial" w:cs="Arial"/>
          <w:color w:val="0000FF"/>
          <w:highlight w:val="white"/>
          <w:lang w:eastAsia="fi-FI"/>
        </w:rPr>
      </w:pPr>
    </w:p>
    <w:p w:rsidR="00CA77A8" w:rsidRPr="00CA77A8" w:rsidRDefault="00CA77A8" w:rsidP="006D510F">
      <w:pPr>
        <w:autoSpaceDE w:val="0"/>
        <w:autoSpaceDN w:val="0"/>
        <w:adjustRightInd w:val="0"/>
        <w:rPr>
          <w:rFonts w:ascii="Arial" w:hAnsi="Arial" w:cs="Arial"/>
          <w:color w:val="000000"/>
          <w:highlight w:val="white"/>
          <w:lang w:val="en-GB" w:eastAsia="fi-FI"/>
          <w:rPrChange w:id="1206" w:author="Pekka Rinne" w:date="2010-08-04T10:05: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1207"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08" w:author="Pekka Rinne" w:date="2010-08-04T10:05:00Z">
            <w:rPr>
              <w:rFonts w:ascii="Arial" w:hAnsi="Arial" w:cs="Arial"/>
              <w:b/>
              <w:color w:val="800000"/>
              <w:kern w:val="28"/>
              <w:sz w:val="24"/>
              <w:highlight w:val="white"/>
              <w:lang w:val="en-US" w:eastAsia="fi-FI"/>
            </w:rPr>
          </w:rPrChange>
        </w:rPr>
        <w:t>component</w:t>
      </w:r>
      <w:r w:rsidRPr="00CA77A8">
        <w:rPr>
          <w:rFonts w:ascii="Arial" w:hAnsi="Arial" w:cs="Arial"/>
          <w:color w:val="0000FF"/>
          <w:highlight w:val="white"/>
          <w:lang w:val="en-GB" w:eastAsia="fi-FI"/>
          <w:rPrChange w:id="1209" w:author="Pekka Rinne" w:date="2010-08-04T10:05:00Z">
            <w:rPr>
              <w:rFonts w:ascii="Arial" w:hAnsi="Arial" w:cs="Arial"/>
              <w:b/>
              <w:color w:val="0000FF"/>
              <w:kern w:val="28"/>
              <w:sz w:val="24"/>
              <w:highlight w:val="white"/>
              <w:lang w:val="en-US" w:eastAsia="fi-FI"/>
            </w:rPr>
          </w:rPrChange>
        </w:rPr>
        <w:t>&gt;</w:t>
      </w:r>
    </w:p>
    <w:p w:rsidR="00CA77A8" w:rsidRPr="00CA77A8" w:rsidRDefault="00CA77A8" w:rsidP="006D510F">
      <w:pPr>
        <w:autoSpaceDE w:val="0"/>
        <w:autoSpaceDN w:val="0"/>
        <w:adjustRightInd w:val="0"/>
        <w:ind w:firstLine="720"/>
        <w:rPr>
          <w:rFonts w:ascii="Arial" w:hAnsi="Arial" w:cs="Arial"/>
          <w:color w:val="000000"/>
          <w:highlight w:val="white"/>
          <w:lang w:val="en-GB" w:eastAsia="fi-FI"/>
          <w:rPrChange w:id="1210" w:author="Pekka Rinne" w:date="2010-08-04T10:05: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1211"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12" w:author="Pekka Rinne" w:date="2010-08-04T10:05:00Z">
            <w:rPr>
              <w:rFonts w:ascii="Arial" w:hAnsi="Arial" w:cs="Arial"/>
              <w:b/>
              <w:color w:val="800000"/>
              <w:kern w:val="28"/>
              <w:sz w:val="24"/>
              <w:highlight w:val="white"/>
              <w:lang w:val="en-US" w:eastAsia="fi-FI"/>
            </w:rPr>
          </w:rPrChange>
        </w:rPr>
        <w:t>section</w:t>
      </w:r>
      <w:r w:rsidRPr="00CA77A8">
        <w:rPr>
          <w:rFonts w:ascii="Arial" w:hAnsi="Arial" w:cs="Arial"/>
          <w:color w:val="0000FF"/>
          <w:highlight w:val="white"/>
          <w:lang w:val="en-GB" w:eastAsia="fi-FI"/>
          <w:rPrChange w:id="1213" w:author="Pekka Rinne" w:date="2010-08-04T10:05:00Z">
            <w:rPr>
              <w:rFonts w:ascii="Arial" w:hAnsi="Arial" w:cs="Arial"/>
              <w:b/>
              <w:color w:val="0000FF"/>
              <w:kern w:val="28"/>
              <w:sz w:val="24"/>
              <w:highlight w:val="white"/>
              <w:lang w:val="en-US" w:eastAsia="fi-FI"/>
            </w:rPr>
          </w:rPrChange>
        </w:rPr>
        <w:t>&gt;</w:t>
      </w:r>
    </w:p>
    <w:p w:rsidR="00CA77A8" w:rsidRPr="00CA77A8" w:rsidRDefault="00CA77A8" w:rsidP="006D510F">
      <w:pPr>
        <w:autoSpaceDE w:val="0"/>
        <w:autoSpaceDN w:val="0"/>
        <w:adjustRightInd w:val="0"/>
        <w:ind w:left="1440"/>
        <w:rPr>
          <w:rFonts w:ascii="Arial" w:hAnsi="Arial" w:cs="Arial"/>
          <w:color w:val="0000FF"/>
          <w:highlight w:val="white"/>
          <w:lang w:val="en-GB" w:eastAsia="fi-FI"/>
          <w:rPrChange w:id="1214" w:author="Pekka Rinne" w:date="2010-08-04T10:05:00Z">
            <w:rPr>
              <w:rFonts w:ascii="Arial" w:hAnsi="Arial" w:cs="Arial"/>
              <w:b/>
              <w:color w:val="0000FF"/>
              <w:kern w:val="28"/>
              <w:sz w:val="24"/>
              <w:highlight w:val="white"/>
              <w:lang w:val="en-US" w:eastAsia="fi-FI"/>
            </w:rPr>
          </w:rPrChange>
        </w:rPr>
      </w:pPr>
      <w:r w:rsidRPr="00CA77A8">
        <w:rPr>
          <w:rFonts w:ascii="Arial" w:hAnsi="Arial" w:cs="Arial"/>
          <w:color w:val="0000FF"/>
          <w:highlight w:val="white"/>
          <w:lang w:val="en-GB" w:eastAsia="fi-FI"/>
          <w:rPrChange w:id="1215"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16" w:author="Pekka Rinne" w:date="2010-08-04T10:05: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en-GB" w:eastAsia="fi-FI"/>
          <w:rPrChange w:id="1217" w:author="Pekka Rinne" w:date="2010-08-04T10:05: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en-GB" w:eastAsia="fi-FI"/>
          <w:rPrChange w:id="1218"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19" w:author="Pekka Rinne" w:date="2010-08-04T10:05:00Z">
            <w:rPr>
              <w:rFonts w:ascii="Arial" w:hAnsi="Arial" w:cs="Arial"/>
              <w:b/>
              <w:color w:val="000000"/>
              <w:kern w:val="28"/>
              <w:sz w:val="24"/>
              <w:highlight w:val="white"/>
              <w:lang w:val="en-US" w:eastAsia="fi-FI"/>
            </w:rPr>
          </w:rPrChange>
        </w:rPr>
        <w:t>16</w:t>
      </w:r>
      <w:r w:rsidRPr="00CA77A8">
        <w:rPr>
          <w:rFonts w:ascii="Arial" w:hAnsi="Arial" w:cs="Arial"/>
          <w:color w:val="0000FF"/>
          <w:highlight w:val="white"/>
          <w:lang w:val="en-GB" w:eastAsia="fi-FI"/>
          <w:rPrChange w:id="1220"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221" w:author="Pekka Rinne" w:date="2010-08-04T10:05: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en-GB" w:eastAsia="fi-FI"/>
          <w:rPrChange w:id="1222"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23" w:author="Pekka Rinne" w:date="2010-08-04T10:05:00Z">
            <w:rPr>
              <w:rFonts w:ascii="Arial" w:hAnsi="Arial" w:cs="Arial"/>
              <w:b/>
              <w:color w:val="000000"/>
              <w:kern w:val="28"/>
              <w:sz w:val="24"/>
              <w:highlight w:val="white"/>
              <w:lang w:val="en-US" w:eastAsia="fi-FI"/>
            </w:rPr>
          </w:rPrChange>
        </w:rPr>
        <w:t>1.2.246.537.6.13.2006</w:t>
      </w:r>
      <w:r w:rsidRPr="00CA77A8">
        <w:rPr>
          <w:rFonts w:ascii="Arial" w:hAnsi="Arial" w:cs="Arial"/>
          <w:color w:val="0000FF"/>
          <w:highlight w:val="white"/>
          <w:lang w:val="en-GB" w:eastAsia="fi-FI"/>
          <w:rPrChange w:id="1224"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225" w:author="Pekka Rinne" w:date="2010-08-04T10:05:00Z">
            <w:rPr>
              <w:rFonts w:ascii="Arial" w:hAnsi="Arial" w:cs="Arial"/>
              <w:b/>
              <w:color w:val="FF0000"/>
              <w:kern w:val="28"/>
              <w:sz w:val="24"/>
              <w:highlight w:val="white"/>
              <w:lang w:val="en-US" w:eastAsia="fi-FI"/>
            </w:rPr>
          </w:rPrChange>
        </w:rPr>
        <w:t xml:space="preserve"> codeSystemName</w:t>
      </w:r>
      <w:r w:rsidRPr="00CA77A8">
        <w:rPr>
          <w:rFonts w:ascii="Arial" w:hAnsi="Arial" w:cs="Arial"/>
          <w:color w:val="0000FF"/>
          <w:highlight w:val="white"/>
          <w:lang w:val="en-GB" w:eastAsia="fi-FI"/>
          <w:rPrChange w:id="1226"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27" w:author="Pekka Rinne" w:date="2010-08-04T10:05:00Z">
            <w:rPr>
              <w:rFonts w:ascii="Arial" w:hAnsi="Arial" w:cs="Arial"/>
              <w:b/>
              <w:color w:val="000000"/>
              <w:kern w:val="28"/>
              <w:sz w:val="24"/>
              <w:highlight w:val="white"/>
              <w:lang w:val="en-US" w:eastAsia="fi-FI"/>
            </w:rPr>
          </w:rPrChange>
        </w:rPr>
        <w:t>Hoitoprosessin vaihe</w:t>
      </w:r>
      <w:r w:rsidRPr="00CA77A8">
        <w:rPr>
          <w:rFonts w:ascii="Arial" w:hAnsi="Arial" w:cs="Arial"/>
          <w:color w:val="0000FF"/>
          <w:highlight w:val="white"/>
          <w:lang w:val="en-GB" w:eastAsia="fi-FI"/>
          <w:rPrChange w:id="1228" w:author="Pekka Rinne" w:date="2010-08-04T10:05:00Z">
            <w:rPr>
              <w:rFonts w:ascii="Arial" w:hAnsi="Arial" w:cs="Arial"/>
              <w:b/>
              <w:color w:val="0000FF"/>
              <w:kern w:val="28"/>
              <w:sz w:val="24"/>
              <w:highlight w:val="white"/>
              <w:lang w:val="en-US" w:eastAsia="fi-FI"/>
            </w:rPr>
          </w:rPrChange>
        </w:rPr>
        <w:t>"</w:t>
      </w:r>
    </w:p>
    <w:p w:rsidR="00CA77A8" w:rsidRPr="009E385C" w:rsidRDefault="00CA77A8" w:rsidP="006D510F">
      <w:pPr>
        <w:autoSpaceDE w:val="0"/>
        <w:autoSpaceDN w:val="0"/>
        <w:adjustRightInd w:val="0"/>
        <w:ind w:left="720" w:firstLine="720"/>
        <w:rPr>
          <w:rFonts w:ascii="Arial" w:hAnsi="Arial" w:cs="Arial"/>
          <w:color w:val="000000"/>
          <w:highlight w:val="white"/>
          <w:lang w:eastAsia="fi-FI"/>
        </w:rPr>
      </w:pPr>
      <w:r w:rsidRPr="0038571B">
        <w:rPr>
          <w:rFonts w:ascii="Arial" w:hAnsi="Arial" w:cs="Arial"/>
          <w:color w:val="FF0000"/>
          <w:highlight w:val="white"/>
          <w:lang w:eastAsia="fi-FI"/>
        </w:rPr>
        <w:t>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Hoidon arviointi</w:t>
      </w:r>
      <w:r w:rsidRPr="0038571B">
        <w:rPr>
          <w:rFonts w:ascii="Arial" w:hAnsi="Arial" w:cs="Arial"/>
          <w:color w:val="0000FF"/>
          <w:highlight w:val="white"/>
          <w:lang w:eastAsia="fi-FI"/>
        </w:rPr>
        <w:t>"/&gt;</w:t>
      </w:r>
    </w:p>
    <w:p w:rsidR="00CA77A8" w:rsidRPr="009E385C" w:rsidRDefault="00CA77A8" w:rsidP="006D510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r w:rsidRPr="0038571B">
        <w:rPr>
          <w:rFonts w:ascii="Arial" w:hAnsi="Arial" w:cs="Arial"/>
          <w:color w:val="000000"/>
          <w:highlight w:val="white"/>
          <w:lang w:eastAsia="fi-FI"/>
        </w:rPr>
        <w:t>Hoidon arviointi</w:t>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p>
    <w:p w:rsidR="00CA77A8" w:rsidRPr="009C78A3" w:rsidRDefault="00CA77A8"/>
    <w:p w:rsidR="00CA77A8" w:rsidRPr="009C78A3" w:rsidRDefault="00CA77A8"/>
    <w:p w:rsidR="00CA77A8" w:rsidRDefault="00CA77A8">
      <w:r>
        <w:t>Hoidon arvioinnin lisäksi hoitopalautteessa on mukana myös lähetteen mukana tullut tulotilanneosio.  Tulotilanteesta otetaan loppuarviossa mukaan vain keskeiset tiedot.</w:t>
      </w:r>
    </w:p>
    <w:p w:rsidR="00CA77A8" w:rsidRDefault="00CA77A8"/>
    <w:p w:rsidR="00CA77A8" w:rsidRDefault="00CA77A8">
      <w:r>
        <w:t>Tämän tason alla seuraavassa section-elementissä ilmoitetaan otsikot section codella (codeSystem="1.2.246.537.6.14.2006"), tiedot tekstimuodossa omissa kappaleissaan (paragraph) ja tiedot koodatussa muodossa entry- ja component-rakenteissa.</w:t>
      </w:r>
    </w:p>
    <w:p w:rsidR="00CA77A8" w:rsidRPr="009E385C" w:rsidRDefault="00CA77A8"/>
    <w:p w:rsidR="00CA77A8" w:rsidRPr="00CA77A8" w:rsidRDefault="00CA77A8" w:rsidP="005543C8">
      <w:pPr>
        <w:autoSpaceDE w:val="0"/>
        <w:autoSpaceDN w:val="0"/>
        <w:adjustRightInd w:val="0"/>
        <w:rPr>
          <w:rFonts w:ascii="Arial" w:hAnsi="Arial" w:cs="Arial"/>
          <w:color w:val="000000"/>
          <w:highlight w:val="white"/>
          <w:lang w:val="en-GB" w:eastAsia="fi-FI"/>
          <w:rPrChange w:id="1229" w:author="Pekka Rinne" w:date="2010-08-04T10:05:00Z">
            <w:rPr>
              <w:rFonts w:ascii="Arial" w:hAnsi="Arial" w:cs="Arial"/>
              <w:color w:val="000000"/>
              <w:highlight w:val="white"/>
              <w:lang w:val="en-US" w:eastAsia="fi-FI"/>
            </w:rPr>
          </w:rPrChange>
        </w:rPr>
      </w:pPr>
      <w:r w:rsidRPr="00CA77A8">
        <w:rPr>
          <w:rFonts w:ascii="Arial" w:hAnsi="Arial" w:cs="Arial"/>
          <w:color w:val="800000"/>
          <w:highlight w:val="white"/>
          <w:lang w:val="en-GB" w:eastAsia="fi-FI"/>
          <w:rPrChange w:id="1230" w:author="Pekka Rinne" w:date="2010-08-04T10:05:00Z">
            <w:rPr>
              <w:rFonts w:ascii="Arial" w:hAnsi="Arial" w:cs="Arial"/>
              <w:b/>
              <w:color w:val="800000"/>
              <w:kern w:val="28"/>
              <w:sz w:val="24"/>
              <w:highlight w:val="white"/>
              <w:lang w:val="en-US" w:eastAsia="fi-FI"/>
            </w:rPr>
          </w:rPrChange>
        </w:rPr>
        <w:t>&lt;section</w:t>
      </w:r>
      <w:r w:rsidRPr="00CA77A8">
        <w:rPr>
          <w:rFonts w:ascii="Arial" w:hAnsi="Arial" w:cs="Arial"/>
          <w:color w:val="0000FF"/>
          <w:highlight w:val="white"/>
          <w:lang w:val="en-GB" w:eastAsia="fi-FI"/>
          <w:rPrChange w:id="1231" w:author="Pekka Rinne" w:date="2010-08-04T10:05:00Z">
            <w:rPr>
              <w:rFonts w:ascii="Arial" w:hAnsi="Arial" w:cs="Arial"/>
              <w:b/>
              <w:color w:val="0000FF"/>
              <w:kern w:val="28"/>
              <w:sz w:val="24"/>
              <w:highlight w:val="white"/>
              <w:lang w:val="en-US" w:eastAsia="fi-FI"/>
            </w:rPr>
          </w:rPrChange>
        </w:rPr>
        <w:t>&gt;</w:t>
      </w:r>
    </w:p>
    <w:p w:rsidR="00CA77A8" w:rsidRPr="00CA77A8" w:rsidRDefault="00CA77A8">
      <w:pPr>
        <w:autoSpaceDE w:val="0"/>
        <w:autoSpaceDN w:val="0"/>
        <w:adjustRightInd w:val="0"/>
        <w:ind w:left="720"/>
        <w:rPr>
          <w:rFonts w:ascii="Arial" w:hAnsi="Arial" w:cs="Arial"/>
          <w:color w:val="000000"/>
          <w:highlight w:val="white"/>
          <w:lang w:val="en-GB" w:eastAsia="fi-FI"/>
          <w:rPrChange w:id="1232" w:author="Pekka Rinne" w:date="2010-08-04T10:05:00Z">
            <w:rPr>
              <w:rFonts w:ascii="Arial" w:hAnsi="Arial" w:cs="Arial"/>
              <w:color w:val="000000"/>
              <w:highlight w:val="white"/>
              <w:lang w:val="en-US" w:eastAsia="fi-FI"/>
            </w:rPr>
          </w:rPrChange>
        </w:rPr>
      </w:pPr>
      <w:r w:rsidRPr="00CA77A8">
        <w:rPr>
          <w:rFonts w:ascii="Arial" w:hAnsi="Arial" w:cs="Arial"/>
          <w:color w:val="0000FF"/>
          <w:highlight w:val="white"/>
          <w:lang w:val="en-GB" w:eastAsia="fi-FI"/>
          <w:rPrChange w:id="1233"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34" w:author="Pekka Rinne" w:date="2010-08-04T10:05: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en-GB" w:eastAsia="fi-FI"/>
          <w:rPrChange w:id="1235" w:author="Pekka Rinne" w:date="2010-08-04T10:05: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en-GB" w:eastAsia="fi-FI"/>
          <w:rPrChange w:id="1236"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37" w:author="Pekka Rinne" w:date="2010-08-04T10:05:00Z">
            <w:rPr>
              <w:rFonts w:ascii="Arial" w:hAnsi="Arial" w:cs="Arial"/>
              <w:b/>
              <w:color w:val="000000"/>
              <w:kern w:val="28"/>
              <w:sz w:val="24"/>
              <w:highlight w:val="white"/>
              <w:lang w:val="en-US" w:eastAsia="fi-FI"/>
            </w:rPr>
          </w:rPrChange>
        </w:rPr>
        <w:t>29</w:t>
      </w:r>
      <w:r w:rsidRPr="00CA77A8">
        <w:rPr>
          <w:rFonts w:ascii="Arial" w:hAnsi="Arial" w:cs="Arial"/>
          <w:color w:val="0000FF"/>
          <w:highlight w:val="white"/>
          <w:lang w:val="en-GB" w:eastAsia="fi-FI"/>
          <w:rPrChange w:id="1238"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239" w:author="Pekka Rinne" w:date="2010-08-04T10:05: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en-GB" w:eastAsia="fi-FI"/>
          <w:rPrChange w:id="1240"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41" w:author="Pekka Rinne" w:date="2010-08-04T10:05:00Z">
            <w:rPr>
              <w:rFonts w:ascii="Arial" w:hAnsi="Arial" w:cs="Arial"/>
              <w:b/>
              <w:color w:val="000000"/>
              <w:kern w:val="28"/>
              <w:sz w:val="24"/>
              <w:highlight w:val="white"/>
              <w:lang w:val="en-US" w:eastAsia="fi-FI"/>
            </w:rPr>
          </w:rPrChange>
        </w:rPr>
        <w:t>1.2.246.537.6.14.2006</w:t>
      </w:r>
      <w:r w:rsidRPr="00CA77A8">
        <w:rPr>
          <w:rFonts w:ascii="Arial" w:hAnsi="Arial" w:cs="Arial"/>
          <w:color w:val="0000FF"/>
          <w:highlight w:val="white"/>
          <w:lang w:val="en-GB" w:eastAsia="fi-FI"/>
          <w:rPrChange w:id="1242"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243" w:author="Pekka Rinne" w:date="2010-08-04T10:05:00Z">
            <w:rPr>
              <w:rFonts w:ascii="Arial" w:hAnsi="Arial" w:cs="Arial"/>
              <w:b/>
              <w:color w:val="FF0000"/>
              <w:kern w:val="28"/>
              <w:sz w:val="24"/>
              <w:highlight w:val="white"/>
              <w:lang w:val="en-US" w:eastAsia="fi-FI"/>
            </w:rPr>
          </w:rPrChange>
        </w:rPr>
        <w:t xml:space="preserve"> codeSystemName</w:t>
      </w:r>
      <w:r w:rsidRPr="00CA77A8">
        <w:rPr>
          <w:rFonts w:ascii="Arial" w:hAnsi="Arial" w:cs="Arial"/>
          <w:color w:val="0000FF"/>
          <w:highlight w:val="white"/>
          <w:lang w:val="en-GB" w:eastAsia="fi-FI"/>
          <w:rPrChange w:id="1244"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45" w:author="Pekka Rinne" w:date="2010-08-04T10:05:00Z">
            <w:rPr>
              <w:rFonts w:ascii="Arial" w:hAnsi="Arial" w:cs="Arial"/>
              <w:b/>
              <w:color w:val="000000"/>
              <w:kern w:val="28"/>
              <w:sz w:val="24"/>
              <w:highlight w:val="white"/>
              <w:lang w:val="en-US" w:eastAsia="fi-FI"/>
            </w:rPr>
          </w:rPrChange>
        </w:rPr>
        <w:t>Otsikot</w:t>
      </w:r>
      <w:r w:rsidRPr="00CA77A8">
        <w:rPr>
          <w:rFonts w:ascii="Arial" w:hAnsi="Arial" w:cs="Arial"/>
          <w:color w:val="0000FF"/>
          <w:highlight w:val="white"/>
          <w:lang w:val="en-GB" w:eastAsia="fi-FI"/>
          <w:rPrChange w:id="1246"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247" w:author="Pekka Rinne" w:date="2010-08-04T10:05:00Z">
            <w:rPr>
              <w:rFonts w:ascii="Arial" w:hAnsi="Arial" w:cs="Arial"/>
              <w:b/>
              <w:color w:val="FF0000"/>
              <w:kern w:val="28"/>
              <w:sz w:val="24"/>
              <w:highlight w:val="white"/>
              <w:lang w:val="en-US" w:eastAsia="fi-FI"/>
            </w:rPr>
          </w:rPrChange>
        </w:rPr>
        <w:t xml:space="preserve"> displayName</w:t>
      </w:r>
      <w:r w:rsidRPr="00CA77A8">
        <w:rPr>
          <w:rFonts w:ascii="Arial" w:hAnsi="Arial" w:cs="Arial"/>
          <w:color w:val="0000FF"/>
          <w:highlight w:val="white"/>
          <w:lang w:val="en-GB" w:eastAsia="fi-FI"/>
          <w:rPrChange w:id="1248"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49" w:author="Pekka Rinne" w:date="2010-08-04T10:05:00Z">
            <w:rPr>
              <w:rFonts w:ascii="Arial" w:hAnsi="Arial" w:cs="Arial"/>
              <w:b/>
              <w:color w:val="000000"/>
              <w:kern w:val="28"/>
              <w:sz w:val="24"/>
              <w:highlight w:val="white"/>
              <w:lang w:val="en-US" w:eastAsia="fi-FI"/>
            </w:rPr>
          </w:rPrChange>
        </w:rPr>
        <w:t>Loppuarvio</w:t>
      </w:r>
      <w:r w:rsidRPr="00CA77A8">
        <w:rPr>
          <w:rFonts w:ascii="Arial" w:hAnsi="Arial" w:cs="Arial"/>
          <w:color w:val="0000FF"/>
          <w:highlight w:val="white"/>
          <w:lang w:val="en-GB" w:eastAsia="fi-FI"/>
          <w:rPrChange w:id="1250" w:author="Pekka Rinne" w:date="2010-08-04T10:05:00Z">
            <w:rPr>
              <w:rFonts w:ascii="Arial" w:hAnsi="Arial" w:cs="Arial"/>
              <w:b/>
              <w:color w:val="0000FF"/>
              <w:kern w:val="28"/>
              <w:sz w:val="24"/>
              <w:highlight w:val="white"/>
              <w:lang w:val="en-US" w:eastAsia="fi-FI"/>
            </w:rPr>
          </w:rPrChange>
        </w:rPr>
        <w:t>"/&gt;</w:t>
      </w:r>
    </w:p>
    <w:p w:rsidR="00CA77A8" w:rsidRPr="00CA77A8" w:rsidRDefault="00CA77A8" w:rsidP="005543C8">
      <w:pPr>
        <w:autoSpaceDE w:val="0"/>
        <w:autoSpaceDN w:val="0"/>
        <w:adjustRightInd w:val="0"/>
        <w:rPr>
          <w:rFonts w:ascii="Arial" w:hAnsi="Arial" w:cs="Arial"/>
          <w:color w:val="000000"/>
          <w:highlight w:val="white"/>
          <w:lang w:val="en-GB" w:eastAsia="fi-FI"/>
          <w:rPrChange w:id="1251" w:author="Pekka Rinne" w:date="2010-08-04T10:05:00Z">
            <w:rPr>
              <w:rFonts w:ascii="Arial" w:hAnsi="Arial" w:cs="Arial"/>
              <w:color w:val="000000"/>
              <w:highlight w:val="white"/>
              <w:lang w:val="en-US" w:eastAsia="fi-FI"/>
            </w:rPr>
          </w:rPrChange>
        </w:rPr>
      </w:pPr>
      <w:r w:rsidRPr="00E37648">
        <w:rPr>
          <w:rFonts w:ascii="Arial" w:hAnsi="Arial" w:cs="Arial"/>
          <w:color w:val="000000"/>
          <w:highlight w:val="white"/>
          <w:lang w:val="en-GB" w:eastAsia="fi-FI"/>
          <w:rPrChange w:id="1252" w:author="Pekka Rinne" w:date="2010-08-04T10:05:00Z">
            <w:rPr>
              <w:rFonts w:ascii="Arial" w:hAnsi="Arial" w:cs="Arial"/>
              <w:color w:val="000000"/>
              <w:highlight w:val="white"/>
              <w:lang w:val="en-GB" w:eastAsia="fi-FI"/>
            </w:rPr>
          </w:rPrChange>
        </w:rPr>
        <w:tab/>
      </w:r>
      <w:r w:rsidRPr="00CA77A8">
        <w:rPr>
          <w:rFonts w:ascii="Arial" w:hAnsi="Arial" w:cs="Arial"/>
          <w:color w:val="0000FF"/>
          <w:highlight w:val="white"/>
          <w:lang w:val="en-GB" w:eastAsia="fi-FI"/>
          <w:rPrChange w:id="1253"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54" w:author="Pekka Rinne" w:date="2010-08-04T10:05:00Z">
            <w:rPr>
              <w:rFonts w:ascii="Arial" w:hAnsi="Arial" w:cs="Arial"/>
              <w:b/>
              <w:color w:val="800000"/>
              <w:kern w:val="28"/>
              <w:sz w:val="24"/>
              <w:highlight w:val="white"/>
              <w:lang w:val="en-US" w:eastAsia="fi-FI"/>
            </w:rPr>
          </w:rPrChange>
        </w:rPr>
        <w:t>title</w:t>
      </w:r>
      <w:r w:rsidRPr="00CA77A8">
        <w:rPr>
          <w:rFonts w:ascii="Arial" w:hAnsi="Arial" w:cs="Arial"/>
          <w:color w:val="0000FF"/>
          <w:highlight w:val="white"/>
          <w:lang w:val="en-GB" w:eastAsia="fi-FI"/>
          <w:rPrChange w:id="1255" w:author="Pekka Rinne" w:date="2010-08-04T10:05:00Z">
            <w:rPr>
              <w:rFonts w:ascii="Arial" w:hAnsi="Arial" w:cs="Arial"/>
              <w:b/>
              <w:color w:val="0000FF"/>
              <w:kern w:val="28"/>
              <w:sz w:val="24"/>
              <w:highlight w:val="white"/>
              <w:lang w:val="en-US" w:eastAsia="fi-FI"/>
            </w:rPr>
          </w:rPrChange>
        </w:rPr>
        <w:t>&gt;</w:t>
      </w:r>
      <w:r w:rsidRPr="00CA77A8">
        <w:rPr>
          <w:rFonts w:ascii="Arial" w:hAnsi="Arial" w:cs="Arial"/>
          <w:color w:val="000000"/>
          <w:highlight w:val="white"/>
          <w:lang w:val="en-GB" w:eastAsia="fi-FI"/>
          <w:rPrChange w:id="1256" w:author="Pekka Rinne" w:date="2010-08-04T10:05:00Z">
            <w:rPr>
              <w:rFonts w:ascii="Arial" w:hAnsi="Arial" w:cs="Arial"/>
              <w:b/>
              <w:color w:val="000000"/>
              <w:kern w:val="28"/>
              <w:sz w:val="24"/>
              <w:highlight w:val="white"/>
              <w:lang w:val="en-US" w:eastAsia="fi-FI"/>
            </w:rPr>
          </w:rPrChange>
        </w:rPr>
        <w:t>Loppuarvio</w:t>
      </w:r>
      <w:r w:rsidRPr="00CA77A8">
        <w:rPr>
          <w:rFonts w:ascii="Arial" w:hAnsi="Arial" w:cs="Arial"/>
          <w:color w:val="0000FF"/>
          <w:highlight w:val="white"/>
          <w:lang w:val="en-GB" w:eastAsia="fi-FI"/>
          <w:rPrChange w:id="1257"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58" w:author="Pekka Rinne" w:date="2010-08-04T10:05:00Z">
            <w:rPr>
              <w:rFonts w:ascii="Arial" w:hAnsi="Arial" w:cs="Arial"/>
              <w:b/>
              <w:color w:val="800000"/>
              <w:kern w:val="28"/>
              <w:sz w:val="24"/>
              <w:highlight w:val="white"/>
              <w:lang w:val="en-US" w:eastAsia="fi-FI"/>
            </w:rPr>
          </w:rPrChange>
        </w:rPr>
        <w:t>title</w:t>
      </w:r>
      <w:r w:rsidRPr="00CA77A8">
        <w:rPr>
          <w:rFonts w:ascii="Arial" w:hAnsi="Arial" w:cs="Arial"/>
          <w:color w:val="0000FF"/>
          <w:highlight w:val="white"/>
          <w:lang w:val="en-GB" w:eastAsia="fi-FI"/>
          <w:rPrChange w:id="1259" w:author="Pekka Rinne" w:date="2010-08-04T10:05:00Z">
            <w:rPr>
              <w:rFonts w:ascii="Arial" w:hAnsi="Arial" w:cs="Arial"/>
              <w:b/>
              <w:color w:val="0000FF"/>
              <w:kern w:val="28"/>
              <w:sz w:val="24"/>
              <w:highlight w:val="white"/>
              <w:lang w:val="en-US" w:eastAsia="fi-FI"/>
            </w:rPr>
          </w:rPrChange>
        </w:rPr>
        <w:t>&gt;</w:t>
      </w:r>
    </w:p>
    <w:p w:rsidR="00CA77A8" w:rsidRPr="00CA77A8" w:rsidRDefault="00CA77A8" w:rsidP="005543C8">
      <w:pPr>
        <w:autoSpaceDE w:val="0"/>
        <w:autoSpaceDN w:val="0"/>
        <w:adjustRightInd w:val="0"/>
        <w:rPr>
          <w:rFonts w:ascii="Arial" w:hAnsi="Arial" w:cs="Arial"/>
          <w:color w:val="000000"/>
          <w:highlight w:val="white"/>
          <w:lang w:val="en-GB" w:eastAsia="fi-FI"/>
          <w:rPrChange w:id="1260" w:author="Pekka Rinne" w:date="2010-08-04T10:05:00Z">
            <w:rPr>
              <w:rFonts w:ascii="Arial" w:hAnsi="Arial" w:cs="Arial"/>
              <w:color w:val="000000"/>
              <w:highlight w:val="white"/>
              <w:lang w:val="en-US" w:eastAsia="fi-FI"/>
            </w:rPr>
          </w:rPrChange>
        </w:rPr>
      </w:pPr>
      <w:r w:rsidRPr="00E37648">
        <w:rPr>
          <w:rFonts w:ascii="Arial" w:hAnsi="Arial" w:cs="Arial"/>
          <w:color w:val="000000"/>
          <w:highlight w:val="white"/>
          <w:lang w:val="en-GB" w:eastAsia="fi-FI"/>
          <w:rPrChange w:id="1261" w:author="Pekka Rinne" w:date="2010-08-04T10:05:00Z">
            <w:rPr>
              <w:rFonts w:ascii="Arial" w:hAnsi="Arial" w:cs="Arial"/>
              <w:color w:val="000000"/>
              <w:highlight w:val="white"/>
              <w:lang w:val="en-GB" w:eastAsia="fi-FI"/>
            </w:rPr>
          </w:rPrChange>
        </w:rPr>
        <w:tab/>
      </w:r>
      <w:r w:rsidRPr="00CA77A8">
        <w:rPr>
          <w:rFonts w:ascii="Arial" w:hAnsi="Arial" w:cs="Arial"/>
          <w:color w:val="0000FF"/>
          <w:highlight w:val="white"/>
          <w:lang w:val="en-GB" w:eastAsia="fi-FI"/>
          <w:rPrChange w:id="1262"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263" w:author="Pekka Rinne" w:date="2010-08-04T10:05:00Z">
            <w:rPr>
              <w:rFonts w:ascii="Arial" w:hAnsi="Arial" w:cs="Arial"/>
              <w:b/>
              <w:color w:val="800000"/>
              <w:kern w:val="28"/>
              <w:sz w:val="24"/>
              <w:highlight w:val="white"/>
              <w:lang w:val="en-US" w:eastAsia="fi-FI"/>
            </w:rPr>
          </w:rPrChange>
        </w:rPr>
        <w:t>text</w:t>
      </w:r>
      <w:r w:rsidRPr="00CA77A8">
        <w:rPr>
          <w:rFonts w:ascii="Arial" w:hAnsi="Arial" w:cs="Arial"/>
          <w:color w:val="FF0000"/>
          <w:highlight w:val="white"/>
          <w:lang w:val="en-GB" w:eastAsia="fi-FI"/>
          <w:rPrChange w:id="1264" w:author="Pekka Rinne" w:date="2010-08-04T10:05:00Z">
            <w:rPr>
              <w:rFonts w:ascii="Arial" w:hAnsi="Arial" w:cs="Arial"/>
              <w:b/>
              <w:color w:val="FF0000"/>
              <w:kern w:val="28"/>
              <w:sz w:val="24"/>
              <w:highlight w:val="white"/>
              <w:lang w:val="en-US" w:eastAsia="fi-FI"/>
            </w:rPr>
          </w:rPrChange>
        </w:rPr>
        <w:t xml:space="preserve"> ID</w:t>
      </w:r>
      <w:r w:rsidRPr="00CA77A8">
        <w:rPr>
          <w:rFonts w:ascii="Arial" w:hAnsi="Arial" w:cs="Arial"/>
          <w:color w:val="0000FF"/>
          <w:highlight w:val="white"/>
          <w:lang w:val="en-GB" w:eastAsia="fi-FI"/>
          <w:rPrChange w:id="1265"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266" w:author="Pekka Rinne" w:date="2010-08-04T10:05:00Z">
            <w:rPr>
              <w:rFonts w:ascii="Arial" w:hAnsi="Arial" w:cs="Arial"/>
              <w:b/>
              <w:color w:val="000000"/>
              <w:kern w:val="28"/>
              <w:sz w:val="24"/>
              <w:highlight w:val="white"/>
              <w:lang w:val="en-US" w:eastAsia="fi-FI"/>
            </w:rPr>
          </w:rPrChange>
        </w:rPr>
        <w:t>OID1.2.246.10.12345676.14.2009.123.1111.1.1</w:t>
      </w:r>
      <w:r w:rsidRPr="00CA77A8">
        <w:rPr>
          <w:rFonts w:ascii="Arial" w:hAnsi="Arial" w:cs="Arial"/>
          <w:color w:val="0000FF"/>
          <w:highlight w:val="white"/>
          <w:lang w:val="en-GB" w:eastAsia="fi-FI"/>
          <w:rPrChange w:id="1267" w:author="Pekka Rinne" w:date="2010-08-04T10:05:00Z">
            <w:rPr>
              <w:rFonts w:ascii="Arial" w:hAnsi="Arial" w:cs="Arial"/>
              <w:b/>
              <w:color w:val="0000FF"/>
              <w:kern w:val="28"/>
              <w:sz w:val="24"/>
              <w:highlight w:val="white"/>
              <w:lang w:val="en-US" w:eastAsia="fi-FI"/>
            </w:rPr>
          </w:rPrChange>
        </w:rPr>
        <w:t>"&gt;</w:t>
      </w:r>
    </w:p>
    <w:p w:rsidR="00CA77A8" w:rsidRDefault="00CA77A8" w:rsidP="005543C8">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val="en-GB" w:eastAsia="fi-FI"/>
          <w:rPrChange w:id="1268" w:author="Pekka Rinne" w:date="2010-08-04T10:05:00Z">
            <w:rPr>
              <w:rFonts w:ascii="Arial" w:hAnsi="Arial" w:cs="Arial"/>
              <w:color w:val="000000"/>
              <w:highlight w:val="white"/>
              <w:lang w:val="en-GB" w:eastAsia="fi-FI"/>
            </w:rPr>
          </w:rPrChange>
        </w:rPr>
        <w:tab/>
      </w:r>
      <w:r w:rsidRPr="00E37648">
        <w:rPr>
          <w:rFonts w:ascii="Arial" w:hAnsi="Arial" w:cs="Arial"/>
          <w:color w:val="000000"/>
          <w:highlight w:val="white"/>
          <w:lang w:val="en-GB" w:eastAsia="fi-FI"/>
          <w:rPrChange w:id="1269" w:author="Pekka Rinne" w:date="2010-08-04T10:05:00Z">
            <w:rPr>
              <w:rFonts w:ascii="Arial" w:hAnsi="Arial" w:cs="Arial"/>
              <w:color w:val="000000"/>
              <w:highlight w:val="white"/>
              <w:lang w:val="en-GB" w:eastAsia="fi-FI"/>
            </w:rPr>
          </w:rPrChange>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Tähän tulee loppuarvio tekstinä.</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Pr="005543C8" w:rsidRDefault="00CA77A8" w:rsidP="005543C8">
      <w:r>
        <w:rPr>
          <w:rFonts w:ascii="Arial" w:hAnsi="Arial" w:cs="Arial"/>
          <w:color w:val="0000FF"/>
          <w:highlight w:val="white"/>
          <w:lang w:eastAsia="fi-FI"/>
        </w:rPr>
        <w:t>&lt;/</w:t>
      </w:r>
      <w:r>
        <w:rPr>
          <w:rFonts w:ascii="Arial" w:hAnsi="Arial" w:cs="Arial"/>
          <w:color w:val="800000"/>
          <w:highlight w:val="white"/>
          <w:lang w:eastAsia="fi-FI"/>
        </w:rPr>
        <w:t>section</w:t>
      </w:r>
      <w:r>
        <w:rPr>
          <w:rFonts w:ascii="Arial" w:hAnsi="Arial" w:cs="Arial"/>
          <w:color w:val="0000FF"/>
          <w:highlight w:val="white"/>
          <w:lang w:eastAsia="fi-FI"/>
        </w:rPr>
        <w:t>&gt;</w:t>
      </w:r>
    </w:p>
    <w:p w:rsidR="00CA77A8" w:rsidRPr="005543C8" w:rsidRDefault="00CA77A8"/>
    <w:p w:rsidR="00CA77A8" w:rsidRDefault="00CA77A8"/>
    <w:p w:rsidR="00CA77A8" w:rsidRDefault="00CA77A8">
      <w:r>
        <w:t>Hoitopaikka, lähetteen antopäivämäärä ja lähetteen antaneen lääkärin nimi (merkinnän tekijä) ilmoitetaan sectionion author-elementillä sekä narrative-osuudessa omissa kappaleissaan. Näitä tietoja voidaan käyttää kaikilla tasoilla, näkymä, hoitoprosessin vaihe ja otsikko.</w:t>
      </w:r>
    </w:p>
    <w:p w:rsidR="00CA77A8" w:rsidRDefault="00CA77A8"/>
    <w:p w:rsidR="00CA77A8" w:rsidRDefault="00CA77A8">
      <w:r>
        <w:t>Koodatut rakenteet tunnistetaan joko lähete/hoitopalaute kenttäkoodistolla (lähete codeSystem="1.2.246.537.6.12.2002.124”  liite A) tai ydintietokoodistolla Koodisto löytyy THL:n koodistopalvelimelta.. Ydintietokoodia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kertoo tapahtuman tilan (esim. tapahtunut, suunniteltu, tilattu).</w:t>
      </w:r>
    </w:p>
    <w:p w:rsidR="00CA77A8" w:rsidRDefault="00CA77A8"/>
    <w:p w:rsidR="00CA77A8" w:rsidRDefault="00CA77A8"/>
    <w:p w:rsidR="00CA77A8" w:rsidRDefault="00CA77A8">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CA77A8" w:rsidRDefault="00CA77A8"/>
    <w:p w:rsidR="00CA77A8" w:rsidRDefault="00CA77A8"/>
    <w:p w:rsidR="00CA77A8" w:rsidRDefault="00CA77A8"/>
    <w:p w:rsidR="00CA77A8" w:rsidRDefault="00CA77A8">
      <w:pPr>
        <w:pStyle w:val="Heading2"/>
        <w:numPr>
          <w:numberingChange w:id="1270" w:author="Pekka Rinne" w:date="2010-03-30T12:01:00Z" w:original="%1:3:0:.%2:2:0:"/>
        </w:numPr>
      </w:pPr>
      <w:bookmarkStart w:id="1271" w:name="_Toc261604608"/>
      <w:r>
        <w:t>Otsikoiden ja kenttien yhteenveto</w:t>
      </w:r>
      <w:bookmarkEnd w:id="1271"/>
      <w:r>
        <w:t xml:space="preserve"> </w:t>
      </w:r>
    </w:p>
    <w:p w:rsidR="00CA77A8" w:rsidRDefault="00CA77A8"/>
    <w:p w:rsidR="00CA77A8" w:rsidRDefault="00CA77A8">
      <w:r>
        <w:t xml:space="preserve">Palautteessa näytetään   seuraavat otsikot  ja tietokentät. Otsikkokoodistot 1.2.246.537.6.14.2006 ja </w:t>
      </w:r>
      <w:r w:rsidRPr="00F716E5">
        <w:t>1.2.246.537.6.40182.2009</w:t>
      </w:r>
      <w:r>
        <w:t xml:space="preserve"> mukaiset otsikkokoodit ovat suluissa.</w:t>
      </w:r>
    </w:p>
    <w:p w:rsidR="00CA77A8" w:rsidRDefault="00CA77A8"/>
    <w:p w:rsidR="00CA77A8" w:rsidRDefault="00CA77A8">
      <w:pPr>
        <w:pStyle w:val="Heading2"/>
        <w:numPr>
          <w:numberingChange w:id="1272" w:author="Pekka Rinne" w:date="2010-03-30T12:01:00Z" w:original="%1:3:0:.%2:3:0:"/>
        </w:numPr>
      </w:pPr>
      <w:bookmarkStart w:id="1273" w:name="_Toc261604609"/>
      <w:r>
        <w:t>Palautteen otsikot</w:t>
      </w:r>
      <w:bookmarkEnd w:id="1273"/>
    </w:p>
    <w:p w:rsidR="00CA77A8" w:rsidRDefault="00CA77A8">
      <w:pPr>
        <w:ind w:left="576"/>
      </w:pPr>
    </w:p>
    <w:p w:rsidR="00CA77A8" w:rsidRDefault="00CA77A8" w:rsidP="004951AB">
      <w:r>
        <w:t>PAL</w:t>
      </w:r>
    </w:p>
    <w:p w:rsidR="00CA77A8" w:rsidRDefault="00CA77A8" w:rsidP="004951AB">
      <w:r>
        <w:tab/>
      </w:r>
      <w:r>
        <w:tab/>
        <w:t xml:space="preserve">hoidon arviointi </w:t>
      </w:r>
    </w:p>
    <w:p w:rsidR="00CA77A8" w:rsidRDefault="00CA77A8" w:rsidP="004951AB">
      <w:r>
        <w:tab/>
      </w:r>
      <w:r>
        <w:tab/>
      </w:r>
      <w:r>
        <w:tab/>
        <w:t>loppuarvio (1.2.246.537.6.14.2006:29)</w:t>
      </w:r>
    </w:p>
    <w:p w:rsidR="00CA77A8" w:rsidRDefault="00CA77A8" w:rsidP="004951AB">
      <w:r>
        <w:tab/>
      </w:r>
      <w:r>
        <w:tab/>
      </w:r>
      <w:r>
        <w:tab/>
        <w:t>hoidon tarve (1.2.246.537.6.14.2006:21)</w:t>
      </w:r>
    </w:p>
    <w:p w:rsidR="00CA77A8" w:rsidRDefault="00CA77A8" w:rsidP="004951AB">
      <w:r>
        <w:tab/>
      </w:r>
      <w:r>
        <w:tab/>
      </w:r>
      <w:r>
        <w:tab/>
        <w:t>tutkimukset  (1.2.246.537.6.14.2006:53)</w:t>
      </w:r>
    </w:p>
    <w:p w:rsidR="00CA77A8" w:rsidRDefault="00CA77A8" w:rsidP="004951AB">
      <w:pPr>
        <w:ind w:left="2160" w:firstLine="720"/>
      </w:pPr>
      <w:r>
        <w:t>tehdyt tutkimukset</w:t>
      </w:r>
    </w:p>
    <w:p w:rsidR="00CA77A8" w:rsidRDefault="00CA77A8" w:rsidP="004951AB">
      <w:r>
        <w:tab/>
      </w:r>
      <w:r>
        <w:tab/>
      </w:r>
      <w:r>
        <w:tab/>
        <w:t>toimenpiteet (1.2.246.537.6.14.2006:51)</w:t>
      </w:r>
    </w:p>
    <w:p w:rsidR="00CA77A8" w:rsidRDefault="00CA77A8" w:rsidP="004951AB">
      <w:r>
        <w:tab/>
      </w:r>
      <w:r>
        <w:tab/>
      </w:r>
      <w:r>
        <w:tab/>
      </w:r>
      <w:r>
        <w:tab/>
        <w:t>tehdyt toimenpiteet</w:t>
      </w:r>
    </w:p>
    <w:p w:rsidR="00CA77A8" w:rsidRDefault="00CA77A8" w:rsidP="004951AB">
      <w:r>
        <w:tab/>
      </w:r>
      <w:r>
        <w:tab/>
      </w:r>
      <w:r>
        <w:tab/>
        <w:t xml:space="preserve">diagnoosi:  asiakkaan aikaisemmat sairaudet  (1.2.246.537.6.14.2006:13) </w:t>
      </w:r>
    </w:p>
    <w:p w:rsidR="00CA77A8" w:rsidRDefault="00CA77A8" w:rsidP="004951AB">
      <w:r>
        <w:tab/>
      </w:r>
      <w:r>
        <w:tab/>
      </w:r>
      <w:r>
        <w:tab/>
        <w:t>lääkehoito  (1.2.246.537.6.14.2006:55)</w:t>
      </w:r>
    </w:p>
    <w:p w:rsidR="00CA77A8" w:rsidRDefault="00CA77A8" w:rsidP="004951AB">
      <w:r>
        <w:tab/>
      </w:r>
      <w:r>
        <w:tab/>
      </w:r>
      <w:r>
        <w:tab/>
        <w:t>lausunnot  (1.2.246.537.6.14.2006:62)</w:t>
      </w:r>
    </w:p>
    <w:p w:rsidR="00CA77A8" w:rsidRDefault="00CA77A8" w:rsidP="004951AB">
      <w:r>
        <w:tab/>
      </w:r>
      <w:r>
        <w:tab/>
      </w:r>
      <w:r>
        <w:tab/>
        <w:t xml:space="preserve">apuvälineet  (1.2.246.537.6.14.2006:63) </w:t>
      </w:r>
    </w:p>
    <w:p w:rsidR="00CA77A8" w:rsidRDefault="00CA77A8" w:rsidP="004951AB">
      <w:r>
        <w:tab/>
      </w:r>
      <w:r>
        <w:tab/>
      </w:r>
      <w:r>
        <w:tab/>
        <w:t>kuntoutus  (1.2.246.537.6.14.2006:27)</w:t>
      </w:r>
    </w:p>
    <w:p w:rsidR="00CA77A8" w:rsidRDefault="00CA77A8" w:rsidP="004951AB">
      <w:r>
        <w:tab/>
      </w:r>
      <w:r>
        <w:tab/>
      </w:r>
      <w:r>
        <w:tab/>
        <w:t>toimintakyky (1.2.246.537.6.14.2006:72)</w:t>
      </w:r>
    </w:p>
    <w:p w:rsidR="00CA77A8" w:rsidRDefault="00CA77A8" w:rsidP="004951AB">
      <w:r>
        <w:tab/>
      </w:r>
      <w:r>
        <w:tab/>
      </w:r>
      <w:r>
        <w:tab/>
        <w:t>jatkohoidon järjestämistä koskevat tiedot (1.2.246.537.6.14.2006:23)</w:t>
      </w:r>
    </w:p>
    <w:p w:rsidR="00CA77A8" w:rsidRDefault="00CA77A8"/>
    <w:p w:rsidR="00CA77A8" w:rsidDel="00A75A44" w:rsidRDefault="00CA77A8"/>
    <w:p w:rsidR="00CA77A8" w:rsidRDefault="00CA77A8"/>
    <w:p w:rsidR="00CA77A8" w:rsidRDefault="00CA77A8">
      <w:pPr>
        <w:pStyle w:val="Heading3"/>
        <w:numPr>
          <w:numberingChange w:id="1274" w:author="Pekka Rinne" w:date="2010-03-30T12:01:00Z" w:original="%1:3:0:.%2:3:0:.%3:1:0:"/>
        </w:numPr>
      </w:pPr>
      <w:bookmarkStart w:id="1275" w:name="_Toc261604610"/>
      <w:r>
        <w:t>Hoitopalautteen tunnus ja vastuulääkäri</w:t>
      </w:r>
      <w:bookmarkEnd w:id="1275"/>
    </w:p>
    <w:p w:rsidR="00CA77A8" w:rsidRDefault="00CA77A8">
      <w:pPr>
        <w:ind w:left="720"/>
      </w:pPr>
    </w:p>
    <w:p w:rsidR="00CA77A8" w:rsidRDefault="00CA77A8" w:rsidP="00C65CD6">
      <w:r>
        <w:t>Hoitopalautteen tunnus ja vastuulääkäri: kenttäkoodi: 36</w:t>
      </w:r>
      <w:r>
        <w:tab/>
        <w:t xml:space="preserve">koodisto: 1.2.246.537.6.12.2002.124 </w:t>
      </w:r>
    </w:p>
    <w:p w:rsidR="00CA77A8" w:rsidRDefault="00CA77A8" w:rsidP="00C65CD6"/>
    <w:p w:rsidR="00CA77A8" w:rsidRDefault="00CA77A8" w:rsidP="00C65CD6">
      <w:r>
        <w:t>OID-tunnus ilmoitetaan value-elementissä tietotyypillä II ja antopäivämäärä elementissä effectiveTime attribuutilla value. Laitos ja lääkäri ilmoitetaan elementissä author.</w:t>
      </w:r>
    </w:p>
    <w:p w:rsidR="00CA77A8" w:rsidRDefault="00CA77A8" w:rsidP="00C65CD6"/>
    <w:p w:rsidR="00CA77A8" w:rsidRPr="00C65CD6" w:rsidRDefault="00CA77A8" w:rsidP="00C65CD6">
      <w:pPr>
        <w:autoSpaceDE w:val="0"/>
        <w:autoSpaceDN w:val="0"/>
        <w:adjustRightInd w:val="0"/>
        <w:rPr>
          <w:rFonts w:ascii="Arial" w:hAnsi="Arial" w:cs="Arial"/>
          <w:color w:val="000000"/>
          <w:highlight w:val="white"/>
          <w:lang w:eastAsia="fi-FI"/>
        </w:rPr>
      </w:pPr>
      <w:r w:rsidRPr="00C65CD6">
        <w:rPr>
          <w:rFonts w:ascii="Arial" w:hAnsi="Arial" w:cs="Arial"/>
          <w:color w:val="0000FF"/>
          <w:highlight w:val="white"/>
          <w:lang w:eastAsia="fi-FI"/>
        </w:rPr>
        <w:t>&lt;</w:t>
      </w:r>
      <w:r w:rsidRPr="00C65CD6">
        <w:rPr>
          <w:rFonts w:ascii="Arial" w:hAnsi="Arial" w:cs="Arial"/>
          <w:color w:val="800000"/>
          <w:highlight w:val="white"/>
          <w:lang w:eastAsia="fi-FI"/>
        </w:rPr>
        <w:t>entry</w:t>
      </w:r>
      <w:r w:rsidRPr="00C65CD6">
        <w:rPr>
          <w:rFonts w:ascii="Arial" w:hAnsi="Arial" w:cs="Arial"/>
          <w:color w:val="0000FF"/>
          <w:highlight w:val="white"/>
          <w:lang w:eastAsia="fi-FI"/>
        </w:rPr>
        <w:t>&gt;</w:t>
      </w:r>
    </w:p>
    <w:p w:rsidR="00CA77A8" w:rsidRPr="00C65CD6" w:rsidRDefault="00CA77A8" w:rsidP="00C65CD6">
      <w:pPr>
        <w:autoSpaceDE w:val="0"/>
        <w:autoSpaceDN w:val="0"/>
        <w:adjustRightInd w:val="0"/>
        <w:rPr>
          <w:rFonts w:ascii="Arial" w:hAnsi="Arial" w:cs="Arial"/>
          <w:color w:val="000000"/>
          <w:highlight w:val="white"/>
          <w:lang w:eastAsia="fi-FI"/>
        </w:rPr>
      </w:pPr>
      <w:r w:rsidRPr="00C65CD6">
        <w:rPr>
          <w:rFonts w:ascii="Arial" w:hAnsi="Arial" w:cs="Arial"/>
          <w:color w:val="000000"/>
          <w:highlight w:val="white"/>
          <w:lang w:eastAsia="fi-FI"/>
        </w:rPr>
        <w:tab/>
      </w:r>
      <w:r w:rsidRPr="00C65CD6">
        <w:rPr>
          <w:rFonts w:ascii="Arial" w:hAnsi="Arial" w:cs="Arial"/>
          <w:color w:val="0000FF"/>
          <w:highlight w:val="white"/>
          <w:lang w:eastAsia="fi-FI"/>
        </w:rPr>
        <w:t>&lt;</w:t>
      </w:r>
      <w:r w:rsidRPr="00C65CD6">
        <w:rPr>
          <w:rFonts w:ascii="Arial" w:hAnsi="Arial" w:cs="Arial"/>
          <w:color w:val="800000"/>
          <w:highlight w:val="white"/>
          <w:lang w:eastAsia="fi-FI"/>
        </w:rPr>
        <w:t>observation</w:t>
      </w:r>
      <w:r w:rsidRPr="00C65CD6">
        <w:rPr>
          <w:rFonts w:ascii="Arial" w:hAnsi="Arial" w:cs="Arial"/>
          <w:color w:val="FF0000"/>
          <w:highlight w:val="white"/>
          <w:lang w:eastAsia="fi-FI"/>
        </w:rPr>
        <w:t xml:space="preserve"> classCode</w:t>
      </w:r>
      <w:r w:rsidRPr="00C65CD6">
        <w:rPr>
          <w:rFonts w:ascii="Arial" w:hAnsi="Arial" w:cs="Arial"/>
          <w:color w:val="0000FF"/>
          <w:highlight w:val="white"/>
          <w:lang w:eastAsia="fi-FI"/>
        </w:rPr>
        <w:t>="</w:t>
      </w:r>
      <w:r w:rsidRPr="00C65CD6">
        <w:rPr>
          <w:rFonts w:ascii="Arial" w:hAnsi="Arial" w:cs="Arial"/>
          <w:color w:val="000000"/>
          <w:highlight w:val="white"/>
          <w:lang w:eastAsia="fi-FI"/>
        </w:rPr>
        <w:t>OBS</w:t>
      </w:r>
      <w:r w:rsidRPr="00C65CD6">
        <w:rPr>
          <w:rFonts w:ascii="Arial" w:hAnsi="Arial" w:cs="Arial"/>
          <w:color w:val="0000FF"/>
          <w:highlight w:val="white"/>
          <w:lang w:eastAsia="fi-FI"/>
        </w:rPr>
        <w:t>"</w:t>
      </w:r>
      <w:r w:rsidRPr="00C65CD6">
        <w:rPr>
          <w:rFonts w:ascii="Arial" w:hAnsi="Arial" w:cs="Arial"/>
          <w:color w:val="FF0000"/>
          <w:highlight w:val="white"/>
          <w:lang w:eastAsia="fi-FI"/>
        </w:rPr>
        <w:t xml:space="preserve"> moodCode</w:t>
      </w:r>
      <w:r w:rsidRPr="00C65CD6">
        <w:rPr>
          <w:rFonts w:ascii="Arial" w:hAnsi="Arial" w:cs="Arial"/>
          <w:color w:val="0000FF"/>
          <w:highlight w:val="white"/>
          <w:lang w:eastAsia="fi-FI"/>
        </w:rPr>
        <w:t>="</w:t>
      </w:r>
      <w:r w:rsidRPr="00C65CD6">
        <w:rPr>
          <w:rFonts w:ascii="Arial" w:hAnsi="Arial" w:cs="Arial"/>
          <w:color w:val="000000"/>
          <w:highlight w:val="white"/>
          <w:lang w:eastAsia="fi-FI"/>
        </w:rPr>
        <w:t>EVN</w:t>
      </w:r>
      <w:r w:rsidRPr="00C65CD6">
        <w:rPr>
          <w:rFonts w:ascii="Arial" w:hAnsi="Arial" w:cs="Arial"/>
          <w:color w:val="0000FF"/>
          <w:highlight w:val="white"/>
          <w:lang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C65CD6">
        <w:rPr>
          <w:rFonts w:ascii="Arial" w:hAnsi="Arial" w:cs="Arial"/>
          <w:color w:val="000000"/>
          <w:highlight w:val="white"/>
          <w:lang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code</w:t>
      </w:r>
      <w:r w:rsidRPr="00A129D9">
        <w:rPr>
          <w:rFonts w:ascii="Arial" w:hAnsi="Arial" w:cs="Arial"/>
          <w:color w:val="FF0000"/>
          <w:highlight w:val="white"/>
          <w:lang w:val="en-US" w:eastAsia="fi-FI"/>
        </w:rPr>
        <w:t xml:space="preserve"> code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36</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codeSystem</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effectiveTime</w:t>
      </w:r>
      <w:r w:rsidRPr="00A129D9">
        <w:rPr>
          <w:rFonts w:ascii="Arial" w:hAnsi="Arial" w:cs="Arial"/>
          <w:color w:val="FF0000"/>
          <w:highlight w:val="white"/>
          <w:lang w:val="en-US" w:eastAsia="fi-FI"/>
        </w:rPr>
        <w:t xml:space="preserve"> value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20030929</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value</w:t>
      </w:r>
      <w:r w:rsidRPr="00A129D9">
        <w:rPr>
          <w:rFonts w:ascii="Arial" w:hAnsi="Arial" w:cs="Arial"/>
          <w:color w:val="FF0000"/>
          <w:highlight w:val="white"/>
          <w:lang w:val="en-US" w:eastAsia="fi-FI"/>
        </w:rPr>
        <w:t xml:space="preserve"> xsi:type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II</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1.2.246.537.10.2013120.2003.11</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2003.5454</w:t>
      </w:r>
      <w:r w:rsidRPr="00A129D9">
        <w:rPr>
          <w:rFonts w:ascii="Arial" w:hAnsi="Arial" w:cs="Arial"/>
          <w:color w:val="0000FF"/>
          <w:highlight w:val="white"/>
          <w:lang w:val="en-US" w:eastAsia="fi-FI"/>
        </w:rPr>
        <w:t>"/&gt;</w:t>
      </w:r>
    </w:p>
    <w:p w:rsidR="00CA77A8" w:rsidRDefault="00CA77A8" w:rsidP="00C65CD6">
      <w:pPr>
        <w:autoSpaceDE w:val="0"/>
        <w:autoSpaceDN w:val="0"/>
        <w:adjustRightInd w:val="0"/>
        <w:ind w:firstLine="720"/>
        <w:rPr>
          <w:rFonts w:ascii="Arial" w:hAnsi="Arial" w:cs="Arial"/>
          <w:color w:val="000000"/>
          <w:highlight w:val="white"/>
          <w:lang w:val="en-US" w:eastAsia="fi-FI"/>
        </w:rPr>
      </w:pP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author</w:t>
      </w:r>
      <w:r w:rsidRPr="00A129D9">
        <w:rPr>
          <w:rFonts w:ascii="Arial" w:hAnsi="Arial" w:cs="Arial"/>
          <w:color w:val="0000FF"/>
          <w:highlight w:val="white"/>
          <w:lang w:val="en-US" w:eastAsia="fi-FI"/>
        </w:rPr>
        <w:t>&gt;</w:t>
      </w:r>
    </w:p>
    <w:p w:rsidR="00CA77A8" w:rsidRPr="005E50DA" w:rsidRDefault="00CA77A8" w:rsidP="00C65CD6">
      <w:pPr>
        <w:autoSpaceDE w:val="0"/>
        <w:autoSpaceDN w:val="0"/>
        <w:adjustRightInd w:val="0"/>
        <w:ind w:left="720"/>
        <w:rPr>
          <w:rFonts w:ascii="Arial" w:hAnsi="Arial" w:cs="Arial"/>
          <w:color w:val="000000"/>
          <w:highlight w:val="white"/>
          <w:lang w:val="en-US" w:eastAsia="fi-FI"/>
        </w:rPr>
      </w:pPr>
      <w:r w:rsidRPr="005E50DA">
        <w:rPr>
          <w:rFonts w:ascii="Arial" w:hAnsi="Arial" w:cs="Arial"/>
          <w:color w:val="0000FF"/>
          <w:highlight w:val="white"/>
          <w:lang w:val="en-US" w:eastAsia="fi-FI"/>
        </w:rPr>
        <w:t>&lt;</w:t>
      </w:r>
      <w:r w:rsidRPr="005E50DA">
        <w:rPr>
          <w:rFonts w:ascii="Arial" w:hAnsi="Arial" w:cs="Arial"/>
          <w:color w:val="800000"/>
          <w:highlight w:val="white"/>
          <w:lang w:val="en-US" w:eastAsia="fi-FI"/>
        </w:rPr>
        <w:t>functionCode</w:t>
      </w:r>
      <w:r w:rsidRPr="005E50DA">
        <w:rPr>
          <w:rFonts w:ascii="Arial" w:hAnsi="Arial" w:cs="Arial"/>
          <w:color w:val="FF0000"/>
          <w:highlight w:val="white"/>
          <w:lang w:val="en-US" w:eastAsia="fi-FI"/>
        </w:rPr>
        <w:t xml:space="preserve"> code</w:t>
      </w:r>
      <w:r w:rsidRPr="005E50DA">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vastaanottanut lääkäri</w:t>
      </w:r>
      <w:r w:rsidRPr="0038571B">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time</w:t>
      </w:r>
      <w:r w:rsidRPr="00A129D9">
        <w:rPr>
          <w:rFonts w:ascii="Arial" w:hAnsi="Arial" w:cs="Arial"/>
          <w:color w:val="FF0000"/>
          <w:highlight w:val="white"/>
          <w:lang w:val="en-US" w:eastAsia="fi-FI"/>
        </w:rPr>
        <w:t xml:space="preserve"> value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200801301122</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assignedAuthor</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id</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121256-1234</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1.2.246.21</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representedOrganization</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id</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102</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1.2.246.10.1234567.10</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name</w:t>
      </w:r>
      <w:r w:rsidRPr="00A129D9">
        <w:rPr>
          <w:rFonts w:ascii="Arial" w:hAnsi="Arial" w:cs="Arial"/>
          <w:color w:val="0000FF"/>
          <w:highlight w:val="white"/>
          <w:lang w:val="en-US" w:eastAsia="fi-FI"/>
        </w:rPr>
        <w:t>&gt;</w:t>
      </w:r>
      <w:r w:rsidRPr="00A129D9">
        <w:rPr>
          <w:rFonts w:ascii="Arial" w:hAnsi="Arial" w:cs="Arial"/>
          <w:color w:val="000000"/>
          <w:highlight w:val="white"/>
          <w:lang w:val="en-US" w:eastAsia="fi-FI"/>
        </w:rPr>
        <w:t>Y-Y sairaanhoitopiiri os 13</w:t>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name</w:t>
      </w:r>
      <w:r w:rsidRPr="00A129D9">
        <w:rPr>
          <w:rFonts w:ascii="Arial" w:hAnsi="Arial" w:cs="Arial"/>
          <w:color w:val="0000FF"/>
          <w:highlight w:val="white"/>
          <w:lang w:val="en-US" w:eastAsia="fi-FI"/>
        </w:rPr>
        <w:t>&gt;</w:t>
      </w:r>
    </w:p>
    <w:p w:rsidR="00CA77A8" w:rsidRPr="004741ED" w:rsidRDefault="00CA77A8"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representedOrganization</w:t>
      </w:r>
      <w:r w:rsidRPr="00A129D9">
        <w:rPr>
          <w:rFonts w:ascii="Arial" w:hAnsi="Arial" w:cs="Arial"/>
          <w:color w:val="0000FF"/>
          <w:highlight w:val="white"/>
          <w:lang w:val="en-US" w:eastAsia="fi-FI"/>
        </w:rPr>
        <w:t>&gt;</w:t>
      </w:r>
    </w:p>
    <w:p w:rsidR="00CA77A8" w:rsidRPr="00C22482" w:rsidRDefault="00CA77A8" w:rsidP="00C65CD6">
      <w:pPr>
        <w:autoSpaceDE w:val="0"/>
        <w:autoSpaceDN w:val="0"/>
        <w:adjustRightInd w:val="0"/>
        <w:rPr>
          <w:rFonts w:ascii="Arial" w:hAnsi="Arial" w:cs="Arial"/>
          <w:color w:val="000000"/>
          <w:highlight w:val="white"/>
          <w:lang w:eastAsia="fi-FI"/>
        </w:rPr>
      </w:pPr>
      <w:r w:rsidRPr="00A129D9">
        <w:rPr>
          <w:rFonts w:ascii="Arial" w:hAnsi="Arial" w:cs="Arial"/>
          <w:color w:val="000000"/>
          <w:highlight w:val="white"/>
          <w:lang w:val="en-US"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CA77A8" w:rsidRPr="00C22482" w:rsidRDefault="00CA77A8" w:rsidP="00C65CD6">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CA77A8" w:rsidRPr="00C22482" w:rsidRDefault="00CA77A8" w:rsidP="00C65CD6">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CA77A8" w:rsidRPr="00C22482" w:rsidRDefault="00CA77A8" w:rsidP="00C65CD6">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CA77A8" w:rsidRPr="00C22482" w:rsidRDefault="00CA77A8" w:rsidP="00C65CD6"/>
    <w:p w:rsidR="00CA77A8" w:rsidRDefault="00CA77A8" w:rsidP="00C65CD6">
      <w:r>
        <w:t>Huomaa: II:n root:issa  (OID) asiakirjat ovat organisaation alla solmuluokassa 11.</w:t>
      </w:r>
    </w:p>
    <w:p w:rsidR="00CA77A8" w:rsidRDefault="00CA77A8"/>
    <w:p w:rsidR="00CA77A8" w:rsidRDefault="00CA77A8">
      <w:pPr>
        <w:pStyle w:val="Heading3"/>
        <w:numPr>
          <w:numberingChange w:id="1276" w:author="Pekka Rinne" w:date="2010-03-30T12:01:00Z" w:original="%1:3:0:.%2:3:0:.%3:2:0:"/>
        </w:numPr>
      </w:pPr>
      <w:bookmarkStart w:id="1277" w:name="_Toc261604611"/>
      <w:r>
        <w:t>Palvelutapahtumat</w:t>
      </w:r>
      <w:bookmarkEnd w:id="1277"/>
    </w:p>
    <w:p w:rsidR="00CA77A8" w:rsidRDefault="00CA77A8"/>
    <w:p w:rsidR="00CA77A8" w:rsidRDefault="00CA77A8">
      <w:r>
        <w:t>Toteutunut palvelutapahtuma kuvataan palvelutapahtuman ydintietorakenteella. Ydintietokomponenttia palvelutapahtuma toistetaan tarvittava määrä.</w:t>
      </w:r>
    </w:p>
    <w:p w:rsidR="00CA77A8" w:rsidRDefault="00CA77A8">
      <w:pPr>
        <w:pStyle w:val="Heading3"/>
        <w:numPr>
          <w:numberingChange w:id="1278" w:author="Pekka Rinne" w:date="2010-03-30T12:01:00Z" w:original="%1:3:0:.%2:3:0:.%3:3:0:"/>
        </w:numPr>
      </w:pPr>
      <w:bookmarkStart w:id="1279" w:name="_Toc261604612"/>
      <w:r>
        <w:t>Loppuarvio</w:t>
      </w:r>
      <w:bookmarkEnd w:id="1279"/>
    </w:p>
    <w:p w:rsidR="00CA77A8" w:rsidRDefault="00CA77A8">
      <w:pPr>
        <w:ind w:left="720"/>
      </w:pPr>
    </w:p>
    <w:p w:rsidR="00CA77A8" w:rsidRDefault="00CA77A8">
      <w:r>
        <w:t>Loppuarvio:</w:t>
      </w:r>
      <w:r>
        <w:tab/>
        <w:t>otsikkokoodi: 29</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
        <w:t xml:space="preserve">Loppuarvio tulee tekstinä narrative-osuudessa. </w:t>
      </w:r>
    </w:p>
    <w:p w:rsidR="00CA77A8" w:rsidRDefault="00CA77A8" w:rsidP="003A346C">
      <w:pPr>
        <w:pStyle w:val="Heading3"/>
        <w:numPr>
          <w:numberingChange w:id="1280" w:author="Pekka Rinne" w:date="2010-03-30T12:01:00Z" w:original="%1:3:0:.%2:3:0:.%3:4:0:"/>
        </w:numPr>
      </w:pPr>
      <w:bookmarkStart w:id="1281" w:name="_Toc261604613"/>
      <w:r>
        <w:t>Hoidon tarve</w:t>
      </w:r>
      <w:bookmarkEnd w:id="1281"/>
    </w:p>
    <w:p w:rsidR="00CA77A8" w:rsidRDefault="00CA77A8">
      <w:pPr>
        <w:ind w:left="720"/>
      </w:pPr>
    </w:p>
    <w:p w:rsidR="00CA77A8" w:rsidRDefault="00CA77A8">
      <w:r>
        <w:t xml:space="preserve">Hoidon tarve: </w:t>
      </w:r>
      <w:r>
        <w:tab/>
        <w:t xml:space="preserve">otsikkokoodi: 21 </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sidP="00192E7B">
      <w:r>
        <w:t>Hoidon tarve ilmoitetaan koodistolla 1.2.246.537.5.18.1997 (HILMO-7).</w:t>
      </w:r>
    </w:p>
    <w:p w:rsidR="00CA77A8" w:rsidRDefault="00CA77A8"/>
    <w:p w:rsidR="00CA77A8" w:rsidRPr="009415C2" w:rsidRDefault="00CA77A8"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9415C2" w:rsidRDefault="00CA77A8"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9415C2" w:rsidRDefault="00CA77A8"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CA77A8" w:rsidRPr="009415C2" w:rsidRDefault="00CA77A8"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E37648" w:rsidRDefault="00CA77A8">
      <w:pPr>
        <w:autoSpaceDE w:val="0"/>
        <w:autoSpaceDN w:val="0"/>
        <w:adjustRightInd w:val="0"/>
        <w:ind w:left="720"/>
        <w:rPr>
          <w:rFonts w:ascii="Arial" w:hAnsi="Arial" w:cs="Arial"/>
          <w:color w:val="000000"/>
          <w:highlight w:val="white"/>
          <w:lang w:eastAsia="fi-FI"/>
        </w:rPr>
      </w:pPr>
      <w:r w:rsidRPr="00CA77A8">
        <w:rPr>
          <w:rFonts w:ascii="Arial" w:hAnsi="Arial" w:cs="Arial"/>
          <w:color w:val="0000FF"/>
          <w:highlight w:val="white"/>
          <w:lang w:eastAsia="fi-FI"/>
          <w:rPrChange w:id="1282" w:author="Pekka Rinne" w:date="2010-08-04T10:05:00Z">
            <w:rPr>
              <w:rFonts w:ascii="Arial" w:hAnsi="Arial" w:cs="Arial"/>
              <w:b/>
              <w:color w:val="0000FF"/>
              <w:kern w:val="28"/>
              <w:sz w:val="24"/>
              <w:highlight w:val="white"/>
              <w:lang w:eastAsia="fi-FI"/>
            </w:rPr>
          </w:rPrChange>
        </w:rPr>
        <w:t>&lt;</w:t>
      </w:r>
      <w:r w:rsidRPr="00CA77A8">
        <w:rPr>
          <w:rFonts w:ascii="Arial" w:hAnsi="Arial" w:cs="Arial"/>
          <w:color w:val="800000"/>
          <w:highlight w:val="white"/>
          <w:lang w:eastAsia="fi-FI"/>
          <w:rPrChange w:id="1283" w:author="Pekka Rinne" w:date="2010-08-04T10:05:00Z">
            <w:rPr>
              <w:rFonts w:ascii="Arial" w:hAnsi="Arial" w:cs="Arial"/>
              <w:b/>
              <w:color w:val="800000"/>
              <w:kern w:val="28"/>
              <w:sz w:val="24"/>
              <w:highlight w:val="white"/>
              <w:lang w:eastAsia="fi-FI"/>
            </w:rPr>
          </w:rPrChange>
        </w:rPr>
        <w:t>value</w:t>
      </w:r>
      <w:r w:rsidRPr="00CA77A8">
        <w:rPr>
          <w:rFonts w:ascii="Arial" w:hAnsi="Arial" w:cs="Arial"/>
          <w:color w:val="FF0000"/>
          <w:highlight w:val="white"/>
          <w:lang w:eastAsia="fi-FI"/>
          <w:rPrChange w:id="1284" w:author="Pekka Rinne" w:date="2010-08-04T10:05:00Z">
            <w:rPr>
              <w:rFonts w:ascii="Arial" w:hAnsi="Arial" w:cs="Arial"/>
              <w:b/>
              <w:color w:val="FF0000"/>
              <w:kern w:val="28"/>
              <w:sz w:val="24"/>
              <w:highlight w:val="white"/>
              <w:lang w:eastAsia="fi-FI"/>
            </w:rPr>
          </w:rPrChange>
        </w:rPr>
        <w:t xml:space="preserve"> xsi:type</w:t>
      </w:r>
      <w:r w:rsidRPr="00CA77A8">
        <w:rPr>
          <w:rFonts w:ascii="Arial" w:hAnsi="Arial" w:cs="Arial"/>
          <w:color w:val="0000FF"/>
          <w:highlight w:val="white"/>
          <w:lang w:eastAsia="fi-FI"/>
          <w:rPrChange w:id="1285"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1286" w:author="Pekka Rinne" w:date="2010-08-04T10:05:00Z">
            <w:rPr>
              <w:rFonts w:ascii="Arial" w:hAnsi="Arial" w:cs="Arial"/>
              <w:b/>
              <w:color w:val="000000"/>
              <w:kern w:val="28"/>
              <w:sz w:val="24"/>
              <w:highlight w:val="white"/>
              <w:lang w:eastAsia="fi-FI"/>
            </w:rPr>
          </w:rPrChange>
        </w:rPr>
        <w:t>CE</w:t>
      </w:r>
      <w:r w:rsidRPr="00CA77A8">
        <w:rPr>
          <w:rFonts w:ascii="Arial" w:hAnsi="Arial" w:cs="Arial"/>
          <w:color w:val="0000FF"/>
          <w:highlight w:val="white"/>
          <w:lang w:eastAsia="fi-FI"/>
          <w:rPrChange w:id="1287"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FF0000"/>
          <w:highlight w:val="white"/>
          <w:lang w:eastAsia="fi-FI"/>
          <w:rPrChange w:id="1288" w:author="Pekka Rinne" w:date="2010-08-04T10:05:00Z">
            <w:rPr>
              <w:rFonts w:ascii="Arial" w:hAnsi="Arial" w:cs="Arial"/>
              <w:b/>
              <w:color w:val="FF0000"/>
              <w:kern w:val="28"/>
              <w:sz w:val="24"/>
              <w:highlight w:val="white"/>
              <w:lang w:eastAsia="fi-FI"/>
            </w:rPr>
          </w:rPrChange>
        </w:rPr>
        <w:t xml:space="preserve"> code</w:t>
      </w:r>
      <w:r w:rsidRPr="00CA77A8">
        <w:rPr>
          <w:rFonts w:ascii="Arial" w:hAnsi="Arial" w:cs="Arial"/>
          <w:color w:val="0000FF"/>
          <w:highlight w:val="white"/>
          <w:lang w:eastAsia="fi-FI"/>
          <w:rPrChange w:id="1289"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1290" w:author="Pekka Rinne" w:date="2010-08-04T10:05:00Z">
            <w:rPr>
              <w:rFonts w:ascii="Arial" w:hAnsi="Arial" w:cs="Arial"/>
              <w:b/>
              <w:color w:val="000000"/>
              <w:kern w:val="28"/>
              <w:sz w:val="24"/>
              <w:highlight w:val="white"/>
              <w:lang w:eastAsia="fi-FI"/>
            </w:rPr>
          </w:rPrChange>
        </w:rPr>
        <w:t>1</w:t>
      </w:r>
      <w:r w:rsidRPr="00CA77A8">
        <w:rPr>
          <w:rFonts w:ascii="Arial" w:hAnsi="Arial" w:cs="Arial"/>
          <w:color w:val="0000FF"/>
          <w:highlight w:val="white"/>
          <w:lang w:eastAsia="fi-FI"/>
          <w:rPrChange w:id="1291"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FF0000"/>
          <w:highlight w:val="white"/>
          <w:lang w:eastAsia="fi-FI"/>
          <w:rPrChange w:id="1292" w:author="Pekka Rinne" w:date="2010-08-04T10:05:00Z">
            <w:rPr>
              <w:rFonts w:ascii="Arial" w:hAnsi="Arial" w:cs="Arial"/>
              <w:b/>
              <w:color w:val="FF0000"/>
              <w:kern w:val="28"/>
              <w:sz w:val="24"/>
              <w:highlight w:val="white"/>
              <w:lang w:eastAsia="fi-FI"/>
            </w:rPr>
          </w:rPrChange>
        </w:rPr>
        <w:t xml:space="preserve"> displayName</w:t>
      </w:r>
      <w:r w:rsidRPr="00CA77A8">
        <w:rPr>
          <w:rFonts w:ascii="Arial" w:hAnsi="Arial" w:cs="Arial"/>
          <w:color w:val="0000FF"/>
          <w:highlight w:val="white"/>
          <w:lang w:eastAsia="fi-FI"/>
          <w:rPrChange w:id="1293"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1294" w:author="Pekka Rinne" w:date="2010-08-04T10:05:00Z">
            <w:rPr>
              <w:rFonts w:ascii="Arial" w:hAnsi="Arial" w:cs="Arial"/>
              <w:b/>
              <w:color w:val="000000"/>
              <w:kern w:val="28"/>
              <w:sz w:val="24"/>
              <w:highlight w:val="white"/>
              <w:lang w:eastAsia="fi-FI"/>
            </w:rPr>
          </w:rPrChange>
        </w:rPr>
        <w:t>täysin tai lähes omatoiminen</w:t>
      </w:r>
      <w:r w:rsidRPr="00CA77A8">
        <w:rPr>
          <w:rFonts w:ascii="Arial" w:hAnsi="Arial" w:cs="Arial"/>
          <w:color w:val="0000FF"/>
          <w:highlight w:val="white"/>
          <w:lang w:eastAsia="fi-FI"/>
          <w:rPrChange w:id="1295"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FF0000"/>
          <w:highlight w:val="white"/>
          <w:lang w:eastAsia="fi-FI"/>
          <w:rPrChange w:id="1296" w:author="Pekka Rinne" w:date="2010-08-04T10:05:00Z">
            <w:rPr>
              <w:rFonts w:ascii="Arial" w:hAnsi="Arial" w:cs="Arial"/>
              <w:b/>
              <w:color w:val="FF0000"/>
              <w:kern w:val="28"/>
              <w:sz w:val="24"/>
              <w:highlight w:val="white"/>
              <w:lang w:eastAsia="fi-FI"/>
            </w:rPr>
          </w:rPrChange>
        </w:rPr>
        <w:t xml:space="preserve"> codeSystem</w:t>
      </w:r>
      <w:r w:rsidRPr="00CA77A8">
        <w:rPr>
          <w:rFonts w:ascii="Arial" w:hAnsi="Arial" w:cs="Arial"/>
          <w:color w:val="0000FF"/>
          <w:highlight w:val="white"/>
          <w:lang w:eastAsia="fi-FI"/>
          <w:rPrChange w:id="1297" w:author="Pekka Rinne" w:date="2010-08-04T10:05:00Z">
            <w:rPr>
              <w:rFonts w:ascii="Arial" w:hAnsi="Arial" w:cs="Arial"/>
              <w:b/>
              <w:color w:val="0000FF"/>
              <w:kern w:val="28"/>
              <w:sz w:val="24"/>
              <w:highlight w:val="white"/>
              <w:lang w:eastAsia="fi-FI"/>
            </w:rPr>
          </w:rPrChange>
        </w:rPr>
        <w:t>="</w:t>
      </w:r>
      <w:r w:rsidRPr="00CA77A8">
        <w:rPr>
          <w:rFonts w:ascii="Arial" w:hAnsi="Arial" w:cs="Arial"/>
          <w:color w:val="000000"/>
          <w:highlight w:val="white"/>
          <w:lang w:eastAsia="fi-FI"/>
          <w:rPrChange w:id="1298" w:author="Pekka Rinne" w:date="2010-08-04T10:05:00Z">
            <w:rPr>
              <w:rFonts w:ascii="Arial" w:hAnsi="Arial" w:cs="Arial"/>
              <w:b/>
              <w:color w:val="000000"/>
              <w:kern w:val="28"/>
              <w:sz w:val="24"/>
              <w:highlight w:val="white"/>
              <w:lang w:eastAsia="fi-FI"/>
            </w:rPr>
          </w:rPrChange>
        </w:rPr>
        <w:t>1.2.246.537.5.18.1997</w:t>
      </w:r>
      <w:r w:rsidRPr="00CA77A8">
        <w:rPr>
          <w:rFonts w:ascii="Arial" w:hAnsi="Arial" w:cs="Arial"/>
          <w:color w:val="0000FF"/>
          <w:highlight w:val="white"/>
          <w:lang w:eastAsia="fi-FI"/>
          <w:rPrChange w:id="1299" w:author="Pekka Rinne" w:date="2010-08-04T10:05:00Z">
            <w:rPr>
              <w:rFonts w:ascii="Arial" w:hAnsi="Arial" w:cs="Arial"/>
              <w:b/>
              <w:color w:val="0000FF"/>
              <w:kern w:val="28"/>
              <w:sz w:val="24"/>
              <w:highlight w:val="white"/>
              <w:lang w:eastAsia="fi-FI"/>
            </w:rPr>
          </w:rPrChange>
        </w:rPr>
        <w:t>"/&gt;</w:t>
      </w:r>
    </w:p>
    <w:p w:rsidR="00CA77A8" w:rsidRDefault="00CA77A8" w:rsidP="009415C2">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Change w:id="1300" w:author="Pekka Rinne" w:date="2010-08-04T10:05:00Z">
            <w:rPr>
              <w:rFonts w:ascii="Arial" w:hAnsi="Arial" w:cs="Arial"/>
              <w:color w:val="000000"/>
              <w:highlight w:val="white"/>
              <w:lang w:eastAsia="fi-FI"/>
            </w:rPr>
          </w:rPrChange>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pStyle w:val="Heading3"/>
        <w:numPr>
          <w:numberingChange w:id="1301" w:author="Pekka Rinne" w:date="2010-03-30T12:01:00Z" w:original="%1:3:0:.%2:3:0:.%3:5:0:"/>
        </w:numPr>
      </w:pPr>
      <w:bookmarkStart w:id="1302" w:name="_Toc261604614"/>
      <w:r>
        <w:t>Tutkimukset</w:t>
      </w:r>
      <w:bookmarkEnd w:id="1302"/>
    </w:p>
    <w:p w:rsidR="00CA77A8" w:rsidRDefault="00CA77A8">
      <w:pPr>
        <w:ind w:left="720"/>
      </w:pPr>
    </w:p>
    <w:p w:rsidR="00CA77A8" w:rsidRDefault="00CA77A8">
      <w:r>
        <w:t xml:space="preserve">Tutkimukset: </w:t>
      </w:r>
      <w:r>
        <w:tab/>
        <w:t>otsikkokoodi: 53</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sidP="005E50DA">
      <w:r>
        <w:t>Tekstimuodossa tutkimukset sijoitetaan omiin kappaleisiinsa narrative-osuuteen. Entry-rakennettatoistetaan siten, että kaikki tutkimukset saadaan ilmoitettua yditietorakenteilla,</w:t>
      </w:r>
      <w:r w:rsidRPr="005E50DA">
        <w:t xml:space="preserve"> </w:t>
      </w:r>
      <w:r>
        <w:t xml:space="preserve">Ks. </w:t>
      </w:r>
      <w:r w:rsidRPr="0038571B">
        <w:t>Kertomus ja lomakkeet 3.2.</w:t>
      </w:r>
      <w:r>
        <w:t>4</w:t>
      </w:r>
      <w:r w:rsidRPr="0038571B">
        <w:t xml:space="preserve">  </w:t>
      </w:r>
      <w:r>
        <w:t>Tutkimukset ja tulokset.</w:t>
      </w:r>
    </w:p>
    <w:p w:rsidR="00CA77A8" w:rsidRDefault="00CA77A8" w:rsidP="005E50DA"/>
    <w:p w:rsidR="00CA77A8" w:rsidRDefault="00CA77A8">
      <w:pPr>
        <w:autoSpaceDE w:val="0"/>
        <w:autoSpaceDN w:val="0"/>
        <w:adjustRightInd w:val="0"/>
        <w:ind w:firstLine="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entry</w:t>
      </w:r>
      <w:r w:rsidRPr="0038571B">
        <w:rPr>
          <w:rFonts w:ascii="Arial" w:hAnsi="Arial" w:cs="Arial"/>
          <w:color w:val="0000FF"/>
          <w:highlight w:val="white"/>
          <w:lang w:eastAsia="fi-FI"/>
        </w:rPr>
        <w:t>&gt;</w:t>
      </w:r>
    </w:p>
    <w:p w:rsidR="00CA77A8" w:rsidRPr="00C31FCF" w:rsidRDefault="00CA77A8" w:rsidP="0007542E">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observation</w:t>
      </w:r>
      <w:r w:rsidRPr="0038571B">
        <w:rPr>
          <w:rFonts w:ascii="Arial" w:hAnsi="Arial" w:cs="Arial"/>
          <w:color w:val="FF0000"/>
          <w:highlight w:val="white"/>
          <w:lang w:eastAsia="fi-FI"/>
        </w:rPr>
        <w:t xml:space="preserve"> classCode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OBS</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moodCode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EVN</w:t>
      </w:r>
      <w:r w:rsidRPr="0038571B">
        <w:rPr>
          <w:rFonts w:ascii="Arial" w:hAnsi="Arial" w:cs="Arial"/>
          <w:color w:val="0000FF"/>
          <w:highlight w:val="white"/>
          <w:lang w:eastAsia="fi-FI"/>
        </w:rPr>
        <w:t>"&gt;</w:t>
      </w:r>
    </w:p>
    <w:p w:rsidR="00CA77A8" w:rsidRDefault="00CA77A8">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code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NG1AA</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1.2.246.537.6.4.2003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Radiologinen tutkimus- ja toimenpideluokitus 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Polven röntgen</w:t>
      </w:r>
      <w:r w:rsidRPr="0038571B">
        <w:rPr>
          <w:rFonts w:ascii="Arial" w:hAnsi="Arial" w:cs="Arial"/>
          <w:color w:val="0000FF"/>
          <w:highlight w:val="white"/>
          <w:lang w:eastAsia="fi-FI"/>
        </w:rPr>
        <w:t>"&gt;</w:t>
      </w:r>
    </w:p>
    <w:p w:rsidR="00CA77A8" w:rsidRPr="0007542E" w:rsidRDefault="00CA77A8" w:rsidP="0007542E">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qualifier</w:t>
      </w:r>
      <w:r w:rsidRPr="0038571B">
        <w:rPr>
          <w:rFonts w:ascii="Arial" w:hAnsi="Arial" w:cs="Arial"/>
          <w:color w:val="0000FF"/>
          <w:highlight w:val="white"/>
          <w:lang w:eastAsia="fi-FI"/>
        </w:rPr>
        <w:t>&gt;</w:t>
      </w:r>
    </w:p>
    <w:p w:rsidR="00CA77A8" w:rsidRDefault="00CA77A8">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value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F</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1.2.246.537.5.85.1997</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Tutkimusvastauksen tulkintakoodi</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Lopullinen tulos</w:t>
      </w:r>
      <w:r w:rsidRPr="0038571B">
        <w:rPr>
          <w:rFonts w:ascii="Arial" w:hAnsi="Arial" w:cs="Arial"/>
          <w:color w:val="0000FF"/>
          <w:highlight w:val="white"/>
          <w:lang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#X136</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statusCode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completed</w:t>
      </w:r>
      <w:r>
        <w:rPr>
          <w:rFonts w:ascii="Arial" w:hAnsi="Arial" w:cs="Arial"/>
          <w:color w:val="0000FF"/>
          <w:highlight w:val="white"/>
          <w:lang w:val="en-US" w:eastAsia="fi-FI"/>
        </w:rPr>
        <w:t>"/&gt;</w:t>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effectiveTime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200411071200</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REFR</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8</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1.2.246.537.6.12.2002.103</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COMP</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4</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1.2.246.537.6.12.2002.103</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#ref-3</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CA77A8" w:rsidRDefault="00CA77A8"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CA77A8" w:rsidRDefault="00CA77A8">
      <w:pPr>
        <w:autoSpaceDE w:val="0"/>
        <w:autoSpaceDN w:val="0"/>
        <w:adjustRightInd w:val="0"/>
        <w:rPr>
          <w:rFonts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CA77A8" w:rsidRDefault="00CA77A8">
      <w:pPr>
        <w:autoSpaceDE w:val="0"/>
        <w:autoSpaceDN w:val="0"/>
        <w:adjustRightInd w:val="0"/>
        <w:rPr>
          <w:rFonts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entry</w:t>
      </w:r>
      <w:r>
        <w:rPr>
          <w:rFonts w:ascii="Arial" w:hAnsi="Arial" w:cs="Arial"/>
          <w:color w:val="0000FF"/>
          <w:highlight w:val="white"/>
          <w:lang w:val="en-US" w:eastAsia="fi-FI"/>
        </w:rPr>
        <w:t>&gt;</w:t>
      </w:r>
    </w:p>
    <w:p w:rsidR="00CA77A8" w:rsidRDefault="00CA77A8">
      <w:pPr>
        <w:pStyle w:val="Heading3"/>
        <w:numPr>
          <w:numberingChange w:id="1303" w:author="Pekka Rinne" w:date="2010-03-30T12:01:00Z" w:original="%1:3:0:.%2:3:0:.%3:6:0:"/>
        </w:numPr>
      </w:pPr>
      <w:bookmarkStart w:id="1304" w:name="_Toc261604615"/>
      <w:r>
        <w:t>Toimenpiteet</w:t>
      </w:r>
      <w:bookmarkEnd w:id="1304"/>
    </w:p>
    <w:p w:rsidR="00CA77A8" w:rsidRDefault="00CA77A8">
      <w:pPr>
        <w:ind w:left="720"/>
      </w:pPr>
    </w:p>
    <w:p w:rsidR="00CA77A8" w:rsidRDefault="00CA77A8">
      <w:r>
        <w:t xml:space="preserve">Toimenpiteet: </w:t>
      </w:r>
      <w:r>
        <w:tab/>
        <w:t>otsikkokoodi: 51</w:t>
      </w:r>
      <w:r>
        <w:tab/>
      </w:r>
      <w:r>
        <w:tab/>
      </w:r>
      <w:r>
        <w:tab/>
        <w:t>otsikkokoodisto (</w:t>
      </w:r>
      <w:r>
        <w:rPr>
          <w:rFonts w:ascii="Arial" w:hAnsi="Arial" w:cs="Arial"/>
          <w:color w:val="000000"/>
          <w:highlight w:val="white"/>
          <w:lang w:eastAsia="fi-FI"/>
        </w:rPr>
        <w:t>1.2.246.537.6.14.2006</w:t>
      </w:r>
      <w:r>
        <w:t>)</w:t>
      </w:r>
    </w:p>
    <w:p w:rsidR="00CA77A8" w:rsidRDefault="00CA77A8"/>
    <w:p w:rsidR="00CA77A8" w:rsidRPr="00C31FCF" w:rsidRDefault="00CA77A8" w:rsidP="00B439B6">
      <w:r>
        <w:t xml:space="preserve">Tekstimuodossa toimenpiteet sijoitetaan omiin kappaleisiinsa narrative-osuuteen. Entry-rakennetta toistetaan siten, että kaikki toimenpiteet saadaan ilmoitettua yditietorakenteilla, Ks. </w:t>
      </w:r>
      <w:r w:rsidRPr="0038571B">
        <w:t>Kertomus ja lomakkeet 3.2.3  Toimenpiteet</w:t>
      </w:r>
    </w:p>
    <w:p w:rsidR="00CA77A8" w:rsidRPr="00C31FCF" w:rsidRDefault="00CA77A8" w:rsidP="00B439B6"/>
    <w:p w:rsidR="00CA77A8" w:rsidRPr="00C31FCF" w:rsidRDefault="00CA77A8" w:rsidP="0027344D">
      <w:pPr>
        <w:autoSpaceDE w:val="0"/>
        <w:autoSpaceDN w:val="0"/>
        <w:adjustRightInd w:val="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entry</w:t>
      </w:r>
      <w:r w:rsidRPr="0038571B">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procedure</w:t>
      </w:r>
      <w:r w:rsidRPr="0038571B">
        <w:rPr>
          <w:rFonts w:ascii="Arial" w:hAnsi="Arial" w:cs="Arial"/>
          <w:color w:val="FF0000"/>
          <w:highlight w:val="white"/>
          <w:lang w:eastAsia="fi-FI"/>
        </w:rPr>
        <w:t xml:space="preserve"> classCode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PROC</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moodCode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EVN</w:t>
      </w:r>
      <w:r w:rsidRPr="0038571B">
        <w:rPr>
          <w:rFonts w:ascii="Arial" w:hAnsi="Arial" w:cs="Arial"/>
          <w:color w:val="0000FF"/>
          <w:highlight w:val="white"/>
          <w:lang w:eastAsia="fi-FI"/>
        </w:rPr>
        <w:t>"&gt;</w:t>
      </w:r>
    </w:p>
    <w:p w:rsidR="00CA77A8" w:rsidRDefault="00CA77A8">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code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NG1AA</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1.2.246.537.6.4.2003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Radiologinen tutkimus- ja toimenpideluokitus 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Polven röntgen</w:t>
      </w:r>
      <w:r w:rsidRPr="0038571B">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originalText</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#139</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originalText</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value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PAA</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1.2.246.537.5.40005.2003</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Diagnoosin Ensisijaisuus</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aaaa</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#X166</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author</w:t>
      </w:r>
      <w:r>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functionCode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MER</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1.2.246.537.5.40006.2003</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merkinnän tekijä</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time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200801301122</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assignedAuthor</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FF0000"/>
          <w:highlight w:val="white"/>
          <w:lang w:val="en-US" w:eastAsia="fi-FI"/>
        </w:rPr>
        <w:t xml:space="preserve"> extension</w:t>
      </w:r>
      <w:r>
        <w:rPr>
          <w:rFonts w:ascii="Arial" w:hAnsi="Arial" w:cs="Arial"/>
          <w:color w:val="0000FF"/>
          <w:highlight w:val="white"/>
          <w:lang w:val="en-US" w:eastAsia="fi-FI"/>
        </w:rPr>
        <w:t>="</w:t>
      </w:r>
      <w:r>
        <w:rPr>
          <w:rFonts w:ascii="Arial" w:hAnsi="Arial" w:cs="Arial"/>
          <w:color w:val="000000"/>
          <w:highlight w:val="white"/>
          <w:lang w:val="en-US" w:eastAsia="fi-FI"/>
        </w:rPr>
        <w:t>121256-1234</w:t>
      </w:r>
      <w:r>
        <w:rPr>
          <w:rFonts w:ascii="Arial" w:hAnsi="Arial" w:cs="Arial"/>
          <w:color w:val="0000FF"/>
          <w:highlight w:val="white"/>
          <w:lang w:val="en-US" w:eastAsia="fi-FI"/>
        </w:rPr>
        <w:t>"</w:t>
      </w:r>
      <w:r>
        <w:rPr>
          <w:rFonts w:ascii="Arial" w:hAnsi="Arial" w:cs="Arial"/>
          <w:color w:val="FF0000"/>
          <w:highlight w:val="white"/>
          <w:lang w:val="en-US" w:eastAsia="fi-FI"/>
        </w:rPr>
        <w:t xml:space="preserve"> root</w:t>
      </w:r>
      <w:r>
        <w:rPr>
          <w:rFonts w:ascii="Arial" w:hAnsi="Arial" w:cs="Arial"/>
          <w:color w:val="0000FF"/>
          <w:highlight w:val="white"/>
          <w:lang w:val="en-US" w:eastAsia="fi-FI"/>
        </w:rPr>
        <w:t>="</w:t>
      </w:r>
      <w:r>
        <w:rPr>
          <w:rFonts w:ascii="Arial" w:hAnsi="Arial" w:cs="Arial"/>
          <w:color w:val="000000"/>
          <w:highlight w:val="white"/>
          <w:lang w:val="en-US" w:eastAsia="fi-FI"/>
        </w:rPr>
        <w:t>1.2.246.21</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representedOrganization</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FF0000"/>
          <w:highlight w:val="white"/>
          <w:lang w:val="en-US" w:eastAsia="fi-FI"/>
        </w:rPr>
        <w:t xml:space="preserve"> extension</w:t>
      </w:r>
      <w:r>
        <w:rPr>
          <w:rFonts w:ascii="Arial" w:hAnsi="Arial" w:cs="Arial"/>
          <w:color w:val="0000FF"/>
          <w:highlight w:val="white"/>
          <w:lang w:val="en-US" w:eastAsia="fi-FI"/>
        </w:rPr>
        <w:t>="</w:t>
      </w:r>
      <w:r>
        <w:rPr>
          <w:rFonts w:ascii="Arial" w:hAnsi="Arial" w:cs="Arial"/>
          <w:color w:val="000000"/>
          <w:highlight w:val="white"/>
          <w:lang w:val="en-US" w:eastAsia="fi-FI"/>
        </w:rPr>
        <w:t>102</w:t>
      </w:r>
      <w:r>
        <w:rPr>
          <w:rFonts w:ascii="Arial" w:hAnsi="Arial" w:cs="Arial"/>
          <w:color w:val="0000FF"/>
          <w:highlight w:val="white"/>
          <w:lang w:val="en-US" w:eastAsia="fi-FI"/>
        </w:rPr>
        <w:t>"</w:t>
      </w:r>
      <w:r>
        <w:rPr>
          <w:rFonts w:ascii="Arial" w:hAnsi="Arial" w:cs="Arial"/>
          <w:color w:val="FF0000"/>
          <w:highlight w:val="white"/>
          <w:lang w:val="en-US" w:eastAsia="fi-FI"/>
        </w:rPr>
        <w:t xml:space="preserve"> root</w:t>
      </w:r>
      <w:r>
        <w:rPr>
          <w:rFonts w:ascii="Arial" w:hAnsi="Arial" w:cs="Arial"/>
          <w:color w:val="0000FF"/>
          <w:highlight w:val="white"/>
          <w:lang w:val="en-US" w:eastAsia="fi-FI"/>
        </w:rPr>
        <w:t>="</w:t>
      </w:r>
      <w:r>
        <w:rPr>
          <w:rFonts w:ascii="Arial" w:hAnsi="Arial" w:cs="Arial"/>
          <w:color w:val="000000"/>
          <w:highlight w:val="white"/>
          <w:lang w:val="en-US" w:eastAsia="fi-FI"/>
        </w:rPr>
        <w:t>1.2.246.10.1234567.10</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name</w:t>
      </w:r>
      <w:r>
        <w:rPr>
          <w:rFonts w:ascii="Arial" w:hAnsi="Arial" w:cs="Arial"/>
          <w:color w:val="0000FF"/>
          <w:highlight w:val="white"/>
          <w:lang w:val="en-US" w:eastAsia="fi-FI"/>
        </w:rPr>
        <w:t>&gt;</w:t>
      </w:r>
      <w:r>
        <w:rPr>
          <w:rFonts w:ascii="Arial" w:hAnsi="Arial" w:cs="Arial"/>
          <w:color w:val="000000"/>
          <w:highlight w:val="white"/>
          <w:lang w:val="en-US" w:eastAsia="fi-FI"/>
        </w:rPr>
        <w:t>Y-Y sairaanhoitopiiri os 13</w:t>
      </w:r>
      <w:r>
        <w:rPr>
          <w:rFonts w:ascii="Arial" w:hAnsi="Arial" w:cs="Arial"/>
          <w:color w:val="0000FF"/>
          <w:highlight w:val="white"/>
          <w:lang w:val="en-US" w:eastAsia="fi-FI"/>
        </w:rPr>
        <w:t>&lt;/</w:t>
      </w:r>
      <w:r>
        <w:rPr>
          <w:rFonts w:ascii="Arial" w:hAnsi="Arial" w:cs="Arial"/>
          <w:color w:val="800000"/>
          <w:highlight w:val="white"/>
          <w:lang w:val="en-US" w:eastAsia="fi-FI"/>
        </w:rPr>
        <w:t>name</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representedOrganization</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assignedAuthor</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author</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COMP</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3.1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1.2.246.537.6.4.2003</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#X166</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CAUS</w:t>
      </w:r>
      <w:r>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1.2.246.537.5.40007.2003</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value</w:t>
      </w:r>
      <w:r>
        <w:rPr>
          <w:rFonts w:ascii="Arial" w:hAnsi="Arial" w:cs="Arial"/>
          <w:color w:val="FF0000"/>
          <w:highlight w:val="white"/>
          <w:lang w:val="en-US" w:eastAsia="fi-FI"/>
        </w:rPr>
        <w:t xml:space="preserve"> xsi:type</w:t>
      </w:r>
      <w:r>
        <w:rPr>
          <w:rFonts w:ascii="Arial" w:hAnsi="Arial" w:cs="Arial"/>
          <w:color w:val="0000FF"/>
          <w:highlight w:val="white"/>
          <w:lang w:val="en-US" w:eastAsia="fi-FI"/>
        </w:rPr>
        <w:t>="</w:t>
      </w:r>
      <w:r>
        <w:rPr>
          <w:rFonts w:ascii="Arial" w:hAnsi="Arial" w:cs="Arial"/>
          <w:color w:val="000000"/>
          <w:highlight w:val="white"/>
          <w:lang w:val="en-US" w:eastAsia="fi-FI"/>
        </w:rPr>
        <w:t>CD</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1.2.246.537.6.1.1996</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ICD-10 1996</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diagnoosin nimi selväkielisenä</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CA77A8" w:rsidRDefault="00CA77A8"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procedure</w:t>
      </w:r>
      <w:r>
        <w:rPr>
          <w:rFonts w:ascii="Arial" w:hAnsi="Arial" w:cs="Arial"/>
          <w:color w:val="0000FF"/>
          <w:highlight w:val="white"/>
          <w:lang w:val="en-US" w:eastAsia="fi-FI"/>
        </w:rPr>
        <w:t>&gt;</w:t>
      </w:r>
    </w:p>
    <w:p w:rsidR="00CA77A8" w:rsidRPr="00D832AD" w:rsidRDefault="00CA77A8" w:rsidP="0027344D">
      <w:pPr>
        <w:rPr>
          <w:lang w:val="en-US"/>
        </w:rPr>
      </w:pPr>
      <w:r>
        <w:rPr>
          <w:rFonts w:ascii="Arial" w:hAnsi="Arial" w:cs="Arial"/>
          <w:color w:val="0000FF"/>
          <w:highlight w:val="white"/>
          <w:lang w:val="en-US" w:eastAsia="fi-FI"/>
        </w:rPr>
        <w:t>&lt;/</w:t>
      </w:r>
      <w:r>
        <w:rPr>
          <w:rFonts w:ascii="Arial" w:hAnsi="Arial" w:cs="Arial"/>
          <w:color w:val="800000"/>
          <w:highlight w:val="white"/>
          <w:lang w:val="en-US" w:eastAsia="fi-FI"/>
        </w:rPr>
        <w:t>entry</w:t>
      </w:r>
      <w:r>
        <w:rPr>
          <w:rFonts w:ascii="Arial" w:hAnsi="Arial" w:cs="Arial"/>
          <w:color w:val="0000FF"/>
          <w:highlight w:val="white"/>
          <w:lang w:val="en-US" w:eastAsia="fi-FI"/>
        </w:rPr>
        <w:t>&gt;</w:t>
      </w:r>
    </w:p>
    <w:p w:rsidR="00CA77A8" w:rsidRDefault="00CA77A8">
      <w:pPr>
        <w:rPr>
          <w:lang w:val="en-US"/>
        </w:rPr>
      </w:pPr>
    </w:p>
    <w:p w:rsidR="00CA77A8" w:rsidRDefault="00CA77A8">
      <w:pPr>
        <w:pStyle w:val="Heading3"/>
        <w:numPr>
          <w:numberingChange w:id="1305" w:author="Pekka Rinne" w:date="2010-03-30T12:01:00Z" w:original="%1:3:0:.%2:3:0:.%3:7:0:"/>
        </w:numPr>
      </w:pPr>
      <w:bookmarkStart w:id="1306" w:name="_Toc261604616"/>
      <w:r>
        <w:t>Diagnoosi: asiakkaan aikaisemmat sairaudet</w:t>
      </w:r>
      <w:bookmarkEnd w:id="1306"/>
    </w:p>
    <w:p w:rsidR="00CA77A8" w:rsidRDefault="00CA77A8">
      <w:pPr>
        <w:ind w:left="720"/>
      </w:pPr>
    </w:p>
    <w:p w:rsidR="00CA77A8" w:rsidRDefault="00CA77A8">
      <w:r>
        <w:t xml:space="preserve">Diagnoosi: </w:t>
      </w:r>
      <w:r>
        <w:tab/>
        <w:t>otsikkokoodi: 13</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sidP="005038DE">
      <w:r>
        <w:t xml:space="preserve">Tekstimuodossa asiakkaan aikaisemmat sairaudet  sijoitetaan omiin kappaleisiinsa narrative-osuuteen. Entry-rakennetta toistetaan siten, että kaikki diagnoosit saadaan ilmoitettua yditietorakenteilla, </w:t>
      </w:r>
    </w:p>
    <w:p w:rsidR="00CA77A8" w:rsidRDefault="00CA77A8"/>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 xml:space="preserve"> Nuoruustyypin diabetes</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ref-122</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X13221</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X136</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COND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templateId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1.2.246.537.6.12.999.2003.2</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id</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FF"/>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1.2.246.537.5.40007.2003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tyyppi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Tulosyydiagnoosi</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00"/>
          <w:highlight w:val="white"/>
          <w:lang w:val="en-US" w:eastAsia="fi-FI"/>
        </w:rPr>
        <w:t xml:space="preserve">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#ref-122</w:t>
      </w:r>
      <w:r w:rsidRPr="0038571B">
        <w:rPr>
          <w:rFonts w:ascii="Arial" w:hAnsi="Arial" w:cs="Arial"/>
          <w:color w:val="0000FF"/>
          <w:highlight w:val="white"/>
          <w:lang w:val="en-US" w:eastAsia="fi-FI"/>
        </w:rPr>
        <w:t>"/&gt;</w:t>
      </w:r>
    </w:p>
    <w:p w:rsidR="00CA77A8" w:rsidRPr="00C65CD6"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C65CD6"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20031124</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BXIT_CD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ICD-10 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Nuoruustyypin diabetes</w:t>
      </w:r>
      <w:r w:rsidRPr="0038571B">
        <w:rPr>
          <w:rFonts w:ascii="Arial" w:hAnsi="Arial" w:cs="Arial"/>
          <w:color w:val="0000FF"/>
          <w:highlight w:val="white"/>
          <w:lang w:val="en-US" w:eastAsia="fi-FI"/>
        </w:rPr>
        <w:t>"&gt;</w:t>
      </w:r>
    </w:p>
    <w:p w:rsidR="00CA77A8" w:rsidRPr="00C65CD6"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#X13221</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CA77A8" w:rsidRPr="00C65CD6"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Pr="00C65CD6"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CA77A8" w:rsidRDefault="00CA77A8" w:rsidP="00C22554">
      <w:pPr>
        <w:autoSpaceDE w:val="0"/>
        <w:autoSpaceDN w:val="0"/>
        <w:adjustRightInd w:val="0"/>
        <w:rPr>
          <w:rFonts w:ascii="Arial" w:hAnsi="Arial" w:cs="Arial"/>
          <w:color w:val="000000"/>
          <w:highlight w:val="white"/>
          <w:lang w:val="en-GB" w:eastAsia="fi-FI"/>
          <w:rPrChange w:id="1307" w:author="Pekka Rinne" w:date="2010-08-04T10:05:00Z">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en-GB" w:eastAsia="fi-FI"/>
          <w:rPrChange w:id="1308"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309" w:author="Pekka Rinne" w:date="2010-08-04T10:05:00Z">
            <w:rPr>
              <w:rFonts w:ascii="Arial" w:hAnsi="Arial" w:cs="Arial"/>
              <w:b/>
              <w:color w:val="800000"/>
              <w:kern w:val="28"/>
              <w:sz w:val="24"/>
              <w:highlight w:val="white"/>
              <w:lang w:val="en-US" w:eastAsia="fi-FI"/>
            </w:rPr>
          </w:rPrChange>
        </w:rPr>
        <w:t>id</w:t>
      </w:r>
      <w:r w:rsidRPr="00CA77A8">
        <w:rPr>
          <w:rFonts w:ascii="Arial" w:hAnsi="Arial" w:cs="Arial"/>
          <w:color w:val="FF0000"/>
          <w:highlight w:val="white"/>
          <w:lang w:val="en-GB" w:eastAsia="fi-FI"/>
          <w:rPrChange w:id="1310" w:author="Pekka Rinne" w:date="2010-08-04T10:05:00Z">
            <w:rPr>
              <w:rFonts w:ascii="Arial" w:hAnsi="Arial" w:cs="Arial"/>
              <w:b/>
              <w:color w:val="FF0000"/>
              <w:kern w:val="28"/>
              <w:sz w:val="24"/>
              <w:highlight w:val="white"/>
              <w:lang w:val="en-US" w:eastAsia="fi-FI"/>
            </w:rPr>
          </w:rPrChange>
        </w:rPr>
        <w:t xml:space="preserve"> extension</w:t>
      </w:r>
      <w:r w:rsidRPr="00CA77A8">
        <w:rPr>
          <w:rFonts w:ascii="Arial" w:hAnsi="Arial" w:cs="Arial"/>
          <w:color w:val="0000FF"/>
          <w:highlight w:val="white"/>
          <w:lang w:val="en-GB" w:eastAsia="fi-FI"/>
          <w:rPrChange w:id="1311"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312" w:author="Pekka Rinne" w:date="2010-08-04T10:05:00Z">
            <w:rPr>
              <w:rFonts w:ascii="Arial" w:hAnsi="Arial" w:cs="Arial"/>
              <w:b/>
              <w:color w:val="000000"/>
              <w:kern w:val="28"/>
              <w:sz w:val="24"/>
              <w:highlight w:val="white"/>
              <w:lang w:val="en-US" w:eastAsia="fi-FI"/>
            </w:rPr>
          </w:rPrChange>
        </w:rPr>
        <w:t>102</w:t>
      </w:r>
      <w:r w:rsidRPr="00CA77A8">
        <w:rPr>
          <w:rFonts w:ascii="Arial" w:hAnsi="Arial" w:cs="Arial"/>
          <w:color w:val="0000FF"/>
          <w:highlight w:val="white"/>
          <w:lang w:val="en-GB" w:eastAsia="fi-FI"/>
          <w:rPrChange w:id="1313"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en-GB" w:eastAsia="fi-FI"/>
          <w:rPrChange w:id="1314" w:author="Pekka Rinne" w:date="2010-08-04T10:05: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en-GB" w:eastAsia="fi-FI"/>
          <w:rPrChange w:id="1315" w:author="Pekka Rinne" w:date="2010-08-04T10:05: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en-GB" w:eastAsia="fi-FI"/>
          <w:rPrChange w:id="1316" w:author="Pekka Rinne" w:date="2010-08-04T10:05:00Z">
            <w:rPr>
              <w:rFonts w:ascii="Arial" w:hAnsi="Arial" w:cs="Arial"/>
              <w:b/>
              <w:color w:val="000000"/>
              <w:kern w:val="28"/>
              <w:sz w:val="24"/>
              <w:highlight w:val="white"/>
              <w:lang w:val="en-US" w:eastAsia="fi-FI"/>
            </w:rPr>
          </w:rPrChange>
        </w:rPr>
        <w:t>1.2.246.10.1234567.10</w:t>
      </w:r>
      <w:r w:rsidRPr="00CA77A8">
        <w:rPr>
          <w:rFonts w:ascii="Arial" w:hAnsi="Arial" w:cs="Arial"/>
          <w:color w:val="0000FF"/>
          <w:highlight w:val="white"/>
          <w:lang w:val="en-GB" w:eastAsia="fi-FI"/>
          <w:rPrChange w:id="1317" w:author="Pekka Rinne" w:date="2010-08-04T10:05:00Z">
            <w:rPr>
              <w:rFonts w:ascii="Arial" w:hAnsi="Arial" w:cs="Arial"/>
              <w:b/>
              <w:color w:val="0000FF"/>
              <w:kern w:val="28"/>
              <w:sz w:val="24"/>
              <w:highlight w:val="white"/>
              <w:lang w:val="en-US" w:eastAsia="fi-FI"/>
            </w:rPr>
          </w:rPrChange>
        </w:rPr>
        <w:t>"/&gt;</w:t>
      </w:r>
    </w:p>
    <w:p w:rsidR="00CA77A8" w:rsidRPr="00CA77A8" w:rsidRDefault="00CA77A8" w:rsidP="00C22554">
      <w:pPr>
        <w:autoSpaceDE w:val="0"/>
        <w:autoSpaceDN w:val="0"/>
        <w:adjustRightInd w:val="0"/>
        <w:rPr>
          <w:rFonts w:ascii="Arial" w:hAnsi="Arial" w:cs="Arial"/>
          <w:color w:val="000000"/>
          <w:highlight w:val="white"/>
          <w:lang w:val="en-GB" w:eastAsia="fi-FI"/>
          <w:rPrChange w:id="1318" w:author="Pekka Rinne" w:date="2010-08-04T10:05:00Z">
            <w:rPr>
              <w:rFonts w:ascii="Arial" w:hAnsi="Arial" w:cs="Arial"/>
              <w:color w:val="000000"/>
              <w:highlight w:val="white"/>
              <w:lang w:val="en-US" w:eastAsia="fi-FI"/>
            </w:rPr>
          </w:rPrChange>
        </w:rPr>
      </w:pPr>
      <w:r w:rsidRPr="00E37648">
        <w:rPr>
          <w:rFonts w:ascii="Arial" w:hAnsi="Arial" w:cs="Arial"/>
          <w:color w:val="000000"/>
          <w:highlight w:val="white"/>
          <w:lang w:val="en-GB" w:eastAsia="fi-FI"/>
          <w:rPrChange w:id="1319" w:author="Pekka Rinne" w:date="2010-08-04T10:05:00Z">
            <w:rPr>
              <w:rFonts w:ascii="Arial" w:hAnsi="Arial" w:cs="Arial"/>
              <w:color w:val="000000"/>
              <w:highlight w:val="white"/>
              <w:lang w:val="en-GB" w:eastAsia="fi-FI"/>
            </w:rPr>
          </w:rPrChange>
        </w:rPr>
        <w:tab/>
      </w:r>
      <w:r w:rsidRPr="00CA77A8">
        <w:rPr>
          <w:rFonts w:ascii="Arial" w:hAnsi="Arial" w:cs="Arial"/>
          <w:color w:val="0000FF"/>
          <w:highlight w:val="white"/>
          <w:lang w:val="en-GB" w:eastAsia="fi-FI"/>
          <w:rPrChange w:id="1320"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321" w:author="Pekka Rinne" w:date="2010-08-04T10:05:00Z">
            <w:rPr>
              <w:rFonts w:ascii="Arial" w:hAnsi="Arial" w:cs="Arial"/>
              <w:b/>
              <w:color w:val="800000"/>
              <w:kern w:val="28"/>
              <w:sz w:val="24"/>
              <w:highlight w:val="white"/>
              <w:lang w:val="en-US" w:eastAsia="fi-FI"/>
            </w:rPr>
          </w:rPrChange>
        </w:rPr>
        <w:t>name</w:t>
      </w:r>
      <w:r w:rsidRPr="00CA77A8">
        <w:rPr>
          <w:rFonts w:ascii="Arial" w:hAnsi="Arial" w:cs="Arial"/>
          <w:color w:val="0000FF"/>
          <w:highlight w:val="white"/>
          <w:lang w:val="en-GB" w:eastAsia="fi-FI"/>
          <w:rPrChange w:id="1322" w:author="Pekka Rinne" w:date="2010-08-04T10:05:00Z">
            <w:rPr>
              <w:rFonts w:ascii="Arial" w:hAnsi="Arial" w:cs="Arial"/>
              <w:b/>
              <w:color w:val="0000FF"/>
              <w:kern w:val="28"/>
              <w:sz w:val="24"/>
              <w:highlight w:val="white"/>
              <w:lang w:val="en-US" w:eastAsia="fi-FI"/>
            </w:rPr>
          </w:rPrChange>
        </w:rPr>
        <w:t>&gt;</w:t>
      </w:r>
      <w:r w:rsidRPr="00CA77A8">
        <w:rPr>
          <w:rFonts w:ascii="Arial" w:hAnsi="Arial" w:cs="Arial"/>
          <w:color w:val="000000"/>
          <w:highlight w:val="white"/>
          <w:lang w:val="en-GB" w:eastAsia="fi-FI"/>
          <w:rPrChange w:id="1323" w:author="Pekka Rinne" w:date="2010-08-04T10:05:00Z">
            <w:rPr>
              <w:rFonts w:ascii="Arial" w:hAnsi="Arial" w:cs="Arial"/>
              <w:b/>
              <w:color w:val="000000"/>
              <w:kern w:val="28"/>
              <w:sz w:val="24"/>
              <w:highlight w:val="white"/>
              <w:lang w:val="en-US" w:eastAsia="fi-FI"/>
            </w:rPr>
          </w:rPrChange>
        </w:rPr>
        <w:t>Y-Y sairaanhoitopiiri os 13</w:t>
      </w:r>
      <w:r w:rsidRPr="00CA77A8">
        <w:rPr>
          <w:rFonts w:ascii="Arial" w:hAnsi="Arial" w:cs="Arial"/>
          <w:color w:val="0000FF"/>
          <w:highlight w:val="white"/>
          <w:lang w:val="en-GB" w:eastAsia="fi-FI"/>
          <w:rPrChange w:id="1324" w:author="Pekka Rinne" w:date="2010-08-04T10:05: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en-GB" w:eastAsia="fi-FI"/>
          <w:rPrChange w:id="1325" w:author="Pekka Rinne" w:date="2010-08-04T10:05:00Z">
            <w:rPr>
              <w:rFonts w:ascii="Arial" w:hAnsi="Arial" w:cs="Arial"/>
              <w:b/>
              <w:color w:val="800000"/>
              <w:kern w:val="28"/>
              <w:sz w:val="24"/>
              <w:highlight w:val="white"/>
              <w:lang w:val="en-US" w:eastAsia="fi-FI"/>
            </w:rPr>
          </w:rPrChange>
        </w:rPr>
        <w:t>name</w:t>
      </w:r>
      <w:r w:rsidRPr="00CA77A8">
        <w:rPr>
          <w:rFonts w:ascii="Arial" w:hAnsi="Arial" w:cs="Arial"/>
          <w:color w:val="0000FF"/>
          <w:highlight w:val="white"/>
          <w:lang w:val="en-GB" w:eastAsia="fi-FI"/>
          <w:rPrChange w:id="1326" w:author="Pekka Rinne" w:date="2010-08-04T10:05:00Z">
            <w:rPr>
              <w:rFonts w:ascii="Arial" w:hAnsi="Arial" w:cs="Arial"/>
              <w:b/>
              <w:color w:val="0000FF"/>
              <w:kern w:val="28"/>
              <w:sz w:val="24"/>
              <w:highlight w:val="white"/>
              <w:lang w:val="en-US" w:eastAsia="fi-FI"/>
            </w:rPr>
          </w:rPrChange>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E37648">
        <w:rPr>
          <w:rFonts w:ascii="Arial" w:hAnsi="Arial" w:cs="Arial"/>
          <w:color w:val="000000"/>
          <w:highlight w:val="white"/>
          <w:lang w:val="en-GB" w:eastAsia="fi-FI"/>
          <w:rPrChange w:id="1327" w:author="Pekka Rinne" w:date="2010-08-04T10:05:00Z">
            <w:rPr>
              <w:rFonts w:ascii="Arial" w:hAnsi="Arial" w:cs="Arial"/>
              <w:color w:val="000000"/>
              <w:highlight w:val="white"/>
              <w:lang w:val="en-GB" w:eastAsia="fi-FI"/>
            </w:rPr>
          </w:rPrChange>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COND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1.2.246.537.5.40003.2003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pysyvyys</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46430C"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A</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1.2.246.537.5.40004.2003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Varmuusaste</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#X136</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MFST</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1.2.246.537.5.40007.2003</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ICD-10 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nimi selväkielisenä</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ELNK</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seperatableInd</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externalObservation</w:t>
      </w:r>
      <w:r w:rsidRPr="0038571B">
        <w:rPr>
          <w:rFonts w:ascii="Arial" w:hAnsi="Arial" w:cs="Arial"/>
          <w:color w:val="0000FF"/>
          <w:highlight w:val="white"/>
          <w:lang w:val="en-US" w:eastAsia="fi-FI"/>
        </w:rPr>
        <w:t>&gt;</w:t>
      </w:r>
    </w:p>
    <w:p w:rsidR="00CA77A8" w:rsidRPr="00C22554" w:rsidRDefault="00CA77A8"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"/&gt;</w:t>
      </w:r>
    </w:p>
    <w:p w:rsidR="00CA77A8" w:rsidRPr="00CA77A8" w:rsidRDefault="00CA77A8" w:rsidP="00C22554">
      <w:pPr>
        <w:autoSpaceDE w:val="0"/>
        <w:autoSpaceDN w:val="0"/>
        <w:adjustRightInd w:val="0"/>
        <w:rPr>
          <w:rFonts w:ascii="Arial" w:hAnsi="Arial" w:cs="Arial"/>
          <w:color w:val="000000"/>
          <w:highlight w:val="white"/>
          <w:lang w:val="en-GB" w:eastAsia="fi-FI"/>
          <w:rPrChange w:id="1328" w:author="Unknown">
            <w:rPr>
              <w:rFonts w:ascii="Arial" w:hAnsi="Arial" w:cs="Arial"/>
              <w:color w:val="000000"/>
              <w:highlight w:val="white"/>
              <w:lang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en-GB" w:eastAsia="fi-FI"/>
          <w:rPrChange w:id="1329" w:author="JAL" w:date="2010-08-03T15:31:00Z">
            <w:rPr>
              <w:rFonts w:ascii="Arial" w:hAnsi="Arial" w:cs="Arial"/>
              <w:b/>
              <w:color w:val="0000FF"/>
              <w:kern w:val="28"/>
              <w:sz w:val="24"/>
              <w:highlight w:val="white"/>
              <w:lang w:eastAsia="fi-FI"/>
            </w:rPr>
          </w:rPrChange>
        </w:rPr>
        <w:t>&lt;/</w:t>
      </w:r>
      <w:r w:rsidRPr="00CA77A8">
        <w:rPr>
          <w:rFonts w:ascii="Arial" w:hAnsi="Arial" w:cs="Arial"/>
          <w:color w:val="800000"/>
          <w:highlight w:val="white"/>
          <w:lang w:val="en-GB" w:eastAsia="fi-FI"/>
          <w:rPrChange w:id="1330" w:author="JAL" w:date="2010-08-03T15:31:00Z">
            <w:rPr>
              <w:rFonts w:ascii="Arial" w:hAnsi="Arial" w:cs="Arial"/>
              <w:b/>
              <w:color w:val="800000"/>
              <w:kern w:val="28"/>
              <w:sz w:val="24"/>
              <w:highlight w:val="white"/>
              <w:lang w:eastAsia="fi-FI"/>
            </w:rPr>
          </w:rPrChange>
        </w:rPr>
        <w:t>externalObservation</w:t>
      </w:r>
      <w:r w:rsidRPr="00CA77A8">
        <w:rPr>
          <w:rFonts w:ascii="Arial" w:hAnsi="Arial" w:cs="Arial"/>
          <w:color w:val="0000FF"/>
          <w:highlight w:val="white"/>
          <w:lang w:val="en-GB" w:eastAsia="fi-FI"/>
          <w:rPrChange w:id="1331" w:author="JAL" w:date="2010-08-03T15:31:00Z">
            <w:rPr>
              <w:rFonts w:ascii="Arial" w:hAnsi="Arial" w:cs="Arial"/>
              <w:b/>
              <w:color w:val="0000FF"/>
              <w:kern w:val="28"/>
              <w:sz w:val="24"/>
              <w:highlight w:val="white"/>
              <w:lang w:eastAsia="fi-FI"/>
            </w:rPr>
          </w:rPrChange>
        </w:rPr>
        <w:t>&gt;</w:t>
      </w:r>
    </w:p>
    <w:p w:rsidR="00CA77A8" w:rsidRPr="00CA77A8" w:rsidRDefault="00CA77A8" w:rsidP="00C22554">
      <w:pPr>
        <w:autoSpaceDE w:val="0"/>
        <w:autoSpaceDN w:val="0"/>
        <w:adjustRightInd w:val="0"/>
        <w:rPr>
          <w:rFonts w:ascii="Arial" w:hAnsi="Arial" w:cs="Arial"/>
          <w:color w:val="000000"/>
          <w:highlight w:val="white"/>
          <w:lang w:val="en-GB" w:eastAsia="fi-FI"/>
          <w:rPrChange w:id="1332" w:author="Unknown">
            <w:rPr>
              <w:rFonts w:ascii="Arial" w:hAnsi="Arial" w:cs="Arial"/>
              <w:color w:val="000000"/>
              <w:highlight w:val="white"/>
              <w:lang w:eastAsia="fi-FI"/>
            </w:rPr>
          </w:rPrChange>
        </w:rPr>
      </w:pPr>
      <w:r w:rsidRPr="009723D3">
        <w:rPr>
          <w:rFonts w:ascii="Arial" w:hAnsi="Arial" w:cs="Arial"/>
          <w:color w:val="000000"/>
          <w:highlight w:val="white"/>
          <w:lang w:val="en-GB" w:eastAsia="fi-FI"/>
        </w:rPr>
        <w:tab/>
      </w:r>
      <w:r w:rsidRPr="00CA77A8">
        <w:rPr>
          <w:rFonts w:ascii="Arial" w:hAnsi="Arial" w:cs="Arial"/>
          <w:color w:val="0000FF"/>
          <w:highlight w:val="white"/>
          <w:lang w:val="en-GB" w:eastAsia="fi-FI"/>
          <w:rPrChange w:id="1333" w:author="JAL" w:date="2010-08-03T15:31:00Z">
            <w:rPr>
              <w:rFonts w:ascii="Arial" w:hAnsi="Arial" w:cs="Arial"/>
              <w:b/>
              <w:color w:val="0000FF"/>
              <w:kern w:val="28"/>
              <w:sz w:val="24"/>
              <w:highlight w:val="white"/>
              <w:lang w:eastAsia="fi-FI"/>
            </w:rPr>
          </w:rPrChange>
        </w:rPr>
        <w:t>&lt;/</w:t>
      </w:r>
      <w:r w:rsidRPr="00CA77A8">
        <w:rPr>
          <w:rFonts w:ascii="Arial" w:hAnsi="Arial" w:cs="Arial"/>
          <w:color w:val="800000"/>
          <w:highlight w:val="white"/>
          <w:lang w:val="en-GB" w:eastAsia="fi-FI"/>
          <w:rPrChange w:id="1334" w:author="JAL" w:date="2010-08-03T15:31:00Z">
            <w:rPr>
              <w:rFonts w:ascii="Arial" w:hAnsi="Arial" w:cs="Arial"/>
              <w:b/>
              <w:color w:val="800000"/>
              <w:kern w:val="28"/>
              <w:sz w:val="24"/>
              <w:highlight w:val="white"/>
              <w:lang w:eastAsia="fi-FI"/>
            </w:rPr>
          </w:rPrChange>
        </w:rPr>
        <w:t>reference</w:t>
      </w:r>
      <w:r w:rsidRPr="00CA77A8">
        <w:rPr>
          <w:rFonts w:ascii="Arial" w:hAnsi="Arial" w:cs="Arial"/>
          <w:color w:val="0000FF"/>
          <w:highlight w:val="white"/>
          <w:lang w:val="en-GB" w:eastAsia="fi-FI"/>
          <w:rPrChange w:id="1335" w:author="JAL" w:date="2010-08-03T15:31:00Z">
            <w:rPr>
              <w:rFonts w:ascii="Arial" w:hAnsi="Arial" w:cs="Arial"/>
              <w:b/>
              <w:color w:val="0000FF"/>
              <w:kern w:val="28"/>
              <w:sz w:val="24"/>
              <w:highlight w:val="white"/>
              <w:lang w:eastAsia="fi-FI"/>
            </w:rPr>
          </w:rPrChange>
        </w:rPr>
        <w:t>&gt;</w:t>
      </w:r>
    </w:p>
    <w:p w:rsidR="00CA77A8" w:rsidRDefault="00CA77A8">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Pr>
        <w:pStyle w:val="Heading3"/>
        <w:numPr>
          <w:numberingChange w:id="1336" w:author="Pekka Rinne" w:date="2010-03-30T12:01:00Z" w:original="%1:3:0:.%2:3:0:.%3:8:0:"/>
        </w:numPr>
      </w:pPr>
      <w:bookmarkStart w:id="1337" w:name="_Toc261604617"/>
      <w:r>
        <w:t>Lääkehoito</w:t>
      </w:r>
      <w:bookmarkEnd w:id="1337"/>
    </w:p>
    <w:p w:rsidR="00CA77A8" w:rsidRDefault="00CA77A8">
      <w:pPr>
        <w:ind w:left="720"/>
      </w:pPr>
    </w:p>
    <w:p w:rsidR="00CA77A8" w:rsidRDefault="00CA77A8">
      <w:r>
        <w:t>Lääkehoito:</w:t>
      </w:r>
      <w:r>
        <w:tab/>
      </w:r>
      <w:r>
        <w:tab/>
        <w:t>otsikkokoodi: 55</w:t>
      </w:r>
      <w:r>
        <w:tab/>
      </w:r>
      <w:r>
        <w:tab/>
      </w:r>
      <w:r>
        <w:tab/>
        <w:t>otsikkokoodisto (1.2.246.537.6.14.2006)</w:t>
      </w:r>
    </w:p>
    <w:p w:rsidR="00CA77A8" w:rsidRDefault="00CA77A8"/>
    <w:p w:rsidR="00CA77A8" w:rsidRDefault="00CA77A8">
      <w:r>
        <w:t>Lääkelistaa käsitellään yksityiskohtaisesti omassa raportissa. OID-tunnus on 1.2.246,777,11.2006,8.</w:t>
      </w:r>
    </w:p>
    <w:p w:rsidR="00CA77A8" w:rsidRDefault="00CA77A8">
      <w:pPr>
        <w:pStyle w:val="Heading3"/>
        <w:numPr>
          <w:numberingChange w:id="1338" w:author="Pekka Rinne" w:date="2010-03-30T12:01:00Z" w:original="%1:3:0:.%2:3:0:.%3:9:0:"/>
        </w:numPr>
      </w:pPr>
      <w:bookmarkStart w:id="1339" w:name="_Toc261604618"/>
      <w:r>
        <w:t>Lausunnot</w:t>
      </w:r>
      <w:bookmarkEnd w:id="1339"/>
    </w:p>
    <w:p w:rsidR="00CA77A8" w:rsidRDefault="00CA77A8">
      <w:pPr>
        <w:ind w:left="720"/>
      </w:pPr>
    </w:p>
    <w:p w:rsidR="00CA77A8" w:rsidRDefault="00CA77A8">
      <w:r>
        <w:t>Lausunnot:</w:t>
      </w:r>
      <w:r>
        <w:tab/>
      </w:r>
      <w:r>
        <w:tab/>
        <w:t>otsikkokoodi: 62</w:t>
      </w:r>
      <w:r>
        <w:tab/>
      </w:r>
      <w:r>
        <w:tab/>
      </w:r>
      <w:r>
        <w:tab/>
        <w:t>otsikkokoodisto (1.2.246.537.6.14.2006)</w:t>
      </w:r>
    </w:p>
    <w:p w:rsidR="00CA77A8" w:rsidRDefault="00CA77A8"/>
    <w:p w:rsidR="00CA77A8" w:rsidRDefault="00CA77A8">
      <w:r>
        <w:t>Lausunnot  tulevat tekstinä narrative-osuudessa.</w:t>
      </w:r>
    </w:p>
    <w:p w:rsidR="00CA77A8" w:rsidRDefault="00CA77A8"/>
    <w:p w:rsidR="00CA77A8" w:rsidRDefault="00CA77A8" w:rsidP="003E5F24">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w:t>
      </w:r>
      <w:r>
        <w:rPr>
          <w:rFonts w:ascii="Arial" w:hAnsi="Arial" w:cs="Arial"/>
          <w:color w:val="000000"/>
          <w:highlight w:val="white"/>
          <w:lang w:eastAsia="fi-FI"/>
        </w:rPr>
        <w:t xml:space="preserve">Tähän tulee lausuntoja.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ref-100</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A77A8" w:rsidRDefault="00CA77A8" w:rsidP="003E5F24">
      <w:pPr>
        <w:autoSpaceDE w:val="0"/>
        <w:autoSpaceDN w:val="0"/>
        <w:adjustRightInd w:val="0"/>
        <w:rPr>
          <w:rFonts w:ascii="Arial" w:hAnsi="Arial" w:cs="Arial"/>
          <w:color w:val="000000"/>
          <w:highlight w:val="white"/>
          <w:lang w:val="nl-NL" w:eastAsia="fi-FI"/>
          <w:rPrChange w:id="1340" w:author="Unknown">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nl-NL" w:eastAsia="fi-FI"/>
          <w:rPrChange w:id="1341"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342" w:author="JAL" w:date="2010-08-03T15:31:00Z">
            <w:rPr>
              <w:rFonts w:ascii="Arial" w:hAnsi="Arial" w:cs="Arial"/>
              <w:b/>
              <w:color w:val="800000"/>
              <w:kern w:val="28"/>
              <w:sz w:val="24"/>
              <w:highlight w:val="white"/>
              <w:lang w:val="en-US" w:eastAsia="fi-FI"/>
            </w:rPr>
          </w:rPrChange>
        </w:rPr>
        <w:t>templateId</w:t>
      </w:r>
      <w:r w:rsidRPr="00CA77A8">
        <w:rPr>
          <w:rFonts w:ascii="Arial" w:hAnsi="Arial" w:cs="Arial"/>
          <w:color w:val="FF0000"/>
          <w:highlight w:val="white"/>
          <w:lang w:val="nl-NL" w:eastAsia="fi-FI"/>
          <w:rPrChange w:id="1343" w:author="JAL" w:date="2010-08-03T15:31: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nl-NL" w:eastAsia="fi-FI"/>
          <w:rPrChange w:id="1344"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45" w:author="JAL" w:date="2010-08-03T15:31:00Z">
            <w:rPr>
              <w:rFonts w:ascii="Arial" w:hAnsi="Arial" w:cs="Arial"/>
              <w:b/>
              <w:color w:val="000000"/>
              <w:kern w:val="28"/>
              <w:sz w:val="24"/>
              <w:highlight w:val="white"/>
              <w:lang w:val="en-US" w:eastAsia="fi-FI"/>
            </w:rPr>
          </w:rPrChange>
        </w:rPr>
        <w:t>1.2.246.537.6.12.999.2003.9</w:t>
      </w:r>
      <w:r w:rsidRPr="00CA77A8">
        <w:rPr>
          <w:rFonts w:ascii="Arial" w:hAnsi="Arial" w:cs="Arial"/>
          <w:color w:val="0000FF"/>
          <w:highlight w:val="white"/>
          <w:lang w:val="nl-NL" w:eastAsia="fi-FI"/>
          <w:rPrChange w:id="1346" w:author="JAL" w:date="2010-08-03T15:31:00Z">
            <w:rPr>
              <w:rFonts w:ascii="Arial" w:hAnsi="Arial" w:cs="Arial"/>
              <w:b/>
              <w:color w:val="0000FF"/>
              <w:kern w:val="28"/>
              <w:sz w:val="24"/>
              <w:highlight w:val="white"/>
              <w:lang w:val="en-US" w:eastAsia="fi-FI"/>
            </w:rPr>
          </w:rPrChange>
        </w:rPr>
        <w:t>"/&gt;</w:t>
      </w:r>
    </w:p>
    <w:p w:rsidR="00CA77A8" w:rsidRPr="00CA77A8" w:rsidRDefault="00CA77A8" w:rsidP="003E5F24">
      <w:pPr>
        <w:autoSpaceDE w:val="0"/>
        <w:autoSpaceDN w:val="0"/>
        <w:adjustRightInd w:val="0"/>
        <w:rPr>
          <w:rFonts w:ascii="Arial" w:hAnsi="Arial" w:cs="Arial"/>
          <w:color w:val="000000"/>
          <w:highlight w:val="white"/>
          <w:lang w:val="nl-NL" w:eastAsia="fi-FI"/>
          <w:rPrChange w:id="1347"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1348"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349" w:author="JAL" w:date="2010-08-03T15:31: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nl-NL" w:eastAsia="fi-FI"/>
          <w:rPrChange w:id="1350"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1351"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52" w:author="JAL" w:date="2010-08-03T15:31:00Z">
            <w:rPr>
              <w:rFonts w:ascii="Arial" w:hAnsi="Arial" w:cs="Arial"/>
              <w:b/>
              <w:color w:val="000000"/>
              <w:kern w:val="28"/>
              <w:sz w:val="24"/>
              <w:highlight w:val="white"/>
              <w:lang w:val="en-US" w:eastAsia="fi-FI"/>
            </w:rPr>
          </w:rPrChange>
        </w:rPr>
        <w:t>9</w:t>
      </w:r>
      <w:r w:rsidRPr="00CA77A8">
        <w:rPr>
          <w:rFonts w:ascii="Arial" w:hAnsi="Arial" w:cs="Arial"/>
          <w:color w:val="0000FF"/>
          <w:highlight w:val="white"/>
          <w:lang w:val="nl-NL" w:eastAsia="fi-FI"/>
          <w:rPrChange w:id="1353"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354" w:author="JAL" w:date="2010-08-03T15:31: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nl-NL" w:eastAsia="fi-FI"/>
          <w:rPrChange w:id="1355"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56" w:author="JAL" w:date="2010-08-03T15:31:00Z">
            <w:rPr>
              <w:rFonts w:ascii="Arial" w:hAnsi="Arial" w:cs="Arial"/>
              <w:b/>
              <w:color w:val="000000"/>
              <w:kern w:val="28"/>
              <w:sz w:val="24"/>
              <w:highlight w:val="white"/>
              <w:lang w:val="en-US" w:eastAsia="fi-FI"/>
            </w:rPr>
          </w:rPrChange>
        </w:rPr>
        <w:t>1.2.246.537.6.12.999.2003</w:t>
      </w:r>
      <w:r w:rsidRPr="00CA77A8">
        <w:rPr>
          <w:rFonts w:ascii="Arial" w:hAnsi="Arial" w:cs="Arial"/>
          <w:color w:val="0000FF"/>
          <w:highlight w:val="white"/>
          <w:lang w:val="nl-NL" w:eastAsia="fi-FI"/>
          <w:rPrChange w:id="1357" w:author="JAL" w:date="2010-08-03T15:31:00Z">
            <w:rPr>
              <w:rFonts w:ascii="Arial" w:hAnsi="Arial" w:cs="Arial"/>
              <w:b/>
              <w:color w:val="0000FF"/>
              <w:kern w:val="28"/>
              <w:sz w:val="24"/>
              <w:highlight w:val="white"/>
              <w:lang w:val="en-US" w:eastAsia="fi-FI"/>
            </w:rPr>
          </w:rPrChange>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#ref-100</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8080"/>
          <w:highlight w:val="white"/>
          <w:lang w:val="en-US" w:eastAsia="fi-FI"/>
        </w:rPr>
        <w:t xml:space="preserve"> aika </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20031209</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w:t>
      </w:r>
      <w:r w:rsidRPr="0038571B">
        <w:rPr>
          <w:rFonts w:ascii="Arial" w:hAnsi="Arial" w:cs="Arial"/>
          <w:color w:val="0000FF"/>
          <w:highlight w:val="white"/>
          <w:lang w:val="en-US"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SPRT</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seperatableInd</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externalObservation</w:t>
      </w:r>
      <w:r w:rsidRPr="0038571B">
        <w:rPr>
          <w:rFonts w:ascii="Arial" w:hAnsi="Arial" w:cs="Arial"/>
          <w:color w:val="0000FF"/>
          <w:highlight w:val="white"/>
          <w:lang w:val="en-US" w:eastAsia="fi-FI"/>
        </w:rPr>
        <w:t>&gt;</w:t>
      </w:r>
    </w:p>
    <w:p w:rsidR="00CA77A8" w:rsidRPr="003E5F24" w:rsidRDefault="00CA77A8"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"/&gt;</w:t>
      </w:r>
    </w:p>
    <w:p w:rsidR="00CA77A8" w:rsidRDefault="00CA77A8" w:rsidP="003E5F2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externalObservation</w:t>
      </w:r>
      <w:r>
        <w:rPr>
          <w:rFonts w:ascii="Arial" w:hAnsi="Arial" w:cs="Arial"/>
          <w:color w:val="0000FF"/>
          <w:highlight w:val="white"/>
          <w:lang w:eastAsia="fi-FI"/>
        </w:rPr>
        <w:t>&gt;</w:t>
      </w:r>
    </w:p>
    <w:p w:rsidR="00CA77A8" w:rsidRDefault="00CA77A8" w:rsidP="003E5F24">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reference</w:t>
      </w:r>
      <w:r>
        <w:rPr>
          <w:rFonts w:ascii="Arial" w:hAnsi="Arial" w:cs="Arial"/>
          <w:color w:val="0000FF"/>
          <w:highlight w:val="white"/>
          <w:lang w:eastAsia="fi-FI"/>
        </w:rPr>
        <w:t>&gt;</w:t>
      </w:r>
    </w:p>
    <w:p w:rsidR="00CA77A8" w:rsidRDefault="00CA77A8" w:rsidP="003E5F24">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CA77A8" w:rsidRDefault="00CA77A8">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CA77A8" w:rsidRDefault="00CA77A8"/>
    <w:p w:rsidR="00CA77A8" w:rsidRDefault="00CA77A8"/>
    <w:p w:rsidR="00CA77A8" w:rsidRDefault="00CA77A8">
      <w:pPr>
        <w:pStyle w:val="Heading3"/>
        <w:numPr>
          <w:numberingChange w:id="1358" w:author="Pekka Rinne" w:date="2010-03-30T12:01:00Z" w:original="%1:3:0:.%2:3:0:.%3:10:0:"/>
        </w:numPr>
      </w:pPr>
      <w:bookmarkStart w:id="1359" w:name="_Toc261604619"/>
      <w:r>
        <w:t>Apuvälineet</w:t>
      </w:r>
      <w:bookmarkEnd w:id="1359"/>
    </w:p>
    <w:p w:rsidR="00CA77A8" w:rsidRDefault="00CA77A8">
      <w:pPr>
        <w:ind w:left="720"/>
      </w:pPr>
    </w:p>
    <w:p w:rsidR="00CA77A8" w:rsidRDefault="00CA77A8">
      <w:r>
        <w:t>Apuvälineet:</w:t>
      </w:r>
      <w:r>
        <w:tab/>
      </w:r>
      <w:r>
        <w:tab/>
        <w:t>otsikkokoodi: 63</w:t>
      </w:r>
      <w:r>
        <w:tab/>
      </w:r>
      <w:r>
        <w:tab/>
      </w:r>
      <w:r>
        <w:tab/>
        <w:t>otsikkokoodisto (1.2.246.537.6.14.2006)</w:t>
      </w:r>
    </w:p>
    <w:p w:rsidR="00CA77A8" w:rsidRDefault="00CA77A8"/>
    <w:p w:rsidR="00CA77A8" w:rsidRDefault="00CA77A8" w:rsidP="00616706">
      <w:r>
        <w:t xml:space="preserve">Tekstimuodossaapuvälineet sijoitetaan omiin kappaleisiinsa narrative-osuuteen. Entry-rakennetta toistetaan siten, että kaikki apuvälineet  saadaan ilmoitettua yditietorakenteilla, </w:t>
      </w:r>
    </w:p>
    <w:p w:rsidR="00CA77A8" w:rsidRDefault="00CA77A8" w:rsidP="00616706"/>
    <w:p w:rsidR="00CA77A8" w:rsidRDefault="00CA77A8" w:rsidP="004C21E2">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CA77A8" w:rsidRDefault="00CA77A8">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&gt;&lt;</w:t>
      </w:r>
      <w:r>
        <w:rPr>
          <w:rFonts w:ascii="Arial" w:hAnsi="Arial" w:cs="Arial"/>
          <w:color w:val="800000"/>
          <w:highlight w:val="white"/>
          <w:lang w:eastAsia="fi-FI"/>
        </w:rPr>
        <w:t>content</w:t>
      </w:r>
      <w:r>
        <w:rPr>
          <w:rFonts w:ascii="Arial" w:hAnsi="Arial" w:cs="Arial"/>
          <w:color w:val="0000FF"/>
          <w:highlight w:val="white"/>
          <w:lang w:eastAsia="fi-FI"/>
        </w:rPr>
        <w:t>&gt;</w:t>
      </w:r>
      <w:r>
        <w:rPr>
          <w:rFonts w:ascii="Arial" w:hAnsi="Arial" w:cs="Arial"/>
          <w:color w:val="000000"/>
          <w:highlight w:val="white"/>
          <w:lang w:eastAsia="fi-FI"/>
        </w:rPr>
        <w:t xml:space="preserve">Tähän tulee apuvälineitä.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OID1.2.246.10.1234567668.11.2009.123.1.2.314</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CA77A8" w:rsidRPr="00CA77A8" w:rsidRDefault="00CA77A8" w:rsidP="004C21E2">
      <w:pPr>
        <w:autoSpaceDE w:val="0"/>
        <w:autoSpaceDN w:val="0"/>
        <w:adjustRightInd w:val="0"/>
        <w:rPr>
          <w:rFonts w:ascii="Arial" w:hAnsi="Arial" w:cs="Arial"/>
          <w:color w:val="000000"/>
          <w:highlight w:val="white"/>
          <w:lang w:val="nl-NL" w:eastAsia="fi-FI"/>
          <w:rPrChange w:id="1360" w:author="Unknown">
            <w:rPr>
              <w:rFonts w:ascii="Arial" w:hAnsi="Arial" w:cs="Arial"/>
              <w:color w:val="000000"/>
              <w:highlight w:val="white"/>
              <w:lang w:val="en-US" w:eastAsia="fi-FI"/>
            </w:rPr>
          </w:rPrChange>
        </w:rPr>
      </w:pPr>
      <w:r w:rsidRPr="0038571B">
        <w:rPr>
          <w:rFonts w:ascii="Arial" w:hAnsi="Arial" w:cs="Arial"/>
          <w:color w:val="000000"/>
          <w:highlight w:val="white"/>
          <w:lang w:val="en-US" w:eastAsia="fi-FI"/>
        </w:rPr>
        <w:tab/>
      </w:r>
      <w:r w:rsidRPr="00CA77A8">
        <w:rPr>
          <w:rFonts w:ascii="Arial" w:hAnsi="Arial" w:cs="Arial"/>
          <w:color w:val="0000FF"/>
          <w:highlight w:val="white"/>
          <w:lang w:val="nl-NL" w:eastAsia="fi-FI"/>
          <w:rPrChange w:id="1361"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362" w:author="JAL" w:date="2010-08-03T15:31:00Z">
            <w:rPr>
              <w:rFonts w:ascii="Arial" w:hAnsi="Arial" w:cs="Arial"/>
              <w:b/>
              <w:color w:val="800000"/>
              <w:kern w:val="28"/>
              <w:sz w:val="24"/>
              <w:highlight w:val="white"/>
              <w:lang w:val="en-US" w:eastAsia="fi-FI"/>
            </w:rPr>
          </w:rPrChange>
        </w:rPr>
        <w:t>templateId</w:t>
      </w:r>
      <w:r w:rsidRPr="00CA77A8">
        <w:rPr>
          <w:rFonts w:ascii="Arial" w:hAnsi="Arial" w:cs="Arial"/>
          <w:color w:val="FF0000"/>
          <w:highlight w:val="white"/>
          <w:lang w:val="nl-NL" w:eastAsia="fi-FI"/>
          <w:rPrChange w:id="1363" w:author="JAL" w:date="2010-08-03T15:31: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nl-NL" w:eastAsia="fi-FI"/>
          <w:rPrChange w:id="1364"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65" w:author="JAL" w:date="2010-08-03T15:31:00Z">
            <w:rPr>
              <w:rFonts w:ascii="Arial" w:hAnsi="Arial" w:cs="Arial"/>
              <w:b/>
              <w:color w:val="000000"/>
              <w:kern w:val="28"/>
              <w:sz w:val="24"/>
              <w:highlight w:val="white"/>
              <w:lang w:val="en-US" w:eastAsia="fi-FI"/>
            </w:rPr>
          </w:rPrChange>
        </w:rPr>
        <w:t>1.2.246.537.6.12.999.2003.6</w:t>
      </w:r>
      <w:r w:rsidRPr="00CA77A8">
        <w:rPr>
          <w:rFonts w:ascii="Arial" w:hAnsi="Arial" w:cs="Arial"/>
          <w:color w:val="0000FF"/>
          <w:highlight w:val="white"/>
          <w:lang w:val="nl-NL" w:eastAsia="fi-FI"/>
          <w:rPrChange w:id="1366" w:author="JAL" w:date="2010-08-03T15:31:00Z">
            <w:rPr>
              <w:rFonts w:ascii="Arial" w:hAnsi="Arial" w:cs="Arial"/>
              <w:b/>
              <w:color w:val="0000FF"/>
              <w:kern w:val="28"/>
              <w:sz w:val="24"/>
              <w:highlight w:val="white"/>
              <w:lang w:val="en-US" w:eastAsia="fi-FI"/>
            </w:rPr>
          </w:rPrChange>
        </w:rPr>
        <w:t>"/&gt;</w:t>
      </w:r>
    </w:p>
    <w:p w:rsidR="00CA77A8" w:rsidRPr="00CA77A8" w:rsidRDefault="00CA77A8" w:rsidP="004C21E2">
      <w:pPr>
        <w:autoSpaceDE w:val="0"/>
        <w:autoSpaceDN w:val="0"/>
        <w:adjustRightInd w:val="0"/>
        <w:rPr>
          <w:rFonts w:ascii="Arial" w:hAnsi="Arial" w:cs="Arial"/>
          <w:color w:val="000000"/>
          <w:highlight w:val="white"/>
          <w:lang w:val="nl-NL" w:eastAsia="fi-FI"/>
          <w:rPrChange w:id="1367"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1368"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369" w:author="JAL" w:date="2010-08-03T15:31:00Z">
            <w:rPr>
              <w:rFonts w:ascii="Arial" w:hAnsi="Arial" w:cs="Arial"/>
              <w:b/>
              <w:color w:val="800000"/>
              <w:kern w:val="28"/>
              <w:sz w:val="24"/>
              <w:highlight w:val="white"/>
              <w:lang w:val="en-US" w:eastAsia="fi-FI"/>
            </w:rPr>
          </w:rPrChange>
        </w:rPr>
        <w:t>id</w:t>
      </w:r>
      <w:r w:rsidRPr="00CA77A8">
        <w:rPr>
          <w:rFonts w:ascii="Arial" w:hAnsi="Arial" w:cs="Arial"/>
          <w:color w:val="FF0000"/>
          <w:highlight w:val="white"/>
          <w:lang w:val="nl-NL" w:eastAsia="fi-FI"/>
          <w:rPrChange w:id="1370" w:author="JAL" w:date="2010-08-03T15:31:00Z">
            <w:rPr>
              <w:rFonts w:ascii="Arial" w:hAnsi="Arial" w:cs="Arial"/>
              <w:b/>
              <w:color w:val="FF0000"/>
              <w:kern w:val="28"/>
              <w:sz w:val="24"/>
              <w:highlight w:val="white"/>
              <w:lang w:val="en-US" w:eastAsia="fi-FI"/>
            </w:rPr>
          </w:rPrChange>
        </w:rPr>
        <w:t xml:space="preserve"> root</w:t>
      </w:r>
      <w:r w:rsidRPr="00CA77A8">
        <w:rPr>
          <w:rFonts w:ascii="Arial" w:hAnsi="Arial" w:cs="Arial"/>
          <w:color w:val="0000FF"/>
          <w:highlight w:val="white"/>
          <w:lang w:val="nl-NL" w:eastAsia="fi-FI"/>
          <w:rPrChange w:id="1371"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72" w:author="JAL" w:date="2010-08-03T15:31:00Z">
            <w:rPr>
              <w:rFonts w:ascii="Arial" w:hAnsi="Arial" w:cs="Arial"/>
              <w:b/>
              <w:color w:val="000000"/>
              <w:kern w:val="28"/>
              <w:sz w:val="24"/>
              <w:highlight w:val="white"/>
              <w:lang w:val="en-US" w:eastAsia="fi-FI"/>
            </w:rPr>
          </w:rPrChange>
        </w:rPr>
        <w:t>1.2.246.537.6.12.999.2003.6</w:t>
      </w:r>
      <w:r w:rsidRPr="00CA77A8">
        <w:rPr>
          <w:rFonts w:ascii="Arial" w:hAnsi="Arial" w:cs="Arial"/>
          <w:color w:val="0000FF"/>
          <w:highlight w:val="white"/>
          <w:lang w:val="nl-NL" w:eastAsia="fi-FI"/>
          <w:rPrChange w:id="1373" w:author="JAL" w:date="2010-08-03T15:31:00Z">
            <w:rPr>
              <w:rFonts w:ascii="Arial" w:hAnsi="Arial" w:cs="Arial"/>
              <w:b/>
              <w:color w:val="0000FF"/>
              <w:kern w:val="28"/>
              <w:sz w:val="24"/>
              <w:highlight w:val="white"/>
              <w:lang w:val="en-US" w:eastAsia="fi-FI"/>
            </w:rPr>
          </w:rPrChange>
        </w:rPr>
        <w:t>"/&gt;</w:t>
      </w:r>
    </w:p>
    <w:p w:rsidR="00CA77A8" w:rsidRPr="00CA77A8" w:rsidRDefault="00CA77A8" w:rsidP="004C21E2">
      <w:pPr>
        <w:autoSpaceDE w:val="0"/>
        <w:autoSpaceDN w:val="0"/>
        <w:adjustRightInd w:val="0"/>
        <w:rPr>
          <w:rFonts w:ascii="Arial" w:hAnsi="Arial" w:cs="Arial"/>
          <w:color w:val="000000"/>
          <w:highlight w:val="white"/>
          <w:lang w:val="nl-NL" w:eastAsia="fi-FI"/>
          <w:rPrChange w:id="1374" w:author="Unknown">
            <w:rPr>
              <w:rFonts w:ascii="Arial" w:hAnsi="Arial" w:cs="Arial"/>
              <w:color w:val="000000"/>
              <w:highlight w:val="white"/>
              <w:lang w:val="en-US" w:eastAsia="fi-FI"/>
            </w:rPr>
          </w:rPrChange>
        </w:rPr>
      </w:pPr>
      <w:r w:rsidRPr="009723D3">
        <w:rPr>
          <w:rFonts w:ascii="Arial" w:hAnsi="Arial" w:cs="Arial"/>
          <w:color w:val="000000"/>
          <w:highlight w:val="white"/>
          <w:lang w:val="nl-NL" w:eastAsia="fi-FI"/>
        </w:rPr>
        <w:tab/>
      </w:r>
      <w:r w:rsidRPr="00CA77A8">
        <w:rPr>
          <w:rFonts w:ascii="Arial" w:hAnsi="Arial" w:cs="Arial"/>
          <w:color w:val="0000FF"/>
          <w:highlight w:val="white"/>
          <w:lang w:val="nl-NL" w:eastAsia="fi-FI"/>
          <w:rPrChange w:id="1375" w:author="JAL" w:date="2010-08-03T15:31:00Z">
            <w:rPr>
              <w:rFonts w:ascii="Arial" w:hAnsi="Arial" w:cs="Arial"/>
              <w:b/>
              <w:color w:val="0000FF"/>
              <w:kern w:val="28"/>
              <w:sz w:val="24"/>
              <w:highlight w:val="white"/>
              <w:lang w:val="en-US" w:eastAsia="fi-FI"/>
            </w:rPr>
          </w:rPrChange>
        </w:rPr>
        <w:t>&lt;</w:t>
      </w:r>
      <w:r w:rsidRPr="00CA77A8">
        <w:rPr>
          <w:rFonts w:ascii="Arial" w:hAnsi="Arial" w:cs="Arial"/>
          <w:color w:val="800000"/>
          <w:highlight w:val="white"/>
          <w:lang w:val="nl-NL" w:eastAsia="fi-FI"/>
          <w:rPrChange w:id="1376" w:author="JAL" w:date="2010-08-03T15:31:00Z">
            <w:rPr>
              <w:rFonts w:ascii="Arial" w:hAnsi="Arial" w:cs="Arial"/>
              <w:b/>
              <w:color w:val="800000"/>
              <w:kern w:val="28"/>
              <w:sz w:val="24"/>
              <w:highlight w:val="white"/>
              <w:lang w:val="en-US" w:eastAsia="fi-FI"/>
            </w:rPr>
          </w:rPrChange>
        </w:rPr>
        <w:t>code</w:t>
      </w:r>
      <w:r w:rsidRPr="00CA77A8">
        <w:rPr>
          <w:rFonts w:ascii="Arial" w:hAnsi="Arial" w:cs="Arial"/>
          <w:color w:val="FF0000"/>
          <w:highlight w:val="white"/>
          <w:lang w:val="nl-NL" w:eastAsia="fi-FI"/>
          <w:rPrChange w:id="1377" w:author="JAL" w:date="2010-08-03T15:31:00Z">
            <w:rPr>
              <w:rFonts w:ascii="Arial" w:hAnsi="Arial" w:cs="Arial"/>
              <w:b/>
              <w:color w:val="FF0000"/>
              <w:kern w:val="28"/>
              <w:sz w:val="24"/>
              <w:highlight w:val="white"/>
              <w:lang w:val="en-US" w:eastAsia="fi-FI"/>
            </w:rPr>
          </w:rPrChange>
        </w:rPr>
        <w:t xml:space="preserve"> code</w:t>
      </w:r>
      <w:r w:rsidRPr="00CA77A8">
        <w:rPr>
          <w:rFonts w:ascii="Arial" w:hAnsi="Arial" w:cs="Arial"/>
          <w:color w:val="0000FF"/>
          <w:highlight w:val="white"/>
          <w:lang w:val="nl-NL" w:eastAsia="fi-FI"/>
          <w:rPrChange w:id="1378"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79" w:author="JAL" w:date="2010-08-03T15:31:00Z">
            <w:rPr>
              <w:rFonts w:ascii="Arial" w:hAnsi="Arial" w:cs="Arial"/>
              <w:b/>
              <w:color w:val="000000"/>
              <w:kern w:val="28"/>
              <w:sz w:val="24"/>
              <w:highlight w:val="white"/>
              <w:lang w:val="en-US" w:eastAsia="fi-FI"/>
            </w:rPr>
          </w:rPrChange>
        </w:rPr>
        <w:t>6</w:t>
      </w:r>
      <w:r w:rsidRPr="00CA77A8">
        <w:rPr>
          <w:rFonts w:ascii="Arial" w:hAnsi="Arial" w:cs="Arial"/>
          <w:color w:val="0000FF"/>
          <w:highlight w:val="white"/>
          <w:lang w:val="nl-NL" w:eastAsia="fi-FI"/>
          <w:rPrChange w:id="1380"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FF0000"/>
          <w:highlight w:val="white"/>
          <w:lang w:val="nl-NL" w:eastAsia="fi-FI"/>
          <w:rPrChange w:id="1381" w:author="JAL" w:date="2010-08-03T15:31:00Z">
            <w:rPr>
              <w:rFonts w:ascii="Arial" w:hAnsi="Arial" w:cs="Arial"/>
              <w:b/>
              <w:color w:val="FF0000"/>
              <w:kern w:val="28"/>
              <w:sz w:val="24"/>
              <w:highlight w:val="white"/>
              <w:lang w:val="en-US" w:eastAsia="fi-FI"/>
            </w:rPr>
          </w:rPrChange>
        </w:rPr>
        <w:t xml:space="preserve"> codeSystem</w:t>
      </w:r>
      <w:r w:rsidRPr="00CA77A8">
        <w:rPr>
          <w:rFonts w:ascii="Arial" w:hAnsi="Arial" w:cs="Arial"/>
          <w:color w:val="0000FF"/>
          <w:highlight w:val="white"/>
          <w:lang w:val="nl-NL" w:eastAsia="fi-FI"/>
          <w:rPrChange w:id="1382" w:author="JAL" w:date="2010-08-03T15:31:00Z">
            <w:rPr>
              <w:rFonts w:ascii="Arial" w:hAnsi="Arial" w:cs="Arial"/>
              <w:b/>
              <w:color w:val="0000FF"/>
              <w:kern w:val="28"/>
              <w:sz w:val="24"/>
              <w:highlight w:val="white"/>
              <w:lang w:val="en-US" w:eastAsia="fi-FI"/>
            </w:rPr>
          </w:rPrChange>
        </w:rPr>
        <w:t>="</w:t>
      </w:r>
      <w:r w:rsidRPr="00CA77A8">
        <w:rPr>
          <w:rFonts w:ascii="Arial" w:hAnsi="Arial" w:cs="Arial"/>
          <w:color w:val="000000"/>
          <w:highlight w:val="white"/>
          <w:lang w:val="nl-NL" w:eastAsia="fi-FI"/>
          <w:rPrChange w:id="1383" w:author="JAL" w:date="2010-08-03T15:31:00Z">
            <w:rPr>
              <w:rFonts w:ascii="Arial" w:hAnsi="Arial" w:cs="Arial"/>
              <w:b/>
              <w:color w:val="000000"/>
              <w:kern w:val="28"/>
              <w:sz w:val="24"/>
              <w:highlight w:val="white"/>
              <w:lang w:val="en-US" w:eastAsia="fi-FI"/>
            </w:rPr>
          </w:rPrChange>
        </w:rPr>
        <w:t>1.2.246.537.6.12.999.2003</w:t>
      </w:r>
      <w:r w:rsidRPr="00CA77A8">
        <w:rPr>
          <w:rFonts w:ascii="Arial" w:hAnsi="Arial" w:cs="Arial"/>
          <w:color w:val="0000FF"/>
          <w:highlight w:val="white"/>
          <w:lang w:val="nl-NL" w:eastAsia="fi-FI"/>
          <w:rPrChange w:id="1384" w:author="JAL" w:date="2010-08-03T15:31:00Z">
            <w:rPr>
              <w:rFonts w:ascii="Arial" w:hAnsi="Arial" w:cs="Arial"/>
              <w:b/>
              <w:color w:val="0000FF"/>
              <w:kern w:val="28"/>
              <w:sz w:val="24"/>
              <w:highlight w:val="white"/>
              <w:lang w:val="en-US" w:eastAsia="fi-FI"/>
            </w:rPr>
          </w:rPrChange>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#OID1.2.246.10.1234567668.11.2009.123.1.2.314</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RDV</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MANU</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playingDevice</w:t>
      </w:r>
      <w:r w:rsidRPr="0038571B">
        <w:rPr>
          <w:rFonts w:ascii="Arial" w:hAnsi="Arial" w:cs="Arial"/>
          <w:color w:val="0000FF"/>
          <w:highlight w:val="white"/>
          <w:lang w:val="en-US" w:eastAsia="fi-FI"/>
        </w:rPr>
        <w:t>&gt;</w:t>
      </w:r>
    </w:p>
    <w:p w:rsidR="00CA77A8" w:rsidRDefault="00CA77A8">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1.2.246.537.6.95.2008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SFS/THL - Apuvälineluokitus</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CA77A8" w:rsidRPr="004C21E2"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0000FF"/>
          <w:highlight w:val="white"/>
          <w:lang w:val="en-US" w:eastAsia="fi-FI"/>
        </w:rPr>
        <w:t>&gt;</w:t>
      </w:r>
    </w:p>
    <w:p w:rsidR="00CA77A8" w:rsidRPr="00C65CD6"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playingDevice</w:t>
      </w:r>
      <w:r w:rsidRPr="0038571B">
        <w:rPr>
          <w:rFonts w:ascii="Arial" w:hAnsi="Arial" w:cs="Arial"/>
          <w:color w:val="0000FF"/>
          <w:highlight w:val="white"/>
          <w:lang w:val="en-US" w:eastAsia="fi-FI"/>
        </w:rPr>
        <w:t>&gt;</w:t>
      </w:r>
    </w:p>
    <w:p w:rsidR="00CA77A8" w:rsidRPr="00C65CD6"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CA77A8" w:rsidRPr="00C65CD6"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CA77A8" w:rsidRPr="00C65CD6" w:rsidRDefault="00CA77A8"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CA77A8" w:rsidRPr="00C65CD6" w:rsidRDefault="00CA77A8" w:rsidP="004C21E2">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CA77A8" w:rsidRDefault="00CA77A8">
      <w:pPr>
        <w:rPr>
          <w:lang w:val="en-US"/>
        </w:rPr>
      </w:pPr>
    </w:p>
    <w:p w:rsidR="00CA77A8" w:rsidRDefault="00CA77A8">
      <w:pPr>
        <w:rPr>
          <w:lang w:val="en-US"/>
        </w:rPr>
      </w:pPr>
    </w:p>
    <w:p w:rsidR="00CA77A8" w:rsidRDefault="00CA77A8">
      <w:pPr>
        <w:rPr>
          <w:lang w:val="en-US"/>
        </w:rPr>
      </w:pPr>
    </w:p>
    <w:p w:rsidR="00CA77A8" w:rsidRDefault="00CA77A8">
      <w:pPr>
        <w:rPr>
          <w:lang w:val="en-US"/>
        </w:rPr>
      </w:pPr>
    </w:p>
    <w:p w:rsidR="00CA77A8" w:rsidRDefault="00CA77A8">
      <w:pPr>
        <w:pStyle w:val="Heading3"/>
        <w:numPr>
          <w:numberingChange w:id="1385" w:author="Pekka Rinne" w:date="2010-03-30T12:01:00Z" w:original="%1:3:0:.%2:3:0:.%3:11:0:"/>
        </w:numPr>
      </w:pPr>
      <w:bookmarkStart w:id="1386" w:name="_Toc261604620"/>
      <w:r>
        <w:t>Kuntoutus</w:t>
      </w:r>
      <w:bookmarkEnd w:id="1386"/>
    </w:p>
    <w:p w:rsidR="00CA77A8" w:rsidRDefault="00CA77A8">
      <w:pPr>
        <w:ind w:left="720"/>
      </w:pPr>
    </w:p>
    <w:p w:rsidR="00CA77A8" w:rsidRDefault="00CA77A8">
      <w:r>
        <w:t xml:space="preserve">Kuntoutus: </w:t>
      </w:r>
      <w:r>
        <w:tab/>
        <w:t>otsikkokoodi: 27</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
        <w:t>Kuntoutus tulee tekstinä narrative-osuudessa.</w:t>
      </w:r>
    </w:p>
    <w:p w:rsidR="00CA77A8" w:rsidRDefault="00CA77A8">
      <w:pPr>
        <w:pStyle w:val="Heading3"/>
        <w:numPr>
          <w:numberingChange w:id="1387" w:author="Pekka Rinne" w:date="2010-03-30T12:01:00Z" w:original="%1:3:0:.%2:3:0:.%3:12:0:"/>
        </w:numPr>
      </w:pPr>
      <w:bookmarkStart w:id="1388" w:name="_Toc261604621"/>
      <w:r>
        <w:t>Toimintakyky</w:t>
      </w:r>
      <w:bookmarkEnd w:id="1388"/>
    </w:p>
    <w:p w:rsidR="00CA77A8" w:rsidRDefault="00CA77A8">
      <w:pPr>
        <w:ind w:left="720"/>
      </w:pPr>
    </w:p>
    <w:p w:rsidR="00CA77A8" w:rsidRDefault="00CA77A8">
      <w:r>
        <w:t>Toimintakyky:</w:t>
      </w:r>
      <w:r>
        <w:tab/>
        <w:t>otsikkokoodi: 72</w:t>
      </w:r>
      <w:r>
        <w:tab/>
      </w:r>
      <w:r>
        <w:tab/>
      </w:r>
      <w:r>
        <w:tab/>
        <w:t>otsikkokoodisto (</w:t>
      </w:r>
      <w:r>
        <w:rPr>
          <w:rFonts w:ascii="Arial" w:hAnsi="Arial" w:cs="Arial"/>
          <w:color w:val="000000"/>
          <w:highlight w:val="white"/>
          <w:lang w:eastAsia="fi-FI"/>
        </w:rPr>
        <w:t>1.2.246.537.6.14.2006</w:t>
      </w:r>
      <w:r>
        <w:t xml:space="preserve">) </w:t>
      </w:r>
    </w:p>
    <w:p w:rsidR="00CA77A8" w:rsidRDefault="00CA77A8"/>
    <w:p w:rsidR="00CA77A8" w:rsidRDefault="00CA77A8">
      <w:r>
        <w:t>Toimintakyky tulee tekstinä narrative-osuudessa,</w:t>
      </w:r>
    </w:p>
    <w:p w:rsidR="00CA77A8" w:rsidRDefault="00CA77A8">
      <w:pPr>
        <w:pStyle w:val="Heading3"/>
        <w:numPr>
          <w:numberingChange w:id="1389" w:author="Pekka Rinne" w:date="2010-03-30T12:01:00Z" w:original="%1:3:0:.%2:3:0:.%3:13:0:"/>
        </w:numPr>
      </w:pPr>
      <w:bookmarkStart w:id="1390" w:name="_Toc261604622"/>
      <w:r>
        <w:t>Jatkohoidon järjestämistä koskevat tiedot</w:t>
      </w:r>
      <w:bookmarkEnd w:id="1390"/>
    </w:p>
    <w:p w:rsidR="00CA77A8" w:rsidRDefault="00CA77A8"/>
    <w:p w:rsidR="00CA77A8" w:rsidRDefault="00CA77A8"/>
    <w:p w:rsidR="00CA77A8" w:rsidRDefault="00CA77A8">
      <w:r>
        <w:t xml:space="preserve">Jatkohoito: </w:t>
      </w:r>
      <w:r>
        <w:tab/>
        <w:t>otsikkokoodi: 23</w:t>
      </w:r>
      <w:r>
        <w:tab/>
      </w:r>
      <w:r>
        <w:tab/>
      </w:r>
      <w:r>
        <w:tab/>
        <w:t>otsikkokoodisto (</w:t>
      </w:r>
      <w:r>
        <w:rPr>
          <w:rFonts w:ascii="Arial" w:hAnsi="Arial" w:cs="Arial"/>
          <w:color w:val="000000"/>
          <w:highlight w:val="white"/>
          <w:lang w:eastAsia="fi-FI"/>
        </w:rPr>
        <w:t>1.2.246.537.6.14.2006</w:t>
      </w:r>
      <w:r>
        <w:t>)</w:t>
      </w:r>
    </w:p>
    <w:p w:rsidR="00CA77A8" w:rsidRDefault="00CA77A8"/>
    <w:p w:rsidR="00CA77A8" w:rsidRDefault="00CA77A8">
      <w:r>
        <w:t>Jatkohoidosta on tulossa oma erillinen määrittelynsä.</w:t>
      </w:r>
    </w:p>
    <w:p w:rsidR="00CA77A8" w:rsidRDefault="00CA77A8"/>
    <w:p w:rsidR="00CA77A8" w:rsidRDefault="00CA77A8">
      <w:pPr>
        <w:pStyle w:val="Heading3"/>
        <w:numPr>
          <w:numberingChange w:id="1391" w:author="Pekka Rinne" w:date="2010-03-30T12:01:00Z" w:original="%1:3:0:.%2:3:0:.%3:14:0:"/>
        </w:numPr>
      </w:pPr>
      <w:bookmarkStart w:id="1392" w:name="_Toc261604623"/>
      <w:r>
        <w:t>Kuljetuksen järjestäminen</w:t>
      </w:r>
      <w:bookmarkEnd w:id="1392"/>
    </w:p>
    <w:p w:rsidR="00CA77A8" w:rsidRDefault="00CA77A8"/>
    <w:p w:rsidR="00CA77A8" w:rsidRDefault="00CA77A8">
      <w:r>
        <w:t>Kuljetustiedot ilmoitetaan samalla tavalla kuin lähetteessä.</w:t>
      </w:r>
    </w:p>
    <w:p w:rsidR="00CA77A8" w:rsidRDefault="00CA77A8"/>
    <w:p w:rsidR="00CA77A8" w:rsidRDefault="00CA77A8"/>
    <w:p w:rsidR="00CA77A8" w:rsidRDefault="00CA77A8">
      <w:pPr>
        <w:pStyle w:val="Heading1"/>
        <w:numPr>
          <w:ilvl w:val="0"/>
          <w:numId w:val="0"/>
        </w:numPr>
      </w:pPr>
    </w:p>
    <w:p w:rsidR="00CA77A8" w:rsidRPr="005E50DA" w:rsidRDefault="00CA77A8">
      <w:r w:rsidRPr="0038571B">
        <w:tab/>
      </w:r>
      <w:r w:rsidRPr="0038571B">
        <w:tab/>
      </w:r>
      <w:r w:rsidRPr="0038571B">
        <w:tab/>
      </w:r>
      <w:r w:rsidRPr="0038571B">
        <w:tab/>
      </w:r>
    </w:p>
    <w:p w:rsidR="00CA77A8" w:rsidRDefault="00CA77A8">
      <w:r>
        <w:t>Liite A</w:t>
      </w:r>
      <w:r>
        <w:tab/>
        <w:t xml:space="preserve">- Lähete/hoitopalaute kenttäkoodisto 1.2.246.537.6.12.2002.124 </w:t>
      </w:r>
    </w:p>
    <w:p w:rsidR="00CA77A8" w:rsidRDefault="00CA77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7848"/>
      </w:tblGrid>
      <w:tr w:rsidR="00CA77A8">
        <w:tc>
          <w:tcPr>
            <w:tcW w:w="1008" w:type="dxa"/>
            <w:shd w:val="pct20" w:color="auto" w:fill="FFFFFF"/>
          </w:tcPr>
          <w:p w:rsidR="00CA77A8" w:rsidRDefault="00CA77A8">
            <w:r>
              <w:t>Koodi</w:t>
            </w:r>
          </w:p>
        </w:tc>
        <w:tc>
          <w:tcPr>
            <w:tcW w:w="7848" w:type="dxa"/>
            <w:shd w:val="pct20" w:color="auto" w:fill="FFFFFF"/>
          </w:tcPr>
          <w:p w:rsidR="00CA77A8" w:rsidRDefault="00CA77A8">
            <w:r>
              <w:t>Selite</w:t>
            </w:r>
          </w:p>
        </w:tc>
      </w:tr>
      <w:tr w:rsidR="00CA77A8">
        <w:tc>
          <w:tcPr>
            <w:tcW w:w="1008" w:type="dxa"/>
          </w:tcPr>
          <w:p w:rsidR="00CA77A8" w:rsidRDefault="00CA77A8">
            <w:r>
              <w:t>1</w:t>
            </w:r>
          </w:p>
        </w:tc>
        <w:tc>
          <w:tcPr>
            <w:tcW w:w="7848" w:type="dxa"/>
          </w:tcPr>
          <w:p w:rsidR="00CA77A8" w:rsidRDefault="00CA77A8">
            <w:r>
              <w:t>Alkuperäisen järjestelmän lähetteen OID-tunnus, antopäivämäärä, lähettävä laitos ja lääkäri</w:t>
            </w:r>
          </w:p>
        </w:tc>
      </w:tr>
      <w:tr w:rsidR="00CA77A8">
        <w:tc>
          <w:tcPr>
            <w:tcW w:w="1008" w:type="dxa"/>
          </w:tcPr>
          <w:p w:rsidR="00CA77A8" w:rsidRDefault="00CA77A8">
            <w:r>
              <w:t>2</w:t>
            </w:r>
          </w:p>
        </w:tc>
        <w:tc>
          <w:tcPr>
            <w:tcW w:w="7848" w:type="dxa"/>
          </w:tcPr>
          <w:p w:rsidR="00CA77A8" w:rsidRDefault="00CA77A8">
            <w:r>
              <w:t>Lähettävän järjestelmän lähetteen OID-tunnus, käsittelypäivämäärä, lähettävä laitos ja lähettävä lääkäri</w:t>
            </w:r>
          </w:p>
        </w:tc>
      </w:tr>
      <w:tr w:rsidR="00CA77A8">
        <w:tc>
          <w:tcPr>
            <w:tcW w:w="1008" w:type="dxa"/>
          </w:tcPr>
          <w:p w:rsidR="00CA77A8" w:rsidRDefault="00CA77A8">
            <w:r>
              <w:t>3</w:t>
            </w:r>
          </w:p>
        </w:tc>
        <w:tc>
          <w:tcPr>
            <w:tcW w:w="7848" w:type="dxa"/>
          </w:tcPr>
          <w:p w:rsidR="00CA77A8" w:rsidRDefault="00CA77A8">
            <w:r>
              <w:t>Vastaanottavan järjestelmän lähetteen OID-tunnus, käsittelypäivämäärä, vastaanottava laitos ja lääkäri sekä lähetteen käsitellyt lääkäri</w:t>
            </w:r>
          </w:p>
        </w:tc>
      </w:tr>
      <w:tr w:rsidR="00CA77A8">
        <w:tc>
          <w:tcPr>
            <w:tcW w:w="1008" w:type="dxa"/>
          </w:tcPr>
          <w:p w:rsidR="00CA77A8" w:rsidRDefault="00CA77A8">
            <w:r>
              <w:t>4</w:t>
            </w:r>
          </w:p>
        </w:tc>
        <w:tc>
          <w:tcPr>
            <w:tcW w:w="7848" w:type="dxa"/>
          </w:tcPr>
          <w:p w:rsidR="00CA77A8" w:rsidRDefault="00CA77A8">
            <w:r>
              <w:t>Lähetteen tallennusaika ja tallentaja</w:t>
            </w:r>
          </w:p>
        </w:tc>
      </w:tr>
      <w:tr w:rsidR="00CA77A8">
        <w:tc>
          <w:tcPr>
            <w:tcW w:w="1008" w:type="dxa"/>
          </w:tcPr>
          <w:p w:rsidR="00CA77A8" w:rsidRDefault="00CA77A8">
            <w:r>
              <w:t>5</w:t>
            </w:r>
          </w:p>
        </w:tc>
        <w:tc>
          <w:tcPr>
            <w:tcW w:w="7848" w:type="dxa"/>
          </w:tcPr>
          <w:p w:rsidR="00CA77A8" w:rsidRDefault="00CA77A8">
            <w:r>
              <w:t>Alkuperäisen lähettävän järjestelmän  OID-tunnus ja lähetysaika</w:t>
            </w:r>
          </w:p>
        </w:tc>
      </w:tr>
      <w:tr w:rsidR="00CA77A8">
        <w:tc>
          <w:tcPr>
            <w:tcW w:w="1008" w:type="dxa"/>
          </w:tcPr>
          <w:p w:rsidR="00CA77A8" w:rsidRDefault="00CA77A8">
            <w:r>
              <w:t>6</w:t>
            </w:r>
          </w:p>
        </w:tc>
        <w:tc>
          <w:tcPr>
            <w:tcW w:w="7848" w:type="dxa"/>
          </w:tcPr>
          <w:p w:rsidR="00CA77A8" w:rsidRDefault="00CA77A8">
            <w:r>
              <w:t>Lähettävän järjestelmän  OID-tunnus ja lähetysaika</w:t>
            </w:r>
          </w:p>
        </w:tc>
      </w:tr>
      <w:tr w:rsidR="00CA77A8">
        <w:tc>
          <w:tcPr>
            <w:tcW w:w="1008" w:type="dxa"/>
          </w:tcPr>
          <w:p w:rsidR="00CA77A8" w:rsidRDefault="00CA77A8">
            <w:r>
              <w:t>7</w:t>
            </w:r>
          </w:p>
        </w:tc>
        <w:tc>
          <w:tcPr>
            <w:tcW w:w="7848" w:type="dxa"/>
          </w:tcPr>
          <w:p w:rsidR="00CA77A8" w:rsidRDefault="00CA77A8">
            <w:r>
              <w:t>Vastaanottaneen järjestelmän  OID-tunnus ja vastaanottoaika</w:t>
            </w:r>
          </w:p>
        </w:tc>
      </w:tr>
      <w:tr w:rsidR="00CA77A8">
        <w:tc>
          <w:tcPr>
            <w:tcW w:w="1008" w:type="dxa"/>
          </w:tcPr>
          <w:p w:rsidR="00CA77A8" w:rsidRDefault="00CA77A8">
            <w:r>
              <w:t>8</w:t>
            </w:r>
          </w:p>
        </w:tc>
        <w:tc>
          <w:tcPr>
            <w:tcW w:w="7848" w:type="dxa"/>
          </w:tcPr>
          <w:p w:rsidR="00CA77A8" w:rsidRDefault="00CA77A8">
            <w:r>
              <w:t>Lähettäjän kiireellisyysluokka</w:t>
            </w:r>
          </w:p>
        </w:tc>
      </w:tr>
      <w:tr w:rsidR="00CA77A8">
        <w:tc>
          <w:tcPr>
            <w:tcW w:w="1008" w:type="dxa"/>
          </w:tcPr>
          <w:p w:rsidR="00CA77A8" w:rsidRDefault="00CA77A8">
            <w:r>
              <w:t>9</w:t>
            </w:r>
          </w:p>
        </w:tc>
        <w:tc>
          <w:tcPr>
            <w:tcW w:w="7848" w:type="dxa"/>
          </w:tcPr>
          <w:p w:rsidR="00CA77A8" w:rsidRDefault="00CA77A8">
            <w:r>
              <w:t>Vastaanottajan kiireellisyysluokka</w:t>
            </w:r>
          </w:p>
        </w:tc>
      </w:tr>
      <w:tr w:rsidR="00CA77A8">
        <w:tc>
          <w:tcPr>
            <w:tcW w:w="1008" w:type="dxa"/>
          </w:tcPr>
          <w:p w:rsidR="00CA77A8" w:rsidRDefault="00CA77A8">
            <w:r>
              <w:t>10</w:t>
            </w:r>
          </w:p>
        </w:tc>
        <w:tc>
          <w:tcPr>
            <w:tcW w:w="7848" w:type="dxa"/>
          </w:tcPr>
          <w:p w:rsidR="00CA77A8" w:rsidRDefault="00CA77A8">
            <w:r>
              <w:t>Tavoitehoitoaika</w:t>
            </w:r>
          </w:p>
        </w:tc>
      </w:tr>
      <w:tr w:rsidR="00CA77A8">
        <w:tc>
          <w:tcPr>
            <w:tcW w:w="1008" w:type="dxa"/>
          </w:tcPr>
          <w:p w:rsidR="00CA77A8" w:rsidRDefault="00CA77A8">
            <w:r>
              <w:t>11</w:t>
            </w:r>
          </w:p>
        </w:tc>
        <w:tc>
          <w:tcPr>
            <w:tcW w:w="7848" w:type="dxa"/>
          </w:tcPr>
          <w:p w:rsidR="00CA77A8" w:rsidRDefault="00CA77A8">
            <w:r>
              <w:t>Erityistason sairaanhoito</w:t>
            </w:r>
          </w:p>
        </w:tc>
      </w:tr>
      <w:tr w:rsidR="00CA77A8">
        <w:tc>
          <w:tcPr>
            <w:tcW w:w="1008" w:type="dxa"/>
          </w:tcPr>
          <w:p w:rsidR="00CA77A8" w:rsidRDefault="00CA77A8">
            <w:r>
              <w:t>11.1</w:t>
            </w:r>
          </w:p>
        </w:tc>
        <w:tc>
          <w:tcPr>
            <w:tcW w:w="7848" w:type="dxa"/>
          </w:tcPr>
          <w:p w:rsidR="00CA77A8" w:rsidRDefault="00CA77A8">
            <w:r>
              <w:t>Lähettäjän erityistason tasoryhmä</w:t>
            </w:r>
          </w:p>
        </w:tc>
      </w:tr>
      <w:tr w:rsidR="00CA77A8">
        <w:tc>
          <w:tcPr>
            <w:tcW w:w="1008" w:type="dxa"/>
          </w:tcPr>
          <w:p w:rsidR="00CA77A8" w:rsidRDefault="00CA77A8">
            <w:r>
              <w:t>11.2</w:t>
            </w:r>
          </w:p>
        </w:tc>
        <w:tc>
          <w:tcPr>
            <w:tcW w:w="7848" w:type="dxa"/>
          </w:tcPr>
          <w:p w:rsidR="00CA77A8" w:rsidRDefault="00CA77A8">
            <w:r>
              <w:t>Lähettäjän ylilääkärin erityistason tasoryhmävarmennus</w:t>
            </w:r>
          </w:p>
        </w:tc>
      </w:tr>
      <w:tr w:rsidR="00CA77A8">
        <w:tc>
          <w:tcPr>
            <w:tcW w:w="1008" w:type="dxa"/>
          </w:tcPr>
          <w:p w:rsidR="00CA77A8" w:rsidRDefault="00CA77A8">
            <w:r>
              <w:t>11.3</w:t>
            </w:r>
          </w:p>
        </w:tc>
        <w:tc>
          <w:tcPr>
            <w:tcW w:w="7848" w:type="dxa"/>
          </w:tcPr>
          <w:p w:rsidR="00CA77A8" w:rsidRDefault="00CA77A8">
            <w:r>
              <w:t>Vastaanottajan erityistason tasoryhmä</w:t>
            </w:r>
          </w:p>
        </w:tc>
      </w:tr>
      <w:tr w:rsidR="00CA77A8">
        <w:tc>
          <w:tcPr>
            <w:tcW w:w="1008" w:type="dxa"/>
          </w:tcPr>
          <w:p w:rsidR="00CA77A8" w:rsidRDefault="00CA77A8">
            <w:r>
              <w:t>12</w:t>
            </w:r>
          </w:p>
        </w:tc>
        <w:tc>
          <w:tcPr>
            <w:tcW w:w="7848" w:type="dxa"/>
          </w:tcPr>
          <w:p w:rsidR="00CA77A8" w:rsidRDefault="00CA77A8">
            <w:r>
              <w:t>Ajanvarauksesta ilmoittaminen</w:t>
            </w:r>
          </w:p>
        </w:tc>
      </w:tr>
      <w:tr w:rsidR="00CA77A8">
        <w:tc>
          <w:tcPr>
            <w:tcW w:w="1008" w:type="dxa"/>
          </w:tcPr>
          <w:p w:rsidR="00CA77A8" w:rsidRDefault="00CA77A8">
            <w:r>
              <w:t>13</w:t>
            </w:r>
          </w:p>
        </w:tc>
        <w:tc>
          <w:tcPr>
            <w:tcW w:w="7848" w:type="dxa"/>
          </w:tcPr>
          <w:p w:rsidR="00CA77A8" w:rsidRDefault="00CA77A8">
            <w:r>
              <w:t>Sairaalassaolosta ilmoittaminen</w:t>
            </w:r>
          </w:p>
        </w:tc>
      </w:tr>
      <w:tr w:rsidR="00CA77A8">
        <w:tc>
          <w:tcPr>
            <w:tcW w:w="1008" w:type="dxa"/>
          </w:tcPr>
          <w:p w:rsidR="00CA77A8" w:rsidRDefault="00CA77A8">
            <w:r>
              <w:t>14</w:t>
            </w:r>
          </w:p>
        </w:tc>
        <w:tc>
          <w:tcPr>
            <w:tcW w:w="7848" w:type="dxa"/>
          </w:tcPr>
          <w:p w:rsidR="00CA77A8" w:rsidRDefault="00CA77A8">
            <w:r>
              <w:t>Lähetetäänkö lähetteen vastaanotosta kuittaus</w:t>
            </w:r>
          </w:p>
        </w:tc>
      </w:tr>
      <w:tr w:rsidR="00CA77A8">
        <w:tc>
          <w:tcPr>
            <w:tcW w:w="1008" w:type="dxa"/>
          </w:tcPr>
          <w:p w:rsidR="00CA77A8" w:rsidRDefault="00CA77A8">
            <w:r>
              <w:t>15</w:t>
            </w:r>
          </w:p>
        </w:tc>
        <w:tc>
          <w:tcPr>
            <w:tcW w:w="7848" w:type="dxa"/>
          </w:tcPr>
          <w:p w:rsidR="00CA77A8" w:rsidRDefault="00CA77A8">
            <w:r>
              <w:t>Turvakielto</w:t>
            </w:r>
          </w:p>
        </w:tc>
      </w:tr>
      <w:tr w:rsidR="00CA77A8">
        <w:tc>
          <w:tcPr>
            <w:tcW w:w="1008" w:type="dxa"/>
          </w:tcPr>
          <w:p w:rsidR="00CA77A8" w:rsidRDefault="00CA77A8">
            <w:r>
              <w:t>16</w:t>
            </w:r>
          </w:p>
        </w:tc>
        <w:tc>
          <w:tcPr>
            <w:tcW w:w="7848" w:type="dxa"/>
          </w:tcPr>
          <w:p w:rsidR="00CA77A8" w:rsidRDefault="00CA77A8">
            <w:r>
              <w:t>Saako lähetteen lähettäjälle lähettää hoitopalautetta</w:t>
            </w:r>
          </w:p>
        </w:tc>
      </w:tr>
      <w:tr w:rsidR="00CA77A8">
        <w:tc>
          <w:tcPr>
            <w:tcW w:w="1008" w:type="dxa"/>
          </w:tcPr>
          <w:p w:rsidR="00CA77A8" w:rsidRDefault="00CA77A8">
            <w:r>
              <w:t>17</w:t>
            </w:r>
          </w:p>
        </w:tc>
        <w:tc>
          <w:tcPr>
            <w:tcW w:w="7848" w:type="dxa"/>
          </w:tcPr>
          <w:p w:rsidR="00CA77A8" w:rsidRDefault="00CA77A8">
            <w:r>
              <w:t>Saako vastaanottavan laitoksen potilaan tietoja selata ATK-järjestelmän kautta</w:t>
            </w:r>
          </w:p>
        </w:tc>
      </w:tr>
      <w:tr w:rsidR="00CA77A8">
        <w:tc>
          <w:tcPr>
            <w:tcW w:w="1008" w:type="dxa"/>
          </w:tcPr>
          <w:p w:rsidR="00CA77A8" w:rsidRDefault="00CA77A8">
            <w:r>
              <w:t>18</w:t>
            </w:r>
          </w:p>
        </w:tc>
        <w:tc>
          <w:tcPr>
            <w:tcW w:w="7848" w:type="dxa"/>
          </w:tcPr>
          <w:p w:rsidR="00CA77A8" w:rsidRDefault="00CA77A8">
            <w:r>
              <w:t>Onko kyseessä työtapaturma</w:t>
            </w:r>
          </w:p>
        </w:tc>
      </w:tr>
      <w:tr w:rsidR="00CA77A8">
        <w:tc>
          <w:tcPr>
            <w:tcW w:w="1008" w:type="dxa"/>
          </w:tcPr>
          <w:p w:rsidR="00CA77A8" w:rsidRDefault="00CA77A8">
            <w:r>
              <w:t>19</w:t>
            </w:r>
          </w:p>
        </w:tc>
        <w:tc>
          <w:tcPr>
            <w:tcW w:w="7848" w:type="dxa"/>
          </w:tcPr>
          <w:p w:rsidR="00CA77A8" w:rsidRDefault="00CA77A8">
            <w:r>
              <w:t>Lähettävä lääkäri tarvitsee loppulausunnon</w:t>
            </w:r>
          </w:p>
        </w:tc>
      </w:tr>
      <w:tr w:rsidR="00CA77A8">
        <w:tc>
          <w:tcPr>
            <w:tcW w:w="1008" w:type="dxa"/>
          </w:tcPr>
          <w:p w:rsidR="00CA77A8" w:rsidRDefault="00CA77A8">
            <w:r>
              <w:t>20</w:t>
            </w:r>
          </w:p>
        </w:tc>
        <w:tc>
          <w:tcPr>
            <w:tcW w:w="7848" w:type="dxa"/>
          </w:tcPr>
          <w:p w:rsidR="00CA77A8" w:rsidRDefault="00CA77A8">
            <w:r>
              <w:t>Voiko lähettäjä huolehtia jatkohoidosta</w:t>
            </w:r>
          </w:p>
        </w:tc>
      </w:tr>
      <w:tr w:rsidR="00CA77A8">
        <w:tc>
          <w:tcPr>
            <w:tcW w:w="1008" w:type="dxa"/>
          </w:tcPr>
          <w:p w:rsidR="00CA77A8" w:rsidRDefault="00CA77A8">
            <w:r>
              <w:t>21</w:t>
            </w:r>
          </w:p>
        </w:tc>
        <w:tc>
          <w:tcPr>
            <w:tcW w:w="7848" w:type="dxa"/>
          </w:tcPr>
          <w:p w:rsidR="00CA77A8" w:rsidRDefault="00CA77A8">
            <w:r>
              <w:t>Onko vastaanottavalla lääkärillä EML-oikeus</w:t>
            </w:r>
          </w:p>
        </w:tc>
      </w:tr>
      <w:tr w:rsidR="00CA77A8">
        <w:tc>
          <w:tcPr>
            <w:tcW w:w="1008" w:type="dxa"/>
          </w:tcPr>
          <w:p w:rsidR="00CA77A8" w:rsidRDefault="00CA77A8">
            <w:r>
              <w:t>22</w:t>
            </w:r>
          </w:p>
        </w:tc>
        <w:tc>
          <w:tcPr>
            <w:tcW w:w="7848" w:type="dxa"/>
          </w:tcPr>
          <w:p w:rsidR="00CA77A8" w:rsidRDefault="00CA77A8">
            <w:r>
              <w:t>Ulkokuntalaisen hoitoon oton syy</w:t>
            </w:r>
          </w:p>
        </w:tc>
      </w:tr>
      <w:tr w:rsidR="00CA77A8">
        <w:tc>
          <w:tcPr>
            <w:tcW w:w="1008" w:type="dxa"/>
          </w:tcPr>
          <w:p w:rsidR="00CA77A8" w:rsidRDefault="00CA77A8">
            <w:r>
              <w:t>23</w:t>
            </w:r>
          </w:p>
        </w:tc>
        <w:tc>
          <w:tcPr>
            <w:tcW w:w="7848" w:type="dxa"/>
          </w:tcPr>
          <w:p w:rsidR="00CA77A8" w:rsidRDefault="00CA77A8">
            <w:r>
              <w:t>Ulkokuntalaisen hoitoon oton hyväksymistapa</w:t>
            </w:r>
          </w:p>
        </w:tc>
      </w:tr>
      <w:tr w:rsidR="00CA77A8">
        <w:tc>
          <w:tcPr>
            <w:tcW w:w="1008" w:type="dxa"/>
          </w:tcPr>
          <w:p w:rsidR="00CA77A8" w:rsidRDefault="00CA77A8">
            <w:r>
              <w:t>24</w:t>
            </w:r>
          </w:p>
        </w:tc>
        <w:tc>
          <w:tcPr>
            <w:tcW w:w="7848" w:type="dxa"/>
          </w:tcPr>
          <w:p w:rsidR="00CA77A8" w:rsidRDefault="00CA77A8">
            <w:r>
              <w:t>Asiakirjat</w:t>
            </w:r>
          </w:p>
        </w:tc>
      </w:tr>
      <w:tr w:rsidR="00CA77A8">
        <w:tc>
          <w:tcPr>
            <w:tcW w:w="1008" w:type="dxa"/>
          </w:tcPr>
          <w:p w:rsidR="00CA77A8" w:rsidRDefault="00CA77A8">
            <w:r>
              <w:t>24.1</w:t>
            </w:r>
          </w:p>
        </w:tc>
        <w:tc>
          <w:tcPr>
            <w:tcW w:w="7848" w:type="dxa"/>
          </w:tcPr>
          <w:p w:rsidR="00CA77A8" w:rsidRDefault="00CA77A8">
            <w:r>
              <w:t>Tuoko potilas asiakirjat</w:t>
            </w:r>
          </w:p>
        </w:tc>
      </w:tr>
      <w:tr w:rsidR="00CA77A8">
        <w:tc>
          <w:tcPr>
            <w:tcW w:w="1008" w:type="dxa"/>
          </w:tcPr>
          <w:p w:rsidR="00CA77A8" w:rsidRDefault="00CA77A8">
            <w:r>
              <w:t>25</w:t>
            </w:r>
          </w:p>
        </w:tc>
        <w:tc>
          <w:tcPr>
            <w:tcW w:w="7848" w:type="dxa"/>
          </w:tcPr>
          <w:p w:rsidR="00CA77A8" w:rsidRDefault="00CA77A8">
            <w:r>
              <w:t>Onko hoidettu aiemmin</w:t>
            </w:r>
          </w:p>
        </w:tc>
      </w:tr>
      <w:tr w:rsidR="00CA77A8">
        <w:tc>
          <w:tcPr>
            <w:tcW w:w="1008" w:type="dxa"/>
          </w:tcPr>
          <w:p w:rsidR="00CA77A8" w:rsidRDefault="00CA77A8">
            <w:r>
              <w:t>26</w:t>
            </w:r>
          </w:p>
        </w:tc>
        <w:tc>
          <w:tcPr>
            <w:tcW w:w="7848" w:type="dxa"/>
          </w:tcPr>
          <w:p w:rsidR="00CA77A8" w:rsidRDefault="00CA77A8">
            <w:r>
              <w:t>Sairausloma</w:t>
            </w:r>
          </w:p>
        </w:tc>
      </w:tr>
      <w:tr w:rsidR="00CA77A8">
        <w:tc>
          <w:tcPr>
            <w:tcW w:w="1008" w:type="dxa"/>
          </w:tcPr>
          <w:p w:rsidR="00CA77A8" w:rsidRDefault="00CA77A8">
            <w:r>
              <w:t>27</w:t>
            </w:r>
          </w:p>
        </w:tc>
        <w:tc>
          <w:tcPr>
            <w:tcW w:w="7848" w:type="dxa"/>
          </w:tcPr>
          <w:p w:rsidR="00CA77A8" w:rsidRDefault="00CA77A8">
            <w:r>
              <w:t>Kuljetusjärjestely</w:t>
            </w:r>
          </w:p>
        </w:tc>
      </w:tr>
      <w:tr w:rsidR="00CA77A8">
        <w:tc>
          <w:tcPr>
            <w:tcW w:w="1008" w:type="dxa"/>
          </w:tcPr>
          <w:p w:rsidR="00CA77A8" w:rsidRDefault="00CA77A8">
            <w:r>
              <w:t>27.1</w:t>
            </w:r>
          </w:p>
        </w:tc>
        <w:tc>
          <w:tcPr>
            <w:tcW w:w="7848" w:type="dxa"/>
          </w:tcPr>
          <w:p w:rsidR="00CA77A8" w:rsidRDefault="00CA77A8">
            <w:r>
              <w:t>Kuljetustapa</w:t>
            </w:r>
          </w:p>
        </w:tc>
      </w:tr>
      <w:tr w:rsidR="00CA77A8">
        <w:tc>
          <w:tcPr>
            <w:tcW w:w="1008" w:type="dxa"/>
          </w:tcPr>
          <w:p w:rsidR="00CA77A8" w:rsidRDefault="00CA77A8">
            <w:r>
              <w:t>27.2</w:t>
            </w:r>
          </w:p>
        </w:tc>
        <w:tc>
          <w:tcPr>
            <w:tcW w:w="7848" w:type="dxa"/>
          </w:tcPr>
          <w:p w:rsidR="00CA77A8" w:rsidRDefault="00CA77A8">
            <w:r>
              <w:t>Saattojärjestely</w:t>
            </w:r>
          </w:p>
        </w:tc>
      </w:tr>
      <w:tr w:rsidR="00CA77A8">
        <w:tc>
          <w:tcPr>
            <w:tcW w:w="1008" w:type="dxa"/>
          </w:tcPr>
          <w:p w:rsidR="00CA77A8" w:rsidRDefault="00CA77A8">
            <w:r>
              <w:t>27.3</w:t>
            </w:r>
          </w:p>
        </w:tc>
        <w:tc>
          <w:tcPr>
            <w:tcW w:w="7848" w:type="dxa"/>
          </w:tcPr>
          <w:p w:rsidR="00CA77A8" w:rsidRDefault="00CA77A8">
            <w:r>
              <w:t>Kuljetuksen KELA-korvaus</w:t>
            </w:r>
          </w:p>
        </w:tc>
      </w:tr>
      <w:tr w:rsidR="00CA77A8">
        <w:tc>
          <w:tcPr>
            <w:tcW w:w="1008" w:type="dxa"/>
          </w:tcPr>
          <w:p w:rsidR="00CA77A8" w:rsidRDefault="00CA77A8">
            <w:r>
              <w:t>27.4</w:t>
            </w:r>
          </w:p>
        </w:tc>
        <w:tc>
          <w:tcPr>
            <w:tcW w:w="7848" w:type="dxa"/>
          </w:tcPr>
          <w:p w:rsidR="00CA77A8" w:rsidRDefault="00CA77A8">
            <w:r>
              <w:t>Kuljetuksen lähtöpaikka</w:t>
            </w:r>
          </w:p>
        </w:tc>
      </w:tr>
      <w:tr w:rsidR="00CA77A8">
        <w:tc>
          <w:tcPr>
            <w:tcW w:w="1008" w:type="dxa"/>
          </w:tcPr>
          <w:p w:rsidR="00CA77A8" w:rsidRDefault="00CA77A8">
            <w:r>
              <w:t>27.5</w:t>
            </w:r>
          </w:p>
        </w:tc>
        <w:tc>
          <w:tcPr>
            <w:tcW w:w="7848" w:type="dxa"/>
          </w:tcPr>
          <w:p w:rsidR="00CA77A8" w:rsidRDefault="00CA77A8">
            <w:r>
              <w:t>Kuljetuksen määränpää</w:t>
            </w:r>
          </w:p>
        </w:tc>
      </w:tr>
      <w:tr w:rsidR="00CA77A8">
        <w:tc>
          <w:tcPr>
            <w:tcW w:w="1008" w:type="dxa"/>
          </w:tcPr>
          <w:p w:rsidR="00CA77A8" w:rsidRDefault="00CA77A8">
            <w:r>
              <w:t>29</w:t>
            </w:r>
          </w:p>
        </w:tc>
        <w:tc>
          <w:tcPr>
            <w:tcW w:w="7848" w:type="dxa"/>
          </w:tcPr>
          <w:p w:rsidR="00CA77A8" w:rsidRDefault="00CA77A8">
            <w:r>
              <w:t>Lähetteen tyyppi</w:t>
            </w:r>
          </w:p>
        </w:tc>
      </w:tr>
      <w:tr w:rsidR="00CA77A8">
        <w:tc>
          <w:tcPr>
            <w:tcW w:w="1008" w:type="dxa"/>
          </w:tcPr>
          <w:p w:rsidR="00CA77A8" w:rsidRDefault="00CA77A8">
            <w:r>
              <w:t>30</w:t>
            </w:r>
          </w:p>
        </w:tc>
        <w:tc>
          <w:tcPr>
            <w:tcW w:w="7848" w:type="dxa"/>
          </w:tcPr>
          <w:p w:rsidR="00CA77A8" w:rsidRDefault="00CA77A8">
            <w:r>
              <w:t>Onko tarpeen vaatiessa konsultoijalla lupa kutsua potilas hoitoon</w:t>
            </w:r>
          </w:p>
        </w:tc>
      </w:tr>
      <w:tr w:rsidR="00CA77A8">
        <w:tc>
          <w:tcPr>
            <w:tcW w:w="1008" w:type="dxa"/>
          </w:tcPr>
          <w:p w:rsidR="00CA77A8" w:rsidRDefault="00CA77A8">
            <w:r>
              <w:t>31</w:t>
            </w:r>
          </w:p>
        </w:tc>
        <w:tc>
          <w:tcPr>
            <w:tcW w:w="7848" w:type="dxa"/>
          </w:tcPr>
          <w:p w:rsidR="00CA77A8" w:rsidRDefault="00CA77A8">
            <w:r>
              <w:t>Maksaja</w:t>
            </w:r>
          </w:p>
        </w:tc>
      </w:tr>
      <w:tr w:rsidR="00CA77A8">
        <w:tc>
          <w:tcPr>
            <w:tcW w:w="1008" w:type="dxa"/>
          </w:tcPr>
          <w:p w:rsidR="00CA77A8" w:rsidRDefault="00CA77A8">
            <w:r>
              <w:t>31.1</w:t>
            </w:r>
          </w:p>
        </w:tc>
        <w:tc>
          <w:tcPr>
            <w:tcW w:w="7848" w:type="dxa"/>
          </w:tcPr>
          <w:p w:rsidR="00CA77A8" w:rsidRDefault="00CA77A8">
            <w:r>
              <w:t>Maksuosuus</w:t>
            </w:r>
          </w:p>
        </w:tc>
      </w:tr>
      <w:tr w:rsidR="00CA77A8">
        <w:tc>
          <w:tcPr>
            <w:tcW w:w="1008" w:type="dxa"/>
          </w:tcPr>
          <w:p w:rsidR="00CA77A8" w:rsidRDefault="00CA77A8">
            <w:r>
              <w:t>32</w:t>
            </w:r>
          </w:p>
        </w:tc>
        <w:tc>
          <w:tcPr>
            <w:tcW w:w="7848" w:type="dxa"/>
          </w:tcPr>
          <w:p w:rsidR="00CA77A8" w:rsidRDefault="00CA77A8">
            <w:r>
              <w:t>Maksusitoumus</w:t>
            </w:r>
          </w:p>
        </w:tc>
      </w:tr>
      <w:tr w:rsidR="00CA77A8">
        <w:tc>
          <w:tcPr>
            <w:tcW w:w="1008" w:type="dxa"/>
          </w:tcPr>
          <w:p w:rsidR="00CA77A8" w:rsidRDefault="00CA77A8">
            <w:r>
              <w:t>32.1</w:t>
            </w:r>
          </w:p>
        </w:tc>
        <w:tc>
          <w:tcPr>
            <w:tcW w:w="7848" w:type="dxa"/>
          </w:tcPr>
          <w:p w:rsidR="00CA77A8" w:rsidRDefault="00CA77A8">
            <w:r>
              <w:t>Maksusitoumuksen laji</w:t>
            </w:r>
          </w:p>
        </w:tc>
      </w:tr>
      <w:tr w:rsidR="00CA77A8">
        <w:tc>
          <w:tcPr>
            <w:tcW w:w="1008" w:type="dxa"/>
          </w:tcPr>
          <w:p w:rsidR="00CA77A8" w:rsidRDefault="00CA77A8">
            <w:r>
              <w:t>32.2</w:t>
            </w:r>
          </w:p>
        </w:tc>
        <w:tc>
          <w:tcPr>
            <w:tcW w:w="7848" w:type="dxa"/>
          </w:tcPr>
          <w:p w:rsidR="00CA77A8" w:rsidRDefault="00CA77A8">
            <w:r>
              <w:t>Maksusitoumuksen tila</w:t>
            </w:r>
          </w:p>
        </w:tc>
      </w:tr>
      <w:tr w:rsidR="00CA77A8">
        <w:tc>
          <w:tcPr>
            <w:tcW w:w="1008" w:type="dxa"/>
          </w:tcPr>
          <w:p w:rsidR="00CA77A8" w:rsidRDefault="00CA77A8">
            <w:r>
              <w:t>32.3</w:t>
            </w:r>
          </w:p>
        </w:tc>
        <w:tc>
          <w:tcPr>
            <w:tcW w:w="7848" w:type="dxa"/>
          </w:tcPr>
          <w:p w:rsidR="00CA77A8" w:rsidRDefault="00CA77A8">
            <w:r>
              <w:t>SHP:n maksusitoumusvarmennus</w:t>
            </w:r>
          </w:p>
        </w:tc>
      </w:tr>
      <w:tr w:rsidR="00CA77A8">
        <w:tc>
          <w:tcPr>
            <w:tcW w:w="1008" w:type="dxa"/>
          </w:tcPr>
          <w:p w:rsidR="00CA77A8" w:rsidRDefault="00CA77A8">
            <w:r>
              <w:t>32.4</w:t>
            </w:r>
          </w:p>
        </w:tc>
        <w:tc>
          <w:tcPr>
            <w:tcW w:w="7848" w:type="dxa"/>
          </w:tcPr>
          <w:p w:rsidR="00CA77A8" w:rsidRDefault="00CA77A8">
            <w:r>
              <w:t>Hoidon peruste ESH § 30</w:t>
            </w:r>
          </w:p>
        </w:tc>
      </w:tr>
      <w:tr w:rsidR="00CA77A8">
        <w:tc>
          <w:tcPr>
            <w:tcW w:w="1008" w:type="dxa"/>
          </w:tcPr>
          <w:p w:rsidR="00CA77A8" w:rsidRDefault="00CA77A8">
            <w:r>
              <w:t>33</w:t>
            </w:r>
          </w:p>
        </w:tc>
        <w:tc>
          <w:tcPr>
            <w:tcW w:w="7848" w:type="dxa"/>
          </w:tcPr>
          <w:p w:rsidR="00CA77A8" w:rsidRDefault="00CA77A8">
            <w:r>
              <w:t>Sanoman päätyyppi</w:t>
            </w:r>
          </w:p>
        </w:tc>
      </w:tr>
      <w:tr w:rsidR="00CA77A8">
        <w:tc>
          <w:tcPr>
            <w:tcW w:w="1008" w:type="dxa"/>
          </w:tcPr>
          <w:p w:rsidR="00CA77A8" w:rsidRDefault="00CA77A8">
            <w:r>
              <w:t>34</w:t>
            </w:r>
          </w:p>
        </w:tc>
        <w:tc>
          <w:tcPr>
            <w:tcW w:w="7848" w:type="dxa"/>
          </w:tcPr>
          <w:p w:rsidR="00CA77A8" w:rsidRDefault="00CA77A8">
            <w:r>
              <w:t>Sanoman alityyppi</w:t>
            </w:r>
          </w:p>
        </w:tc>
      </w:tr>
      <w:tr w:rsidR="00CA77A8">
        <w:tc>
          <w:tcPr>
            <w:tcW w:w="1008" w:type="dxa"/>
          </w:tcPr>
          <w:p w:rsidR="00CA77A8" w:rsidRDefault="00CA77A8">
            <w:r>
              <w:t>35</w:t>
            </w:r>
          </w:p>
        </w:tc>
        <w:tc>
          <w:tcPr>
            <w:tcW w:w="7848" w:type="dxa"/>
          </w:tcPr>
          <w:p w:rsidR="00CA77A8" w:rsidRDefault="00CA77A8">
            <w:r>
              <w:t>Kenelle saa lähettää hoitopalautteen</w:t>
            </w:r>
          </w:p>
        </w:tc>
      </w:tr>
      <w:tr w:rsidR="00CA77A8">
        <w:tc>
          <w:tcPr>
            <w:tcW w:w="1008" w:type="dxa"/>
          </w:tcPr>
          <w:p w:rsidR="00CA77A8" w:rsidRDefault="00CA77A8">
            <w:r>
              <w:t>36</w:t>
            </w:r>
          </w:p>
        </w:tc>
        <w:tc>
          <w:tcPr>
            <w:tcW w:w="7848" w:type="dxa"/>
          </w:tcPr>
          <w:p w:rsidR="00CA77A8" w:rsidRDefault="00CA77A8">
            <w:r>
              <w:t>Hoitopalautteen tunnus ja vastuulääkäri</w:t>
            </w:r>
          </w:p>
        </w:tc>
      </w:tr>
      <w:tr w:rsidR="00CA77A8">
        <w:tc>
          <w:tcPr>
            <w:tcW w:w="1008" w:type="dxa"/>
          </w:tcPr>
          <w:p w:rsidR="00CA77A8" w:rsidRDefault="00CA77A8">
            <w:r>
              <w:t>37</w:t>
            </w:r>
          </w:p>
        </w:tc>
        <w:tc>
          <w:tcPr>
            <w:tcW w:w="7848" w:type="dxa"/>
          </w:tcPr>
          <w:p w:rsidR="00CA77A8" w:rsidRDefault="00CA77A8">
            <w:r>
              <w:t>Hoidon tarve lähtiessä</w:t>
            </w:r>
          </w:p>
        </w:tc>
      </w:tr>
      <w:tr w:rsidR="00CA77A8">
        <w:tc>
          <w:tcPr>
            <w:tcW w:w="1008" w:type="dxa"/>
          </w:tcPr>
          <w:p w:rsidR="00CA77A8" w:rsidRDefault="00CA77A8">
            <w:r>
              <w:t>38</w:t>
            </w:r>
          </w:p>
        </w:tc>
        <w:tc>
          <w:tcPr>
            <w:tcW w:w="7848" w:type="dxa"/>
          </w:tcPr>
          <w:p w:rsidR="00CA77A8" w:rsidRDefault="00CA77A8">
            <w:r>
              <w:t>Mille erikoisalalle lähetetään</w:t>
            </w:r>
          </w:p>
        </w:tc>
      </w:tr>
      <w:tr w:rsidR="00CA77A8">
        <w:tc>
          <w:tcPr>
            <w:tcW w:w="1008" w:type="dxa"/>
          </w:tcPr>
          <w:p w:rsidR="00CA77A8" w:rsidRDefault="00CA77A8">
            <w:r>
              <w:t>39</w:t>
            </w:r>
          </w:p>
        </w:tc>
        <w:tc>
          <w:tcPr>
            <w:tcW w:w="7848" w:type="dxa"/>
          </w:tcPr>
          <w:p w:rsidR="00CA77A8" w:rsidRDefault="00CA77A8">
            <w:r>
              <w:t>lähetteen käyttötarkoitus</w:t>
            </w:r>
          </w:p>
        </w:tc>
      </w:tr>
      <w:tr w:rsidR="00CA77A8">
        <w:trPr>
          <w:ins w:id="1393" w:author="Pekka Rinne" w:date="2010-08-03T15:13:00Z"/>
        </w:trPr>
        <w:tc>
          <w:tcPr>
            <w:tcW w:w="1008" w:type="dxa"/>
          </w:tcPr>
          <w:p w:rsidR="00CA77A8" w:rsidRDefault="00CA77A8">
            <w:pPr>
              <w:rPr>
                <w:ins w:id="1394" w:author="Pekka Rinne" w:date="2010-08-03T15:13:00Z"/>
              </w:rPr>
            </w:pPr>
            <w:ins w:id="1395" w:author="Pekka Rinne" w:date="2010-08-03T15:13:00Z">
              <w:r>
                <w:t>40</w:t>
              </w:r>
            </w:ins>
          </w:p>
        </w:tc>
        <w:tc>
          <w:tcPr>
            <w:tcW w:w="7848" w:type="dxa"/>
          </w:tcPr>
          <w:p w:rsidR="00CA77A8" w:rsidRDefault="00CA77A8" w:rsidP="00CA77A8">
            <w:pPr>
              <w:numPr>
                <w:ins w:id="1396" w:author="Pekka Rinne" w:date="2010-08-03T15:14:00Z"/>
              </w:numPr>
              <w:rPr>
                <w:ins w:id="1397" w:author="Pekka Rinne" w:date="2010-08-03T15:14:00Z"/>
              </w:rPr>
              <w:pPrChange w:id="1398" w:author="Pekka Rinne" w:date="2010-08-03T15:14:00Z">
                <w:pPr>
                  <w:pStyle w:val="Heading4"/>
                </w:pPr>
              </w:pPrChange>
            </w:pPr>
            <w:ins w:id="1399" w:author="Pekka Rinne" w:date="2010-08-03T15:14:00Z">
              <w:r w:rsidRPr="00AF04CE">
                <w:t>Alkuperäisen järjestelmän lähetteen OID-tunnus, antopäivämäärä, lähettävä laitos ja lääkäri, String-muoto</w:t>
              </w:r>
            </w:ins>
          </w:p>
          <w:p w:rsidR="00CA77A8" w:rsidRDefault="00CA77A8">
            <w:pPr>
              <w:rPr>
                <w:ins w:id="1400" w:author="Pekka Rinne" w:date="2010-08-03T15:13:00Z"/>
              </w:rPr>
            </w:pPr>
          </w:p>
        </w:tc>
      </w:tr>
    </w:tbl>
    <w:p w:rsidR="00CA77A8" w:rsidRDefault="00CA77A8"/>
    <w:p w:rsidR="00CA77A8" w:rsidRDefault="00CA77A8"/>
    <w:p w:rsidR="00CA77A8" w:rsidRDefault="00CA77A8"/>
    <w:p w:rsidR="00CA77A8" w:rsidRDefault="00CA77A8"/>
    <w:p w:rsidR="00CA77A8" w:rsidRDefault="00CA77A8"/>
    <w:sectPr w:rsidR="00CA77A8" w:rsidSect="00DA15EF">
      <w:headerReference w:type="even" r:id="rId9"/>
      <w:headerReference w:type="default" r:id="rId10"/>
      <w:footerReference w:type="default" r:id="rId11"/>
      <w:pgSz w:w="12240" w:h="15840"/>
      <w:pgMar w:top="1440" w:right="1800" w:bottom="1440" w:left="180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7A8" w:rsidRDefault="00CA77A8">
      <w:r>
        <w:separator/>
      </w:r>
    </w:p>
    <w:p w:rsidR="00CA77A8" w:rsidRDefault="00CA77A8"/>
    <w:p w:rsidR="00CA77A8" w:rsidRDefault="00CA77A8" w:rsidP="005E50DA"/>
    <w:p w:rsidR="00CA77A8" w:rsidRDefault="00CA77A8"/>
    <w:p w:rsidR="00CA77A8" w:rsidRDefault="00CA77A8"/>
    <w:p w:rsidR="00CA77A8" w:rsidRDefault="00CA77A8" w:rsidP="00DD4E12"/>
  </w:endnote>
  <w:endnote w:type="continuationSeparator" w:id="1">
    <w:p w:rsidR="00CA77A8" w:rsidRDefault="00CA77A8">
      <w:r>
        <w:continuationSeparator/>
      </w:r>
    </w:p>
    <w:p w:rsidR="00CA77A8" w:rsidRDefault="00CA77A8"/>
    <w:p w:rsidR="00CA77A8" w:rsidRDefault="00CA77A8" w:rsidP="005E50DA"/>
    <w:p w:rsidR="00CA77A8" w:rsidRDefault="00CA77A8"/>
    <w:p w:rsidR="00CA77A8" w:rsidRDefault="00CA77A8"/>
    <w:p w:rsidR="00CA77A8" w:rsidRDefault="00CA77A8" w:rsidP="00DD4E1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7A8" w:rsidRDefault="00CA77A8">
    <w:pPr>
      <w:pStyle w:val="Footer"/>
      <w:framePr w:wrap="auto" w:vAnchor="text" w:hAnchor="page" w:x="5617" w:y="67"/>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rsidR="00CA77A8" w:rsidRDefault="00CA77A8">
    <w:pPr>
      <w:pStyle w:val="Footer"/>
      <w:ind w:right="360"/>
    </w:pPr>
  </w:p>
  <w:p w:rsidR="00CA77A8" w:rsidRDefault="00CA77A8"/>
  <w:p w:rsidR="00CA77A8" w:rsidRDefault="00CA77A8"/>
  <w:p w:rsidR="00CA77A8" w:rsidRDefault="00CA77A8"/>
  <w:p w:rsidR="00CA77A8" w:rsidRDefault="00CA77A8"/>
  <w:p w:rsidR="00CA77A8" w:rsidRDefault="00CA77A8" w:rsidP="005E50DA"/>
  <w:p w:rsidR="00CA77A8" w:rsidRDefault="00CA77A8"/>
  <w:p w:rsidR="00CA77A8" w:rsidRDefault="00CA77A8"/>
  <w:p w:rsidR="00CA77A8" w:rsidRDefault="00CA77A8" w:rsidP="00DD4E1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7A8" w:rsidRDefault="00CA77A8">
      <w:r>
        <w:separator/>
      </w:r>
    </w:p>
    <w:p w:rsidR="00CA77A8" w:rsidRDefault="00CA77A8"/>
    <w:p w:rsidR="00CA77A8" w:rsidRDefault="00CA77A8" w:rsidP="005E50DA"/>
    <w:p w:rsidR="00CA77A8" w:rsidRDefault="00CA77A8"/>
    <w:p w:rsidR="00CA77A8" w:rsidRDefault="00CA77A8"/>
    <w:p w:rsidR="00CA77A8" w:rsidRDefault="00CA77A8" w:rsidP="00DD4E12"/>
  </w:footnote>
  <w:footnote w:type="continuationSeparator" w:id="1">
    <w:p w:rsidR="00CA77A8" w:rsidRDefault="00CA77A8">
      <w:r>
        <w:continuationSeparator/>
      </w:r>
    </w:p>
    <w:p w:rsidR="00CA77A8" w:rsidRDefault="00CA77A8"/>
    <w:p w:rsidR="00CA77A8" w:rsidRDefault="00CA77A8" w:rsidP="005E50DA"/>
    <w:p w:rsidR="00CA77A8" w:rsidRDefault="00CA77A8"/>
    <w:p w:rsidR="00CA77A8" w:rsidRDefault="00CA77A8"/>
    <w:p w:rsidR="00CA77A8" w:rsidRDefault="00CA77A8" w:rsidP="00DD4E1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p w:rsidR="00CA77A8" w:rsidRDefault="00CA77A8" w:rsidP="005E50DA"/>
  <w:p w:rsidR="00CA77A8" w:rsidRDefault="00CA77A8"/>
  <w:p w:rsidR="00CA77A8" w:rsidRDefault="00CA77A8"/>
  <w:p w:rsidR="00CA77A8" w:rsidRDefault="00CA77A8" w:rsidP="00DD4E1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7A8" w:rsidRDefault="00CA77A8">
    <w:pPr>
      <w:pStyle w:val="Header"/>
    </w:pPr>
    <w:r>
      <w:t>Open CDA 2009  -  Lähetteen ja hoitopalautteen CDA R2-rakenne v. 5.0</w:t>
    </w:r>
    <w:ins w:id="1401" w:author="Pekka Rinne" w:date="2010-08-03T15:04:00Z">
      <w:r>
        <w:t>3</w:t>
      </w:r>
    </w:ins>
    <w:r>
      <w:t xml:space="preserve"> </w:t>
    </w:r>
    <w:ins w:id="1402" w:author="Pekka Rinne" w:date="2010-08-03T15:04:00Z">
      <w:r>
        <w:t>3.8.</w:t>
      </w:r>
    </w:ins>
    <w:del w:id="1403" w:author="Pekka Rinne" w:date="2010-08-03T15:04:00Z">
      <w:r w:rsidDel="00027862">
        <w:delText>1.1</w:delText>
      </w:r>
    </w:del>
    <w:del w:id="1404" w:author="Pekka Rinne" w:date="2010-05-14T12:47:00Z">
      <w:r w:rsidDel="00B32D29">
        <w:delText>0</w:delText>
      </w:r>
    </w:del>
    <w:del w:id="1405" w:author="Pekka Rinne" w:date="2010-08-03T15:04:00Z">
      <w:r w:rsidDel="00027862">
        <w:delText>.</w:delText>
      </w:r>
    </w:del>
    <w:r>
      <w:t>20</w:t>
    </w:r>
    <w:ins w:id="1406" w:author="Pekka Rinne" w:date="2010-05-14T12:47:00Z">
      <w:r>
        <w:t>10</w:t>
      </w:r>
    </w:ins>
    <w:del w:id="1407" w:author="Pekka Rinne" w:date="2010-05-14T12:47:00Z">
      <w:r w:rsidDel="00B32D29">
        <w:delText>09</w:delText>
      </w:r>
    </w:del>
  </w:p>
  <w:p w:rsidR="00CA77A8" w:rsidRDefault="00CA77A8">
    <w:pPr>
      <w:pStyle w:val="Header"/>
    </w:pPr>
    <w:r>
      <w:t>____________________________________________________________________________________</w:t>
    </w:r>
  </w:p>
  <w:p w:rsidR="00CA77A8" w:rsidRDefault="00CA77A8"/>
  <w:p w:rsidR="00CA77A8" w:rsidRDefault="00CA77A8"/>
  <w:p w:rsidR="00CA77A8" w:rsidRDefault="00CA77A8"/>
  <w:p w:rsidR="00CA77A8" w:rsidRDefault="00CA77A8"/>
  <w:p w:rsidR="00CA77A8" w:rsidRDefault="00CA77A8" w:rsidP="005E50DA"/>
  <w:p w:rsidR="00CA77A8" w:rsidRDefault="00CA77A8"/>
  <w:p w:rsidR="00CA77A8" w:rsidRDefault="00CA77A8"/>
  <w:p w:rsidR="00CA77A8" w:rsidRDefault="00CA77A8" w:rsidP="00DD4E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1">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18">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19">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6A186740"/>
    <w:multiLevelType w:val="multilevel"/>
    <w:tmpl w:val="E31EA7BA"/>
    <w:lvl w:ilvl="0">
      <w:start w:val="1"/>
      <w:numFmt w:val="decimal"/>
      <w:pStyle w:val="Heading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22"/>
  </w:num>
  <w:num w:numId="2">
    <w:abstractNumId w:val="15"/>
  </w:num>
  <w:num w:numId="3">
    <w:abstractNumId w:val="20"/>
  </w:num>
  <w:num w:numId="4">
    <w:abstractNumId w:val="11"/>
  </w:num>
  <w:num w:numId="5">
    <w:abstractNumId w:val="21"/>
  </w:num>
  <w:num w:numId="6">
    <w:abstractNumId w:val="13"/>
  </w:num>
  <w:num w:numId="7">
    <w:abstractNumId w:val="12"/>
  </w:num>
  <w:num w:numId="8">
    <w:abstractNumId w:val="14"/>
  </w:num>
  <w:num w:numId="9">
    <w:abstractNumId w:val="17"/>
  </w:num>
  <w:num w:numId="10">
    <w:abstractNumId w:val="18"/>
  </w:num>
  <w:num w:numId="11">
    <w:abstractNumId w:val="16"/>
  </w:num>
  <w:num w:numId="12">
    <w:abstractNumId w:val="10"/>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AMO_XmlVersion" w:val="w:doNotBreakConstrainedForcedTable"/>
  </w:docVars>
  <w:rsids>
    <w:rsidRoot w:val="00D84081"/>
    <w:rsid w:val="00001B2A"/>
    <w:rsid w:val="00010A8C"/>
    <w:rsid w:val="000127E2"/>
    <w:rsid w:val="00013386"/>
    <w:rsid w:val="00016623"/>
    <w:rsid w:val="0002144B"/>
    <w:rsid w:val="000273C8"/>
    <w:rsid w:val="00027862"/>
    <w:rsid w:val="00032793"/>
    <w:rsid w:val="0003450E"/>
    <w:rsid w:val="00036DF1"/>
    <w:rsid w:val="00036E7A"/>
    <w:rsid w:val="000375BA"/>
    <w:rsid w:val="00042E61"/>
    <w:rsid w:val="000467E7"/>
    <w:rsid w:val="00046F8C"/>
    <w:rsid w:val="0005580A"/>
    <w:rsid w:val="00060F14"/>
    <w:rsid w:val="000613CC"/>
    <w:rsid w:val="00061EBC"/>
    <w:rsid w:val="0007319C"/>
    <w:rsid w:val="000734D0"/>
    <w:rsid w:val="00074DFC"/>
    <w:rsid w:val="0007542E"/>
    <w:rsid w:val="0007633B"/>
    <w:rsid w:val="00076B98"/>
    <w:rsid w:val="00081146"/>
    <w:rsid w:val="00081577"/>
    <w:rsid w:val="00093255"/>
    <w:rsid w:val="000933E5"/>
    <w:rsid w:val="00096DE3"/>
    <w:rsid w:val="000A361C"/>
    <w:rsid w:val="000B7C3D"/>
    <w:rsid w:val="000C625D"/>
    <w:rsid w:val="000D1932"/>
    <w:rsid w:val="000D7324"/>
    <w:rsid w:val="000D74E4"/>
    <w:rsid w:val="000E093B"/>
    <w:rsid w:val="000E13B0"/>
    <w:rsid w:val="000E3048"/>
    <w:rsid w:val="00100E61"/>
    <w:rsid w:val="00101CA6"/>
    <w:rsid w:val="00102295"/>
    <w:rsid w:val="00123A68"/>
    <w:rsid w:val="0012625D"/>
    <w:rsid w:val="00132F9A"/>
    <w:rsid w:val="00134C91"/>
    <w:rsid w:val="001359C5"/>
    <w:rsid w:val="00136CA0"/>
    <w:rsid w:val="00147FF7"/>
    <w:rsid w:val="00155189"/>
    <w:rsid w:val="0016335D"/>
    <w:rsid w:val="0016451F"/>
    <w:rsid w:val="00170224"/>
    <w:rsid w:val="001720FB"/>
    <w:rsid w:val="001732E9"/>
    <w:rsid w:val="00181A53"/>
    <w:rsid w:val="00182725"/>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D0B0C"/>
    <w:rsid w:val="001D5683"/>
    <w:rsid w:val="001D571B"/>
    <w:rsid w:val="001E1756"/>
    <w:rsid w:val="001E1DBA"/>
    <w:rsid w:val="001F102B"/>
    <w:rsid w:val="001F2057"/>
    <w:rsid w:val="0020440B"/>
    <w:rsid w:val="00227A49"/>
    <w:rsid w:val="00230AAA"/>
    <w:rsid w:val="00231889"/>
    <w:rsid w:val="00234B21"/>
    <w:rsid w:val="002450C6"/>
    <w:rsid w:val="0027344D"/>
    <w:rsid w:val="002759C1"/>
    <w:rsid w:val="00282120"/>
    <w:rsid w:val="0029576F"/>
    <w:rsid w:val="002A52D3"/>
    <w:rsid w:val="002B1F20"/>
    <w:rsid w:val="002B3CFE"/>
    <w:rsid w:val="002B6C8B"/>
    <w:rsid w:val="002C46B2"/>
    <w:rsid w:val="002C704A"/>
    <w:rsid w:val="002D7495"/>
    <w:rsid w:val="002E2F9E"/>
    <w:rsid w:val="002F3BAB"/>
    <w:rsid w:val="002F465F"/>
    <w:rsid w:val="00310271"/>
    <w:rsid w:val="00312238"/>
    <w:rsid w:val="00317ED9"/>
    <w:rsid w:val="00317FE7"/>
    <w:rsid w:val="00321EE6"/>
    <w:rsid w:val="00324B05"/>
    <w:rsid w:val="00330D90"/>
    <w:rsid w:val="00333E64"/>
    <w:rsid w:val="00337A09"/>
    <w:rsid w:val="00343788"/>
    <w:rsid w:val="00344ADB"/>
    <w:rsid w:val="00354F47"/>
    <w:rsid w:val="0036297C"/>
    <w:rsid w:val="00365C79"/>
    <w:rsid w:val="00372C0D"/>
    <w:rsid w:val="003741E0"/>
    <w:rsid w:val="00381BB2"/>
    <w:rsid w:val="00382D8A"/>
    <w:rsid w:val="0038571B"/>
    <w:rsid w:val="0039147F"/>
    <w:rsid w:val="00392619"/>
    <w:rsid w:val="00394286"/>
    <w:rsid w:val="003A346C"/>
    <w:rsid w:val="003A7BA3"/>
    <w:rsid w:val="003B0675"/>
    <w:rsid w:val="003B5A43"/>
    <w:rsid w:val="003B7E33"/>
    <w:rsid w:val="003C3FF0"/>
    <w:rsid w:val="003C50AF"/>
    <w:rsid w:val="003D26B4"/>
    <w:rsid w:val="003D3722"/>
    <w:rsid w:val="003E12AC"/>
    <w:rsid w:val="003E294A"/>
    <w:rsid w:val="003E3D55"/>
    <w:rsid w:val="003E5F24"/>
    <w:rsid w:val="003E661F"/>
    <w:rsid w:val="003F3224"/>
    <w:rsid w:val="00405E45"/>
    <w:rsid w:val="00420C0D"/>
    <w:rsid w:val="00425A78"/>
    <w:rsid w:val="00434558"/>
    <w:rsid w:val="00437FDC"/>
    <w:rsid w:val="00445FF8"/>
    <w:rsid w:val="00450B44"/>
    <w:rsid w:val="00454217"/>
    <w:rsid w:val="0045757D"/>
    <w:rsid w:val="00460648"/>
    <w:rsid w:val="004621A0"/>
    <w:rsid w:val="004641CB"/>
    <w:rsid w:val="004642F6"/>
    <w:rsid w:val="0046430C"/>
    <w:rsid w:val="00466316"/>
    <w:rsid w:val="004741ED"/>
    <w:rsid w:val="004858C9"/>
    <w:rsid w:val="0049077D"/>
    <w:rsid w:val="00493C2F"/>
    <w:rsid w:val="00494430"/>
    <w:rsid w:val="004951AB"/>
    <w:rsid w:val="00497F2F"/>
    <w:rsid w:val="004A4A66"/>
    <w:rsid w:val="004A6D12"/>
    <w:rsid w:val="004B21D5"/>
    <w:rsid w:val="004B477E"/>
    <w:rsid w:val="004B71B4"/>
    <w:rsid w:val="004C0A23"/>
    <w:rsid w:val="004C1547"/>
    <w:rsid w:val="004C21E2"/>
    <w:rsid w:val="004C5672"/>
    <w:rsid w:val="004C6906"/>
    <w:rsid w:val="004D48BB"/>
    <w:rsid w:val="004D7DF6"/>
    <w:rsid w:val="004E0E25"/>
    <w:rsid w:val="004E3BE8"/>
    <w:rsid w:val="004E668D"/>
    <w:rsid w:val="004E714F"/>
    <w:rsid w:val="004F3D62"/>
    <w:rsid w:val="004F4179"/>
    <w:rsid w:val="004F74F3"/>
    <w:rsid w:val="005029A2"/>
    <w:rsid w:val="0050315B"/>
    <w:rsid w:val="005038DE"/>
    <w:rsid w:val="00505E40"/>
    <w:rsid w:val="00507294"/>
    <w:rsid w:val="00514DB1"/>
    <w:rsid w:val="00522A71"/>
    <w:rsid w:val="0053064C"/>
    <w:rsid w:val="00535BF4"/>
    <w:rsid w:val="00536C89"/>
    <w:rsid w:val="0054340E"/>
    <w:rsid w:val="005469CF"/>
    <w:rsid w:val="005501C6"/>
    <w:rsid w:val="005505C5"/>
    <w:rsid w:val="005526CE"/>
    <w:rsid w:val="005543C8"/>
    <w:rsid w:val="00562664"/>
    <w:rsid w:val="00567207"/>
    <w:rsid w:val="00572998"/>
    <w:rsid w:val="00576B6E"/>
    <w:rsid w:val="00581243"/>
    <w:rsid w:val="00594B08"/>
    <w:rsid w:val="005972D8"/>
    <w:rsid w:val="005A2D7C"/>
    <w:rsid w:val="005A622F"/>
    <w:rsid w:val="005B24A6"/>
    <w:rsid w:val="005B4B7F"/>
    <w:rsid w:val="005B7D5F"/>
    <w:rsid w:val="005C325D"/>
    <w:rsid w:val="005E129C"/>
    <w:rsid w:val="005E4E7C"/>
    <w:rsid w:val="005E50DA"/>
    <w:rsid w:val="005F36AF"/>
    <w:rsid w:val="005F4EB5"/>
    <w:rsid w:val="006119E5"/>
    <w:rsid w:val="00614F7D"/>
    <w:rsid w:val="006150EE"/>
    <w:rsid w:val="00616706"/>
    <w:rsid w:val="0061697D"/>
    <w:rsid w:val="00627742"/>
    <w:rsid w:val="0063146D"/>
    <w:rsid w:val="006317AF"/>
    <w:rsid w:val="006350E2"/>
    <w:rsid w:val="00640344"/>
    <w:rsid w:val="00642686"/>
    <w:rsid w:val="00653A67"/>
    <w:rsid w:val="00656040"/>
    <w:rsid w:val="00667F7A"/>
    <w:rsid w:val="00681A4F"/>
    <w:rsid w:val="006865F6"/>
    <w:rsid w:val="00690503"/>
    <w:rsid w:val="0069171F"/>
    <w:rsid w:val="006A2664"/>
    <w:rsid w:val="006A3B6B"/>
    <w:rsid w:val="006A4698"/>
    <w:rsid w:val="006A5784"/>
    <w:rsid w:val="006B333E"/>
    <w:rsid w:val="006B5825"/>
    <w:rsid w:val="006B5CB6"/>
    <w:rsid w:val="006B618A"/>
    <w:rsid w:val="006D2902"/>
    <w:rsid w:val="006D3E5B"/>
    <w:rsid w:val="006D510F"/>
    <w:rsid w:val="006E3535"/>
    <w:rsid w:val="00700C47"/>
    <w:rsid w:val="00702040"/>
    <w:rsid w:val="00704256"/>
    <w:rsid w:val="00705558"/>
    <w:rsid w:val="00715578"/>
    <w:rsid w:val="007217C0"/>
    <w:rsid w:val="007474C8"/>
    <w:rsid w:val="0075024C"/>
    <w:rsid w:val="00755F6D"/>
    <w:rsid w:val="00760044"/>
    <w:rsid w:val="00762916"/>
    <w:rsid w:val="0076564E"/>
    <w:rsid w:val="00770833"/>
    <w:rsid w:val="00777EE5"/>
    <w:rsid w:val="00781B9E"/>
    <w:rsid w:val="0079681C"/>
    <w:rsid w:val="007B0C86"/>
    <w:rsid w:val="007B46E6"/>
    <w:rsid w:val="007D78B5"/>
    <w:rsid w:val="007D7C91"/>
    <w:rsid w:val="007E5F73"/>
    <w:rsid w:val="007F24F9"/>
    <w:rsid w:val="008019E4"/>
    <w:rsid w:val="00801F58"/>
    <w:rsid w:val="008124CC"/>
    <w:rsid w:val="00812E99"/>
    <w:rsid w:val="0081406F"/>
    <w:rsid w:val="00820722"/>
    <w:rsid w:val="008260DB"/>
    <w:rsid w:val="00827154"/>
    <w:rsid w:val="00830280"/>
    <w:rsid w:val="008476F8"/>
    <w:rsid w:val="00851447"/>
    <w:rsid w:val="00855C51"/>
    <w:rsid w:val="008574D6"/>
    <w:rsid w:val="008619A1"/>
    <w:rsid w:val="00864C1F"/>
    <w:rsid w:val="008706B3"/>
    <w:rsid w:val="0087371C"/>
    <w:rsid w:val="008757C0"/>
    <w:rsid w:val="00890477"/>
    <w:rsid w:val="008B5557"/>
    <w:rsid w:val="008D0099"/>
    <w:rsid w:val="008D1BB0"/>
    <w:rsid w:val="008D2C1A"/>
    <w:rsid w:val="008E2B7F"/>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18E8"/>
    <w:rsid w:val="00935A55"/>
    <w:rsid w:val="009415C2"/>
    <w:rsid w:val="0094297F"/>
    <w:rsid w:val="00943D3F"/>
    <w:rsid w:val="0095753F"/>
    <w:rsid w:val="00957FDF"/>
    <w:rsid w:val="00961C63"/>
    <w:rsid w:val="009663EF"/>
    <w:rsid w:val="00966755"/>
    <w:rsid w:val="00967A93"/>
    <w:rsid w:val="009723D3"/>
    <w:rsid w:val="00973C0F"/>
    <w:rsid w:val="00976432"/>
    <w:rsid w:val="00981373"/>
    <w:rsid w:val="00985E5C"/>
    <w:rsid w:val="00992D07"/>
    <w:rsid w:val="00993AD5"/>
    <w:rsid w:val="009A6BDE"/>
    <w:rsid w:val="009B7A38"/>
    <w:rsid w:val="009C17C5"/>
    <w:rsid w:val="009C78A3"/>
    <w:rsid w:val="009E2DB2"/>
    <w:rsid w:val="009E385C"/>
    <w:rsid w:val="009E3BC6"/>
    <w:rsid w:val="009E4CCF"/>
    <w:rsid w:val="009E7C24"/>
    <w:rsid w:val="00A02CD0"/>
    <w:rsid w:val="00A05743"/>
    <w:rsid w:val="00A101BD"/>
    <w:rsid w:val="00A10DF3"/>
    <w:rsid w:val="00A128B2"/>
    <w:rsid w:val="00A129D9"/>
    <w:rsid w:val="00A15842"/>
    <w:rsid w:val="00A235EF"/>
    <w:rsid w:val="00A2536B"/>
    <w:rsid w:val="00A2632E"/>
    <w:rsid w:val="00A313BE"/>
    <w:rsid w:val="00A31B23"/>
    <w:rsid w:val="00A32BBD"/>
    <w:rsid w:val="00A330F8"/>
    <w:rsid w:val="00A33E62"/>
    <w:rsid w:val="00A4094A"/>
    <w:rsid w:val="00A4565C"/>
    <w:rsid w:val="00A50033"/>
    <w:rsid w:val="00A50A73"/>
    <w:rsid w:val="00A52CC0"/>
    <w:rsid w:val="00A61967"/>
    <w:rsid w:val="00A645BB"/>
    <w:rsid w:val="00A647A0"/>
    <w:rsid w:val="00A6502E"/>
    <w:rsid w:val="00A755BF"/>
    <w:rsid w:val="00A75A44"/>
    <w:rsid w:val="00A7797A"/>
    <w:rsid w:val="00A82D17"/>
    <w:rsid w:val="00A91AB4"/>
    <w:rsid w:val="00A92098"/>
    <w:rsid w:val="00A97E81"/>
    <w:rsid w:val="00AA1890"/>
    <w:rsid w:val="00AA7C5C"/>
    <w:rsid w:val="00AB054D"/>
    <w:rsid w:val="00AB541E"/>
    <w:rsid w:val="00AC0785"/>
    <w:rsid w:val="00AC4D13"/>
    <w:rsid w:val="00AC73B1"/>
    <w:rsid w:val="00AD5DB7"/>
    <w:rsid w:val="00AF02B9"/>
    <w:rsid w:val="00AF04CE"/>
    <w:rsid w:val="00AF198B"/>
    <w:rsid w:val="00AF19B5"/>
    <w:rsid w:val="00AF4039"/>
    <w:rsid w:val="00AF42A6"/>
    <w:rsid w:val="00B01C21"/>
    <w:rsid w:val="00B034D4"/>
    <w:rsid w:val="00B11968"/>
    <w:rsid w:val="00B14B72"/>
    <w:rsid w:val="00B157C0"/>
    <w:rsid w:val="00B163E9"/>
    <w:rsid w:val="00B202EA"/>
    <w:rsid w:val="00B21F48"/>
    <w:rsid w:val="00B22D01"/>
    <w:rsid w:val="00B270BD"/>
    <w:rsid w:val="00B30853"/>
    <w:rsid w:val="00B32D29"/>
    <w:rsid w:val="00B42E2C"/>
    <w:rsid w:val="00B439B6"/>
    <w:rsid w:val="00B44EC6"/>
    <w:rsid w:val="00B5255B"/>
    <w:rsid w:val="00B52B65"/>
    <w:rsid w:val="00B55A9B"/>
    <w:rsid w:val="00B56F8D"/>
    <w:rsid w:val="00B578BB"/>
    <w:rsid w:val="00B6311C"/>
    <w:rsid w:val="00B633C8"/>
    <w:rsid w:val="00B7411F"/>
    <w:rsid w:val="00B94507"/>
    <w:rsid w:val="00BA0B4B"/>
    <w:rsid w:val="00BB046A"/>
    <w:rsid w:val="00BC0EE5"/>
    <w:rsid w:val="00BC1F73"/>
    <w:rsid w:val="00BD1CF2"/>
    <w:rsid w:val="00BE18D7"/>
    <w:rsid w:val="00BE2A5B"/>
    <w:rsid w:val="00BE4603"/>
    <w:rsid w:val="00BE7061"/>
    <w:rsid w:val="00BF7E5F"/>
    <w:rsid w:val="00C14DFE"/>
    <w:rsid w:val="00C22461"/>
    <w:rsid w:val="00C22482"/>
    <w:rsid w:val="00C22554"/>
    <w:rsid w:val="00C26175"/>
    <w:rsid w:val="00C31FCF"/>
    <w:rsid w:val="00C33A88"/>
    <w:rsid w:val="00C33C83"/>
    <w:rsid w:val="00C4354C"/>
    <w:rsid w:val="00C448DE"/>
    <w:rsid w:val="00C50A6B"/>
    <w:rsid w:val="00C517B9"/>
    <w:rsid w:val="00C54E95"/>
    <w:rsid w:val="00C56B6F"/>
    <w:rsid w:val="00C577AA"/>
    <w:rsid w:val="00C578F8"/>
    <w:rsid w:val="00C62B89"/>
    <w:rsid w:val="00C654E6"/>
    <w:rsid w:val="00C65CD6"/>
    <w:rsid w:val="00C90557"/>
    <w:rsid w:val="00C91FFB"/>
    <w:rsid w:val="00CA15D0"/>
    <w:rsid w:val="00CA567A"/>
    <w:rsid w:val="00CA5A0A"/>
    <w:rsid w:val="00CA5D3E"/>
    <w:rsid w:val="00CA77A8"/>
    <w:rsid w:val="00CB0962"/>
    <w:rsid w:val="00CB15E3"/>
    <w:rsid w:val="00CB573B"/>
    <w:rsid w:val="00CC3E62"/>
    <w:rsid w:val="00CD489E"/>
    <w:rsid w:val="00CE0EE0"/>
    <w:rsid w:val="00CE1388"/>
    <w:rsid w:val="00CE306C"/>
    <w:rsid w:val="00CE313F"/>
    <w:rsid w:val="00CE441B"/>
    <w:rsid w:val="00CE46AC"/>
    <w:rsid w:val="00CE5443"/>
    <w:rsid w:val="00CE745A"/>
    <w:rsid w:val="00CF58A4"/>
    <w:rsid w:val="00CF5B0E"/>
    <w:rsid w:val="00CF6105"/>
    <w:rsid w:val="00CF6C42"/>
    <w:rsid w:val="00D0051A"/>
    <w:rsid w:val="00D00A8A"/>
    <w:rsid w:val="00D01163"/>
    <w:rsid w:val="00D0130F"/>
    <w:rsid w:val="00D05105"/>
    <w:rsid w:val="00D06D99"/>
    <w:rsid w:val="00D12558"/>
    <w:rsid w:val="00D17BE4"/>
    <w:rsid w:val="00D20497"/>
    <w:rsid w:val="00D207BC"/>
    <w:rsid w:val="00D2242A"/>
    <w:rsid w:val="00D22471"/>
    <w:rsid w:val="00D2330D"/>
    <w:rsid w:val="00D32155"/>
    <w:rsid w:val="00D350AC"/>
    <w:rsid w:val="00D41B57"/>
    <w:rsid w:val="00D42432"/>
    <w:rsid w:val="00D50423"/>
    <w:rsid w:val="00D64661"/>
    <w:rsid w:val="00D663CD"/>
    <w:rsid w:val="00D71A58"/>
    <w:rsid w:val="00D7237F"/>
    <w:rsid w:val="00D745F7"/>
    <w:rsid w:val="00D832AD"/>
    <w:rsid w:val="00D84081"/>
    <w:rsid w:val="00D84174"/>
    <w:rsid w:val="00D91CA1"/>
    <w:rsid w:val="00DA15EF"/>
    <w:rsid w:val="00DB730E"/>
    <w:rsid w:val="00DC4227"/>
    <w:rsid w:val="00DC6F3A"/>
    <w:rsid w:val="00DC7653"/>
    <w:rsid w:val="00DD024D"/>
    <w:rsid w:val="00DD08B4"/>
    <w:rsid w:val="00DD475E"/>
    <w:rsid w:val="00DD4B92"/>
    <w:rsid w:val="00DD4E12"/>
    <w:rsid w:val="00DD7505"/>
    <w:rsid w:val="00DE1363"/>
    <w:rsid w:val="00DE1F7D"/>
    <w:rsid w:val="00DF235E"/>
    <w:rsid w:val="00E02126"/>
    <w:rsid w:val="00E21FAA"/>
    <w:rsid w:val="00E3082C"/>
    <w:rsid w:val="00E35631"/>
    <w:rsid w:val="00E36C71"/>
    <w:rsid w:val="00E37648"/>
    <w:rsid w:val="00E41ED2"/>
    <w:rsid w:val="00E50B11"/>
    <w:rsid w:val="00E5240E"/>
    <w:rsid w:val="00E53038"/>
    <w:rsid w:val="00E72C8E"/>
    <w:rsid w:val="00E918E6"/>
    <w:rsid w:val="00E92E20"/>
    <w:rsid w:val="00EA40AE"/>
    <w:rsid w:val="00EA554A"/>
    <w:rsid w:val="00EB37B1"/>
    <w:rsid w:val="00EC0D4E"/>
    <w:rsid w:val="00EC1BE8"/>
    <w:rsid w:val="00EC6B5B"/>
    <w:rsid w:val="00ED7D4A"/>
    <w:rsid w:val="00EE119F"/>
    <w:rsid w:val="00EE5923"/>
    <w:rsid w:val="00EF351C"/>
    <w:rsid w:val="00EF6D74"/>
    <w:rsid w:val="00F10A97"/>
    <w:rsid w:val="00F13AC8"/>
    <w:rsid w:val="00F164A1"/>
    <w:rsid w:val="00F22F94"/>
    <w:rsid w:val="00F23459"/>
    <w:rsid w:val="00F37E5E"/>
    <w:rsid w:val="00F442A7"/>
    <w:rsid w:val="00F716E5"/>
    <w:rsid w:val="00F77035"/>
    <w:rsid w:val="00F81338"/>
    <w:rsid w:val="00F85388"/>
    <w:rsid w:val="00F90853"/>
    <w:rsid w:val="00FA6E09"/>
    <w:rsid w:val="00FB6C0B"/>
    <w:rsid w:val="00FB7428"/>
    <w:rsid w:val="00FC6CCF"/>
    <w:rsid w:val="00FE0E39"/>
    <w:rsid w:val="00FE3A67"/>
    <w:rsid w:val="00FE5CE4"/>
    <w:rsid w:val="00FE6692"/>
    <w:rsid w:val="00FF2387"/>
    <w:rsid w:val="00FF28A3"/>
    <w:rsid w:val="00FF3D0B"/>
  </w:rsids>
  <m:mathPr>
    <m:mathFont m:val="Cambria Math"/>
    <m:brkBin m:val="before"/>
    <m:brkBinSub m:val="--"/>
    <m:smallFrac m:val="off"/>
    <m:dispDef/>
    <m:lMargin m:val="0"/>
    <m:rMargin m:val="0"/>
    <m:defJc m:val="centerGroup"/>
    <m:wrapIndent m:val="1440"/>
    <m:intLim m:val="subSup"/>
    <m:naryLim m:val="undOvr"/>
  </m:mathPr>
  <w:uiCompat97To2003/>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DA15EF"/>
    <w:rPr>
      <w:sz w:val="20"/>
      <w:szCs w:val="20"/>
      <w:lang w:eastAsia="en-US"/>
    </w:rPr>
  </w:style>
  <w:style w:type="paragraph" w:styleId="Heading1">
    <w:name w:val="heading 1"/>
    <w:aliases w:val="Otsikko_eka 1."/>
    <w:basedOn w:val="Normal"/>
    <w:next w:val="Normal"/>
    <w:link w:val="Heading1Char"/>
    <w:autoRedefine/>
    <w:uiPriority w:val="99"/>
    <w:qFormat/>
    <w:rsid w:val="00DA15EF"/>
    <w:pPr>
      <w:keepNext/>
      <w:numPr>
        <w:numId w:val="1"/>
      </w:numPr>
      <w:spacing w:before="240" w:after="60"/>
      <w:outlineLvl w:val="0"/>
    </w:pPr>
    <w:rPr>
      <w:rFonts w:ascii="Arial" w:hAnsi="Arial"/>
      <w:b/>
      <w:kern w:val="28"/>
      <w:sz w:val="28"/>
    </w:rPr>
  </w:style>
  <w:style w:type="paragraph" w:styleId="Heading2">
    <w:name w:val="heading 2"/>
    <w:aliases w:val="Otsikko_toka 1.1"/>
    <w:basedOn w:val="Heading1"/>
    <w:next w:val="Normal"/>
    <w:link w:val="Heading2Char"/>
    <w:autoRedefine/>
    <w:uiPriority w:val="99"/>
    <w:qFormat/>
    <w:rsid w:val="00DA15EF"/>
    <w:pPr>
      <w:numPr>
        <w:ilvl w:val="1"/>
      </w:numPr>
      <w:outlineLvl w:val="1"/>
    </w:pPr>
    <w:rPr>
      <w:sz w:val="24"/>
    </w:rPr>
  </w:style>
  <w:style w:type="paragraph" w:styleId="Heading3">
    <w:name w:val="heading 3"/>
    <w:aliases w:val="Otsikko_kolmas 1.1.1"/>
    <w:basedOn w:val="Heading2"/>
    <w:next w:val="Normal"/>
    <w:link w:val="Heading3Char"/>
    <w:autoRedefine/>
    <w:uiPriority w:val="99"/>
    <w:qFormat/>
    <w:rsid w:val="00DA15EF"/>
    <w:pPr>
      <w:numPr>
        <w:ilvl w:val="2"/>
      </w:numPr>
      <w:outlineLvl w:val="2"/>
    </w:pPr>
  </w:style>
  <w:style w:type="paragraph" w:styleId="Heading4">
    <w:name w:val="heading 4"/>
    <w:aliases w:val="Otsikko_neljas 1.1.1.1"/>
    <w:basedOn w:val="Heading3"/>
    <w:next w:val="Normal"/>
    <w:link w:val="Heading4Char"/>
    <w:autoRedefine/>
    <w:uiPriority w:val="99"/>
    <w:qFormat/>
    <w:rsid w:val="00DA15EF"/>
    <w:pPr>
      <w:numPr>
        <w:ilvl w:val="3"/>
      </w:numPr>
      <w:outlineLvl w:val="3"/>
    </w:pPr>
  </w:style>
  <w:style w:type="paragraph" w:styleId="Heading5">
    <w:name w:val="heading 5"/>
    <w:basedOn w:val="Heading4"/>
    <w:next w:val="Normal"/>
    <w:link w:val="Heading5Char"/>
    <w:autoRedefine/>
    <w:uiPriority w:val="99"/>
    <w:qFormat/>
    <w:rsid w:val="00DA15EF"/>
    <w:pPr>
      <w:numPr>
        <w:ilvl w:val="4"/>
      </w:numPr>
      <w:outlineLvl w:val="4"/>
    </w:pPr>
    <w:rPr>
      <w:sz w:val="22"/>
    </w:rPr>
  </w:style>
  <w:style w:type="paragraph" w:styleId="Heading6">
    <w:name w:val="heading 6"/>
    <w:basedOn w:val="Normal"/>
    <w:next w:val="Normal"/>
    <w:link w:val="Heading6Char"/>
    <w:uiPriority w:val="99"/>
    <w:qFormat/>
    <w:rsid w:val="00DA15EF"/>
    <w:pPr>
      <w:keepNext/>
      <w:outlineLvl w:val="5"/>
    </w:pPr>
    <w:rPr>
      <w:sz w:val="16"/>
    </w:rPr>
  </w:style>
  <w:style w:type="paragraph" w:styleId="Heading7">
    <w:name w:val="heading 7"/>
    <w:basedOn w:val="Normal"/>
    <w:next w:val="Normal"/>
    <w:link w:val="Heading7Char"/>
    <w:uiPriority w:val="99"/>
    <w:qFormat/>
    <w:rsid w:val="00DA15EF"/>
    <w:pPr>
      <w:keepNext/>
      <w:jc w:val="center"/>
      <w:outlineLvl w:val="6"/>
    </w:pPr>
    <w:rPr>
      <w:rFonts w:ascii="Arial" w:hAnsi="Arial" w:cs="Arial"/>
      <w:b/>
      <w:bCs/>
      <w:sz w:val="32"/>
    </w:rPr>
  </w:style>
  <w:style w:type="paragraph" w:styleId="Heading8">
    <w:name w:val="heading 8"/>
    <w:basedOn w:val="Normal"/>
    <w:next w:val="Normal"/>
    <w:link w:val="Heading8Char"/>
    <w:uiPriority w:val="99"/>
    <w:qFormat/>
    <w:rsid w:val="00DA15EF"/>
    <w:pPr>
      <w:numPr>
        <w:ilvl w:val="7"/>
        <w:numId w:val="12"/>
      </w:numPr>
      <w:spacing w:before="240" w:after="60"/>
      <w:outlineLvl w:val="7"/>
    </w:pPr>
    <w:rPr>
      <w:rFonts w:ascii="Arial" w:hAnsi="Arial"/>
      <w:i/>
      <w:sz w:val="24"/>
    </w:rPr>
  </w:style>
  <w:style w:type="paragraph" w:styleId="Heading9">
    <w:name w:val="heading 9"/>
    <w:basedOn w:val="Normal"/>
    <w:next w:val="Normal"/>
    <w:link w:val="Heading9Char"/>
    <w:uiPriority w:val="99"/>
    <w:qFormat/>
    <w:rsid w:val="00DA15EF"/>
    <w:pPr>
      <w:numPr>
        <w:ilvl w:val="8"/>
        <w:numId w:val="12"/>
      </w:numPr>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tsikko_eka 1. Char"/>
    <w:basedOn w:val="DefaultParagraphFont"/>
    <w:link w:val="Heading1"/>
    <w:uiPriority w:val="99"/>
    <w:locked/>
    <w:rsid w:val="009318E8"/>
    <w:rPr>
      <w:rFonts w:ascii="Cambria" w:hAnsi="Cambria" w:cs="Times New Roman"/>
      <w:b/>
      <w:bCs/>
      <w:kern w:val="32"/>
      <w:sz w:val="32"/>
      <w:szCs w:val="32"/>
      <w:lang w:eastAsia="en-US"/>
    </w:rPr>
  </w:style>
  <w:style w:type="character" w:customStyle="1" w:styleId="Heading2Char">
    <w:name w:val="Heading 2 Char"/>
    <w:aliases w:val="Otsikko_toka 1.1 Char"/>
    <w:basedOn w:val="DefaultParagraphFont"/>
    <w:link w:val="Heading2"/>
    <w:uiPriority w:val="99"/>
    <w:semiHidden/>
    <w:locked/>
    <w:rsid w:val="009318E8"/>
    <w:rPr>
      <w:rFonts w:ascii="Cambria" w:hAnsi="Cambria" w:cs="Times New Roman"/>
      <w:b/>
      <w:bCs/>
      <w:i/>
      <w:iCs/>
      <w:sz w:val="28"/>
      <w:szCs w:val="28"/>
      <w:lang w:eastAsia="en-US"/>
    </w:rPr>
  </w:style>
  <w:style w:type="character" w:customStyle="1" w:styleId="Heading3Char">
    <w:name w:val="Heading 3 Char"/>
    <w:aliases w:val="Otsikko_kolmas 1.1.1 Char"/>
    <w:basedOn w:val="DefaultParagraphFont"/>
    <w:link w:val="Heading3"/>
    <w:uiPriority w:val="99"/>
    <w:semiHidden/>
    <w:locked/>
    <w:rsid w:val="009318E8"/>
    <w:rPr>
      <w:rFonts w:ascii="Cambria" w:hAnsi="Cambria" w:cs="Times New Roman"/>
      <w:b/>
      <w:bCs/>
      <w:sz w:val="26"/>
      <w:szCs w:val="26"/>
      <w:lang w:eastAsia="en-US"/>
    </w:rPr>
  </w:style>
  <w:style w:type="character" w:customStyle="1" w:styleId="Heading4Char">
    <w:name w:val="Heading 4 Char"/>
    <w:aliases w:val="Otsikko_neljas 1.1.1.1 Char"/>
    <w:basedOn w:val="DefaultParagraphFont"/>
    <w:link w:val="Heading4"/>
    <w:uiPriority w:val="99"/>
    <w:semiHidden/>
    <w:locked/>
    <w:rsid w:val="009318E8"/>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9318E8"/>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9318E8"/>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9318E8"/>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9318E8"/>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9318E8"/>
    <w:rPr>
      <w:rFonts w:ascii="Cambria" w:hAnsi="Cambria" w:cs="Times New Roman"/>
      <w:lang w:eastAsia="en-US"/>
    </w:rPr>
  </w:style>
  <w:style w:type="paragraph" w:styleId="TOC1">
    <w:name w:val="toc 1"/>
    <w:basedOn w:val="Normal"/>
    <w:next w:val="Normal"/>
    <w:autoRedefine/>
    <w:uiPriority w:val="99"/>
    <w:semiHidden/>
    <w:rsid w:val="00DA15EF"/>
  </w:style>
  <w:style w:type="paragraph" w:styleId="TOC2">
    <w:name w:val="toc 2"/>
    <w:basedOn w:val="Normal"/>
    <w:next w:val="Normal"/>
    <w:autoRedefine/>
    <w:uiPriority w:val="99"/>
    <w:semiHidden/>
    <w:rsid w:val="00DA15EF"/>
    <w:pPr>
      <w:ind w:left="200"/>
    </w:pPr>
  </w:style>
  <w:style w:type="paragraph" w:styleId="TOC3">
    <w:name w:val="toc 3"/>
    <w:basedOn w:val="Normal"/>
    <w:next w:val="Normal"/>
    <w:autoRedefine/>
    <w:uiPriority w:val="99"/>
    <w:semiHidden/>
    <w:rsid w:val="00DA15EF"/>
    <w:pPr>
      <w:ind w:left="400"/>
    </w:pPr>
  </w:style>
  <w:style w:type="paragraph" w:styleId="TOC4">
    <w:name w:val="toc 4"/>
    <w:basedOn w:val="Normal"/>
    <w:next w:val="Normal"/>
    <w:autoRedefine/>
    <w:uiPriority w:val="99"/>
    <w:semiHidden/>
    <w:rsid w:val="00DA15EF"/>
    <w:pPr>
      <w:ind w:left="600"/>
    </w:pPr>
  </w:style>
  <w:style w:type="paragraph" w:styleId="TOC5">
    <w:name w:val="toc 5"/>
    <w:basedOn w:val="Normal"/>
    <w:next w:val="Normal"/>
    <w:autoRedefine/>
    <w:uiPriority w:val="99"/>
    <w:semiHidden/>
    <w:rsid w:val="00DA15EF"/>
    <w:pPr>
      <w:ind w:left="800"/>
    </w:pPr>
  </w:style>
  <w:style w:type="paragraph" w:styleId="TOC6">
    <w:name w:val="toc 6"/>
    <w:basedOn w:val="Normal"/>
    <w:next w:val="Normal"/>
    <w:autoRedefine/>
    <w:uiPriority w:val="99"/>
    <w:semiHidden/>
    <w:rsid w:val="00DA15EF"/>
    <w:pPr>
      <w:ind w:left="1000"/>
    </w:pPr>
  </w:style>
  <w:style w:type="paragraph" w:styleId="TOC7">
    <w:name w:val="toc 7"/>
    <w:basedOn w:val="Normal"/>
    <w:next w:val="Normal"/>
    <w:autoRedefine/>
    <w:uiPriority w:val="99"/>
    <w:semiHidden/>
    <w:rsid w:val="00DA15EF"/>
    <w:pPr>
      <w:ind w:left="1200"/>
    </w:pPr>
  </w:style>
  <w:style w:type="paragraph" w:styleId="TOC8">
    <w:name w:val="toc 8"/>
    <w:basedOn w:val="Normal"/>
    <w:next w:val="Normal"/>
    <w:autoRedefine/>
    <w:uiPriority w:val="99"/>
    <w:semiHidden/>
    <w:rsid w:val="00DA15EF"/>
    <w:pPr>
      <w:ind w:left="1400"/>
    </w:pPr>
  </w:style>
  <w:style w:type="paragraph" w:styleId="TOC9">
    <w:name w:val="toc 9"/>
    <w:basedOn w:val="Normal"/>
    <w:next w:val="Normal"/>
    <w:autoRedefine/>
    <w:uiPriority w:val="99"/>
    <w:semiHidden/>
    <w:rsid w:val="00DA15EF"/>
    <w:pPr>
      <w:ind w:left="1600"/>
    </w:pPr>
  </w:style>
  <w:style w:type="paragraph" w:styleId="Footer">
    <w:name w:val="footer"/>
    <w:basedOn w:val="Normal"/>
    <w:link w:val="FooterChar"/>
    <w:uiPriority w:val="99"/>
    <w:semiHidden/>
    <w:rsid w:val="00DA15EF"/>
    <w:pPr>
      <w:tabs>
        <w:tab w:val="center" w:pos="4320"/>
        <w:tab w:val="right" w:pos="8640"/>
      </w:tabs>
    </w:pPr>
  </w:style>
  <w:style w:type="character" w:customStyle="1" w:styleId="FooterChar">
    <w:name w:val="Footer Char"/>
    <w:basedOn w:val="DefaultParagraphFont"/>
    <w:link w:val="Footer"/>
    <w:uiPriority w:val="99"/>
    <w:semiHidden/>
    <w:locked/>
    <w:rsid w:val="009318E8"/>
    <w:rPr>
      <w:rFonts w:cs="Times New Roman"/>
      <w:sz w:val="20"/>
      <w:szCs w:val="20"/>
      <w:lang w:eastAsia="en-US"/>
    </w:rPr>
  </w:style>
  <w:style w:type="character" w:styleId="PageNumber">
    <w:name w:val="page number"/>
    <w:basedOn w:val="DefaultParagraphFont"/>
    <w:uiPriority w:val="99"/>
    <w:semiHidden/>
    <w:rsid w:val="00DA15EF"/>
    <w:rPr>
      <w:rFonts w:cs="Times New Roman"/>
    </w:rPr>
  </w:style>
  <w:style w:type="paragraph" w:styleId="DocumentMap">
    <w:name w:val="Document Map"/>
    <w:basedOn w:val="Normal"/>
    <w:link w:val="DocumentMapChar"/>
    <w:uiPriority w:val="99"/>
    <w:semiHidden/>
    <w:rsid w:val="00DA15E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9318E8"/>
    <w:rPr>
      <w:rFonts w:cs="Times New Roman"/>
      <w:sz w:val="2"/>
      <w:lang w:eastAsia="en-US"/>
    </w:rPr>
  </w:style>
  <w:style w:type="paragraph" w:styleId="Title">
    <w:name w:val="Title"/>
    <w:basedOn w:val="Normal"/>
    <w:link w:val="TitleChar"/>
    <w:uiPriority w:val="99"/>
    <w:qFormat/>
    <w:rsid w:val="00DA15EF"/>
    <w:pPr>
      <w:spacing w:before="240" w:after="60"/>
      <w:jc w:val="center"/>
      <w:outlineLvl w:val="0"/>
    </w:pPr>
    <w:rPr>
      <w:rFonts w:ascii="Arial" w:hAnsi="Arial"/>
      <w:b/>
      <w:kern w:val="28"/>
      <w:sz w:val="32"/>
    </w:rPr>
  </w:style>
  <w:style w:type="character" w:customStyle="1" w:styleId="TitleChar">
    <w:name w:val="Title Char"/>
    <w:basedOn w:val="DefaultParagraphFont"/>
    <w:link w:val="Title"/>
    <w:uiPriority w:val="99"/>
    <w:locked/>
    <w:rsid w:val="009318E8"/>
    <w:rPr>
      <w:rFonts w:ascii="Cambria" w:hAnsi="Cambria" w:cs="Times New Roman"/>
      <w:b/>
      <w:bCs/>
      <w:kern w:val="28"/>
      <w:sz w:val="32"/>
      <w:szCs w:val="32"/>
      <w:lang w:eastAsia="en-US"/>
    </w:rPr>
  </w:style>
  <w:style w:type="paragraph" w:styleId="Header">
    <w:name w:val="header"/>
    <w:basedOn w:val="Normal"/>
    <w:link w:val="HeaderChar"/>
    <w:uiPriority w:val="99"/>
    <w:semiHidden/>
    <w:rsid w:val="00DA15EF"/>
    <w:pPr>
      <w:tabs>
        <w:tab w:val="center" w:pos="4320"/>
        <w:tab w:val="right" w:pos="8640"/>
      </w:tabs>
    </w:pPr>
  </w:style>
  <w:style w:type="character" w:customStyle="1" w:styleId="HeaderChar">
    <w:name w:val="Header Char"/>
    <w:basedOn w:val="DefaultParagraphFont"/>
    <w:link w:val="Header"/>
    <w:uiPriority w:val="99"/>
    <w:semiHidden/>
    <w:locked/>
    <w:rsid w:val="009318E8"/>
    <w:rPr>
      <w:rFonts w:cs="Times New Roman"/>
      <w:sz w:val="20"/>
      <w:szCs w:val="20"/>
      <w:lang w:eastAsia="en-US"/>
    </w:rPr>
  </w:style>
  <w:style w:type="paragraph" w:styleId="Subtitle">
    <w:name w:val="Subtitle"/>
    <w:basedOn w:val="Normal"/>
    <w:link w:val="SubtitleChar"/>
    <w:uiPriority w:val="99"/>
    <w:qFormat/>
    <w:rsid w:val="00DA15EF"/>
    <w:pPr>
      <w:jc w:val="center"/>
    </w:pPr>
    <w:rPr>
      <w:rFonts w:ascii="Arial" w:hAnsi="Arial" w:cs="Arial"/>
      <w:b/>
      <w:bCs/>
      <w:sz w:val="32"/>
    </w:rPr>
  </w:style>
  <w:style w:type="character" w:customStyle="1" w:styleId="SubtitleChar">
    <w:name w:val="Subtitle Char"/>
    <w:basedOn w:val="DefaultParagraphFont"/>
    <w:link w:val="Subtitle"/>
    <w:uiPriority w:val="99"/>
    <w:locked/>
    <w:rsid w:val="009318E8"/>
    <w:rPr>
      <w:rFonts w:ascii="Cambria" w:hAnsi="Cambria" w:cs="Times New Roman"/>
      <w:sz w:val="24"/>
      <w:szCs w:val="24"/>
      <w:lang w:eastAsia="en-US"/>
    </w:rPr>
  </w:style>
  <w:style w:type="paragraph" w:customStyle="1" w:styleId="NormalBulleted">
    <w:name w:val="Normal Bulleted"/>
    <w:basedOn w:val="Normal"/>
    <w:uiPriority w:val="99"/>
    <w:rsid w:val="00DA15EF"/>
    <w:pPr>
      <w:numPr>
        <w:numId w:val="11"/>
      </w:numPr>
      <w:spacing w:before="240"/>
    </w:pPr>
    <w:rPr>
      <w:sz w:val="24"/>
    </w:rPr>
  </w:style>
  <w:style w:type="character" w:styleId="Hyperlink">
    <w:name w:val="Hyperlink"/>
    <w:basedOn w:val="DefaultParagraphFont"/>
    <w:uiPriority w:val="99"/>
    <w:semiHidden/>
    <w:rsid w:val="00DA15EF"/>
    <w:rPr>
      <w:rFonts w:cs="Times New Roman"/>
      <w:color w:val="0000FF"/>
      <w:u w:val="single"/>
    </w:rPr>
  </w:style>
  <w:style w:type="paragraph" w:customStyle="1" w:styleId="StylexmlesimerkkiLeft4cm">
    <w:name w:val="Style xml esimerkki + Left:  4 cm"/>
    <w:basedOn w:val="Normal"/>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FollowedHyperlink">
    <w:name w:val="FollowedHyperlink"/>
    <w:basedOn w:val="DefaultParagraphFont"/>
    <w:uiPriority w:val="99"/>
    <w:semiHidden/>
    <w:rsid w:val="00DA15EF"/>
    <w:rPr>
      <w:rFonts w:cs="Times New Roman"/>
      <w:color w:val="800080"/>
      <w:u w:val="single"/>
    </w:rPr>
  </w:style>
  <w:style w:type="paragraph" w:styleId="BalloonText">
    <w:name w:val="Balloon Text"/>
    <w:basedOn w:val="Normal"/>
    <w:link w:val="BalloonTextChar"/>
    <w:uiPriority w:val="99"/>
    <w:semiHidden/>
    <w:rsid w:val="00D840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BodyText">
    <w:name w:val="Body Text"/>
    <w:aliases w:val="Leipäteksti  vas 23mm"/>
    <w:basedOn w:val="Normal"/>
    <w:next w:val="Normal"/>
    <w:link w:val="BodyTextChar"/>
    <w:uiPriority w:val="99"/>
    <w:rsid w:val="00BC0EE5"/>
    <w:pPr>
      <w:widowControl w:val="0"/>
      <w:ind w:left="1304" w:right="1021"/>
    </w:pPr>
    <w:rPr>
      <w:sz w:val="22"/>
      <w:szCs w:val="22"/>
      <w:lang w:eastAsia="fi-FI"/>
    </w:rPr>
  </w:style>
  <w:style w:type="character" w:customStyle="1" w:styleId="BodyTextChar">
    <w:name w:val="Body Text Char"/>
    <w:aliases w:val="Leipäteksti  vas 23mm Char"/>
    <w:basedOn w:val="DefaultParagraphFont"/>
    <w:link w:val="BodyText"/>
    <w:uiPriority w:val="99"/>
    <w:locked/>
    <w:rsid w:val="00BC0EE5"/>
    <w:rPr>
      <w:rFonts w:cs="Times New Roman"/>
      <w:sz w:val="22"/>
      <w:szCs w:val="22"/>
      <w:lang w:val="fi-FI" w:eastAsia="fi-FI" w:bidi="ar-SA"/>
    </w:rPr>
  </w:style>
  <w:style w:type="character" w:styleId="CommentReference">
    <w:name w:val="annotation reference"/>
    <w:basedOn w:val="DefaultParagraphFont"/>
    <w:uiPriority w:val="99"/>
    <w:semiHidden/>
    <w:rsid w:val="001D571B"/>
    <w:rPr>
      <w:rFonts w:cs="Times New Roman"/>
      <w:sz w:val="16"/>
      <w:szCs w:val="16"/>
    </w:rPr>
  </w:style>
  <w:style w:type="paragraph" w:styleId="CommentText">
    <w:name w:val="annotation text"/>
    <w:basedOn w:val="Normal"/>
    <w:link w:val="CommentTextChar"/>
    <w:uiPriority w:val="99"/>
    <w:semiHidden/>
    <w:rsid w:val="001D571B"/>
  </w:style>
  <w:style w:type="character" w:customStyle="1" w:styleId="CommentTextChar">
    <w:name w:val="Comment Text Char"/>
    <w:basedOn w:val="DefaultParagraphFont"/>
    <w:link w:val="CommentText"/>
    <w:uiPriority w:val="99"/>
    <w:semiHidden/>
    <w:locked/>
    <w:rsid w:val="001D571B"/>
    <w:rPr>
      <w:rFonts w:cs="Times New Roman"/>
      <w:lang w:val="fi-FI"/>
    </w:rPr>
  </w:style>
  <w:style w:type="paragraph" w:styleId="CommentSubject">
    <w:name w:val="annotation subject"/>
    <w:basedOn w:val="CommentText"/>
    <w:next w:val="CommentText"/>
    <w:link w:val="CommentSubjectChar"/>
    <w:uiPriority w:val="99"/>
    <w:semiHidden/>
    <w:rsid w:val="003E12AC"/>
    <w:rPr>
      <w:b/>
      <w:bCs/>
    </w:rPr>
  </w:style>
  <w:style w:type="character" w:customStyle="1" w:styleId="CommentSubjectChar">
    <w:name w:val="Comment Subject Char"/>
    <w:basedOn w:val="CommentTextChar"/>
    <w:link w:val="CommentSubject"/>
    <w:uiPriority w:val="99"/>
    <w:semiHidden/>
    <w:locked/>
    <w:rsid w:val="003E12AC"/>
    <w:rPr>
      <w:b/>
      <w:bCs/>
      <w:lang w:eastAsia="en-US"/>
    </w:rPr>
  </w:style>
</w:styles>
</file>

<file path=word/webSettings.xml><?xml version="1.0" encoding="utf-8"?>
<w:webSettings xmlns:r="http://schemas.openxmlformats.org/officeDocument/2006/relationships" xmlns:w="http://schemas.openxmlformats.org/wordprocessingml/2006/main">
  <w:divs>
    <w:div w:id="18992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52</Pages>
  <Words>7870</Words>
  <Characters>-32766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subject/>
  <dc:creator>timo</dc:creator>
  <cp:keywords/>
  <dc:description/>
  <cp:lastModifiedBy>Pekka Rinne</cp:lastModifiedBy>
  <cp:revision>19</cp:revision>
  <cp:lastPrinted>2008-01-24T16:34:00Z</cp:lastPrinted>
  <dcterms:created xsi:type="dcterms:W3CDTF">2010-08-03T12:03:00Z</dcterms:created>
  <dcterms:modified xsi:type="dcterms:W3CDTF">2010-08-04T07:05:00Z</dcterms:modified>
</cp:coreProperties>
</file>