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B" w14:textId="77777777" w:rsidR="00962A31" w:rsidRPr="00962A31" w:rsidRDefault="00962A31" w:rsidP="008F4944"/>
          <w:p w14:paraId="7A1F014C" w14:textId="77777777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9264" behindDoc="0" locked="0" layoutInCell="1" allowOverlap="1" wp14:anchorId="7A1F02AE" wp14:editId="7A1F02AF">
                  <wp:simplePos x="1037230" y="1296537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275200" cy="828000"/>
                  <wp:effectExtent l="0" t="0" r="0" b="0"/>
                  <wp:wrapNone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anTa_FI_RGB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03F45115" w:rsidR="007B62FD" w:rsidRPr="00A00505" w:rsidRDefault="006926EC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Ensihoitokertomus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29314AD9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0" w:author="Timo Kaskinen" w:date="2021-01-31T18:51:00Z">
              <w:r w:rsidR="00960F98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1.20</w:t>
              </w:r>
            </w:ins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3E8A0074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1" w:author="Timo Kaskinen" w:date="2021-05-11T08:38:00Z">
              <w:r w:rsidR="00847692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11.5.2021</w:t>
              </w:r>
            </w:ins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5E125B1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85F72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1.2.246.777.11.2017.7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5CE62B6D" w:rsidR="007B62FD" w:rsidRPr="00754D15" w:rsidRDefault="007B62FD" w:rsidP="00862982">
            <w:pPr>
              <w:pStyle w:val="Eivli"/>
              <w:jc w:val="right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p w14:paraId="7A1F017A" w14:textId="77777777" w:rsidR="00AE0D2A" w:rsidRDefault="00AB4182" w:rsidP="00AE0334">
      <w:r w:rsidRPr="00BB0D12">
        <w:lastRenderedPageBreak/>
        <w:t>SISÄLLYSLUETTELO</w:t>
      </w:r>
    </w:p>
    <w:p w14:paraId="040747DD" w14:textId="77777777" w:rsidR="00362D75" w:rsidRPr="001C7602" w:rsidRDefault="00362D75" w:rsidP="00AE0334">
      <w:pPr>
        <w:rPr>
          <w:sz w:val="14"/>
        </w:rPr>
      </w:pPr>
    </w:p>
    <w:p w14:paraId="66254009" w14:textId="0650149B" w:rsidR="00B51613" w:rsidRDefault="006D0B5A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16776239" w:history="1">
        <w:r w:rsidR="00B51613" w:rsidRPr="00185607">
          <w:rPr>
            <w:rStyle w:val="Hyperlinkki"/>
            <w:noProof/>
          </w:rPr>
          <w:t>1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JOHDANTO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_Toc16776239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3E1689AA" w14:textId="1FBCEAFB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0" w:history="1">
        <w:r w:rsidR="00B51613" w:rsidRPr="00185607">
          <w:rPr>
            <w:rStyle w:val="Hyperlinkki"/>
            <w:noProof/>
          </w:rPr>
          <w:t>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Työn tausta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01AC03EC" w14:textId="68491F71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1" w:history="1">
        <w:r w:rsidR="00B51613" w:rsidRPr="00185607">
          <w:rPr>
            <w:rStyle w:val="Hyperlinkki"/>
            <w:noProof/>
          </w:rPr>
          <w:t>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Määrittelyn tavoite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3F1F1AF3" w14:textId="6C0290F4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2" w:history="1">
        <w:r w:rsidR="00B51613" w:rsidRPr="00185607">
          <w:rPr>
            <w:rStyle w:val="Hyperlinkki"/>
            <w:noProof/>
          </w:rPr>
          <w:t>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Tietosisältömäärittely ja kenttäkoodisto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2759A82F" w14:textId="04E5475A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3" w:history="1">
        <w:r w:rsidR="00B51613" w:rsidRPr="00185607">
          <w:rPr>
            <w:rStyle w:val="Hyperlinkki"/>
            <w:noProof/>
          </w:rPr>
          <w:t>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Käytetty notaatio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</w:t>
        </w:r>
        <w:r w:rsidR="00B51613">
          <w:rPr>
            <w:noProof/>
            <w:webHidden/>
          </w:rPr>
          <w:fldChar w:fldCharType="end"/>
        </w:r>
      </w:hyperlink>
    </w:p>
    <w:p w14:paraId="3595DDA1" w14:textId="41D373AF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4" w:history="1">
        <w:r w:rsidR="00B51613" w:rsidRPr="00185607">
          <w:rPr>
            <w:rStyle w:val="Hyperlinkki"/>
            <w:noProof/>
          </w:rPr>
          <w:t>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Viitatut määrittelyt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9</w:t>
        </w:r>
        <w:r w:rsidR="00B51613">
          <w:rPr>
            <w:noProof/>
            <w:webHidden/>
          </w:rPr>
          <w:fldChar w:fldCharType="end"/>
        </w:r>
      </w:hyperlink>
    </w:p>
    <w:p w14:paraId="51643910" w14:textId="20D4860D" w:rsidR="00B51613" w:rsidRDefault="00847692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245" w:history="1">
        <w:r w:rsidR="00B51613" w:rsidRPr="00185607">
          <w:rPr>
            <w:rStyle w:val="Hyperlinkki"/>
            <w:noProof/>
          </w:rPr>
          <w:t>2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ASIAKIRJARAKENNE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11</w:t>
        </w:r>
        <w:r w:rsidR="00B51613">
          <w:rPr>
            <w:noProof/>
            <w:webHidden/>
          </w:rPr>
          <w:fldChar w:fldCharType="end"/>
        </w:r>
      </w:hyperlink>
    </w:p>
    <w:p w14:paraId="0CEDF0E9" w14:textId="580561B6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6" w:history="1">
        <w:r w:rsidR="00B51613" w:rsidRPr="00185607">
          <w:rPr>
            <w:rStyle w:val="Hyperlinkki"/>
            <w:noProof/>
          </w:rPr>
          <w:t>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Perusrakenne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11</w:t>
        </w:r>
        <w:r w:rsidR="00B51613">
          <w:rPr>
            <w:noProof/>
            <w:webHidden/>
          </w:rPr>
          <w:fldChar w:fldCharType="end"/>
        </w:r>
      </w:hyperlink>
    </w:p>
    <w:p w14:paraId="1F3FC2CF" w14:textId="4EDCD6A9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7" w:history="1">
        <w:r w:rsidR="00B51613" w:rsidRPr="00185607">
          <w:rPr>
            <w:rStyle w:val="Hyperlinkki"/>
            <w:noProof/>
          </w:rPr>
          <w:t>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Header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16</w:t>
        </w:r>
        <w:r w:rsidR="00B51613">
          <w:rPr>
            <w:noProof/>
            <w:webHidden/>
          </w:rPr>
          <w:fldChar w:fldCharType="end"/>
        </w:r>
      </w:hyperlink>
    </w:p>
    <w:p w14:paraId="6C214076" w14:textId="22FB9B59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8" w:history="1">
        <w:r w:rsidR="00B51613" w:rsidRPr="00185607">
          <w:rPr>
            <w:rStyle w:val="Hyperlinkki"/>
            <w:noProof/>
          </w:rPr>
          <w:t>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Ensihoitokertomus – näkymä/merkintä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16</w:t>
        </w:r>
        <w:r w:rsidR="00B51613">
          <w:rPr>
            <w:noProof/>
            <w:webHidden/>
          </w:rPr>
          <w:fldChar w:fldCharType="end"/>
        </w:r>
      </w:hyperlink>
    </w:p>
    <w:p w14:paraId="52B2D0B9" w14:textId="3B9D62F7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9" w:history="1">
        <w:r w:rsidR="00B51613" w:rsidRPr="00185607">
          <w:rPr>
            <w:rStyle w:val="Hyperlinkki"/>
            <w:noProof/>
          </w:rPr>
          <w:t>2.4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välitallennus potilastiedon arkistoon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18</w:t>
        </w:r>
        <w:r w:rsidR="00B51613">
          <w:rPr>
            <w:noProof/>
            <w:webHidden/>
          </w:rPr>
          <w:fldChar w:fldCharType="end"/>
        </w:r>
      </w:hyperlink>
    </w:p>
    <w:p w14:paraId="30FE2BBD" w14:textId="4A66AE22" w:rsidR="00B51613" w:rsidRDefault="00847692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250" w:history="1">
        <w:r w:rsidR="00B51613" w:rsidRPr="00185607">
          <w:rPr>
            <w:rStyle w:val="Hyperlinkki"/>
            <w:noProof/>
          </w:rPr>
          <w:t>3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TIETORYHMÄT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21E0C608" w14:textId="12066BC5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1" w:history="1">
        <w:r w:rsidR="00B51613" w:rsidRPr="00185607">
          <w:rPr>
            <w:rStyle w:val="Hyperlinkki"/>
            <w:noProof/>
          </w:rPr>
          <w:t>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Ensihoitotehtävän perustiedot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4719E89D" w14:textId="15269DC5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2" w:history="1">
        <w:r w:rsidR="00B51613" w:rsidRPr="00185607">
          <w:rPr>
            <w:rStyle w:val="Hyperlinkki"/>
            <w:noProof/>
          </w:rPr>
          <w:t>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Ensihoitotehtävän perustiedot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47FDA25B" w14:textId="44A318A9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3" w:history="1">
        <w:r w:rsidR="00B51613" w:rsidRPr="00185607">
          <w:rPr>
            <w:rStyle w:val="Hyperlinkki"/>
            <w:noProof/>
          </w:rPr>
          <w:t>3.1.1.1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Tehtävänumero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684A564C" w14:textId="54E17B47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4" w:history="1">
        <w:r w:rsidR="00B51613" w:rsidRPr="00185607">
          <w:rPr>
            <w:rStyle w:val="Hyperlinkki"/>
            <w:noProof/>
          </w:rPr>
          <w:t>3.1.1.1.1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Tehtävän antaja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21</w:t>
        </w:r>
        <w:r w:rsidR="00B51613">
          <w:rPr>
            <w:noProof/>
            <w:webHidden/>
          </w:rPr>
          <w:fldChar w:fldCharType="end"/>
        </w:r>
      </w:hyperlink>
    </w:p>
    <w:p w14:paraId="06DD8844" w14:textId="3A84327F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5" w:history="1">
        <w:r w:rsidR="00B51613" w:rsidRPr="00185607">
          <w:rPr>
            <w:rStyle w:val="Hyperlinkki"/>
            <w:noProof/>
          </w:rPr>
          <w:t>3.1.1.1.2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Puhelun kytkeytyminen 112-järjestelmään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21</w:t>
        </w:r>
        <w:r w:rsidR="00B51613">
          <w:rPr>
            <w:noProof/>
            <w:webHidden/>
          </w:rPr>
          <w:fldChar w:fldCharType="end"/>
        </w:r>
      </w:hyperlink>
    </w:p>
    <w:p w14:paraId="7BC14655" w14:textId="6277F9C4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6" w:history="1">
        <w:r w:rsidR="00B51613" w:rsidRPr="00185607">
          <w:rPr>
            <w:rStyle w:val="Hyperlinkki"/>
            <w:noProof/>
          </w:rPr>
          <w:t>3.1.1.1.3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112-puhelun alku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40B41C78" w14:textId="4E0985F9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7" w:history="1">
        <w:r w:rsidR="00B51613" w:rsidRPr="00185607">
          <w:rPr>
            <w:rStyle w:val="Hyperlinkki"/>
            <w:noProof/>
          </w:rPr>
          <w:t>3.1.1.2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Kohteen osoite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58B50F85" w14:textId="5BE5EA83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8" w:history="1">
        <w:r w:rsidR="00B51613" w:rsidRPr="00185607">
          <w:rPr>
            <w:rStyle w:val="Hyperlinkki"/>
            <w:noProof/>
          </w:rPr>
          <w:t>3.1.1.3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Kohteen kuvaus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352138AF" w14:textId="7B9F76DD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0" w:history="1">
        <w:r w:rsidR="00B51613" w:rsidRPr="00185607">
          <w:rPr>
            <w:rStyle w:val="Hyperlinkki"/>
            <w:noProof/>
          </w:rPr>
          <w:t>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Ensihoitopalvelun yksikkö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56886378" w14:textId="5A7E6434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1" w:history="1">
        <w:r w:rsidR="00B51613" w:rsidRPr="00185607">
          <w:rPr>
            <w:rStyle w:val="Hyperlinkki"/>
            <w:noProof/>
          </w:rPr>
          <w:t>3.2.1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Ensihoitopalvelun yksikkö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23</w:t>
        </w:r>
        <w:r w:rsidR="00B51613">
          <w:rPr>
            <w:noProof/>
            <w:webHidden/>
          </w:rPr>
          <w:fldChar w:fldCharType="end"/>
        </w:r>
      </w:hyperlink>
    </w:p>
    <w:p w14:paraId="495CE0E3" w14:textId="2AF06090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2" w:history="1">
        <w:r w:rsidR="00B51613" w:rsidRPr="00185607">
          <w:rPr>
            <w:rStyle w:val="Hyperlinkki"/>
            <w:noProof/>
          </w:rPr>
          <w:t>3.2.1.1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Yksikön kutsutunnus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23</w:t>
        </w:r>
        <w:r w:rsidR="00B51613">
          <w:rPr>
            <w:noProof/>
            <w:webHidden/>
          </w:rPr>
          <w:fldChar w:fldCharType="end"/>
        </w:r>
      </w:hyperlink>
    </w:p>
    <w:p w14:paraId="0B2C4CB2" w14:textId="526B1D52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3" w:history="1">
        <w:r w:rsidR="00B51613" w:rsidRPr="00185607">
          <w:rPr>
            <w:rStyle w:val="Hyperlinkki"/>
            <w:noProof/>
          </w:rPr>
          <w:t>3.2.1.2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Ensihoitoyksikön jäsenet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3D86EF2D" w14:textId="62FC8AF4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4" w:history="1">
        <w:r w:rsidR="00B51613" w:rsidRPr="00185607">
          <w:rPr>
            <w:rStyle w:val="Hyperlinkki"/>
            <w:noProof/>
          </w:rPr>
          <w:t>3.2.1.2.1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Rooli ensihoitotehtävän aikana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7C92791F" w14:textId="4C8BA8FC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5" w:history="1">
        <w:r w:rsidR="00B51613" w:rsidRPr="00185607">
          <w:rPr>
            <w:rStyle w:val="Hyperlinkki"/>
            <w:noProof/>
          </w:rPr>
          <w:t>3.2.1.3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Ensihoitoyksikön tehtävätiedot, ajat ja viiveet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1A3D8A0F" w14:textId="58619388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6" w:history="1">
        <w:r w:rsidR="00B51613" w:rsidRPr="00185607">
          <w:rPr>
            <w:rStyle w:val="Hyperlinkki"/>
            <w:noProof/>
          </w:rPr>
          <w:t>3.2.1.3.1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Tehtävälaji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25</w:t>
        </w:r>
        <w:r w:rsidR="00B51613">
          <w:rPr>
            <w:noProof/>
            <w:webHidden/>
          </w:rPr>
          <w:fldChar w:fldCharType="end"/>
        </w:r>
      </w:hyperlink>
    </w:p>
    <w:p w14:paraId="45E6153A" w14:textId="139C6FA1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7" w:history="1">
        <w:r w:rsidR="00B51613" w:rsidRPr="00185607">
          <w:rPr>
            <w:rStyle w:val="Hyperlinkki"/>
            <w:noProof/>
          </w:rPr>
          <w:t>3.2.1.3.2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Tehtäväkiireellisyys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26C91941" w14:textId="0552CA07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8" w:history="1">
        <w:r w:rsidR="00B51613" w:rsidRPr="00185607">
          <w:rPr>
            <w:rStyle w:val="Hyperlinkki"/>
            <w:noProof/>
          </w:rPr>
          <w:t>3.2.1.3.3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hälytetty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0BDA9B86" w14:textId="71972C47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9" w:history="1">
        <w:r w:rsidR="00B51613" w:rsidRPr="00185607">
          <w:rPr>
            <w:rStyle w:val="Hyperlinkki"/>
            <w:noProof/>
          </w:rPr>
          <w:t>3.2.1.3.4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 vastaanotettu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5C8D0D0A" w14:textId="05C14FC0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0" w:history="1">
        <w:r w:rsidR="00B51613" w:rsidRPr="00185607">
          <w:rPr>
            <w:rStyle w:val="Hyperlinkki"/>
            <w:noProof/>
          </w:rPr>
          <w:t>3.2.1.3.5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matkalla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2A3A1CAA" w14:textId="7D787A42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1" w:history="1">
        <w:r w:rsidR="00B51613" w:rsidRPr="00185607">
          <w:rPr>
            <w:rStyle w:val="Hyperlinkki"/>
            <w:noProof/>
          </w:rPr>
          <w:t>3.2.1.3.6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kohteessa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126A6C0B" w14:textId="14C3C9E4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2" w:history="1">
        <w:r w:rsidR="00B51613" w:rsidRPr="00185607">
          <w:rPr>
            <w:rStyle w:val="Hyperlinkki"/>
            <w:noProof/>
          </w:rPr>
          <w:t>3.2.1.3.7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potilaan luona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17BFA403" w14:textId="73047CB4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3" w:history="1">
        <w:r w:rsidR="00B51613" w:rsidRPr="00185607">
          <w:rPr>
            <w:rStyle w:val="Hyperlinkki"/>
            <w:noProof/>
          </w:rPr>
          <w:t>3.2.1.3.8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Hoitovastuu siirretty toiselle ensihoitoyksikölle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2E03BB8B" w14:textId="58B3B769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4" w:history="1">
        <w:r w:rsidR="00B51613" w:rsidRPr="00185607">
          <w:rPr>
            <w:rStyle w:val="Hyperlinkki"/>
            <w:noProof/>
          </w:rPr>
          <w:t>3.2.1.3.9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poistuu kohteesta tai kuljettaa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603E7CAA" w14:textId="12D4ADA8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5" w:history="1">
        <w:r w:rsidR="00B51613" w:rsidRPr="00185607">
          <w:rPr>
            <w:rStyle w:val="Hyperlinkki"/>
            <w:noProof/>
          </w:rPr>
          <w:t>3.2.1.3.10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perillä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5841764D" w14:textId="7D244A6B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6" w:history="1">
        <w:r w:rsidR="00B51613" w:rsidRPr="00185607">
          <w:rPr>
            <w:rStyle w:val="Hyperlinkki"/>
            <w:noProof/>
          </w:rPr>
          <w:t>3.2.1.3.11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Potilas luovutettu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62643B11" w14:textId="7C4D8C16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7" w:history="1">
        <w:r w:rsidR="00B51613" w:rsidRPr="00185607">
          <w:rPr>
            <w:rStyle w:val="Hyperlinkki"/>
            <w:noProof/>
          </w:rPr>
          <w:t>3.2.1.3.12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Ajan puuttumisen perustelu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3A3AE5E0" w14:textId="5EBECD3A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8" w:history="1">
        <w:r w:rsidR="00B51613" w:rsidRPr="00185607">
          <w:rPr>
            <w:rStyle w:val="Hyperlinkki"/>
            <w:noProof/>
          </w:rPr>
          <w:t>3.2.1.3.13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kohteen tavoittamisajalle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00918F08" w14:textId="345E2EF7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9" w:history="1">
        <w:r w:rsidR="00B51613" w:rsidRPr="00185607">
          <w:rPr>
            <w:rStyle w:val="Hyperlinkki"/>
            <w:noProof/>
          </w:rPr>
          <w:t>3.2.1.3.14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kohteessaoloajalle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6B28D269" w14:textId="0FFA4994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0" w:history="1">
        <w:r w:rsidR="00B51613" w:rsidRPr="00185607">
          <w:rPr>
            <w:rStyle w:val="Hyperlinkki"/>
            <w:noProof/>
          </w:rPr>
          <w:t>3.2.1.3.15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potilaan kuljetusajalle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181D024E" w14:textId="7C82595B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1" w:history="1">
        <w:r w:rsidR="00B51613" w:rsidRPr="00185607">
          <w:rPr>
            <w:rStyle w:val="Hyperlinkki"/>
            <w:noProof/>
          </w:rPr>
          <w:t>3.2.1.3.16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ajalle potilaan luovuttamisessa tai ensihoitoyksikön valmiuteen palaamisessa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2BEE289A" w14:textId="1A63F1D5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2" w:history="1">
        <w:r w:rsidR="00B51613" w:rsidRPr="00185607">
          <w:rPr>
            <w:rStyle w:val="Hyperlinkki"/>
            <w:noProof/>
          </w:rPr>
          <w:t>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yleistiedot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6A98739C" w14:textId="466857E9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3" w:history="1">
        <w:r w:rsidR="00B51613" w:rsidRPr="00185607">
          <w:rPr>
            <w:rStyle w:val="Hyperlinkki"/>
            <w:noProof/>
          </w:rPr>
          <w:t>3.3.1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yleistiedot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75981570" w14:textId="160668BC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4" w:history="1">
        <w:r w:rsidR="00B51613" w:rsidRPr="00185607">
          <w:rPr>
            <w:rStyle w:val="Hyperlinkki"/>
            <w:noProof/>
            <w:lang w:val="en-US"/>
          </w:rPr>
          <w:t>3.3.1.1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  <w:lang w:val="en-US"/>
          </w:rPr>
          <w:t>Potilaan toimintakyky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667B6DDC" w14:textId="5287534E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5" w:history="1">
        <w:r w:rsidR="00B51613" w:rsidRPr="00185607">
          <w:rPr>
            <w:rStyle w:val="Hyperlinkki"/>
            <w:noProof/>
          </w:rPr>
          <w:t>3.3.1.2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yhteyshenkilöt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28327AA6" w14:textId="1C1DA761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6" w:history="1">
        <w:r w:rsidR="00B51613" w:rsidRPr="00185607">
          <w:rPr>
            <w:rStyle w:val="Hyperlinkki"/>
            <w:noProof/>
          </w:rPr>
          <w:t>3.3.1.2.1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nimi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3397F118" w14:textId="451B2056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7" w:history="1">
        <w:r w:rsidR="00B51613" w:rsidRPr="00185607">
          <w:rPr>
            <w:rStyle w:val="Hyperlinkki"/>
            <w:noProof/>
          </w:rPr>
          <w:t>3.3.1.2.2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puhelinnumero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670907CC" w14:textId="7A0A45F2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8" w:history="1">
        <w:r w:rsidR="00B51613" w:rsidRPr="00185607">
          <w:rPr>
            <w:rStyle w:val="Hyperlinkki"/>
            <w:noProof/>
          </w:rPr>
          <w:t>3.3.1.2.3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suhde potilaaseen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607D1465" w14:textId="43415F73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9" w:history="1">
        <w:r w:rsidR="00B51613" w:rsidRPr="00185607">
          <w:rPr>
            <w:rStyle w:val="Hyperlinkki"/>
            <w:noProof/>
          </w:rPr>
          <w:t>3.4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Kyseessä on ensihoitokertomusmerkinnän väliversio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39844720" w14:textId="068F75C8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0" w:history="1">
        <w:r w:rsidR="00B51613" w:rsidRPr="00185607">
          <w:rPr>
            <w:rStyle w:val="Hyperlinkki"/>
            <w:noProof/>
          </w:rPr>
          <w:t>3.4.1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Kyseessä on ensihoitokertomusmerkinnän väliversio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22A967B3" w14:textId="1E42F123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1" w:history="1">
        <w:r w:rsidR="00B51613" w:rsidRPr="00185607">
          <w:rPr>
            <w:rStyle w:val="Hyperlinkki"/>
            <w:noProof/>
          </w:rPr>
          <w:t>3.5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Esitiedot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57FC0608" w14:textId="39BC0119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2" w:history="1">
        <w:r w:rsidR="00B51613" w:rsidRPr="00185607">
          <w:rPr>
            <w:rStyle w:val="Hyperlinkki"/>
            <w:noProof/>
          </w:rPr>
          <w:t>3.6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ja kiireellisyys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7A805019" w14:textId="2BED18BB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3" w:history="1">
        <w:r w:rsidR="00B51613" w:rsidRPr="00185607">
          <w:rPr>
            <w:rStyle w:val="Hyperlinkki"/>
            <w:noProof/>
          </w:rPr>
          <w:t>3.6.1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ja kiireellisyys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33</w:t>
        </w:r>
        <w:r w:rsidR="00B51613">
          <w:rPr>
            <w:noProof/>
            <w:webHidden/>
          </w:rPr>
          <w:fldChar w:fldCharType="end"/>
        </w:r>
      </w:hyperlink>
    </w:p>
    <w:p w14:paraId="278DBE34" w14:textId="6DF0F4DB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4" w:history="1">
        <w:r w:rsidR="00B51613" w:rsidRPr="00185607">
          <w:rPr>
            <w:rStyle w:val="Hyperlinkki"/>
            <w:noProof/>
          </w:rPr>
          <w:t>3.6.1.1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syyn pääryhmä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33</w:t>
        </w:r>
        <w:r w:rsidR="00B51613">
          <w:rPr>
            <w:noProof/>
            <w:webHidden/>
          </w:rPr>
          <w:fldChar w:fldCharType="end"/>
        </w:r>
      </w:hyperlink>
    </w:p>
    <w:p w14:paraId="03C692C2" w14:textId="25DC1F2E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5" w:history="1">
        <w:r w:rsidR="00B51613" w:rsidRPr="00185607">
          <w:rPr>
            <w:rStyle w:val="Hyperlinkki"/>
            <w:noProof/>
          </w:rPr>
          <w:t>3.6.1.1.1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Pääryhmän tukikysymysten vastaukset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73F8C2FD" w14:textId="5BFB4915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6" w:history="1">
        <w:r w:rsidR="00B51613" w:rsidRPr="00185607">
          <w:rPr>
            <w:rStyle w:val="Hyperlinkki"/>
            <w:noProof/>
          </w:rPr>
          <w:t>3.6.1.2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295D4BB0" w14:textId="2F7505C8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7" w:history="1">
        <w:r w:rsidR="00B51613" w:rsidRPr="00185607">
          <w:rPr>
            <w:rStyle w:val="Hyperlinkki"/>
            <w:noProof/>
          </w:rPr>
          <w:t>3.6.1.3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kiireellisyys (triage)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7B2D6870" w14:textId="4958F557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8" w:history="1">
        <w:r w:rsidR="00B51613" w:rsidRPr="00185607">
          <w:rPr>
            <w:rStyle w:val="Hyperlinkki"/>
            <w:noProof/>
          </w:rPr>
          <w:t>3.6.1.4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syyn tai kiireellisyyden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180C9829" w14:textId="55143CA6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9" w:history="1">
        <w:r w:rsidR="00B51613" w:rsidRPr="00185607">
          <w:rPr>
            <w:rStyle w:val="Hyperlinkki"/>
            <w:noProof/>
          </w:rPr>
          <w:t>3.6.1.5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ilmoittama oire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36361FF5" w14:textId="4A09D3CD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0" w:history="1">
        <w:r w:rsidR="00B51613" w:rsidRPr="00185607">
          <w:rPr>
            <w:rStyle w:val="Hyperlinkki"/>
            <w:noProof/>
          </w:rPr>
          <w:t>3.6.1.5.1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Oireen kesto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5574C348" w14:textId="60312145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1" w:history="1">
        <w:r w:rsidR="00B51613" w:rsidRPr="00185607">
          <w:rPr>
            <w:rStyle w:val="Hyperlinkki"/>
            <w:noProof/>
          </w:rPr>
          <w:t>3.6.1.6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toteuttamisen esteet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7B7493B8" w14:textId="5493F03F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2" w:history="1">
        <w:r w:rsidR="00B51613" w:rsidRPr="00185607">
          <w:rPr>
            <w:rStyle w:val="Hyperlinkki"/>
            <w:noProof/>
          </w:rPr>
          <w:t>3.7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4253EFA2" w14:textId="6F51538B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3" w:history="1">
        <w:r w:rsidR="00B51613" w:rsidRPr="00185607">
          <w:rPr>
            <w:rStyle w:val="Hyperlinkki"/>
            <w:noProof/>
          </w:rPr>
          <w:t>3.7.1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36</w:t>
        </w:r>
        <w:r w:rsidR="00B51613">
          <w:rPr>
            <w:noProof/>
            <w:webHidden/>
          </w:rPr>
          <w:fldChar w:fldCharType="end"/>
        </w:r>
      </w:hyperlink>
    </w:p>
    <w:p w14:paraId="291CE202" w14:textId="66547688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4" w:history="1">
        <w:r w:rsidR="00B51613" w:rsidRPr="00185607">
          <w:rPr>
            <w:rStyle w:val="Hyperlinkki"/>
            <w:noProof/>
          </w:rPr>
          <w:t>3.7.1.1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Hoito-ohjeen muoto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36</w:t>
        </w:r>
        <w:r w:rsidR="00B51613">
          <w:rPr>
            <w:noProof/>
            <w:webHidden/>
          </w:rPr>
          <w:fldChar w:fldCharType="end"/>
        </w:r>
      </w:hyperlink>
    </w:p>
    <w:p w14:paraId="54173D7E" w14:textId="32B0A395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5" w:history="1">
        <w:r w:rsidR="00B51613" w:rsidRPr="00185607">
          <w:rPr>
            <w:rStyle w:val="Hyperlinkki"/>
            <w:noProof/>
          </w:rPr>
          <w:t>3.7.1.1.1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37</w:t>
        </w:r>
        <w:r w:rsidR="00B51613">
          <w:rPr>
            <w:noProof/>
            <w:webHidden/>
          </w:rPr>
          <w:fldChar w:fldCharType="end"/>
        </w:r>
      </w:hyperlink>
    </w:p>
    <w:p w14:paraId="1A9EF1A7" w14:textId="0DEBB4D2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6" w:history="1">
        <w:r w:rsidR="00B51613" w:rsidRPr="00185607">
          <w:rPr>
            <w:rStyle w:val="Hyperlinkki"/>
            <w:noProof/>
          </w:rPr>
          <w:t>3.7.1.1.2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Hoito-ohjeen sisältö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37</w:t>
        </w:r>
        <w:r w:rsidR="00B51613">
          <w:rPr>
            <w:noProof/>
            <w:webHidden/>
          </w:rPr>
          <w:fldChar w:fldCharType="end"/>
        </w:r>
      </w:hyperlink>
    </w:p>
    <w:p w14:paraId="5EA95634" w14:textId="06522854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7" w:history="1">
        <w:r w:rsidR="00B51613" w:rsidRPr="00185607">
          <w:rPr>
            <w:rStyle w:val="Hyperlinkki"/>
            <w:noProof/>
          </w:rPr>
          <w:t>3.8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38</w:t>
        </w:r>
        <w:r w:rsidR="00B51613">
          <w:rPr>
            <w:noProof/>
            <w:webHidden/>
          </w:rPr>
          <w:fldChar w:fldCharType="end"/>
        </w:r>
      </w:hyperlink>
    </w:p>
    <w:p w14:paraId="215CEE1F" w14:textId="38E8256B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8" w:history="1">
        <w:r w:rsidR="00B51613" w:rsidRPr="00185607">
          <w:rPr>
            <w:rStyle w:val="Hyperlinkki"/>
            <w:noProof/>
          </w:rPr>
          <w:t>3.8.1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Vammautumistiedot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0527DDF4" w14:textId="0897082E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9" w:history="1">
        <w:r w:rsidR="00B51613" w:rsidRPr="00185607">
          <w:rPr>
            <w:rStyle w:val="Hyperlinkki"/>
            <w:noProof/>
          </w:rPr>
          <w:t>3.8.1.1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Vammapotilas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657A8014" w14:textId="6B5B8236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0" w:history="1">
        <w:r w:rsidR="00B51613" w:rsidRPr="00185607">
          <w:rPr>
            <w:rStyle w:val="Hyperlinkki"/>
            <w:noProof/>
          </w:rPr>
          <w:t>3.8.1.2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Vammamekanismi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27906013" w14:textId="47747C78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1" w:history="1">
        <w:r w:rsidR="00B51613" w:rsidRPr="00185607">
          <w:rPr>
            <w:rStyle w:val="Hyperlinkki"/>
            <w:noProof/>
          </w:rPr>
          <w:t>3.8.1.3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Vammautumisen riskitekijät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68C28673" w14:textId="03B657FC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2" w:history="1">
        <w:r w:rsidR="00B51613" w:rsidRPr="00185607">
          <w:rPr>
            <w:rStyle w:val="Hyperlinkki"/>
            <w:noProof/>
          </w:rPr>
          <w:t>3.8.1.4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paikka onnettomuusajoneuvossa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09ACE9E9" w14:textId="57E519DA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3" w:history="1">
        <w:r w:rsidR="00B51613" w:rsidRPr="00185607">
          <w:rPr>
            <w:rStyle w:val="Hyperlinkki"/>
            <w:noProof/>
          </w:rPr>
          <w:t>3.8.1.5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käyttämä turvaväline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499633FC" w14:textId="3167D3B0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4" w:history="1">
        <w:r w:rsidR="00B51613" w:rsidRPr="00185607">
          <w:rPr>
            <w:rStyle w:val="Hyperlinkki"/>
            <w:noProof/>
          </w:rPr>
          <w:t>3.8.1.6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Turvatyynyjen käyttö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2255280F" w14:textId="48E5AD85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5" w:history="1">
        <w:r w:rsidR="00B51613" w:rsidRPr="00185607">
          <w:rPr>
            <w:rStyle w:val="Hyperlinkki"/>
            <w:noProof/>
          </w:rPr>
          <w:t>3.8.1.7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Putoamiskorkeus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37EE954D" w14:textId="246DEFA3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6" w:history="1">
        <w:r w:rsidR="00B51613" w:rsidRPr="00185607">
          <w:rPr>
            <w:rStyle w:val="Hyperlinkki"/>
            <w:noProof/>
          </w:rPr>
          <w:t>3.9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status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41</w:t>
        </w:r>
        <w:r w:rsidR="00B51613">
          <w:rPr>
            <w:noProof/>
            <w:webHidden/>
          </w:rPr>
          <w:fldChar w:fldCharType="end"/>
        </w:r>
      </w:hyperlink>
    </w:p>
    <w:p w14:paraId="56E27A3F" w14:textId="7E75296B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7" w:history="1">
        <w:r w:rsidR="00B51613" w:rsidRPr="00185607">
          <w:rPr>
            <w:rStyle w:val="Hyperlinkki"/>
            <w:noProof/>
          </w:rPr>
          <w:t>3.9.1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Ensiarvio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43</w:t>
        </w:r>
        <w:r w:rsidR="00B51613">
          <w:rPr>
            <w:noProof/>
            <w:webHidden/>
          </w:rPr>
          <w:fldChar w:fldCharType="end"/>
        </w:r>
      </w:hyperlink>
    </w:p>
    <w:p w14:paraId="4978A378" w14:textId="3219F90E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8" w:history="1">
        <w:r w:rsidR="00B51613" w:rsidRPr="00185607">
          <w:rPr>
            <w:rStyle w:val="Hyperlinkki"/>
            <w:noProof/>
          </w:rPr>
          <w:t>3.9.2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Painoarvio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3424119B" w14:textId="4B0BC78B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9" w:history="1">
        <w:r w:rsidR="00B51613" w:rsidRPr="00185607">
          <w:rPr>
            <w:rStyle w:val="Hyperlinkki"/>
            <w:noProof/>
          </w:rPr>
          <w:t>3.9.3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Ihon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66C42712" w14:textId="66095383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0" w:history="1">
        <w:r w:rsidR="00B51613" w:rsidRPr="00185607">
          <w:rPr>
            <w:rStyle w:val="Hyperlinkki"/>
            <w:noProof/>
          </w:rPr>
          <w:t>3.9.4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Pään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0E1BCD7C" w14:textId="3CA21510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1" w:history="1">
        <w:r w:rsidR="00B51613" w:rsidRPr="00185607">
          <w:rPr>
            <w:rStyle w:val="Hyperlinkki"/>
            <w:noProof/>
          </w:rPr>
          <w:t>3.9.5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Kasvojen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5BA6CFC2" w14:textId="2E29A67D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2" w:history="1">
        <w:r w:rsidR="00B51613" w:rsidRPr="00185607">
          <w:rPr>
            <w:rStyle w:val="Hyperlinkki"/>
            <w:noProof/>
          </w:rPr>
          <w:t>3.9.6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Kaulan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297D2AC8" w14:textId="1A94A0F6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3" w:history="1">
        <w:r w:rsidR="00B51613" w:rsidRPr="00185607">
          <w:rPr>
            <w:rStyle w:val="Hyperlinkki"/>
            <w:noProof/>
          </w:rPr>
          <w:t>3.9.7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Rintakehän tai keuhkojen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41DF0450" w14:textId="09EC25DF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4" w:history="1">
        <w:r w:rsidR="00B51613" w:rsidRPr="00185607">
          <w:rPr>
            <w:rStyle w:val="Hyperlinkki"/>
            <w:noProof/>
          </w:rPr>
          <w:t>3.9.8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Sydämen kuuntelulöydös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23B539BF" w14:textId="63A8EF5B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5" w:history="1">
        <w:r w:rsidR="00B51613" w:rsidRPr="00185607">
          <w:rPr>
            <w:rStyle w:val="Hyperlinkki"/>
            <w:noProof/>
          </w:rPr>
          <w:t>3.9.9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Vatsan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7A750F34" w14:textId="125A762C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6" w:history="1">
        <w:r w:rsidR="00B51613" w:rsidRPr="00185607">
          <w:rPr>
            <w:rStyle w:val="Hyperlinkki"/>
            <w:noProof/>
          </w:rPr>
          <w:t>3.9.10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Lantion tai sukuelinten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77D52E48" w14:textId="0D52869B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7" w:history="1">
        <w:r w:rsidR="00B51613" w:rsidRPr="00185607">
          <w:rPr>
            <w:rStyle w:val="Hyperlinkki"/>
            <w:noProof/>
          </w:rPr>
          <w:t>3.9.11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Selän tai selkärangan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47</w:t>
        </w:r>
        <w:r w:rsidR="00B51613">
          <w:rPr>
            <w:noProof/>
            <w:webHidden/>
          </w:rPr>
          <w:fldChar w:fldCharType="end"/>
        </w:r>
      </w:hyperlink>
    </w:p>
    <w:p w14:paraId="485D6BAE" w14:textId="34668293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8" w:history="1">
        <w:r w:rsidR="00B51613" w:rsidRPr="00185607">
          <w:rPr>
            <w:rStyle w:val="Hyperlinkki"/>
            <w:noProof/>
          </w:rPr>
          <w:t>3.9.12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Raajan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47</w:t>
        </w:r>
        <w:r w:rsidR="00B51613">
          <w:rPr>
            <w:noProof/>
            <w:webHidden/>
          </w:rPr>
          <w:fldChar w:fldCharType="end"/>
        </w:r>
      </w:hyperlink>
    </w:p>
    <w:p w14:paraId="42F8BEDD" w14:textId="51E4EBFE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9" w:history="1">
        <w:r w:rsidR="00B51613" w:rsidRPr="00185607">
          <w:rPr>
            <w:rStyle w:val="Hyperlinkki"/>
            <w:noProof/>
          </w:rPr>
          <w:t>3.9.13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Silmän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5BBEF728" w14:textId="46C441AC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0" w:history="1">
        <w:r w:rsidR="00B51613" w:rsidRPr="00185607">
          <w:rPr>
            <w:rStyle w:val="Hyperlinkki"/>
            <w:noProof/>
          </w:rPr>
          <w:t>3.9.14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Mielentila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481C8F53" w14:textId="21586242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1" w:history="1">
        <w:r w:rsidR="00B51613" w:rsidRPr="00185607">
          <w:rPr>
            <w:rStyle w:val="Hyperlinkki"/>
            <w:noProof/>
          </w:rPr>
          <w:t>3.9.15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Neurologinen status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0AB33C2C" w14:textId="04C9937C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2" w:history="1">
        <w:r w:rsidR="00B51613" w:rsidRPr="00185607">
          <w:rPr>
            <w:rStyle w:val="Hyperlinkki"/>
            <w:noProof/>
          </w:rPr>
          <w:t>3.9.16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Päihteiden käytön todentaminen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19180F5F" w14:textId="5E677D9C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4" w:history="1">
        <w:r w:rsidR="00B51613" w:rsidRPr="00185607">
          <w:rPr>
            <w:rStyle w:val="Hyperlinkki"/>
            <w:noProof/>
          </w:rPr>
          <w:t>3.9.17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Lisätiedot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4B126982" w14:textId="65BB9712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5" w:history="1">
        <w:r w:rsidR="00B51613" w:rsidRPr="00185607">
          <w:rPr>
            <w:rStyle w:val="Hyperlinkki"/>
            <w:noProof/>
          </w:rPr>
          <w:t>3.10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Fysiologiset mittaukset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1C666A55" w14:textId="5281FE2E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6" w:history="1">
        <w:r w:rsidR="00B51613" w:rsidRPr="00185607">
          <w:rPr>
            <w:rStyle w:val="Hyperlinkki"/>
            <w:noProof/>
          </w:rPr>
          <w:t>3.10.1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Systolinen verenpaine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52</w:t>
        </w:r>
        <w:r w:rsidR="00B51613">
          <w:rPr>
            <w:noProof/>
            <w:webHidden/>
          </w:rPr>
          <w:fldChar w:fldCharType="end"/>
        </w:r>
      </w:hyperlink>
    </w:p>
    <w:p w14:paraId="200A0B02" w14:textId="2626CA1A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7" w:history="1">
        <w:r w:rsidR="00B51613" w:rsidRPr="00185607">
          <w:rPr>
            <w:rStyle w:val="Hyperlinkki"/>
            <w:noProof/>
          </w:rPr>
          <w:t>3.10.2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Diastolinen verenpaine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52</w:t>
        </w:r>
        <w:r w:rsidR="00B51613">
          <w:rPr>
            <w:noProof/>
            <w:webHidden/>
          </w:rPr>
          <w:fldChar w:fldCharType="end"/>
        </w:r>
      </w:hyperlink>
    </w:p>
    <w:p w14:paraId="3C55142F" w14:textId="45FB9F7D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8" w:history="1">
        <w:r w:rsidR="00B51613" w:rsidRPr="00185607">
          <w:rPr>
            <w:rStyle w:val="Hyperlinkki"/>
            <w:noProof/>
          </w:rPr>
          <w:t>3.10.3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Keskiverenpaine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26F41B5A" w14:textId="0BB94C1D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9" w:history="1">
        <w:r w:rsidR="00B51613" w:rsidRPr="00185607">
          <w:rPr>
            <w:rStyle w:val="Hyperlinkki"/>
            <w:noProof/>
          </w:rPr>
          <w:t>3.10.4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Syketaajuus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7DCA2216" w14:textId="72113CF8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0" w:history="1">
        <w:r w:rsidR="00B51613" w:rsidRPr="00185607">
          <w:rPr>
            <w:rStyle w:val="Hyperlinkki"/>
            <w:noProof/>
          </w:rPr>
          <w:t>3.10.5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EKG-löydös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4E8A9064" w14:textId="1A56E719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1" w:history="1">
        <w:r w:rsidR="00B51613" w:rsidRPr="00185607">
          <w:rPr>
            <w:rStyle w:val="Hyperlinkki"/>
            <w:noProof/>
          </w:rPr>
          <w:t>3.10.6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54</w:t>
        </w:r>
        <w:r w:rsidR="00B51613">
          <w:rPr>
            <w:noProof/>
            <w:webHidden/>
          </w:rPr>
          <w:fldChar w:fldCharType="end"/>
        </w:r>
      </w:hyperlink>
    </w:p>
    <w:p w14:paraId="34D22379" w14:textId="79B1118D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2" w:history="1">
        <w:r w:rsidR="00B51613" w:rsidRPr="00185607">
          <w:rPr>
            <w:rStyle w:val="Hyperlinkki"/>
            <w:noProof/>
          </w:rPr>
          <w:t>3.10.7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Uloshengitysilman hiilidioksidi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54</w:t>
        </w:r>
        <w:r w:rsidR="00B51613">
          <w:rPr>
            <w:noProof/>
            <w:webHidden/>
          </w:rPr>
          <w:fldChar w:fldCharType="end"/>
        </w:r>
      </w:hyperlink>
    </w:p>
    <w:p w14:paraId="7CA795F2" w14:textId="67A16D91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3" w:history="1">
        <w:r w:rsidR="00B51613" w:rsidRPr="00185607">
          <w:rPr>
            <w:rStyle w:val="Hyperlinkki"/>
            <w:noProof/>
          </w:rPr>
          <w:t>3.10.8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Veren häkäpitoisuus, %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44305F92" w14:textId="74D62FC3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4" w:history="1">
        <w:r w:rsidR="00B51613" w:rsidRPr="00185607">
          <w:rPr>
            <w:rStyle w:val="Hyperlinkki"/>
            <w:noProof/>
          </w:rPr>
          <w:t>3.10.9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Veren happisaturaatio, %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0ECF4B38" w14:textId="22534DFF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5" w:history="1">
        <w:r w:rsidR="00B51613" w:rsidRPr="00185607">
          <w:rPr>
            <w:rStyle w:val="Hyperlinkki"/>
            <w:noProof/>
          </w:rPr>
          <w:t>3.10.10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Glasgow'n kooma-asteikko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41855B64" w14:textId="462C6E2F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6" w:history="1">
        <w:r w:rsidR="00B51613" w:rsidRPr="00185607">
          <w:rPr>
            <w:rStyle w:val="Hyperlinkki"/>
            <w:noProof/>
          </w:rPr>
          <w:t>3.10.10.1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Silmien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340FE013" w14:textId="6850422C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7" w:history="1">
        <w:r w:rsidR="00B51613" w:rsidRPr="00185607">
          <w:rPr>
            <w:rStyle w:val="Hyperlinkki"/>
            <w:noProof/>
          </w:rPr>
          <w:t>3.10.10.2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Puheen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6013FD16" w14:textId="728EEBAB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8" w:history="1">
        <w:r w:rsidR="00B51613" w:rsidRPr="00185607">
          <w:rPr>
            <w:rStyle w:val="Hyperlinkki"/>
            <w:noProof/>
          </w:rPr>
          <w:t>3.10.10.3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Liikevasteen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79E11A11" w14:textId="2FBCDC98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9" w:history="1">
        <w:r w:rsidR="00B51613" w:rsidRPr="00185607">
          <w:rPr>
            <w:rStyle w:val="Hyperlinkki"/>
            <w:noProof/>
          </w:rPr>
          <w:t>3.10.10.4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GCS:n arvioon vaikuttavat tekijät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4BB1FFA7" w14:textId="1CDE49F1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0" w:history="1">
        <w:r w:rsidR="00B51613" w:rsidRPr="00185607">
          <w:rPr>
            <w:rStyle w:val="Hyperlinkki"/>
            <w:noProof/>
          </w:rPr>
          <w:t>3.10.11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Kivun voimakkuus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06A97EB7" w14:textId="7C668943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1" w:history="1">
        <w:r w:rsidR="00B51613" w:rsidRPr="00185607">
          <w:rPr>
            <w:rStyle w:val="Hyperlinkki"/>
            <w:noProof/>
          </w:rPr>
          <w:t>3.10.12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Alkoholin määrä uloshengitysilmassa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2F6EEC2D" w14:textId="44A96E8B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2" w:history="1">
        <w:r w:rsidR="00B51613" w:rsidRPr="00185607">
          <w:rPr>
            <w:rStyle w:val="Hyperlinkki"/>
            <w:noProof/>
          </w:rPr>
          <w:t>3.10.13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Kehon lämpötila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4D674EF1" w14:textId="6A745FEF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3" w:history="1">
        <w:r w:rsidR="00B51613" w:rsidRPr="00185607">
          <w:rPr>
            <w:rStyle w:val="Hyperlinkki"/>
            <w:noProof/>
          </w:rPr>
          <w:t>3.10.14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APGAR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0F4C502A" w14:textId="2CAEE4CD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4" w:history="1">
        <w:r w:rsidR="00B51613" w:rsidRPr="00185607">
          <w:rPr>
            <w:rStyle w:val="Hyperlinkki"/>
            <w:noProof/>
          </w:rPr>
          <w:t>3.10.15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Mittauksen kirjaamattomuuden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7DAC2236" w14:textId="5BE4F0D4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5" w:history="1">
        <w:r w:rsidR="00B51613" w:rsidRPr="00185607">
          <w:rPr>
            <w:rStyle w:val="Hyperlinkki"/>
            <w:noProof/>
          </w:rPr>
          <w:t>3.11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Laboratorio- ja kuvantamistutkimukset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4FA97258" w14:textId="7A3E7B09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6" w:history="1">
        <w:r w:rsidR="00B51613" w:rsidRPr="00185607">
          <w:rPr>
            <w:rStyle w:val="Hyperlinkki"/>
            <w:noProof/>
          </w:rPr>
          <w:t>3.11.1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Laboratoriotutkimus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32947635" w14:textId="1028B214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7" w:history="1">
        <w:r w:rsidR="00B51613" w:rsidRPr="00185607">
          <w:rPr>
            <w:rStyle w:val="Hyperlinkki"/>
            <w:noProof/>
          </w:rPr>
          <w:t>3.11.1.1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Tutkimuksen tekotapa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048799BD" w14:textId="0F37F535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8" w:history="1">
        <w:r w:rsidR="00B51613" w:rsidRPr="00185607">
          <w:rPr>
            <w:rStyle w:val="Hyperlinkki"/>
            <w:noProof/>
          </w:rPr>
          <w:t>3.11.2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Kuvantamistutkimus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612189E7" w14:textId="666EA0FA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9" w:history="1">
        <w:r w:rsidR="00B51613" w:rsidRPr="00185607">
          <w:rPr>
            <w:rStyle w:val="Hyperlinkki"/>
            <w:noProof/>
          </w:rPr>
          <w:t>3.12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60</w:t>
        </w:r>
        <w:r w:rsidR="00B51613">
          <w:rPr>
            <w:noProof/>
            <w:webHidden/>
          </w:rPr>
          <w:fldChar w:fldCharType="end"/>
        </w:r>
      </w:hyperlink>
    </w:p>
    <w:p w14:paraId="5EB43D21" w14:textId="740730FF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0" w:history="1">
        <w:r w:rsidR="00B51613" w:rsidRPr="00185607">
          <w:rPr>
            <w:rStyle w:val="Hyperlinkki"/>
            <w:noProof/>
          </w:rPr>
          <w:t>3.12.1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elvytys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60</w:t>
        </w:r>
        <w:r w:rsidR="00B51613">
          <w:rPr>
            <w:noProof/>
            <w:webHidden/>
          </w:rPr>
          <w:fldChar w:fldCharType="end"/>
        </w:r>
      </w:hyperlink>
    </w:p>
    <w:p w14:paraId="439A0F80" w14:textId="10235132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1" w:history="1">
        <w:r w:rsidR="00B51613" w:rsidRPr="00185607">
          <w:rPr>
            <w:rStyle w:val="Hyperlinkki"/>
            <w:noProof/>
          </w:rPr>
          <w:t>3.12.1.1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elottomuus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61</w:t>
        </w:r>
        <w:r w:rsidR="00B51613">
          <w:rPr>
            <w:noProof/>
            <w:webHidden/>
          </w:rPr>
          <w:fldChar w:fldCharType="end"/>
        </w:r>
      </w:hyperlink>
    </w:p>
    <w:p w14:paraId="08518CA7" w14:textId="1245348A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2" w:history="1">
        <w:r w:rsidR="00B51613" w:rsidRPr="00185607">
          <w:rPr>
            <w:rStyle w:val="Hyperlinkki"/>
            <w:noProof/>
          </w:rPr>
          <w:t>3.12.1.2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Elvytys ennen ensihoitohenkilöstöä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62</w:t>
        </w:r>
        <w:r w:rsidR="00B51613">
          <w:rPr>
            <w:noProof/>
            <w:webHidden/>
          </w:rPr>
          <w:fldChar w:fldCharType="end"/>
        </w:r>
      </w:hyperlink>
    </w:p>
    <w:p w14:paraId="3B8D8C67" w14:textId="6B7D7DDC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3" w:history="1">
        <w:r w:rsidR="00B51613" w:rsidRPr="00185607">
          <w:rPr>
            <w:rStyle w:val="Hyperlinkki"/>
            <w:noProof/>
          </w:rPr>
          <w:t>3.12.1.2.1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Neuvovan defibrillaattorin käyttö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62</w:t>
        </w:r>
        <w:r w:rsidR="00B51613">
          <w:rPr>
            <w:noProof/>
            <w:webHidden/>
          </w:rPr>
          <w:fldChar w:fldCharType="end"/>
        </w:r>
      </w:hyperlink>
    </w:p>
    <w:p w14:paraId="40502BED" w14:textId="3A57C091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4" w:history="1">
        <w:r w:rsidR="00B51613" w:rsidRPr="00185607">
          <w:rPr>
            <w:rStyle w:val="Hyperlinkki"/>
            <w:noProof/>
          </w:rPr>
          <w:t>3.12.1.3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elottomuuden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5EB1FB23" w14:textId="04D6F555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5" w:history="1">
        <w:r w:rsidR="00B51613" w:rsidRPr="00185607">
          <w:rPr>
            <w:rStyle w:val="Hyperlinkki"/>
            <w:noProof/>
          </w:rPr>
          <w:t>3.12.1.4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Hoitoelvytyksen toteuttaminen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6CFC57F6" w14:textId="174CD138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6" w:history="1">
        <w:r w:rsidR="00B51613" w:rsidRPr="00185607">
          <w:rPr>
            <w:rStyle w:val="Hyperlinkki"/>
            <w:noProof/>
          </w:rPr>
          <w:t>3.12.1.5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Jäähdytyshoito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27C767F0" w14:textId="7E6E74C9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7" w:history="1">
        <w:r w:rsidR="00B51613" w:rsidRPr="00185607">
          <w:rPr>
            <w:rStyle w:val="Hyperlinkki"/>
            <w:noProof/>
          </w:rPr>
          <w:t>3.12.1.6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Primaarirytmi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27EB277F" w14:textId="3B621D63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8" w:history="1">
        <w:r w:rsidR="00B51613" w:rsidRPr="00185607">
          <w:rPr>
            <w:rStyle w:val="Hyperlinkki"/>
            <w:noProof/>
          </w:rPr>
          <w:t>3.12.1.7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elvytyksen lopputulos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03570DA7" w14:textId="0B83E6A0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9" w:history="1">
        <w:r w:rsidR="00B51613" w:rsidRPr="00185607">
          <w:rPr>
            <w:rStyle w:val="Hyperlinkki"/>
            <w:noProof/>
          </w:rPr>
          <w:t>3.12.1.8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Spontaanin verenkierron palautuminen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3DB38354" w14:textId="0B4E1F0E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0" w:history="1">
        <w:r w:rsidR="00B51613" w:rsidRPr="00185607">
          <w:rPr>
            <w:rStyle w:val="Hyperlinkki"/>
            <w:noProof/>
          </w:rPr>
          <w:t>3.12.1.9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EKG-löydös jatkohoitoon luovuttaessa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2AC2082E" w14:textId="7211F055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1" w:history="1">
        <w:r w:rsidR="00B51613" w:rsidRPr="00185607">
          <w:rPr>
            <w:rStyle w:val="Hyperlinkki"/>
            <w:noProof/>
          </w:rPr>
          <w:t>3.12.1.10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elvytyksen lopettamisen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70C09E4E" w14:textId="6B21C622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2" w:history="1">
        <w:r w:rsidR="00B51613" w:rsidRPr="00185607">
          <w:rPr>
            <w:rStyle w:val="Hyperlinkki"/>
            <w:noProof/>
          </w:rPr>
          <w:t>3.12.1.11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Elvytystiedon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65</w:t>
        </w:r>
        <w:r w:rsidR="00B51613">
          <w:rPr>
            <w:noProof/>
            <w:webHidden/>
          </w:rPr>
          <w:fldChar w:fldCharType="end"/>
        </w:r>
      </w:hyperlink>
    </w:p>
    <w:p w14:paraId="28860F1F" w14:textId="041C8C81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3" w:history="1">
        <w:r w:rsidR="00B51613" w:rsidRPr="00185607">
          <w:rPr>
            <w:rStyle w:val="Hyperlinkki"/>
            <w:noProof/>
          </w:rPr>
          <w:t>3.13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65</w:t>
        </w:r>
        <w:r w:rsidR="00B51613">
          <w:rPr>
            <w:noProof/>
            <w:webHidden/>
          </w:rPr>
          <w:fldChar w:fldCharType="end"/>
        </w:r>
      </w:hyperlink>
    </w:p>
    <w:p w14:paraId="39FEEA9C" w14:textId="7744405E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4" w:history="1">
        <w:r w:rsidR="00B51613" w:rsidRPr="00185607">
          <w:rPr>
            <w:rStyle w:val="Hyperlinkki"/>
            <w:noProof/>
          </w:rPr>
          <w:t>3.13.1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Ensihoitotoimenpide - procedure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66</w:t>
        </w:r>
        <w:r w:rsidR="00B51613">
          <w:rPr>
            <w:noProof/>
            <w:webHidden/>
          </w:rPr>
          <w:fldChar w:fldCharType="end"/>
        </w:r>
      </w:hyperlink>
    </w:p>
    <w:p w14:paraId="037B2E0E" w14:textId="22A836BB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5" w:history="1">
        <w:r w:rsidR="00B51613" w:rsidRPr="00185607">
          <w:rPr>
            <w:rStyle w:val="Hyperlinkki"/>
            <w:noProof/>
          </w:rPr>
          <w:t>3.13.1.1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Toimenpideyritysten määrä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27A27839" w14:textId="6AA4D1FE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6" w:history="1">
        <w:r w:rsidR="00B51613" w:rsidRPr="00185607">
          <w:rPr>
            <w:rStyle w:val="Hyperlinkki"/>
            <w:noProof/>
          </w:rPr>
          <w:t>3.13.1.2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Hengitystiehallinta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1EEAF1D5" w14:textId="50ED9C9C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7" w:history="1">
        <w:r w:rsidR="00B51613" w:rsidRPr="00185607">
          <w:rPr>
            <w:rStyle w:val="Hyperlinkki"/>
            <w:noProof/>
          </w:rPr>
          <w:t>3.13.1.2.1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Hengitystiehallinnan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364C4B07" w14:textId="3CBEBAC1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8" w:history="1">
        <w:r w:rsidR="00B51613" w:rsidRPr="00185607">
          <w:rPr>
            <w:rStyle w:val="Hyperlinkki"/>
            <w:noProof/>
          </w:rPr>
          <w:t>3.13.1.2.2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Hengitystiehallinnan komplikaatio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27E70C6F" w14:textId="4A8CF003" w:rsidR="00B51613" w:rsidRDefault="00847692">
      <w:pPr>
        <w:pStyle w:val="Sisluet6"/>
        <w:rPr>
          <w:rFonts w:asciiTheme="minorHAnsi" w:hAnsiTheme="minorHAnsi"/>
          <w:noProof/>
        </w:rPr>
      </w:pPr>
      <w:hyperlink w:anchor="_Toc16776379" w:history="1">
        <w:r w:rsidR="00B51613" w:rsidRPr="00185607">
          <w:rPr>
            <w:rStyle w:val="Hyperlinkki"/>
            <w:noProof/>
          </w:rPr>
          <w:t>3.13.1.2.2.1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Hengitystiehallinnan komplikaation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65D4BD56" w14:textId="29D1589C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0" w:history="1">
        <w:r w:rsidR="00B51613" w:rsidRPr="00185607">
          <w:rPr>
            <w:rStyle w:val="Hyperlinkki"/>
            <w:noProof/>
          </w:rPr>
          <w:t>3.13.1.2.3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Käytetty hengitystieväline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2D70833B" w14:textId="4A08FADC" w:rsidR="00B51613" w:rsidRDefault="00847692">
      <w:pPr>
        <w:pStyle w:val="Sisluet6"/>
        <w:rPr>
          <w:rFonts w:asciiTheme="minorHAnsi" w:hAnsiTheme="minorHAnsi"/>
          <w:noProof/>
        </w:rPr>
      </w:pPr>
      <w:hyperlink w:anchor="_Toc16776381" w:history="1">
        <w:r w:rsidR="00B51613" w:rsidRPr="00185607">
          <w:rPr>
            <w:rStyle w:val="Hyperlinkki"/>
            <w:noProof/>
          </w:rPr>
          <w:t>3.13.1.2.3.1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syvyys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506732FE" w14:textId="456B34BE" w:rsidR="00B51613" w:rsidRDefault="00847692">
      <w:pPr>
        <w:pStyle w:val="Sisluet6"/>
        <w:rPr>
          <w:rFonts w:asciiTheme="minorHAnsi" w:hAnsiTheme="minorHAnsi"/>
          <w:noProof/>
        </w:rPr>
      </w:pPr>
      <w:hyperlink w:anchor="_Toc16776382" w:history="1">
        <w:r w:rsidR="00B51613" w:rsidRPr="00185607">
          <w:rPr>
            <w:rStyle w:val="Hyperlinkki"/>
            <w:noProof/>
          </w:rPr>
          <w:t>3.13.1.2.3.2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sijainnin varmistamistapa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221C1BD5" w14:textId="6EEA7D85" w:rsidR="00B51613" w:rsidRDefault="00847692">
      <w:pPr>
        <w:pStyle w:val="Sisluet6"/>
        <w:rPr>
          <w:rFonts w:asciiTheme="minorHAnsi" w:hAnsiTheme="minorHAnsi"/>
          <w:noProof/>
        </w:rPr>
      </w:pPr>
      <w:hyperlink w:anchor="_Toc16776383" w:history="1">
        <w:r w:rsidR="00B51613" w:rsidRPr="00185607">
          <w:rPr>
            <w:rStyle w:val="Hyperlinkki"/>
            <w:noProof/>
          </w:rPr>
          <w:t>3.13.1.2.3.3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sijainnin varmistaja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2B6480E3" w14:textId="7EDE4C32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4" w:history="1">
        <w:r w:rsidR="00B51613" w:rsidRPr="00185607">
          <w:rPr>
            <w:rStyle w:val="Hyperlinkki"/>
            <w:noProof/>
          </w:rPr>
          <w:t>3.13.1.2.4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Hengitystievälinetiedon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49B15B62" w14:textId="16DD7D82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5" w:history="1">
        <w:r w:rsidR="00B51613" w:rsidRPr="00185607">
          <w:rPr>
            <w:rStyle w:val="Hyperlinkki"/>
            <w:noProof/>
          </w:rPr>
          <w:t>3.13.1.3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Hoitoväline ja koko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40B8D0D" w14:textId="10DEDDB9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6" w:history="1">
        <w:r w:rsidR="00B51613" w:rsidRPr="00185607">
          <w:rPr>
            <w:rStyle w:val="Hyperlinkki"/>
            <w:noProof/>
          </w:rPr>
          <w:t>3.13.1.4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Nesteensiirtoreitti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A2F0C61" w14:textId="37476093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7" w:history="1">
        <w:r w:rsidR="00B51613" w:rsidRPr="00185607">
          <w:rPr>
            <w:rStyle w:val="Hyperlinkki"/>
            <w:noProof/>
          </w:rPr>
          <w:t>3.13.1.5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Defibrillointi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9FACB37" w14:textId="0238DB32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8" w:history="1">
        <w:r w:rsidR="00B51613" w:rsidRPr="00185607">
          <w:rPr>
            <w:rStyle w:val="Hyperlinkki"/>
            <w:noProof/>
          </w:rPr>
          <w:t>3.13.1.5.1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Defibrilloinnin energia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6552DEFC" w14:textId="3691A4F5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9" w:history="1">
        <w:r w:rsidR="00B51613" w:rsidRPr="00185607">
          <w:rPr>
            <w:rStyle w:val="Hyperlinkki"/>
            <w:noProof/>
          </w:rPr>
          <w:t>3.13.1.5.2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Iskujen kokonaismäärä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74159DE" w14:textId="3A9E15F3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0" w:history="1">
        <w:r w:rsidR="00B51613" w:rsidRPr="00185607">
          <w:rPr>
            <w:rStyle w:val="Hyperlinkki"/>
            <w:noProof/>
          </w:rPr>
          <w:t>3.13.1.6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Tahdistus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612157D6" w14:textId="50A041D1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1" w:history="1">
        <w:r w:rsidR="00B51613" w:rsidRPr="00185607">
          <w:rPr>
            <w:rStyle w:val="Hyperlinkki"/>
            <w:noProof/>
          </w:rPr>
          <w:t>3.13.1.6.1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Tahdistuksen energia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5733A3CD" w14:textId="18714FC9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2" w:history="1">
        <w:r w:rsidR="00B51613" w:rsidRPr="00185607">
          <w:rPr>
            <w:rStyle w:val="Hyperlinkki"/>
            <w:noProof/>
          </w:rPr>
          <w:t>3.13.1.6.2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Tahdistustaajuus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731FE15C" w14:textId="06E88A04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3" w:history="1">
        <w:r w:rsidR="00B51613" w:rsidRPr="00185607">
          <w:rPr>
            <w:rStyle w:val="Hyperlinkki"/>
            <w:noProof/>
          </w:rPr>
          <w:t>3.13.2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Ensihoitotoimenpiteiden komplikaatiot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29158A39" w14:textId="5F0553DD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4" w:history="1">
        <w:r w:rsidR="00B51613" w:rsidRPr="00185607">
          <w:rPr>
            <w:rStyle w:val="Hyperlinkki"/>
            <w:noProof/>
          </w:rPr>
          <w:t>3.13.3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Ensihoitotoimenpiteiden lisätieto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72</w:t>
        </w:r>
        <w:r w:rsidR="00B51613">
          <w:rPr>
            <w:noProof/>
            <w:webHidden/>
          </w:rPr>
          <w:fldChar w:fldCharType="end"/>
        </w:r>
      </w:hyperlink>
    </w:p>
    <w:p w14:paraId="3A6473AA" w14:textId="3685D166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5" w:history="1">
        <w:r w:rsidR="00B51613" w:rsidRPr="00185607">
          <w:rPr>
            <w:rStyle w:val="Hyperlinkki"/>
            <w:noProof/>
          </w:rPr>
          <w:t>3.14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72</w:t>
        </w:r>
        <w:r w:rsidR="00B51613">
          <w:rPr>
            <w:noProof/>
            <w:webHidden/>
          </w:rPr>
          <w:fldChar w:fldCharType="end"/>
        </w:r>
      </w:hyperlink>
    </w:p>
    <w:p w14:paraId="3AB61B1F" w14:textId="727C4E7F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6" w:history="1">
        <w:r w:rsidR="00B51613" w:rsidRPr="00185607">
          <w:rPr>
            <w:rStyle w:val="Hyperlinkki"/>
            <w:noProof/>
          </w:rPr>
          <w:t>3.14.1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Lääkehoito - substanceAdministration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73</w:t>
        </w:r>
        <w:r w:rsidR="00B51613">
          <w:rPr>
            <w:noProof/>
            <w:webHidden/>
          </w:rPr>
          <w:fldChar w:fldCharType="end"/>
        </w:r>
      </w:hyperlink>
    </w:p>
    <w:p w14:paraId="773B5058" w14:textId="4E19D88A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7" w:history="1">
        <w:r w:rsidR="00B51613" w:rsidRPr="00185607">
          <w:rPr>
            <w:rStyle w:val="Hyperlinkki"/>
            <w:noProof/>
          </w:rPr>
          <w:t>3.14.1.1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tai lääkeseoksen ainesosat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3986493D" w14:textId="51764591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8" w:history="1">
        <w:r w:rsidR="00B51613" w:rsidRPr="00185607">
          <w:rPr>
            <w:rStyle w:val="Hyperlinkki"/>
            <w:noProof/>
          </w:rPr>
          <w:t>3.14.1.1.1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Aineen koodi, koodin mukainen nimi ja koodisto - substanceAdministration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6FB47A01" w14:textId="3C3201DD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9" w:history="1">
        <w:r w:rsidR="00B51613" w:rsidRPr="00185607">
          <w:rPr>
            <w:rStyle w:val="Hyperlinkki"/>
            <w:noProof/>
          </w:rPr>
          <w:t>3.14.1.2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nimi - supply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79B97830" w14:textId="27C7F1A4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0" w:history="1">
        <w:r w:rsidR="00B51613" w:rsidRPr="00185607">
          <w:rPr>
            <w:rStyle w:val="Hyperlinkki"/>
            <w:noProof/>
          </w:rPr>
          <w:t>3.14.1.3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vahvuus tekstinä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5B44C525" w14:textId="2165E7BF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1" w:history="1">
        <w:r w:rsidR="00B51613" w:rsidRPr="00185607">
          <w:rPr>
            <w:rStyle w:val="Hyperlinkki"/>
            <w:noProof/>
          </w:rPr>
          <w:t>3.14.1.4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annon peruste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784BF215" w14:textId="31544DF0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2" w:history="1">
        <w:r w:rsidR="00B51613" w:rsidRPr="00185607">
          <w:rPr>
            <w:rStyle w:val="Hyperlinkki"/>
            <w:noProof/>
          </w:rPr>
          <w:t>3.14.2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Lääkehoidon komplikaatiot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14930113" w14:textId="62B795C4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3" w:history="1">
        <w:r w:rsidR="00B51613" w:rsidRPr="00185607">
          <w:rPr>
            <w:rStyle w:val="Hyperlinkki"/>
            <w:noProof/>
          </w:rPr>
          <w:t>3.15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Jatkotoimet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669CE9AD" w14:textId="77F89936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4" w:history="1">
        <w:r w:rsidR="00B51613" w:rsidRPr="00185607">
          <w:rPr>
            <w:rStyle w:val="Hyperlinkki"/>
            <w:noProof/>
          </w:rPr>
          <w:t>3.15.1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Jatkotoimet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77</w:t>
        </w:r>
        <w:r w:rsidR="00B51613">
          <w:rPr>
            <w:noProof/>
            <w:webHidden/>
          </w:rPr>
          <w:fldChar w:fldCharType="end"/>
        </w:r>
      </w:hyperlink>
    </w:p>
    <w:p w14:paraId="2CBD7F65" w14:textId="79CD1EAC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5" w:history="1">
        <w:r w:rsidR="00B51613" w:rsidRPr="00185607">
          <w:rPr>
            <w:rStyle w:val="Hyperlinkki"/>
            <w:noProof/>
          </w:rPr>
          <w:t>3.15.1.1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Kuljettamatta jättämisen syy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77</w:t>
        </w:r>
        <w:r w:rsidR="00B51613">
          <w:rPr>
            <w:noProof/>
            <w:webHidden/>
          </w:rPr>
          <w:fldChar w:fldCharType="end"/>
        </w:r>
      </w:hyperlink>
    </w:p>
    <w:p w14:paraId="7CCD0E98" w14:textId="3DDE40B9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6" w:history="1">
        <w:r w:rsidR="00B51613" w:rsidRPr="00185607">
          <w:rPr>
            <w:rStyle w:val="Hyperlinkki"/>
            <w:noProof/>
          </w:rPr>
          <w:t>3.15.1.1.1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Ohjeet potilaalle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61B5D34E" w14:textId="48F53F22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7" w:history="1">
        <w:r w:rsidR="00B51613" w:rsidRPr="00185607">
          <w:rPr>
            <w:rStyle w:val="Hyperlinkki"/>
            <w:noProof/>
          </w:rPr>
          <w:t>3.15.1.2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kuljetusväline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17783B5E" w14:textId="6F42B9C4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8" w:history="1">
        <w:r w:rsidR="00B51613" w:rsidRPr="00185607">
          <w:rPr>
            <w:rStyle w:val="Hyperlinkki"/>
            <w:noProof/>
          </w:rPr>
          <w:t>3.15.1.2.1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Kuljetettujen potilaiden määrä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7A8A4B6E" w14:textId="16868717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9" w:history="1">
        <w:r w:rsidR="00B51613" w:rsidRPr="00185607">
          <w:rPr>
            <w:rStyle w:val="Hyperlinkki"/>
            <w:noProof/>
          </w:rPr>
          <w:t>3.15.1.2.2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kuljetusasento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267CA357" w14:textId="623FE7E4" w:rsidR="00B51613" w:rsidRDefault="00847692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0" w:history="1">
        <w:r w:rsidR="00B51613" w:rsidRPr="00185607">
          <w:rPr>
            <w:rStyle w:val="Hyperlinkki"/>
            <w:noProof/>
          </w:rPr>
          <w:t>3.15.1.2.3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Kuljetuskohteen tyyppi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1692F522" w14:textId="488DDF79" w:rsidR="00B51613" w:rsidRDefault="00847692">
      <w:pPr>
        <w:pStyle w:val="Sisluet6"/>
        <w:rPr>
          <w:rFonts w:asciiTheme="minorHAnsi" w:hAnsiTheme="minorHAnsi"/>
          <w:noProof/>
        </w:rPr>
      </w:pPr>
      <w:hyperlink w:anchor="_Toc16776411" w:history="1">
        <w:r w:rsidR="00B51613" w:rsidRPr="00185607">
          <w:rPr>
            <w:rStyle w:val="Hyperlinkki"/>
            <w:noProof/>
          </w:rPr>
          <w:t>3.15.1.2.3.1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Ennakkotiedon ilmoittamisen aika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1ED2D97E" w14:textId="69806EBA" w:rsidR="00B51613" w:rsidRDefault="00847692">
      <w:pPr>
        <w:pStyle w:val="Sisluet6"/>
        <w:rPr>
          <w:rFonts w:asciiTheme="minorHAnsi" w:hAnsiTheme="minorHAnsi"/>
          <w:noProof/>
        </w:rPr>
      </w:pPr>
      <w:hyperlink w:anchor="_Toc16776412" w:history="1">
        <w:r w:rsidR="00B51613" w:rsidRPr="00185607">
          <w:rPr>
            <w:rStyle w:val="Hyperlinkki"/>
            <w:noProof/>
          </w:rPr>
          <w:t>3.15.1.2.3.2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Vastaanottava hoitolaitos – encounter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19EE7CD6" w14:textId="32D94A36" w:rsidR="00B51613" w:rsidRDefault="00847692">
      <w:pPr>
        <w:pStyle w:val="Sisluet7"/>
        <w:tabs>
          <w:tab w:val="left" w:pos="2751"/>
          <w:tab w:val="right" w:leader="dot" w:pos="9231"/>
        </w:tabs>
        <w:rPr>
          <w:rFonts w:asciiTheme="minorHAnsi" w:hAnsiTheme="minorHAnsi"/>
          <w:noProof/>
        </w:rPr>
      </w:pPr>
      <w:hyperlink w:anchor="_Toc16776413" w:history="1">
        <w:r w:rsidR="00B51613" w:rsidRPr="00185607">
          <w:rPr>
            <w:rStyle w:val="Hyperlinkki"/>
            <w:noProof/>
          </w:rPr>
          <w:t>3.15.1.2.3.2.1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Sairaalan yksikkö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6D37CAD9" w14:textId="470A543F" w:rsidR="00B51613" w:rsidRDefault="00847692">
      <w:pPr>
        <w:pStyle w:val="Sisluet6"/>
        <w:rPr>
          <w:rFonts w:asciiTheme="minorHAnsi" w:hAnsiTheme="minorHAnsi"/>
          <w:noProof/>
        </w:rPr>
      </w:pPr>
      <w:hyperlink w:anchor="_Toc16776414" w:history="1">
        <w:r w:rsidR="00B51613" w:rsidRPr="00185607">
          <w:rPr>
            <w:rStyle w:val="Hyperlinkki"/>
            <w:noProof/>
          </w:rPr>
          <w:t>3.15.1.2.3.3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Ensihoitajan suositus päivystykselle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106DCE03" w14:textId="00ADDA1B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5" w:history="1">
        <w:r w:rsidR="00B51613" w:rsidRPr="00185607">
          <w:rPr>
            <w:rStyle w:val="Hyperlinkki"/>
            <w:noProof/>
          </w:rPr>
          <w:t>3.15.1.3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Ilmoitus muulle viranomaiselle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5F850136" w14:textId="3F21B3E1" w:rsidR="00B51613" w:rsidRDefault="00847692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6" w:history="1">
        <w:r w:rsidR="00B51613" w:rsidRPr="00185607">
          <w:rPr>
            <w:rStyle w:val="Hyperlinkki"/>
            <w:noProof/>
          </w:rPr>
          <w:t>3.16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0C8C5055" w14:textId="3C0F2DF7" w:rsidR="00B51613" w:rsidRDefault="00847692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7" w:history="1">
        <w:r w:rsidR="00B51613" w:rsidRPr="00185607">
          <w:rPr>
            <w:rStyle w:val="Hyperlinkki"/>
            <w:noProof/>
          </w:rPr>
          <w:t>3.16.1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7DF28CF0" w14:textId="4E721AC7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8" w:history="1">
        <w:r w:rsidR="00B51613" w:rsidRPr="00185607">
          <w:rPr>
            <w:rStyle w:val="Hyperlinkki"/>
            <w:noProof/>
          </w:rPr>
          <w:t>3.16.1.1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Kuoleman tunnistamisaika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82</w:t>
        </w:r>
        <w:r w:rsidR="00B51613">
          <w:rPr>
            <w:noProof/>
            <w:webHidden/>
          </w:rPr>
          <w:fldChar w:fldCharType="end"/>
        </w:r>
      </w:hyperlink>
    </w:p>
    <w:p w14:paraId="5D15DF01" w14:textId="7D2BA2D1" w:rsidR="00B51613" w:rsidRDefault="00847692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9" w:history="1">
        <w:r w:rsidR="00B51613" w:rsidRPr="00185607">
          <w:rPr>
            <w:rStyle w:val="Hyperlinkki"/>
            <w:noProof/>
          </w:rPr>
          <w:t>3.16.1.2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Kuoleman toteamisaika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82</w:t>
        </w:r>
        <w:r w:rsidR="00B51613">
          <w:rPr>
            <w:noProof/>
            <w:webHidden/>
          </w:rPr>
          <w:fldChar w:fldCharType="end"/>
        </w:r>
      </w:hyperlink>
    </w:p>
    <w:p w14:paraId="2B19011B" w14:textId="3679B384" w:rsidR="00B51613" w:rsidRDefault="00847692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420" w:history="1">
        <w:r w:rsidR="00B51613" w:rsidRPr="00185607">
          <w:rPr>
            <w:rStyle w:val="Hyperlinkki"/>
            <w:noProof/>
          </w:rPr>
          <w:t>4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VERSIOHISTORIA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_Toc16776420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83</w:t>
        </w:r>
        <w:r w:rsidR="00B51613">
          <w:rPr>
            <w:noProof/>
            <w:webHidden/>
          </w:rPr>
          <w:fldChar w:fldCharType="end"/>
        </w:r>
      </w:hyperlink>
    </w:p>
    <w:p w14:paraId="7A1F01BE" w14:textId="71C307A1" w:rsidR="007B62FD" w:rsidRPr="007B62FD" w:rsidRDefault="006D0B5A" w:rsidP="00AE0334">
      <w:r>
        <w:fldChar w:fldCharType="end"/>
      </w:r>
    </w:p>
    <w:p w14:paraId="7A1F01BF" w14:textId="77777777" w:rsidR="00AB4182" w:rsidRDefault="00AB4182" w:rsidP="00AE0334">
      <w:r>
        <w:lastRenderedPageBreak/>
        <w:br w:type="page"/>
      </w:r>
    </w:p>
    <w:p w14:paraId="7A1F01C1" w14:textId="77777777" w:rsidR="00977AA1" w:rsidRPr="00977AA1" w:rsidRDefault="00977AA1" w:rsidP="00AE0334"/>
    <w:p w14:paraId="7A1F01C4" w14:textId="4B9F7672" w:rsidR="00372593" w:rsidRDefault="00D129EF" w:rsidP="00E94A6F">
      <w:pPr>
        <w:pStyle w:val="Otsikko1"/>
      </w:pPr>
      <w:bookmarkStart w:id="4" w:name="_Toc16776239"/>
      <w:r>
        <w:rPr>
          <w:caps w:val="0"/>
        </w:rPr>
        <w:t>JOHDANTO</w:t>
      </w:r>
      <w:bookmarkEnd w:id="4"/>
    </w:p>
    <w:p w14:paraId="7A1F01C5" w14:textId="77777777" w:rsidR="00D81662" w:rsidRDefault="004B668F" w:rsidP="00E94A6F">
      <w:pPr>
        <w:pStyle w:val="Otsikko2"/>
      </w:pPr>
      <w:bookmarkStart w:id="5" w:name="_Toc16776240"/>
      <w:r>
        <w:t>Työn tausta</w:t>
      </w:r>
      <w:bookmarkEnd w:id="5"/>
      <w:r w:rsidR="00D81662">
        <w:t xml:space="preserve"> </w:t>
      </w:r>
    </w:p>
    <w:p w14:paraId="344055F1" w14:textId="255C42B1" w:rsidR="00F30131" w:rsidRPr="00F30131" w:rsidRDefault="00F30131" w:rsidP="00F30131">
      <w:r>
        <w:t xml:space="preserve">Määrittelyn ensimmäistä versiota työstettiin 2015 kesäkuu – 2016 alku välillä Kelan Ensihoidon CDA-projektissa. Työ pohjautui </w:t>
      </w:r>
      <w:proofErr w:type="spellStart"/>
      <w:r>
        <w:t>THL:n</w:t>
      </w:r>
      <w:proofErr w:type="spellEnd"/>
      <w:r>
        <w:t xml:space="preserve"> KEJO-hanketta varten tehtyyn määrittelytyöhön toiminnallisuuksien tietosisällön osalta. </w:t>
      </w:r>
      <w:r w:rsidRPr="00F30131">
        <w:t xml:space="preserve">Kansainvälistä referenssimäärittelyä </w:t>
      </w:r>
      <w:proofErr w:type="spellStart"/>
      <w:r w:rsidRPr="00F30131">
        <w:t>Implementation</w:t>
      </w:r>
      <w:proofErr w:type="spellEnd"/>
      <w:r w:rsidRPr="00F30131">
        <w:t xml:space="preserve"> Guide for CDA Release 2: </w:t>
      </w:r>
      <w:proofErr w:type="spellStart"/>
      <w:r w:rsidRPr="00F30131">
        <w:t>Emergency</w:t>
      </w:r>
      <w:proofErr w:type="spellEnd"/>
      <w:r w:rsidRPr="00F30131">
        <w:t xml:space="preserve"> </w:t>
      </w:r>
      <w:proofErr w:type="spellStart"/>
      <w:r w:rsidRPr="00F30131">
        <w:t>Medical</w:t>
      </w:r>
      <w:proofErr w:type="spellEnd"/>
      <w:r w:rsidRPr="00F30131">
        <w:t xml:space="preserve"> Services </w:t>
      </w:r>
      <w:proofErr w:type="spellStart"/>
      <w:r w:rsidRPr="00F30131">
        <w:t>Patient</w:t>
      </w:r>
      <w:proofErr w:type="spellEnd"/>
      <w:r w:rsidRPr="00F30131">
        <w:t xml:space="preserve"> Care Report [7] hyödynnettiin laajasti rakenteiden suunnittelussa</w:t>
      </w:r>
      <w:r>
        <w:t>. Varsinainen tietosisäl</w:t>
      </w:r>
      <w:r w:rsidR="00D85ACB">
        <w:t>tö</w:t>
      </w:r>
      <w:r>
        <w:t xml:space="preserve"> </w:t>
      </w:r>
      <w:r w:rsidR="00D85ACB">
        <w:t>pohjautuu</w:t>
      </w:r>
      <w:r>
        <w:t xml:space="preserve"> sekä suomalaisessa tietosisällössä että </w:t>
      </w:r>
      <w:proofErr w:type="spellStart"/>
      <w:r>
        <w:t>kv-refenssimäärittelyssä</w:t>
      </w:r>
      <w:proofErr w:type="spellEnd"/>
      <w:r>
        <w:t xml:space="preserve"> </w:t>
      </w:r>
      <w:r w:rsidR="00D85ACB" w:rsidRPr="00D85ACB">
        <w:t>amerikkalaiseen NEMSIS-tietosisältöön (</w:t>
      </w:r>
      <w:proofErr w:type="spellStart"/>
      <w:r w:rsidR="00D85ACB" w:rsidRPr="00D85ACB">
        <w:t>the</w:t>
      </w:r>
      <w:proofErr w:type="spellEnd"/>
      <w:r w:rsidR="00D85ACB" w:rsidRPr="00D85ACB">
        <w:t xml:space="preserve"> National </w:t>
      </w:r>
      <w:proofErr w:type="spellStart"/>
      <w:r w:rsidR="00D85ACB" w:rsidRPr="00D85ACB">
        <w:t>Emergency</w:t>
      </w:r>
      <w:proofErr w:type="spellEnd"/>
      <w:r w:rsidR="00D85ACB" w:rsidRPr="00D85ACB">
        <w:t xml:space="preserve"> </w:t>
      </w:r>
      <w:proofErr w:type="spellStart"/>
      <w:r w:rsidR="00D85ACB" w:rsidRPr="00D85ACB">
        <w:t>Medical</w:t>
      </w:r>
      <w:proofErr w:type="spellEnd"/>
      <w:r w:rsidR="00D85ACB" w:rsidRPr="00D85ACB">
        <w:t xml:space="preserve"> Services </w:t>
      </w:r>
      <w:proofErr w:type="spellStart"/>
      <w:r w:rsidR="00D85ACB" w:rsidRPr="00D85ACB">
        <w:t>Information</w:t>
      </w:r>
      <w:proofErr w:type="spellEnd"/>
      <w:r w:rsidR="00D85ACB" w:rsidRPr="00D85ACB">
        <w:t xml:space="preserve"> System, www.nemsis.org.).</w:t>
      </w:r>
      <w:r w:rsidRPr="00F30131">
        <w:t xml:space="preserve"> </w:t>
      </w:r>
      <w:r w:rsidR="00C85F72">
        <w:t>Määrittelyn versioon 1.10 päivitettiin ensihoitokertomuksen tietosisältöön 2017 tehdyt tarkennukset</w:t>
      </w:r>
      <w:r w:rsidR="006752BD">
        <w:t xml:space="preserve"> – 2019 tehtiin</w:t>
      </w:r>
      <w:r w:rsidR="000E7E6C">
        <w:t xml:space="preserve"> tietosisältöön tarkennuksia ja vastaavat muutokset tuotiin </w:t>
      </w:r>
      <w:del w:id="6" w:author="Timo Kaskinen" w:date="2021-01-31T18:55:00Z">
        <w:r w:rsidR="000E7E6C" w:rsidDel="0028408C">
          <w:delText xml:space="preserve">tähän </w:delText>
        </w:r>
      </w:del>
      <w:r w:rsidR="000E7E6C">
        <w:t>CDA-määrittely</w:t>
      </w:r>
      <w:r w:rsidR="00D94D95">
        <w:t>versioon päivityksenä</w:t>
      </w:r>
      <w:r w:rsidR="00C85F72">
        <w:t>.</w:t>
      </w:r>
      <w:ins w:id="7" w:author="Timo Kaskinen" w:date="2021-01-31T18:52:00Z">
        <w:r w:rsidR="00960F98">
          <w:t xml:space="preserve"> </w:t>
        </w:r>
        <w:r w:rsidR="00767705">
          <w:t xml:space="preserve">2021 toteutettiin </w:t>
        </w:r>
        <w:proofErr w:type="spellStart"/>
        <w:r w:rsidR="00767705">
          <w:t>KEJOon</w:t>
        </w:r>
        <w:proofErr w:type="spellEnd"/>
        <w:r w:rsidR="00767705">
          <w:t xml:space="preserve"> ensihoitokert</w:t>
        </w:r>
        <w:r w:rsidR="00A13D2D">
          <w:t xml:space="preserve">omuksen </w:t>
        </w:r>
      </w:ins>
      <w:ins w:id="8" w:author="Timo Kaskinen" w:date="2021-01-31T18:53:00Z">
        <w:r w:rsidR="00A13D2D">
          <w:t>tehtävän jälkeinen korjaustoiminnallisuus</w:t>
        </w:r>
      </w:ins>
      <w:ins w:id="9" w:author="Timo Kaskinen" w:date="2021-01-31T18:55:00Z">
        <w:r w:rsidR="0028408C">
          <w:t xml:space="preserve"> sisältäen</w:t>
        </w:r>
      </w:ins>
      <w:ins w:id="10" w:author="Timo Kaskinen" w:date="2021-01-31T18:54:00Z">
        <w:r w:rsidR="00F347B3">
          <w:t xml:space="preserve"> tarkennukset </w:t>
        </w:r>
        <w:proofErr w:type="gramStart"/>
        <w:r w:rsidR="00F347B3">
          <w:t>korjaaja-roolin</w:t>
        </w:r>
        <w:proofErr w:type="gramEnd"/>
        <w:r w:rsidR="00F347B3">
          <w:t xml:space="preserve"> käyttöön ja rakenteiden päivittymiseen </w:t>
        </w:r>
        <w:r w:rsidR="001F513F">
          <w:t xml:space="preserve">eri CDA-asiakirjojen </w:t>
        </w:r>
      </w:ins>
      <w:ins w:id="11" w:author="Timo Kaskinen" w:date="2021-01-31T18:55:00Z">
        <w:r w:rsidR="001F513F">
          <w:t xml:space="preserve">versioiden </w:t>
        </w:r>
      </w:ins>
      <w:ins w:id="12" w:author="Timo Kaskinen" w:date="2021-01-31T18:54:00Z">
        <w:r w:rsidR="001F513F">
          <w:t>välillä</w:t>
        </w:r>
        <w:r w:rsidR="00F347B3">
          <w:t xml:space="preserve">. </w:t>
        </w:r>
      </w:ins>
    </w:p>
    <w:p w14:paraId="7A1F01C6" w14:textId="77777777" w:rsidR="00D81662" w:rsidRDefault="004B668F" w:rsidP="00AE0334">
      <w:pPr>
        <w:pStyle w:val="Otsikko2"/>
      </w:pPr>
      <w:bookmarkStart w:id="13" w:name="_Toc16776241"/>
      <w:r>
        <w:t>Määrittelyn tavoite</w:t>
      </w:r>
      <w:bookmarkEnd w:id="13"/>
      <w:r>
        <w:t xml:space="preserve"> </w:t>
      </w:r>
    </w:p>
    <w:p w14:paraId="06CFCE4E" w14:textId="77777777" w:rsidR="004555FD" w:rsidRDefault="00F30131" w:rsidP="00F30131">
      <w:r>
        <w:t>Määrittelyn tavoite on tuottaa määrittely ensihoidon tuottamien kirjausten esittämisestä CDA-siirtomuodossa rakenteiden ja näyttömuodon osalta.</w:t>
      </w:r>
      <w:r w:rsidR="004555FD">
        <w:t xml:space="preserve"> </w:t>
      </w:r>
    </w:p>
    <w:p w14:paraId="07BF34D3" w14:textId="77777777" w:rsidR="004555FD" w:rsidRDefault="004555FD" w:rsidP="00F30131"/>
    <w:p w14:paraId="6DB569A6" w14:textId="7A821ABE" w:rsidR="004555FD" w:rsidRPr="00F30131" w:rsidRDefault="004555FD" w:rsidP="00F30131">
      <w:r>
        <w:t xml:space="preserve">Tämä määrittely kuvaa vain ensihoitopalvelun tulevaan kansalliseen kenttäjohtamisen järjestelmään </w:t>
      </w:r>
      <w:proofErr w:type="spellStart"/>
      <w:r>
        <w:t>KEJO:on</w:t>
      </w:r>
      <w:proofErr w:type="spellEnd"/>
      <w:r>
        <w:t xml:space="preserve"> tuottamat kirjaukset Ensihoito</w:t>
      </w:r>
      <w:r w:rsidR="008F7074">
        <w:t>kertomus</w:t>
      </w:r>
      <w:r>
        <w:t xml:space="preserve"> (ENSIH)- näkymälle</w:t>
      </w:r>
      <w:r w:rsidR="00C976E6">
        <w:t>.</w:t>
      </w:r>
      <w:r>
        <w:t xml:space="preserve"> </w:t>
      </w:r>
      <w:r w:rsidR="00C976E6">
        <w:t>Ensihoito</w:t>
      </w:r>
      <w:r w:rsidR="008F7074">
        <w:t>kertomus</w:t>
      </w:r>
      <w:r>
        <w:t xml:space="preserve"> </w:t>
      </w:r>
      <w:r w:rsidR="00C976E6">
        <w:t>-</w:t>
      </w:r>
      <w:r>
        <w:t xml:space="preserve">näkymälle potilastietojärjestelmissä voidaan kirjata muitakin tietoja </w:t>
      </w:r>
      <w:proofErr w:type="spellStart"/>
      <w:r>
        <w:t>THL:n</w:t>
      </w:r>
      <w:proofErr w:type="spellEnd"/>
      <w:r>
        <w:t xml:space="preserve"> ensihoi</w:t>
      </w:r>
      <w:r w:rsidR="001D3997">
        <w:t xml:space="preserve">don </w:t>
      </w:r>
      <w:r>
        <w:t>toiminnallisessa määrittelyssä linjatulla tavalla [</w:t>
      </w:r>
      <w:r w:rsidR="00C976E6">
        <w:t>1, luku 6.3].</w:t>
      </w:r>
    </w:p>
    <w:p w14:paraId="7A1F01C7" w14:textId="5284D596" w:rsidR="00D81662" w:rsidRDefault="00B46E85" w:rsidP="00AE0334">
      <w:pPr>
        <w:pStyle w:val="Otsikko2"/>
      </w:pPr>
      <w:bookmarkStart w:id="14" w:name="_Toc16776242"/>
      <w:r>
        <w:t>Tietosisältömäärittely ja kenttäkoodisto</w:t>
      </w:r>
      <w:bookmarkEnd w:id="14"/>
    </w:p>
    <w:p w14:paraId="4030535A" w14:textId="250C9280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 xml:space="preserve">Eri tietojen ja käsitteiden väliset keskinäiset suhteet on kuvattu </w:t>
      </w:r>
      <w:r w:rsidR="00C976E6" w:rsidRPr="00C976E6">
        <w:rPr>
          <w:lang w:eastAsia="fi-FI"/>
        </w:rPr>
        <w:t xml:space="preserve">THL/Tietosisältö </w:t>
      </w:r>
      <w:r w:rsidR="00C976E6">
        <w:rPr>
          <w:lang w:eastAsia="fi-FI"/>
        </w:rPr>
        <w:t>–</w:t>
      </w:r>
      <w:r w:rsidR="00C976E6" w:rsidRPr="00C976E6">
        <w:rPr>
          <w:lang w:eastAsia="fi-FI"/>
        </w:rPr>
        <w:t xml:space="preserve"> Ensihoito</w:t>
      </w:r>
      <w:r w:rsidR="00C976E6">
        <w:rPr>
          <w:lang w:eastAsia="fi-FI"/>
        </w:rPr>
        <w:t xml:space="preserve"> määrittelyssä koodistopalvelussa [2]</w:t>
      </w:r>
      <w:r w:rsidRPr="00022FA9">
        <w:rPr>
          <w:lang w:eastAsia="fi-FI"/>
        </w:rPr>
        <w:t xml:space="preserve"> sekä toiminnallisessa määrittelyssä olevassa käsitemallissa</w:t>
      </w:r>
      <w:r w:rsidR="00C976E6">
        <w:rPr>
          <w:lang w:eastAsia="fi-FI"/>
        </w:rPr>
        <w:t xml:space="preserve"> [1]</w:t>
      </w:r>
      <w:r w:rsidRPr="00022FA9">
        <w:rPr>
          <w:lang w:eastAsia="fi-FI"/>
        </w:rPr>
        <w:t>. Tietosisällön yksittäisiin tietoihin liittyvä pakollisuus on kuvattu seuraavien määreiden</w:t>
      </w:r>
    </w:p>
    <w:p w14:paraId="18FA6DCD" w14:textId="27CB1401" w:rsidR="00022FA9" w:rsidRPr="00022FA9" w:rsidRDefault="00AF6A17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V – V</w:t>
      </w:r>
      <w:r w:rsidR="00022FA9" w:rsidRPr="00022FA9">
        <w:rPr>
          <w:sz w:val="22"/>
          <w:szCs w:val="22"/>
          <w:lang w:eastAsia="fi-FI"/>
        </w:rPr>
        <w:t xml:space="preserve">apaaehtoinen, </w:t>
      </w:r>
    </w:p>
    <w:p w14:paraId="5A531D99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 – Huomautettava, 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3475ECB2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HP – Pakollinen huomautuksella sekä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29ADE67C" w14:textId="2380B7DF" w:rsidR="00022FA9" w:rsidRPr="00022FA9" w:rsidRDefault="00022FA9" w:rsidP="00022FA9">
      <w:pPr>
        <w:pStyle w:val="CKappale"/>
        <w:ind w:firstLine="0"/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>mukaisesti. Tyypin ”H – Huomautettava” tietosisällön puutoksesta pitää huomauttaa käyttäjää ja tyypin ”HP – Pakollinen huomautuksella” tiedon puuttumi</w:t>
      </w:r>
      <w:r>
        <w:rPr>
          <w:sz w:val="22"/>
          <w:szCs w:val="22"/>
          <w:lang w:eastAsia="fi-FI"/>
        </w:rPr>
        <w:t>nen pitää perustella lisätietokenttään</w:t>
      </w:r>
      <w:r w:rsidRPr="00022FA9">
        <w:rPr>
          <w:sz w:val="22"/>
          <w:szCs w:val="22"/>
          <w:lang w:eastAsia="fi-FI"/>
        </w:rPr>
        <w:t>.</w:t>
      </w:r>
      <w:r w:rsidR="00272E7C">
        <w:rPr>
          <w:sz w:val="22"/>
          <w:szCs w:val="22"/>
          <w:lang w:eastAsia="fi-FI"/>
        </w:rPr>
        <w:t xml:space="preserve"> Näitä määreitä ei ole suoraan hyödynnetty tässä määrittelyssä, sillä CDA-määrittelyssä tulkinta tehdään siirtomuodossa esiintyvien rakenteiden näkökulmasta luvussa 1.5 esitetyllä notaatiolla. </w:t>
      </w:r>
    </w:p>
    <w:p w14:paraId="10705317" w14:textId="77777777" w:rsidR="00022FA9" w:rsidRPr="00022FA9" w:rsidRDefault="00022FA9" w:rsidP="00022FA9"/>
    <w:p w14:paraId="1CB6A168" w14:textId="6E5CF929" w:rsidR="00022FA9" w:rsidRDefault="00022FA9" w:rsidP="00022FA9">
      <w:r>
        <w:t xml:space="preserve">Tietosisältömäärittelyn huomautettavaa pakollinen </w:t>
      </w:r>
      <w:r w:rsidR="00F30131">
        <w:t>–</w:t>
      </w:r>
      <w:r w:rsidR="00AF6A17">
        <w:t xml:space="preserve"> </w:t>
      </w:r>
      <w:r>
        <w:t>ja huomaute</w:t>
      </w:r>
      <w:r w:rsidR="00AF6A17">
        <w:t>ttavaa-</w:t>
      </w:r>
      <w:r>
        <w:t>kentät o</w:t>
      </w:r>
      <w:r w:rsidR="00AF6A17">
        <w:t>n</w:t>
      </w:r>
      <w:r>
        <w:t xml:space="preserve"> tässä määrittelyssä tulkittu pelkästään siirtomuodon näkökulmasta – esimerkiksi huomautettavaa pakollinen </w:t>
      </w:r>
      <w:r w:rsidR="00F30131">
        <w:t>–</w:t>
      </w:r>
      <w:r>
        <w:t xml:space="preserve">rakenne on siirtomuodon määrittelyssä vapaaehtoinen, koska siirrettävästä rakenteesta </w:t>
      </w:r>
      <w:r w:rsidR="00AF6A17">
        <w:t xml:space="preserve">se </w:t>
      </w:r>
      <w:r>
        <w:t>voi puuttua.</w:t>
      </w:r>
    </w:p>
    <w:p w14:paraId="15D26102" w14:textId="77777777" w:rsidR="00E01E2F" w:rsidRDefault="00E01E2F" w:rsidP="00022FA9"/>
    <w:p w14:paraId="42E049DE" w14:textId="58F03311" w:rsidR="00E01E2F" w:rsidRDefault="00E01E2F" w:rsidP="00022FA9">
      <w:r>
        <w:t>Kenttäkoodisto</w:t>
      </w:r>
      <w:r w:rsidR="00605CE5">
        <w:t xml:space="preserve"> (liitteenä)</w:t>
      </w:r>
      <w:r w:rsidR="00464D66">
        <w:t xml:space="preserve"> on luotu Näkymät</w:t>
      </w:r>
      <w:r w:rsidR="00AF6A17">
        <w:t>-</w:t>
      </w:r>
      <w:r w:rsidR="00464D66">
        <w:t>luokituksen ENSIH-näkymän tunnuksen alle</w:t>
      </w:r>
      <w:r w:rsidR="00AF6A17">
        <w:t xml:space="preserve">, </w:t>
      </w:r>
      <w:proofErr w:type="spellStart"/>
      <w:r w:rsidR="00AF6A17">
        <w:t>c</w:t>
      </w:r>
      <w:r w:rsidR="000B14D2">
        <w:t>odeSystem</w:t>
      </w:r>
      <w:proofErr w:type="spellEnd"/>
      <w:r w:rsidR="00464D66" w:rsidRPr="00464D66">
        <w:t>: 1.2.246.537.6.12.2002.348</w:t>
      </w:r>
      <w:r w:rsidR="00464D66">
        <w:t>. Kenttien koodeina on käytetty sa</w:t>
      </w:r>
      <w:r w:rsidR="005C08F5">
        <w:t>m</w:t>
      </w:r>
      <w:r w:rsidR="00464D66">
        <w:t xml:space="preserve">oja arvoja kuin THL-Tietosisältömäärittelyn [2] </w:t>
      </w:r>
      <w:proofErr w:type="spellStart"/>
      <w:r w:rsidR="00464D66">
        <w:t>codeId:t</w:t>
      </w:r>
      <w:proofErr w:type="spellEnd"/>
      <w:r w:rsidR="00464D66">
        <w:t xml:space="preserve"> ovat</w:t>
      </w:r>
      <w:r w:rsidR="00C976E6">
        <w:t>.</w:t>
      </w:r>
      <w:r w:rsidR="00464D66">
        <w:t xml:space="preserve"> </w:t>
      </w:r>
      <w:r w:rsidR="00C976E6">
        <w:t xml:space="preserve">Lisäksi </w:t>
      </w:r>
      <w:r w:rsidR="00464D66">
        <w:t>muutamill</w:t>
      </w:r>
      <w:r w:rsidR="005C08F5">
        <w:t>e</w:t>
      </w:r>
      <w:r w:rsidR="00464D66">
        <w:t xml:space="preserve"> teknisluonteisille rakenteille, joita ei THL-tietosisältömäärittelyssä ole kuvattu, on luotu omat tunnisteet luokitukseen. Kenttäkoodiston ”</w:t>
      </w:r>
      <w:r w:rsidR="00464D66" w:rsidRPr="00464D66">
        <w:t>Käytetäänkö kenttäkoodia CDA-xml:ssä</w:t>
      </w:r>
      <w:r w:rsidR="00464D66">
        <w:t xml:space="preserve">” </w:t>
      </w:r>
      <w:r w:rsidR="00F30131">
        <w:t>–</w:t>
      </w:r>
      <w:r w:rsidR="00464D66">
        <w:t>sarake kertoo, onko ko. koodia käytetty CDA-siirtomuodon xml-rakenteessa. Osalle tiedoista on allokoitu CDA-standar</w:t>
      </w:r>
      <w:r w:rsidR="00EF31C6">
        <w:t>d</w:t>
      </w:r>
      <w:r w:rsidR="00464D66">
        <w:t xml:space="preserve">issa </w:t>
      </w:r>
      <w:proofErr w:type="spellStart"/>
      <w:r w:rsidR="00464D66">
        <w:t>dedikoidut</w:t>
      </w:r>
      <w:proofErr w:type="spellEnd"/>
      <w:r w:rsidR="00464D66">
        <w:t xml:space="preserve"> rakenteet, jolloin ne ko. tiedon osalta ei</w:t>
      </w:r>
      <w:r w:rsidR="005C08F5">
        <w:t>vät</w:t>
      </w:r>
      <w:r w:rsidR="00464D66">
        <w:t xml:space="preserve"> tarvitse erillistä tiedon tunnistetta.</w:t>
      </w:r>
    </w:p>
    <w:p w14:paraId="08676D9F" w14:textId="77777777" w:rsidR="009F4F9D" w:rsidRDefault="009F4F9D" w:rsidP="00022FA9"/>
    <w:p w14:paraId="02E51933" w14:textId="06651DB7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</w:t>
      </w:r>
      <w:proofErr w:type="spellStart"/>
      <w:r>
        <w:t>kv</w:t>
      </w:r>
      <w:proofErr w:type="spellEnd"/>
      <w:r>
        <w:t xml:space="preserve">-määrittelyn [7] mukaisesti luokitustyyppisiä tietoja on käsitelty mallinnuksessa seuraavasti: määrittelyssä mallinnettujen havaintojen arvojen (esimerkiksi </w:t>
      </w:r>
      <w:proofErr w:type="spellStart"/>
      <w:r>
        <w:t>observation.value</w:t>
      </w:r>
      <w:proofErr w:type="spellEnd"/>
      <w:r>
        <w:t xml:space="preserve">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</w:t>
      </w:r>
      <w:proofErr w:type="spellStart"/>
      <w:r w:rsidR="00142809">
        <w:t>KEJO:ssa</w:t>
      </w:r>
      <w:proofErr w:type="spellEnd"/>
      <w:r w:rsidR="00142809">
        <w:t xml:space="preserve">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</w:t>
      </w:r>
      <w:proofErr w:type="spellStart"/>
      <w:proofErr w:type="gramStart"/>
      <w:r w:rsidR="00142809">
        <w:t>observation.methodCode</w:t>
      </w:r>
      <w:proofErr w:type="spellEnd"/>
      <w:proofErr w:type="gramEnd"/>
      <w:r w:rsidR="00142809">
        <w:t>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proofErr w:type="spellStart"/>
      <w:r>
        <w:t>tarkennerakenteita</w:t>
      </w:r>
      <w:proofErr w:type="spellEnd"/>
      <w:r>
        <w:t xml:space="preserve">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15" w:name="_Toc16776243"/>
      <w:r>
        <w:t>Käytetty notaatio</w:t>
      </w:r>
      <w:bookmarkEnd w:id="15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70A7543F" w:rsidR="008F4C0C" w:rsidRDefault="008F4C0C" w:rsidP="00970E53">
            <w:pPr>
              <w:spacing w:after="120"/>
              <w:jc w:val="left"/>
            </w:pPr>
            <w:r w:rsidRPr="005C00A0">
              <w:lastRenderedPageBreak/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>
              <w:t>–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06B56DBB" w:rsidR="008F4C0C" w:rsidRDefault="008F4C0C" w:rsidP="004D40A9">
            <w:pPr>
              <w:spacing w:after="120"/>
              <w:jc w:val="left"/>
            </w:pPr>
            <w:r>
              <w:t>Tietosisältö-/kenttäkoodistoviittaus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616272C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kenttäkoodistossa ja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0F95BFC2" w14:textId="27F48604" w:rsidR="00821A11" w:rsidRDefault="00821A11" w:rsidP="001F0C0D">
      <w:r>
        <w:t>Pakollisuuksien ehtoja tulkitaan rakenteissa ylhäältä alaspäin. Jos vapaaehtoisen rakenteen alla on pakollinen tieto, kyse on silloin vapaaehtoisesta tietokokonaisuudesta</w:t>
      </w:r>
      <w:r w:rsidR="00CE13BB">
        <w:t>,</w:t>
      </w:r>
      <w:r>
        <w:t xml:space="preserve"> jonka ilmetessä mainittu tieto on annettava.</w:t>
      </w:r>
    </w:p>
    <w:p w14:paraId="7A1F01CA" w14:textId="77777777" w:rsidR="004B668F" w:rsidRDefault="004B668F" w:rsidP="00AE0334">
      <w:pPr>
        <w:pStyle w:val="Otsikko2"/>
      </w:pPr>
      <w:bookmarkStart w:id="16" w:name="_Toc16776244"/>
      <w:r>
        <w:lastRenderedPageBreak/>
        <w:t>Viitatut määrittelyt</w:t>
      </w:r>
      <w:bookmarkEnd w:id="16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7A34462C" w:rsidR="0003425C" w:rsidRPr="00E56705" w:rsidRDefault="001D3997" w:rsidP="0003425C">
            <w:pPr>
              <w:pStyle w:val="CKappaleEnsimminenkappale"/>
              <w:rPr>
                <w:sz w:val="22"/>
                <w:szCs w:val="22"/>
              </w:rPr>
            </w:pPr>
            <w:r w:rsidDel="001D3997">
              <w:t xml:space="preserve"> </w:t>
            </w:r>
            <w:r w:rsidR="0003425C"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1</w:t>
            </w:r>
            <w:r w:rsidR="0003425C"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2EC2C95B" w:rsidR="0003425C" w:rsidRPr="00E56705" w:rsidRDefault="00131C8D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Kansallinen sähköinen ensihoitokertomus, </w:t>
            </w:r>
            <w:r w:rsidRPr="00131C8D">
              <w:rPr>
                <w:sz w:val="22"/>
                <w:szCs w:val="22"/>
              </w:rPr>
              <w:t>Tietosisältö sekä toiminnallinen ja vaatimusmäärittely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201</w:t>
            </w:r>
            <w:r w:rsidR="00C85F72">
              <w:rPr>
                <w:sz w:val="22"/>
                <w:szCs w:val="22"/>
              </w:rPr>
              <w:t>7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15919964" w:rsidR="00E56705" w:rsidRPr="00E56705" w:rsidRDefault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– Tietosisältö/Ensihoito ja ENSIH-luokitukset koodistopalvelussa, </w:t>
            </w:r>
            <w:r w:rsidR="00C85F72" w:rsidRPr="00E56705">
              <w:rPr>
                <w:sz w:val="22"/>
                <w:szCs w:val="22"/>
              </w:rPr>
              <w:t>20</w:t>
            </w:r>
            <w:r w:rsidR="00871873">
              <w:rPr>
                <w:sz w:val="22"/>
                <w:szCs w:val="22"/>
              </w:rPr>
              <w:t>21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 xml:space="preserve">-tarkennuksista.  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r w:rsidR="00C85F72">
              <w:rPr>
                <w:sz w:val="22"/>
                <w:szCs w:val="22"/>
              </w:rPr>
              <w:t xml:space="preserve">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F30131" w:rsidRPr="00D03CCD" w14:paraId="07C1DC3F" w14:textId="77777777" w:rsidTr="006D52D8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1653F" w14:textId="6AAC6625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1C66" w14:textId="26648074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org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C27DC" w14:textId="257B8C90" w:rsidR="00F30131" w:rsidRPr="00F30131" w:rsidRDefault="00F30131" w:rsidP="00F30131">
            <w:pPr>
              <w:pStyle w:val="CKappaleEnsimminenkappale"/>
              <w:rPr>
                <w:sz w:val="22"/>
                <w:szCs w:val="22"/>
                <w:lang w:val="en-US"/>
              </w:rPr>
            </w:pPr>
            <w:r w:rsidRPr="00F30131">
              <w:rPr>
                <w:sz w:val="22"/>
                <w:szCs w:val="22"/>
                <w:lang w:val="en-US"/>
              </w:rPr>
              <w:t>Implementation Guide for CDA Release 2: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0131">
              <w:rPr>
                <w:sz w:val="22"/>
                <w:szCs w:val="22"/>
                <w:lang w:val="en-US"/>
              </w:rPr>
              <w:t>Emergency Medical Services Patient Care Report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proofErr w:type="gramStart"/>
            <w:r>
              <w:rPr>
                <w:sz w:val="22"/>
                <w:szCs w:val="22"/>
                <w:lang w:val="en-US"/>
              </w:rPr>
              <w:t>may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2015</w:t>
            </w:r>
          </w:p>
        </w:tc>
      </w:tr>
      <w:tr w:rsidR="00B93B3E" w:rsidRPr="00B93B3E" w14:paraId="73C212E1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4B1E55" w14:textId="0DBB6673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[8]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7943F" w14:textId="0B46A6F7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5F07FB" w14:textId="586BA6E8" w:rsidR="00B93B3E" w:rsidRPr="006D52D8" w:rsidRDefault="00B93B3E" w:rsidP="00F30131">
            <w:pPr>
              <w:pStyle w:val="CKappaleEnsimminenkappale"/>
              <w:rPr>
                <w:sz w:val="22"/>
                <w:szCs w:val="22"/>
              </w:rPr>
            </w:pPr>
            <w:r w:rsidRPr="006D52D8">
              <w:rPr>
                <w:sz w:val="22"/>
                <w:szCs w:val="22"/>
              </w:rPr>
              <w:t xml:space="preserve">Kanta kuvantamisen CDA R2 merkinnät, versio 2.21 </w:t>
            </w:r>
            <w:r>
              <w:rPr>
                <w:sz w:val="22"/>
                <w:szCs w:val="22"/>
              </w:rPr>
              <w:t xml:space="preserve">sekä tuorein julkaistu versio ko. määrittelyn </w:t>
            </w:r>
            <w:proofErr w:type="spellStart"/>
            <w:r>
              <w:rPr>
                <w:sz w:val="22"/>
                <w:szCs w:val="22"/>
              </w:rPr>
              <w:t>Errata</w:t>
            </w:r>
            <w:proofErr w:type="spellEnd"/>
            <w:r>
              <w:rPr>
                <w:sz w:val="22"/>
                <w:szCs w:val="22"/>
              </w:rPr>
              <w:t>-tarkennuksista.</w:t>
            </w:r>
          </w:p>
        </w:tc>
      </w:tr>
    </w:tbl>
    <w:p w14:paraId="6B3BC14E" w14:textId="1F302B31" w:rsidR="00B75273" w:rsidRPr="006D52D8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6D52D8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6D52D8">
        <w:rPr>
          <w:b/>
          <w:bCs/>
        </w:rPr>
        <w:br w:type="page"/>
      </w:r>
    </w:p>
    <w:p w14:paraId="0C6F26CD" w14:textId="77777777" w:rsidR="00E56705" w:rsidRPr="006D52D8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DB1BB49" w:rsidR="004B668F" w:rsidRDefault="00D129EF" w:rsidP="00AE0334">
      <w:pPr>
        <w:pStyle w:val="Otsikko1"/>
      </w:pPr>
      <w:bookmarkStart w:id="17" w:name="_Toc16776245"/>
      <w:r>
        <w:rPr>
          <w:caps w:val="0"/>
        </w:rPr>
        <w:t>ENSIHOITOKERTOMUKSEN ASIAKIRJARAKENNE</w:t>
      </w:r>
      <w:bookmarkEnd w:id="17"/>
    </w:p>
    <w:p w14:paraId="7A1F01CD" w14:textId="77777777" w:rsidR="004B668F" w:rsidRDefault="004B668F" w:rsidP="00AE0334">
      <w:pPr>
        <w:pStyle w:val="Otsikko2"/>
      </w:pPr>
      <w:bookmarkStart w:id="18" w:name="_Toc16776246"/>
      <w:r>
        <w:t>Perusrakenne</w:t>
      </w:r>
      <w:bookmarkEnd w:id="18"/>
    </w:p>
    <w:p w14:paraId="1C6E47CC" w14:textId="3DC401F0" w:rsidR="00D9736E" w:rsidRDefault="002E51ED" w:rsidP="00D129EF">
      <w:ins w:id="19" w:author="Timo Kaskinen" w:date="2021-01-31T22:04:00Z">
        <w:r>
          <w:rPr>
            <w:noProof/>
          </w:rPr>
          <w:drawing>
            <wp:inline distT="0" distB="0" distL="0" distR="0" wp14:anchorId="267DCC68" wp14:editId="293EECA3">
              <wp:extent cx="5765709" cy="3940584"/>
              <wp:effectExtent l="0" t="0" r="0" b="3175"/>
              <wp:docPr id="1" name="Kuv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13840" cy="3973479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0D8F0519" w14:textId="103FBED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>. Ensihoi</w:t>
      </w:r>
      <w:r w:rsidR="00BA49BA">
        <w:rPr>
          <w:b/>
        </w:rPr>
        <w:t>to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7C26474B" w14:textId="5F4D1563" w:rsidR="008F4C0C" w:rsidRDefault="008F4C0C" w:rsidP="00D129EF">
      <w:r>
        <w:t>Ensihoitokertomusmerkintä tehdään omalle Ensihoito</w:t>
      </w:r>
      <w:r w:rsidR="008F7074">
        <w:t>kertomus</w:t>
      </w:r>
      <w:r>
        <w:t xml:space="preserve"> (ENSIH) -näkymälle. </w:t>
      </w:r>
      <w:r w:rsidR="00AA690C">
        <w:t>Samalle näkymälle</w:t>
      </w:r>
      <w:r>
        <w:t xml:space="preserve"> kirjataan ensivasteen ennen ensihoitoyksikön paikalle saapumista kirjaamat tiedot</w:t>
      </w:r>
      <w:r w:rsidR="00AA690C">
        <w:t xml:space="preserve"> sekä lääkärin </w:t>
      </w:r>
      <w:proofErr w:type="spellStart"/>
      <w:r w:rsidR="00AA690C">
        <w:t>KEJO:on</w:t>
      </w:r>
      <w:proofErr w:type="spellEnd"/>
      <w:r w:rsidR="00AA690C">
        <w:t xml:space="preserve"> kirjaamat hoito-ohjemerkinnät</w:t>
      </w:r>
      <w:r>
        <w:t>. Hoitoprosessin vaihe</w:t>
      </w:r>
      <w:r w:rsidR="00DA7D59">
        <w:t xml:space="preserve"> on kaikilla merkinnöillä Hoidon toteutus ja merkinnöillä </w:t>
      </w:r>
      <w:r>
        <w:t xml:space="preserve">käytetään samoja </w:t>
      </w:r>
      <w:proofErr w:type="gramStart"/>
      <w:r>
        <w:t>otsikko-näyttömuoto-</w:t>
      </w:r>
      <w:proofErr w:type="spellStart"/>
      <w:r>
        <w:t>entry</w:t>
      </w:r>
      <w:proofErr w:type="spellEnd"/>
      <w:r w:rsidR="00312C66">
        <w:t xml:space="preserve"> </w:t>
      </w:r>
      <w:r>
        <w:t>-rakenteita</w:t>
      </w:r>
      <w:proofErr w:type="gramEnd"/>
      <w:r>
        <w:t>.</w:t>
      </w:r>
      <w:r w:rsidR="00225428">
        <w:t xml:space="preserve"> Asiakirjan yleisrakenne on kuvattu kuvassa 1.</w:t>
      </w:r>
    </w:p>
    <w:p w14:paraId="4FA9C0B8" w14:textId="77777777" w:rsidR="0037208F" w:rsidRDefault="0037208F" w:rsidP="00D129EF"/>
    <w:p w14:paraId="3E534350" w14:textId="7DF38551" w:rsidR="0037208F" w:rsidRDefault="0037208F" w:rsidP="00D129EF">
      <w:r>
        <w:t>Asiakirjan merkintöjä on havainnolliste</w:t>
      </w:r>
      <w:r w:rsidR="00871518">
        <w:t>t</w:t>
      </w:r>
      <w:r>
        <w:t xml:space="preserve">tu kuvassa 2. Kuvan </w:t>
      </w:r>
      <w:r w:rsidR="00073AEE">
        <w:t>esimerkki</w:t>
      </w:r>
      <w:r>
        <w:t xml:space="preserve">tapauksessa potilaan hoitoon ensihoitopalvelussa ovat osallistuneet ensivasteyksikkö, kaksi ensihoitoyksikköä sekä lääkäri joko etänä tai </w:t>
      </w:r>
      <w:proofErr w:type="gramStart"/>
      <w:r>
        <w:t>paikanpäällä</w:t>
      </w:r>
      <w:proofErr w:type="gramEnd"/>
      <w:r>
        <w:t xml:space="preserve">. </w:t>
      </w:r>
      <w:r w:rsidR="00B54095">
        <w:t>Ajatuksena on, että merkinnän tekijä vastaa tekemistään kirjauksista, ja hoitoprosessin eteneminen tulee dokumentoitua vaiheittain, mikäli merkinnän tekijä vaihtuu kesken hoidon. Kunkin tietoryhmän päivittymismekanismi on kuvattu luvussa 3 toteutusohjeissa. Linja on se, että ei</w:t>
      </w:r>
      <w:r w:rsidR="00312C66">
        <w:t>-</w:t>
      </w:r>
      <w:r w:rsidR="00B54095">
        <w:t>aikaan sidotuissa tietoryhmissä (tehtävän perustiedot, potilaan yleistiedot, vammautumistiedot jne</w:t>
      </w:r>
      <w:r w:rsidR="00871518">
        <w:t>.</w:t>
      </w:r>
      <w:r w:rsidR="00B54095">
        <w:t>) päivitysten yhteydessä toistetaan koko rakenteen tiedot</w:t>
      </w:r>
      <w:r w:rsidR="004F5D17">
        <w:t xml:space="preserve"> (mikäli rakenteessa on yleensä päivitettävää)</w:t>
      </w:r>
      <w:r w:rsidR="00B54095">
        <w:t xml:space="preserve"> ja aikaan sidotuissa (tutkimukset, havainnot, toimenpiteet, lääkkeenannot jne.) merkinnälle kirjataan vain ne tiedot, jotka on tuotettu kyseisen merkinnän tekijän dokumentointivastuun aikana.</w:t>
      </w:r>
      <w:r w:rsidR="004F5D17">
        <w:t xml:space="preserve"> Kuvassa 3 on yhteenveto esitetty tästä per tietoryhmä.</w:t>
      </w:r>
    </w:p>
    <w:p w14:paraId="1DA62CD4" w14:textId="77777777" w:rsidR="008F4C0C" w:rsidRDefault="008F4C0C" w:rsidP="00D129EF"/>
    <w:p w14:paraId="57FA4C02" w14:textId="77777777" w:rsidR="00DA7D59" w:rsidRDefault="00DA7D59" w:rsidP="0037208F">
      <w:pPr>
        <w:keepNext/>
      </w:pPr>
      <w:r>
        <w:rPr>
          <w:noProof/>
          <w:lang w:eastAsia="fi-FI"/>
        </w:rPr>
        <w:drawing>
          <wp:inline distT="0" distB="0" distL="0" distR="0" wp14:anchorId="7409A807" wp14:editId="317FFD25">
            <wp:extent cx="5790851" cy="3219450"/>
            <wp:effectExtent l="0" t="0" r="635" b="0"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26" cy="3234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42C198" w14:textId="5FB3496B" w:rsidR="00DA7D59" w:rsidRPr="00ED5195" w:rsidRDefault="00DA7D59" w:rsidP="00DA7D59">
      <w:pPr>
        <w:rPr>
          <w:b/>
        </w:rPr>
      </w:pPr>
      <w:r w:rsidRPr="00ED5195">
        <w:rPr>
          <w:b/>
        </w:rPr>
        <w:t xml:space="preserve">Kuva </w:t>
      </w:r>
      <w:r>
        <w:rPr>
          <w:b/>
        </w:rPr>
        <w:t>2</w:t>
      </w:r>
      <w:r w:rsidRPr="00ED5195">
        <w:rPr>
          <w:b/>
        </w:rPr>
        <w:t xml:space="preserve">. </w:t>
      </w:r>
      <w:r w:rsidR="00A10151">
        <w:rPr>
          <w:b/>
        </w:rPr>
        <w:t>Esimerkki e</w:t>
      </w:r>
      <w:r w:rsidRPr="00ED5195">
        <w:rPr>
          <w:b/>
        </w:rPr>
        <w:t>nsihoi</w:t>
      </w:r>
      <w:r>
        <w:rPr>
          <w:b/>
        </w:rPr>
        <w:t>to</w:t>
      </w:r>
      <w:r w:rsidRPr="00ED5195">
        <w:rPr>
          <w:b/>
        </w:rPr>
        <w:t>kertomu</w:t>
      </w:r>
      <w:r>
        <w:rPr>
          <w:b/>
        </w:rPr>
        <w:t xml:space="preserve">ksen </w:t>
      </w:r>
      <w:r w:rsidR="0037208F">
        <w:rPr>
          <w:b/>
        </w:rPr>
        <w:t>asiakirjan merkin</w:t>
      </w:r>
      <w:r w:rsidR="00A10151">
        <w:rPr>
          <w:b/>
        </w:rPr>
        <w:t>nöistä</w:t>
      </w:r>
      <w:r>
        <w:rPr>
          <w:b/>
        </w:rPr>
        <w:t xml:space="preserve"> </w:t>
      </w:r>
    </w:p>
    <w:p w14:paraId="6CD4819C" w14:textId="77777777" w:rsidR="00DA7D59" w:rsidRDefault="00DA7D59" w:rsidP="00D129EF"/>
    <w:tbl>
      <w:tblPr>
        <w:tblStyle w:val="TaulukkoRuudukko"/>
        <w:tblW w:w="9231" w:type="dxa"/>
        <w:tblLook w:val="04A0" w:firstRow="1" w:lastRow="0" w:firstColumn="1" w:lastColumn="0" w:noHBand="0" w:noVBand="1"/>
      </w:tblPr>
      <w:tblGrid>
        <w:gridCol w:w="2547"/>
        <w:gridCol w:w="6684"/>
      </w:tblGrid>
      <w:tr w:rsidR="004F5D17" w:rsidRPr="004F5D17" w14:paraId="4D784668" w14:textId="77777777" w:rsidTr="006D52D8">
        <w:trPr>
          <w:trHeight w:val="535"/>
        </w:trPr>
        <w:tc>
          <w:tcPr>
            <w:tcW w:w="2547" w:type="dxa"/>
            <w:shd w:val="clear" w:color="auto" w:fill="D9D9D9" w:themeFill="background1" w:themeFillShade="D9"/>
            <w:hideMark/>
          </w:tcPr>
          <w:p w14:paraId="4F2D8278" w14:textId="77777777" w:rsidR="004F5D17" w:rsidRPr="004F5D17" w:rsidRDefault="004F5D17" w:rsidP="004F5D17">
            <w:r w:rsidRPr="004F5D17">
              <w:rPr>
                <w:b/>
                <w:bCs/>
              </w:rPr>
              <w:t>Ensihoitokertomuksen tietoryhmä</w:t>
            </w:r>
          </w:p>
        </w:tc>
        <w:tc>
          <w:tcPr>
            <w:tcW w:w="6684" w:type="dxa"/>
            <w:shd w:val="clear" w:color="auto" w:fill="D9D9D9" w:themeFill="background1" w:themeFillShade="D9"/>
            <w:hideMark/>
          </w:tcPr>
          <w:p w14:paraId="1FF32251" w14:textId="3BD1C09D" w:rsidR="004F5D17" w:rsidRPr="004F5D17" w:rsidRDefault="004F5D17" w:rsidP="00312C66">
            <w:pPr>
              <w:jc w:val="left"/>
            </w:pPr>
            <w:r>
              <w:rPr>
                <w:b/>
                <w:bCs/>
              </w:rPr>
              <w:t xml:space="preserve">Tietoryhmän </w:t>
            </w:r>
            <w:proofErr w:type="spellStart"/>
            <w:proofErr w:type="gramStart"/>
            <w:r>
              <w:rPr>
                <w:b/>
                <w:bCs/>
              </w:rPr>
              <w:t>entry:jen</w:t>
            </w:r>
            <w:proofErr w:type="spellEnd"/>
            <w:proofErr w:type="gramEnd"/>
            <w:r>
              <w:rPr>
                <w:b/>
                <w:bCs/>
              </w:rPr>
              <w:t xml:space="preserve"> käsitte</w:t>
            </w:r>
            <w:r w:rsidR="00F62536">
              <w:rPr>
                <w:b/>
                <w:bCs/>
              </w:rPr>
              <w:t>ly päivitettäessä tai täydennettäessä tietoja</w:t>
            </w:r>
          </w:p>
        </w:tc>
      </w:tr>
      <w:tr w:rsidR="004F5D17" w:rsidRPr="004F5D17" w14:paraId="14AD924F" w14:textId="77777777" w:rsidTr="006D52D8">
        <w:trPr>
          <w:trHeight w:val="454"/>
        </w:trPr>
        <w:tc>
          <w:tcPr>
            <w:tcW w:w="2547" w:type="dxa"/>
            <w:hideMark/>
          </w:tcPr>
          <w:p w14:paraId="1A31DA7A" w14:textId="77777777" w:rsidR="004F5D17" w:rsidRPr="004F5D17" w:rsidRDefault="004F5D17" w:rsidP="004F5D17">
            <w:r w:rsidRPr="004F5D17">
              <w:rPr>
                <w:bCs/>
              </w:rPr>
              <w:t>Ensihoitotehtävän perustiedot</w:t>
            </w:r>
          </w:p>
        </w:tc>
        <w:tc>
          <w:tcPr>
            <w:tcW w:w="6684" w:type="dxa"/>
            <w:hideMark/>
          </w:tcPr>
          <w:p w14:paraId="059733DE" w14:textId="72A6A779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  <w:r w:rsidR="00F62536">
              <w:t xml:space="preserve">, vaikka </w:t>
            </w:r>
            <w:r>
              <w:t>kaikkiin kohtiin</w:t>
            </w:r>
            <w:r w:rsidR="00F62536">
              <w:t xml:space="preserve"> ei muutoksia tässä yhteydessä olisikaan tehty. </w:t>
            </w:r>
            <w:r w:rsidR="00557B9F">
              <w:t>Osiota</w:t>
            </w:r>
            <w:r w:rsidR="00F62536">
              <w:t xml:space="preserve"> ei toisteta merkinnöillä, jos siihen ei mitään uutta päivitettävää ole.</w:t>
            </w:r>
          </w:p>
        </w:tc>
      </w:tr>
      <w:tr w:rsidR="004F5D17" w:rsidRPr="004F5D17" w14:paraId="5C91EB22" w14:textId="77777777" w:rsidTr="006D52D8">
        <w:trPr>
          <w:trHeight w:val="454"/>
        </w:trPr>
        <w:tc>
          <w:tcPr>
            <w:tcW w:w="2547" w:type="dxa"/>
            <w:hideMark/>
          </w:tcPr>
          <w:p w14:paraId="61D29F30" w14:textId="77777777" w:rsidR="004F5D17" w:rsidRPr="004F5D17" w:rsidRDefault="004F5D17" w:rsidP="004F5D17">
            <w:r w:rsidRPr="004F5D17">
              <w:rPr>
                <w:bCs/>
              </w:rPr>
              <w:t>Ensihoitoyksikkö</w:t>
            </w:r>
          </w:p>
        </w:tc>
        <w:tc>
          <w:tcPr>
            <w:tcW w:w="6684" w:type="dxa"/>
            <w:hideMark/>
          </w:tcPr>
          <w:p w14:paraId="6831E102" w14:textId="6C0568DB" w:rsidR="004F5D17" w:rsidRPr="004F5D17" w:rsidRDefault="00F62536" w:rsidP="00312C66">
            <w:pPr>
              <w:jc w:val="left"/>
            </w:pPr>
            <w:r>
              <w:t xml:space="preserve">Yksikön tiedot annetaan oletuksena kertaalleen omassa </w:t>
            </w:r>
            <w:proofErr w:type="spellStart"/>
            <w:proofErr w:type="gramStart"/>
            <w:r>
              <w:t>entry:ssään</w:t>
            </w:r>
            <w:proofErr w:type="spellEnd"/>
            <w:proofErr w:type="gramEnd"/>
            <w:r>
              <w:t xml:space="preserve"> sillä merkinnällä, millä ko. yksikön antama hoito dokumentoidaan. </w:t>
            </w:r>
            <w:r w:rsidR="00557B9F">
              <w:t xml:space="preserve">Päivitystarpeissa tuoreimmalle kirjaukselle tulee koko </w:t>
            </w:r>
            <w:proofErr w:type="spellStart"/>
            <w:r w:rsidR="003113AD">
              <w:t>entry:n</w:t>
            </w:r>
            <w:proofErr w:type="spellEnd"/>
            <w:r w:rsidR="00557B9F">
              <w:t xml:space="preserve"> ajantasainen sisältö.</w:t>
            </w:r>
          </w:p>
        </w:tc>
      </w:tr>
      <w:tr w:rsidR="004F5D17" w:rsidRPr="004F5D17" w14:paraId="486E99E9" w14:textId="77777777" w:rsidTr="006D52D8">
        <w:trPr>
          <w:trHeight w:val="454"/>
        </w:trPr>
        <w:tc>
          <w:tcPr>
            <w:tcW w:w="2547" w:type="dxa"/>
            <w:hideMark/>
          </w:tcPr>
          <w:p w14:paraId="64F65649" w14:textId="77777777" w:rsidR="004F5D17" w:rsidRPr="004F5D17" w:rsidRDefault="004F5D17" w:rsidP="004F5D17">
            <w:r w:rsidRPr="004F5D17">
              <w:rPr>
                <w:bCs/>
              </w:rPr>
              <w:t>Potilaan yleistiedot</w:t>
            </w:r>
          </w:p>
        </w:tc>
        <w:tc>
          <w:tcPr>
            <w:tcW w:w="6684" w:type="dxa"/>
            <w:hideMark/>
          </w:tcPr>
          <w:p w14:paraId="59590DAD" w14:textId="2BEA5609" w:rsidR="004F5D17" w:rsidRPr="004F5D17" w:rsidRDefault="006C0942" w:rsidP="00312C66">
            <w:pPr>
              <w:jc w:val="left"/>
            </w:pPr>
            <w:r>
              <w:t>T</w:t>
            </w:r>
            <w:r w:rsidR="00F62536">
              <w:t xml:space="preserve">uoreimmalle kirjaukselle tulee koko </w:t>
            </w:r>
            <w:proofErr w:type="spellStart"/>
            <w:r w:rsidR="003113AD">
              <w:t>entry:n</w:t>
            </w:r>
            <w:proofErr w:type="spellEnd"/>
            <w:r w:rsidR="00F62536">
              <w:t xml:space="preserve"> ajantasainen sisältö</w:t>
            </w:r>
            <w:r>
              <w:t>.</w:t>
            </w:r>
          </w:p>
        </w:tc>
      </w:tr>
      <w:tr w:rsidR="00F62536" w:rsidRPr="004F5D17" w14:paraId="5B57D4E5" w14:textId="77777777" w:rsidTr="006D52D8">
        <w:trPr>
          <w:trHeight w:val="454"/>
        </w:trPr>
        <w:tc>
          <w:tcPr>
            <w:tcW w:w="2547" w:type="dxa"/>
          </w:tcPr>
          <w:p w14:paraId="1680263F" w14:textId="538F4EE0" w:rsidR="00F62536" w:rsidRPr="004F5D17" w:rsidRDefault="00F62536" w:rsidP="004F5D17">
            <w:pPr>
              <w:rPr>
                <w:bCs/>
              </w:rPr>
            </w:pPr>
            <w:r>
              <w:rPr>
                <w:bCs/>
              </w:rPr>
              <w:t>Esitiedot</w:t>
            </w:r>
          </w:p>
        </w:tc>
        <w:tc>
          <w:tcPr>
            <w:tcW w:w="6684" w:type="dxa"/>
          </w:tcPr>
          <w:p w14:paraId="4D47ECE4" w14:textId="1644646D" w:rsidR="00F62536" w:rsidRPr="004F5D17" w:rsidRDefault="00F62536" w:rsidP="00312C66">
            <w:pPr>
              <w:jc w:val="left"/>
            </w:pPr>
            <w:r>
              <w:t>Kirjataan merkinnälle uudet kirjatut tiedot, aikaisempia ei toisteta</w:t>
            </w:r>
          </w:p>
        </w:tc>
      </w:tr>
      <w:tr w:rsidR="00F82CF7" w:rsidRPr="004F5D17" w14:paraId="251C0145" w14:textId="77777777" w:rsidTr="006D52D8">
        <w:trPr>
          <w:trHeight w:val="454"/>
        </w:trPr>
        <w:tc>
          <w:tcPr>
            <w:tcW w:w="2547" w:type="dxa"/>
            <w:hideMark/>
          </w:tcPr>
          <w:p w14:paraId="7D0F153A" w14:textId="77777777" w:rsidR="00F82CF7" w:rsidRPr="004F5D17" w:rsidRDefault="00F82CF7" w:rsidP="00AF6A17">
            <w:r w:rsidRPr="004F5D17">
              <w:rPr>
                <w:bCs/>
              </w:rPr>
              <w:t>Hoidon syy ja kiireellisyys</w:t>
            </w:r>
          </w:p>
        </w:tc>
        <w:tc>
          <w:tcPr>
            <w:tcW w:w="6684" w:type="dxa"/>
            <w:hideMark/>
          </w:tcPr>
          <w:p w14:paraId="46AE3B0B" w14:textId="30E8351D" w:rsidR="00F82CF7" w:rsidRPr="004F5D17" w:rsidRDefault="00F82CF7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F82CF7" w:rsidRPr="004F5D17" w14:paraId="2EB768DC" w14:textId="77777777" w:rsidTr="006D52D8">
        <w:trPr>
          <w:trHeight w:val="454"/>
        </w:trPr>
        <w:tc>
          <w:tcPr>
            <w:tcW w:w="2547" w:type="dxa"/>
            <w:hideMark/>
          </w:tcPr>
          <w:p w14:paraId="24901B1B" w14:textId="77777777" w:rsidR="00F82CF7" w:rsidRPr="004F5D17" w:rsidRDefault="00F82CF7" w:rsidP="00AF6A17">
            <w:r w:rsidRPr="004F5D17">
              <w:rPr>
                <w:bCs/>
              </w:rPr>
              <w:t>Hoito-ohjetiedot</w:t>
            </w:r>
          </w:p>
        </w:tc>
        <w:tc>
          <w:tcPr>
            <w:tcW w:w="6684" w:type="dxa"/>
            <w:hideMark/>
          </w:tcPr>
          <w:p w14:paraId="476CA9B5" w14:textId="77777777" w:rsidR="00F82CF7" w:rsidRPr="004F5D17" w:rsidRDefault="00F82CF7" w:rsidP="00312C66">
            <w:pPr>
              <w:jc w:val="left"/>
            </w:pPr>
            <w:r>
              <w:t xml:space="preserve">Hoito-ohjeet kirjataan yhteen </w:t>
            </w:r>
            <w:proofErr w:type="spellStart"/>
            <w:r>
              <w:t>entry:n</w:t>
            </w:r>
            <w:proofErr w:type="spellEnd"/>
            <w:r>
              <w:t xml:space="preserve">, mikäli merkinnän teon aikana hoito-ohjeita on useampia tai potilaan tilanne muuttuu, </w:t>
            </w:r>
            <w:proofErr w:type="spellStart"/>
            <w:r>
              <w:t>entry:n</w:t>
            </w:r>
            <w:proofErr w:type="spellEnd"/>
            <w:r>
              <w:t xml:space="preserve"> sisäisissä rakenteissa on toistumat, millä tiedot ilmaistaan. Aikaisempien merkintöjen hoito-ohjeita ei toisteta tuoreimmalla kirjauksella.</w:t>
            </w:r>
          </w:p>
        </w:tc>
      </w:tr>
      <w:tr w:rsidR="004F5D17" w:rsidRPr="004F5D17" w14:paraId="632B367E" w14:textId="77777777" w:rsidTr="006D52D8">
        <w:trPr>
          <w:trHeight w:val="454"/>
        </w:trPr>
        <w:tc>
          <w:tcPr>
            <w:tcW w:w="2547" w:type="dxa"/>
            <w:hideMark/>
          </w:tcPr>
          <w:p w14:paraId="15D0D089" w14:textId="77777777" w:rsidR="004F5D17" w:rsidRPr="004F5D17" w:rsidRDefault="004F5D17" w:rsidP="004F5D17">
            <w:r w:rsidRPr="004F5D17">
              <w:rPr>
                <w:bCs/>
              </w:rPr>
              <w:t>Vammautumistiedot</w:t>
            </w:r>
          </w:p>
        </w:tc>
        <w:tc>
          <w:tcPr>
            <w:tcW w:w="6684" w:type="dxa"/>
            <w:hideMark/>
          </w:tcPr>
          <w:p w14:paraId="06DCE433" w14:textId="5B89FA74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4F5D17" w:rsidRPr="004F5D17" w14:paraId="1EF4BC02" w14:textId="77777777" w:rsidTr="006D52D8">
        <w:trPr>
          <w:trHeight w:val="454"/>
        </w:trPr>
        <w:tc>
          <w:tcPr>
            <w:tcW w:w="2547" w:type="dxa"/>
            <w:hideMark/>
          </w:tcPr>
          <w:p w14:paraId="0BD661EF" w14:textId="77777777" w:rsidR="004F5D17" w:rsidRPr="004F5D17" w:rsidRDefault="004F5D17" w:rsidP="004F5D17">
            <w:r w:rsidRPr="004F5D17">
              <w:rPr>
                <w:bCs/>
              </w:rPr>
              <w:t>Potilaan status</w:t>
            </w:r>
          </w:p>
        </w:tc>
        <w:tc>
          <w:tcPr>
            <w:tcW w:w="6684" w:type="dxa"/>
            <w:hideMark/>
          </w:tcPr>
          <w:p w14:paraId="3A77BF5A" w14:textId="1622B61B" w:rsidR="004F5D17" w:rsidRPr="004F5D17" w:rsidRDefault="00F62536" w:rsidP="00312C66">
            <w:pPr>
              <w:jc w:val="left"/>
            </w:pPr>
            <w:r>
              <w:t>Potilaan status</w:t>
            </w:r>
            <w:r w:rsidR="00312C66">
              <w:t xml:space="preserve"> </w:t>
            </w:r>
            <w:r>
              <w:t xml:space="preserve">-osion </w:t>
            </w:r>
            <w:r w:rsidR="00AA6EAF">
              <w:t>statuskirjaukset annetaan per havainto aikaleimalla varustettuna, merkinnöillä ei toisteta aikaisempien merkintöjen havaintoja</w:t>
            </w:r>
            <w:r>
              <w:t>.</w:t>
            </w:r>
          </w:p>
        </w:tc>
      </w:tr>
      <w:tr w:rsidR="004F5D17" w:rsidRPr="004F5D17" w14:paraId="66A939F7" w14:textId="77777777" w:rsidTr="006D52D8">
        <w:trPr>
          <w:trHeight w:val="454"/>
        </w:trPr>
        <w:tc>
          <w:tcPr>
            <w:tcW w:w="2547" w:type="dxa"/>
            <w:hideMark/>
          </w:tcPr>
          <w:p w14:paraId="2DDD6A2D" w14:textId="77777777" w:rsidR="004F5D17" w:rsidRPr="004F5D17" w:rsidRDefault="004F5D17" w:rsidP="004F5D17">
            <w:r w:rsidRPr="004F5D17">
              <w:rPr>
                <w:bCs/>
              </w:rPr>
              <w:t>Fysiologiset mittaukset</w:t>
            </w:r>
          </w:p>
        </w:tc>
        <w:tc>
          <w:tcPr>
            <w:tcW w:w="6684" w:type="dxa"/>
            <w:hideMark/>
          </w:tcPr>
          <w:p w14:paraId="223F04D6" w14:textId="57BCE814" w:rsidR="004F5D17" w:rsidRPr="004F5D17" w:rsidRDefault="006C0942" w:rsidP="00312C66">
            <w:pPr>
              <w:jc w:val="left"/>
            </w:pPr>
            <w:r>
              <w:t xml:space="preserve">Fysiologisten mittausten </w:t>
            </w:r>
            <w:proofErr w:type="spellStart"/>
            <w:r>
              <w:t>entry:t</w:t>
            </w:r>
            <w:proofErr w:type="spellEnd"/>
            <w:r>
              <w:t xml:space="preserve"> annetaan per mittaustapahtuma aikaleimalla varustettuna, merkinnöillä ei toisteta aikaisempien merkintöjen mittaustuloksia.</w:t>
            </w:r>
          </w:p>
        </w:tc>
      </w:tr>
      <w:tr w:rsidR="004F5D17" w:rsidRPr="004F5D17" w14:paraId="76523BB8" w14:textId="77777777" w:rsidTr="006D52D8">
        <w:trPr>
          <w:trHeight w:val="454"/>
        </w:trPr>
        <w:tc>
          <w:tcPr>
            <w:tcW w:w="2547" w:type="dxa"/>
            <w:hideMark/>
          </w:tcPr>
          <w:p w14:paraId="0521A9BA" w14:textId="77777777" w:rsidR="004F5D17" w:rsidRPr="004F5D17" w:rsidRDefault="004F5D17" w:rsidP="004F5D17">
            <w:proofErr w:type="spellStart"/>
            <w:r w:rsidRPr="004F5D17">
              <w:rPr>
                <w:bCs/>
              </w:rPr>
              <w:lastRenderedPageBreak/>
              <w:t>Labororatorio</w:t>
            </w:r>
            <w:proofErr w:type="spellEnd"/>
            <w:r w:rsidRPr="004F5D17">
              <w:rPr>
                <w:bCs/>
              </w:rPr>
              <w:t>- ja kuvantamistutkimukset</w:t>
            </w:r>
          </w:p>
        </w:tc>
        <w:tc>
          <w:tcPr>
            <w:tcW w:w="6684" w:type="dxa"/>
            <w:hideMark/>
          </w:tcPr>
          <w:p w14:paraId="7778F4BF" w14:textId="1C569906" w:rsidR="004F5D17" w:rsidRPr="004F5D17" w:rsidRDefault="00871518" w:rsidP="00312C66">
            <w:pPr>
              <w:jc w:val="left"/>
            </w:pPr>
            <w:proofErr w:type="spellStart"/>
            <w:r>
              <w:t>Entry:t</w:t>
            </w:r>
            <w:proofErr w:type="spellEnd"/>
            <w:r w:rsidR="006C0942">
              <w:t xml:space="preserve"> kirjataa</w:t>
            </w:r>
            <w:r>
              <w:t>n</w:t>
            </w:r>
            <w:r w:rsidR="006C0942">
              <w:t xml:space="preserve"> per tutkimus tekoajan kanssa, </w:t>
            </w:r>
            <w:proofErr w:type="spellStart"/>
            <w:r w:rsidR="006C0942">
              <w:t>entry:t</w:t>
            </w:r>
            <w:proofErr w:type="spellEnd"/>
            <w:r w:rsidR="006C0942">
              <w:t xml:space="preserve"> ovat toisistaan riippumattomia.</w:t>
            </w:r>
            <w:r>
              <w:t xml:space="preserve"> Merkinnöillä ei toisteta aikaisempien merkintöjen tutkimustuloksia.</w:t>
            </w:r>
          </w:p>
        </w:tc>
      </w:tr>
      <w:tr w:rsidR="004F5D17" w:rsidRPr="004F5D17" w14:paraId="391101E6" w14:textId="77777777" w:rsidTr="006D52D8">
        <w:trPr>
          <w:trHeight w:val="454"/>
        </w:trPr>
        <w:tc>
          <w:tcPr>
            <w:tcW w:w="2547" w:type="dxa"/>
            <w:hideMark/>
          </w:tcPr>
          <w:p w14:paraId="612D2828" w14:textId="77777777" w:rsidR="004F5D17" w:rsidRPr="004F5D17" w:rsidRDefault="004F5D17" w:rsidP="004F5D17">
            <w:r w:rsidRPr="004F5D17">
              <w:rPr>
                <w:bCs/>
              </w:rPr>
              <w:t>Potilaan elvytys</w:t>
            </w:r>
          </w:p>
        </w:tc>
        <w:tc>
          <w:tcPr>
            <w:tcW w:w="6684" w:type="dxa"/>
            <w:hideMark/>
          </w:tcPr>
          <w:p w14:paraId="1C6A677E" w14:textId="38A59C04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4F5D17" w:rsidRPr="004F5D17" w14:paraId="39032150" w14:textId="77777777" w:rsidTr="006D52D8">
        <w:trPr>
          <w:trHeight w:val="454"/>
        </w:trPr>
        <w:tc>
          <w:tcPr>
            <w:tcW w:w="2547" w:type="dxa"/>
            <w:hideMark/>
          </w:tcPr>
          <w:p w14:paraId="5C82A613" w14:textId="77777777" w:rsidR="004F5D17" w:rsidRPr="004F5D17" w:rsidRDefault="004F5D17" w:rsidP="004F5D17">
            <w:r w:rsidRPr="004F5D17">
              <w:rPr>
                <w:bCs/>
              </w:rPr>
              <w:t>Ensihoitotoimenpiteet</w:t>
            </w:r>
          </w:p>
        </w:tc>
        <w:tc>
          <w:tcPr>
            <w:tcW w:w="6684" w:type="dxa"/>
            <w:hideMark/>
          </w:tcPr>
          <w:p w14:paraId="1B2A18B9" w14:textId="7436F9F7" w:rsidR="004F5D17" w:rsidRPr="004F5D17" w:rsidRDefault="00AA6EAF" w:rsidP="00312C66">
            <w:pPr>
              <w:jc w:val="left"/>
            </w:pPr>
            <w:r>
              <w:t>Ensihoitotoimenpite</w:t>
            </w:r>
            <w:r w:rsidR="00871518">
              <w:t>iden</w:t>
            </w:r>
            <w:r>
              <w:t xml:space="preserve"> </w:t>
            </w:r>
            <w:proofErr w:type="spellStart"/>
            <w:proofErr w:type="gramStart"/>
            <w:r>
              <w:t>entry:</w:t>
            </w:r>
            <w:r w:rsidR="00871518">
              <w:t>jen</w:t>
            </w:r>
            <w:proofErr w:type="spellEnd"/>
            <w:proofErr w:type="gramEnd"/>
            <w:r>
              <w:t xml:space="preserve"> tiedot tuotetaan per ensihoitotoimenpide aikaleimoineen merkinnälle. Aikaisempien merkintöjen ensihoitotoimenpiteitä ei toisteta.</w:t>
            </w:r>
          </w:p>
        </w:tc>
      </w:tr>
      <w:tr w:rsidR="00F82CF7" w:rsidRPr="004F5D17" w14:paraId="7C9B0D0F" w14:textId="77777777" w:rsidTr="006D52D8">
        <w:trPr>
          <w:trHeight w:val="454"/>
        </w:trPr>
        <w:tc>
          <w:tcPr>
            <w:tcW w:w="2547" w:type="dxa"/>
            <w:hideMark/>
          </w:tcPr>
          <w:p w14:paraId="7E267928" w14:textId="77777777" w:rsidR="00F82CF7" w:rsidRPr="004F5D17" w:rsidRDefault="00F82CF7" w:rsidP="00AF6A17">
            <w:r w:rsidRPr="004F5D17">
              <w:rPr>
                <w:bCs/>
              </w:rPr>
              <w:t>Lääkehoito</w:t>
            </w:r>
          </w:p>
        </w:tc>
        <w:tc>
          <w:tcPr>
            <w:tcW w:w="6684" w:type="dxa"/>
            <w:hideMark/>
          </w:tcPr>
          <w:p w14:paraId="2502EF17" w14:textId="77777777" w:rsidR="00F82CF7" w:rsidRPr="004F5D17" w:rsidRDefault="00F82CF7" w:rsidP="00312C66">
            <w:pPr>
              <w:jc w:val="left"/>
            </w:pPr>
            <w:r w:rsidRPr="00AA6EAF">
              <w:t xml:space="preserve">Lääkehoito </w:t>
            </w:r>
            <w:proofErr w:type="spellStart"/>
            <w:r w:rsidRPr="00AA6EAF">
              <w:t>entry</w:t>
            </w:r>
            <w:proofErr w:type="spellEnd"/>
            <w:r w:rsidRPr="00AA6EAF">
              <w:t xml:space="preserve"> tuotetaan merkinnälle aikaleiman kanssa, aikaisempien merkintöjen lääkkeiden antoa ei toisteta.</w:t>
            </w:r>
          </w:p>
        </w:tc>
      </w:tr>
      <w:tr w:rsidR="004F5D17" w:rsidRPr="004F5D17" w14:paraId="43B891E5" w14:textId="77777777" w:rsidTr="006D52D8">
        <w:trPr>
          <w:trHeight w:val="454"/>
        </w:trPr>
        <w:tc>
          <w:tcPr>
            <w:tcW w:w="2547" w:type="dxa"/>
            <w:hideMark/>
          </w:tcPr>
          <w:p w14:paraId="4821C511" w14:textId="77777777" w:rsidR="004F5D17" w:rsidRPr="004F5D17" w:rsidRDefault="004F5D17" w:rsidP="004F5D17">
            <w:r w:rsidRPr="004F5D17">
              <w:rPr>
                <w:bCs/>
              </w:rPr>
              <w:t>Jatkotoimet</w:t>
            </w:r>
          </w:p>
        </w:tc>
        <w:tc>
          <w:tcPr>
            <w:tcW w:w="6684" w:type="dxa"/>
            <w:hideMark/>
          </w:tcPr>
          <w:p w14:paraId="5291F032" w14:textId="0DCACE3E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</w:p>
        </w:tc>
      </w:tr>
      <w:tr w:rsidR="004F5D17" w:rsidRPr="004F5D17" w14:paraId="2B350663" w14:textId="77777777" w:rsidTr="006D52D8">
        <w:trPr>
          <w:trHeight w:val="454"/>
        </w:trPr>
        <w:tc>
          <w:tcPr>
            <w:tcW w:w="2547" w:type="dxa"/>
            <w:hideMark/>
          </w:tcPr>
          <w:p w14:paraId="1AC1CEF7" w14:textId="77777777" w:rsidR="004F5D17" w:rsidRPr="004F5D17" w:rsidRDefault="004F5D17" w:rsidP="004F5D17">
            <w:r w:rsidRPr="004F5D17">
              <w:rPr>
                <w:bCs/>
              </w:rPr>
              <w:t>Kuolema</w:t>
            </w:r>
          </w:p>
        </w:tc>
        <w:tc>
          <w:tcPr>
            <w:tcW w:w="6684" w:type="dxa"/>
            <w:hideMark/>
          </w:tcPr>
          <w:p w14:paraId="182DAC3B" w14:textId="7903D3A8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</w:p>
        </w:tc>
      </w:tr>
    </w:tbl>
    <w:p w14:paraId="2B3A717F" w14:textId="36326324" w:rsidR="004F5D17" w:rsidRPr="004F5D17" w:rsidRDefault="004F5D17" w:rsidP="00F62536">
      <w:pPr>
        <w:spacing w:before="120"/>
        <w:rPr>
          <w:b/>
        </w:rPr>
      </w:pPr>
      <w:r w:rsidRPr="004F5D17">
        <w:rPr>
          <w:b/>
        </w:rPr>
        <w:t>Kuva 3. Tietoryhmien käsittely päivitettäessä</w:t>
      </w:r>
      <w:r w:rsidR="00871518">
        <w:rPr>
          <w:b/>
        </w:rPr>
        <w:t xml:space="preserve"> tai täydennettäessä tietoja</w:t>
      </w:r>
      <w:r>
        <w:rPr>
          <w:b/>
        </w:rPr>
        <w:t xml:space="preserve"> (</w:t>
      </w:r>
      <w:r w:rsidR="00871518">
        <w:rPr>
          <w:b/>
        </w:rPr>
        <w:t>ks</w:t>
      </w:r>
      <w:r w:rsidR="00312C66">
        <w:rPr>
          <w:b/>
        </w:rPr>
        <w:t>.</w:t>
      </w:r>
      <w:r w:rsidR="00871518">
        <w:rPr>
          <w:b/>
        </w:rPr>
        <w:t xml:space="preserve"> tarkemmin luku 3</w:t>
      </w:r>
      <w:r>
        <w:rPr>
          <w:b/>
        </w:rPr>
        <w:t>)</w:t>
      </w:r>
    </w:p>
    <w:p w14:paraId="2B4C5A8C" w14:textId="77777777" w:rsidR="004F5D17" w:rsidRDefault="004F5D17" w:rsidP="00D129EF"/>
    <w:p w14:paraId="6EA58155" w14:textId="77777777" w:rsidR="001D0922" w:rsidRDefault="00AC4620" w:rsidP="00D129EF">
      <w:pPr>
        <w:rPr>
          <w:ins w:id="20" w:author="Timo Kaskinen" w:date="2021-02-08T13:44:00Z"/>
        </w:rPr>
      </w:pPr>
      <w:ins w:id="21" w:author="Timo Kaskinen" w:date="2021-01-31T22:12:00Z">
        <w:r>
          <w:t xml:space="preserve">Edellä kuvassa 3 kuvattu päivityslogiikka </w:t>
        </w:r>
        <w:r w:rsidR="001F5C8B">
          <w:t>koskee ensihoitokertomuksen päivityksiä ennen tehtävän päättymistä</w:t>
        </w:r>
      </w:ins>
      <w:ins w:id="22" w:author="Timo Kaskinen" w:date="2021-02-01T14:12:00Z">
        <w:r w:rsidR="00174805">
          <w:t xml:space="preserve">, </w:t>
        </w:r>
        <w:proofErr w:type="spellStart"/>
        <w:r w:rsidR="00174805">
          <w:t>joilloin</w:t>
        </w:r>
        <w:proofErr w:type="spellEnd"/>
        <w:r w:rsidR="00174805">
          <w:t xml:space="preserve"> </w:t>
        </w:r>
      </w:ins>
      <w:ins w:id="23" w:author="Timo Kaskinen" w:date="2021-02-01T14:13:00Z">
        <w:r w:rsidR="00174805">
          <w:t xml:space="preserve">kaikki asiakirjan muodostamiseen tarvittavat tiedot ovat </w:t>
        </w:r>
      </w:ins>
      <w:ins w:id="24" w:author="Timo Kaskinen" w:date="2021-02-01T14:22:00Z">
        <w:r w:rsidR="00E85BA9">
          <w:t>yh</w:t>
        </w:r>
      </w:ins>
      <w:ins w:id="25" w:author="Timo Kaskinen" w:date="2021-02-01T14:23:00Z">
        <w:r w:rsidR="00E85BA9">
          <w:t xml:space="preserve">ä </w:t>
        </w:r>
      </w:ins>
      <w:ins w:id="26" w:author="Timo Kaskinen" w:date="2021-02-01T14:13:00Z">
        <w:r w:rsidR="00174805">
          <w:t>KEJO</w:t>
        </w:r>
        <w:r w:rsidR="00BC28BA">
          <w:t xml:space="preserve"> palvelimen mu</w:t>
        </w:r>
      </w:ins>
      <w:ins w:id="27" w:author="Timo Kaskinen" w:date="2021-02-01T14:23:00Z">
        <w:r w:rsidR="000241E2">
          <w:t>i</w:t>
        </w:r>
      </w:ins>
      <w:ins w:id="28" w:author="Timo Kaskinen" w:date="2021-02-01T14:13:00Z">
        <w:r w:rsidR="00BC28BA">
          <w:t>stissa/tietokannassa</w:t>
        </w:r>
      </w:ins>
      <w:ins w:id="29" w:author="Timo Kaskinen" w:date="2021-01-31T22:12:00Z">
        <w:r w:rsidR="001F5C8B">
          <w:t xml:space="preserve">. </w:t>
        </w:r>
      </w:ins>
    </w:p>
    <w:p w14:paraId="11E3C931" w14:textId="77777777" w:rsidR="001D0922" w:rsidRDefault="001D0922" w:rsidP="00D129EF">
      <w:pPr>
        <w:rPr>
          <w:ins w:id="30" w:author="Timo Kaskinen" w:date="2021-02-08T13:44:00Z"/>
        </w:rPr>
      </w:pPr>
    </w:p>
    <w:p w14:paraId="1350E9CC" w14:textId="5CF73644" w:rsidR="00A0176A" w:rsidRDefault="004C2F92" w:rsidP="00D129EF">
      <w:pPr>
        <w:rPr>
          <w:ins w:id="31" w:author="Timo Kaskinen" w:date="2021-02-19T09:16:00Z"/>
        </w:rPr>
      </w:pPr>
      <w:ins w:id="32" w:author="Timo Kaskinen" w:date="2021-02-19T09:18:00Z">
        <w:r w:rsidRPr="003943AE">
          <w:rPr>
            <w:b/>
            <w:bCs/>
          </w:rPr>
          <w:t>HUOM! Ensihoitokertomuksen CDA asiakirjan erityispiirt</w:t>
        </w:r>
        <w:r w:rsidR="00A256BC" w:rsidRPr="003943AE">
          <w:rPr>
            <w:b/>
            <w:bCs/>
          </w:rPr>
          <w:t>e</w:t>
        </w:r>
      </w:ins>
      <w:ins w:id="33" w:author="Timo Kaskinen" w:date="2021-02-19T09:19:00Z">
        <w:r w:rsidR="00A256BC" w:rsidRPr="003943AE">
          <w:rPr>
            <w:b/>
            <w:bCs/>
          </w:rPr>
          <w:t>itä</w:t>
        </w:r>
        <w:r w:rsidR="00A256BC">
          <w:t xml:space="preserve">: </w:t>
        </w:r>
      </w:ins>
      <w:ins w:id="34" w:author="Timo Kaskinen" w:date="2021-01-31T22:12:00Z">
        <w:r w:rsidR="001F5C8B">
          <w:t>Tehtävän päättymi</w:t>
        </w:r>
      </w:ins>
      <w:ins w:id="35" w:author="Timo Kaskinen" w:date="2021-01-31T22:13:00Z">
        <w:r w:rsidR="001F5C8B">
          <w:t>sen jälkeen</w:t>
        </w:r>
        <w:r w:rsidR="004F6384">
          <w:t xml:space="preserve"> </w:t>
        </w:r>
      </w:ins>
      <w:ins w:id="36" w:author="Timo Kaskinen" w:date="2021-02-01T14:23:00Z">
        <w:r w:rsidR="000241E2">
          <w:t>korjaustilanteissa</w:t>
        </w:r>
      </w:ins>
      <w:ins w:id="37" w:author="Timo Kaskinen" w:date="2021-01-31T22:13:00Z">
        <w:r w:rsidR="004F6384">
          <w:t xml:space="preserve"> KEJO hakee ensihoitokertomuksen Potilastiedon arkistos</w:t>
        </w:r>
        <w:r w:rsidR="00B85FA1">
          <w:t xml:space="preserve">ta ja </w:t>
        </w:r>
      </w:ins>
      <w:ins w:id="38" w:author="Timo Kaskinen" w:date="2021-01-31T22:14:00Z">
        <w:r w:rsidR="002C69A4">
          <w:t>ammattihenkilö</w:t>
        </w:r>
      </w:ins>
      <w:ins w:id="39" w:author="Timo Kaskinen" w:date="2021-01-31T22:13:00Z">
        <w:r w:rsidR="00B85FA1">
          <w:t xml:space="preserve"> </w:t>
        </w:r>
      </w:ins>
      <w:ins w:id="40" w:author="Timo Kaskinen" w:date="2021-02-01T14:23:00Z">
        <w:r w:rsidR="0077594F">
          <w:t xml:space="preserve">tekee korjaukset </w:t>
        </w:r>
      </w:ins>
      <w:ins w:id="41" w:author="Timo Kaskinen" w:date="2021-01-31T22:13:00Z">
        <w:r w:rsidR="00B85FA1">
          <w:t>erillisellä käyttöliittymäll</w:t>
        </w:r>
      </w:ins>
      <w:ins w:id="42" w:author="Timo Kaskinen" w:date="2021-01-31T22:17:00Z">
        <w:r w:rsidR="002E6BAF">
          <w:t>ä</w:t>
        </w:r>
      </w:ins>
      <w:ins w:id="43" w:author="Timo Kaskinen" w:date="2021-02-01T14:24:00Z">
        <w:r w:rsidR="0077594F">
          <w:t xml:space="preserve"> </w:t>
        </w:r>
      </w:ins>
      <w:ins w:id="44" w:author="Timo Kaskinen" w:date="2021-02-01T14:11:00Z">
        <w:r w:rsidR="00DF4557">
          <w:t xml:space="preserve">lähtökohtaisesti </w:t>
        </w:r>
      </w:ins>
      <w:ins w:id="45" w:author="Timo Kaskinen" w:date="2021-01-31T22:14:00Z">
        <w:r w:rsidR="00B85FA1">
          <w:t xml:space="preserve">siten, että </w:t>
        </w:r>
      </w:ins>
      <w:ins w:id="46" w:author="Timo Kaskinen" w:date="2021-02-01T14:20:00Z">
        <w:r w:rsidR="009F0215">
          <w:t>tietosisällön vapaaehtoiste</w:t>
        </w:r>
      </w:ins>
      <w:ins w:id="47" w:author="Timo Kaskinen" w:date="2021-02-01T14:21:00Z">
        <w:r w:rsidR="009F0215">
          <w:t xml:space="preserve">n tietojen osalta </w:t>
        </w:r>
      </w:ins>
      <w:ins w:id="48" w:author="Timo Kaskinen" w:date="2021-01-31T22:15:00Z">
        <w:r w:rsidR="007D2277">
          <w:t xml:space="preserve">kyseinen </w:t>
        </w:r>
      </w:ins>
      <w:ins w:id="49" w:author="Timo Kaskinen" w:date="2021-02-19T15:04:00Z">
        <w:r w:rsidR="00A8323A">
          <w:t>korjattavaa virheellistä</w:t>
        </w:r>
        <w:r w:rsidR="002157F9">
          <w:t xml:space="preserve"> tietoa sisältävä vapaaehtoinen rakenne</w:t>
        </w:r>
      </w:ins>
      <w:ins w:id="50" w:author="Timo Kaskinen" w:date="2021-01-31T22:15:00Z">
        <w:r w:rsidR="007D2277">
          <w:t xml:space="preserve"> poistetaan asiakirjalta ja päivitetään näyttömuototekstiin tilanne halutuksi. </w:t>
        </w:r>
      </w:ins>
      <w:ins w:id="51" w:author="Timo Kaskinen" w:date="2021-02-01T14:11:00Z">
        <w:r w:rsidR="00E66D56">
          <w:t xml:space="preserve">Tiedon ollessa osa </w:t>
        </w:r>
      </w:ins>
      <w:ins w:id="52" w:author="Timo Kaskinen" w:date="2021-02-01T14:12:00Z">
        <w:r w:rsidR="00062A13">
          <w:t>tietoryhmää</w:t>
        </w:r>
      </w:ins>
      <w:ins w:id="53" w:author="Timo Kaskinen" w:date="2021-02-01T14:15:00Z">
        <w:r w:rsidR="00991656">
          <w:t xml:space="preserve"> (</w:t>
        </w:r>
      </w:ins>
      <w:ins w:id="54" w:author="Timo Kaskinen" w:date="2021-02-01T14:17:00Z">
        <w:r w:rsidR="0099746C">
          <w:t>=</w:t>
        </w:r>
      </w:ins>
      <w:ins w:id="55" w:author="Timo Kaskinen" w:date="2021-02-01T14:15:00Z">
        <w:r w:rsidR="005E69C3">
          <w:t xml:space="preserve">yhden </w:t>
        </w:r>
        <w:r w:rsidR="00550877">
          <w:t xml:space="preserve">rakenteisten tietojen </w:t>
        </w:r>
        <w:proofErr w:type="spellStart"/>
        <w:proofErr w:type="gramStart"/>
        <w:r w:rsidR="005E69C3">
          <w:t>text.reference</w:t>
        </w:r>
        <w:proofErr w:type="spellEnd"/>
        <w:proofErr w:type="gramEnd"/>
        <w:r w:rsidR="005E69C3">
          <w:t>-vi</w:t>
        </w:r>
      </w:ins>
      <w:ins w:id="56" w:author="Timo Kaskinen" w:date="2021-02-01T14:16:00Z">
        <w:r w:rsidR="00924F82">
          <w:t>i</w:t>
        </w:r>
      </w:ins>
      <w:ins w:id="57" w:author="Timo Kaskinen" w:date="2021-02-01T14:15:00Z">
        <w:r w:rsidR="005E69C3">
          <w:t>ttauksen</w:t>
        </w:r>
      </w:ins>
      <w:ins w:id="58" w:author="Timo Kaskinen" w:date="2021-02-01T14:16:00Z">
        <w:r w:rsidR="00DB5041">
          <w:t xml:space="preserve"> </w:t>
        </w:r>
      </w:ins>
      <w:ins w:id="59" w:author="Timo Kaskinen" w:date="2021-02-01T14:17:00Z">
        <w:r w:rsidR="00203AAC">
          <w:t>muodostama tieto</w:t>
        </w:r>
      </w:ins>
      <w:ins w:id="60" w:author="Timo Kaskinen" w:date="2021-02-01T14:16:00Z">
        <w:r w:rsidR="00DB5041">
          <w:t>kokonaisuus)</w:t>
        </w:r>
      </w:ins>
      <w:ins w:id="61" w:author="Timo Kaskinen" w:date="2021-02-01T14:12:00Z">
        <w:r w:rsidR="00062A13">
          <w:t>, koko ryhmän</w:t>
        </w:r>
      </w:ins>
      <w:ins w:id="62" w:author="Timo Kaskinen" w:date="2021-02-01T14:14:00Z">
        <w:r w:rsidR="00B0664C">
          <w:t xml:space="preserve"> rakenteet poistetaan </w:t>
        </w:r>
        <w:r w:rsidR="00991656">
          <w:t>ja päivitetään näyttömuototekst</w:t>
        </w:r>
      </w:ins>
      <w:ins w:id="63" w:author="Timo Kaskinen" w:date="2021-02-01T14:16:00Z">
        <w:r w:rsidR="00924F82">
          <w:t>it halutuiksi.</w:t>
        </w:r>
      </w:ins>
      <w:ins w:id="64" w:author="Timo Kaskinen" w:date="2021-02-01T14:14:00Z">
        <w:r w:rsidR="00B0664C">
          <w:t xml:space="preserve"> </w:t>
        </w:r>
      </w:ins>
      <w:ins w:id="65" w:author="Timo Kaskinen" w:date="2021-01-31T22:15:00Z">
        <w:r w:rsidR="007D2277">
          <w:t xml:space="preserve">Mikäli rakenne </w:t>
        </w:r>
      </w:ins>
      <w:ins w:id="66" w:author="Timo Kaskinen" w:date="2021-02-17T16:26:00Z">
        <w:r w:rsidR="006E1F3E">
          <w:t xml:space="preserve">(=yhden rakenteisten tietojen </w:t>
        </w:r>
        <w:proofErr w:type="spellStart"/>
        <w:proofErr w:type="gramStart"/>
        <w:r w:rsidR="006E1F3E">
          <w:t>text.reference</w:t>
        </w:r>
        <w:proofErr w:type="spellEnd"/>
        <w:proofErr w:type="gramEnd"/>
        <w:r w:rsidR="006E1F3E">
          <w:t xml:space="preserve">-viittauksen muodostama tietokokonaisuus) </w:t>
        </w:r>
      </w:ins>
      <w:ins w:id="67" w:author="Timo Kaskinen" w:date="2021-01-31T22:15:00Z">
        <w:r w:rsidR="007D2277">
          <w:t xml:space="preserve">on </w:t>
        </w:r>
      </w:ins>
      <w:ins w:id="68" w:author="Timo Kaskinen" w:date="2021-02-01T14:16:00Z">
        <w:r w:rsidR="00924F82">
          <w:t xml:space="preserve">ehdottoman </w:t>
        </w:r>
      </w:ins>
      <w:ins w:id="69" w:author="Timo Kaskinen" w:date="2021-01-31T22:15:00Z">
        <w:r w:rsidR="007D2277">
          <w:t>pakollinen ensihoitokertomuksella</w:t>
        </w:r>
      </w:ins>
      <w:ins w:id="70" w:author="Timo Kaskinen" w:date="2021-01-31T22:16:00Z">
        <w:r w:rsidR="002153FC">
          <w:t>, sitä ei pysty korjaamaan</w:t>
        </w:r>
      </w:ins>
      <w:ins w:id="71" w:author="Timo Kaskinen" w:date="2021-02-01T14:24:00Z">
        <w:r w:rsidR="003C0EC6">
          <w:t>,</w:t>
        </w:r>
      </w:ins>
      <w:ins w:id="72" w:author="Timo Kaskinen" w:date="2021-01-31T22:16:00Z">
        <w:r w:rsidR="002153FC">
          <w:t xml:space="preserve"> vaan siinä korjaaja voi lisätä näyttö</w:t>
        </w:r>
      </w:ins>
      <w:ins w:id="73" w:author="Timo Kaskinen" w:date="2021-01-31T22:18:00Z">
        <w:r w:rsidR="00000BA7">
          <w:t>muotoon</w:t>
        </w:r>
      </w:ins>
      <w:ins w:id="74" w:author="Timo Kaskinen" w:date="2021-01-31T22:16:00Z">
        <w:r w:rsidR="002E6BAF">
          <w:t xml:space="preserve"> ennen tai jälkeen </w:t>
        </w:r>
      </w:ins>
      <w:ins w:id="75" w:author="Timo Kaskinen" w:date="2021-02-19T09:21:00Z">
        <w:r w:rsidR="0076518E">
          <w:t>kyseistä</w:t>
        </w:r>
      </w:ins>
      <w:ins w:id="76" w:author="Timo Kaskinen" w:date="2021-02-01T14:25:00Z">
        <w:r w:rsidR="003C0EC6">
          <w:t xml:space="preserve"> </w:t>
        </w:r>
      </w:ins>
      <w:ins w:id="77" w:author="Timo Kaskinen" w:date="2021-01-31T22:18:00Z">
        <w:r w:rsidR="004564F9">
          <w:t xml:space="preserve">rakennetta vastaavaa tekstiä </w:t>
        </w:r>
      </w:ins>
      <w:proofErr w:type="spellStart"/>
      <w:ins w:id="78" w:author="Timo Kaskinen" w:date="2021-01-31T22:16:00Z">
        <w:r w:rsidR="002E6BAF">
          <w:t>tarkenn</w:t>
        </w:r>
      </w:ins>
      <w:ins w:id="79" w:author="Timo Kaskinen" w:date="2021-01-31T22:17:00Z">
        <w:r w:rsidR="002E6BAF">
          <w:t>ettun</w:t>
        </w:r>
        <w:proofErr w:type="spellEnd"/>
        <w:r w:rsidR="002E6BAF">
          <w:t xml:space="preserve"> </w:t>
        </w:r>
      </w:ins>
      <w:ins w:id="80" w:author="Timo Kaskinen" w:date="2021-02-01T14:05:00Z">
        <w:r w:rsidR="00071C0F">
          <w:t>kuvau</w:t>
        </w:r>
      </w:ins>
      <w:ins w:id="81" w:author="Timo Kaskinen" w:date="2021-02-01T14:06:00Z">
        <w:r w:rsidR="00071C0F">
          <w:t>ksen</w:t>
        </w:r>
      </w:ins>
      <w:ins w:id="82" w:author="Timo Kaskinen" w:date="2021-01-31T22:17:00Z">
        <w:r w:rsidR="002E6BAF">
          <w:t>.</w:t>
        </w:r>
      </w:ins>
      <w:ins w:id="83" w:author="Timo Kaskinen" w:date="2021-02-01T14:18:00Z">
        <w:r w:rsidR="00203CA0">
          <w:t xml:space="preserve"> </w:t>
        </w:r>
      </w:ins>
      <w:ins w:id="84" w:author="Timo Kaskinen" w:date="2021-02-19T11:23:00Z">
        <w:r w:rsidR="000D242B" w:rsidRPr="000D242B">
          <w:t>Näiden ehdottomasti pakollisten tietojen osalta on tällöin huomioitava, että näyttömuodossa olevassa tiedossa on alkuperäinen virheellinen tieto ja myös vastaava korjattu tieto</w:t>
        </w:r>
        <w:r w:rsidR="008377F6">
          <w:t>,</w:t>
        </w:r>
        <w:r w:rsidR="000D242B" w:rsidRPr="000D242B">
          <w:t xml:space="preserve"> mutta rakenteessa vain virheellinen tieto</w:t>
        </w:r>
        <w:r w:rsidR="000D242B">
          <w:t xml:space="preserve">. </w:t>
        </w:r>
      </w:ins>
      <w:ins w:id="85" w:author="Timo Kaskinen" w:date="2021-02-19T09:35:00Z">
        <w:r w:rsidR="0031044F">
          <w:t>Kys</w:t>
        </w:r>
      </w:ins>
      <w:ins w:id="86" w:author="Timo Kaskinen" w:date="2021-02-19T09:36:00Z">
        <w:r w:rsidR="0031044F">
          <w:t>eiset pakolliset rakenteet</w:t>
        </w:r>
        <w:r w:rsidR="00E662F1">
          <w:t xml:space="preserve"> on dokumentoitu tämän määrittelyn</w:t>
        </w:r>
      </w:ins>
      <w:ins w:id="87" w:author="Timo Kaskinen" w:date="2021-02-19T09:38:00Z">
        <w:r w:rsidR="005E5864">
          <w:t xml:space="preserve"> notaatiossa, luvussa 2.3 on </w:t>
        </w:r>
      </w:ins>
      <w:ins w:id="88" w:author="Timo Kaskinen" w:date="2021-02-19T09:41:00Z">
        <w:r w:rsidR="00DB6E40">
          <w:t xml:space="preserve">määritelty </w:t>
        </w:r>
      </w:ins>
      <w:ins w:id="89" w:author="Timo Kaskinen" w:date="2021-02-19T09:38:00Z">
        <w:r w:rsidR="005E5864">
          <w:t>t</w:t>
        </w:r>
      </w:ins>
      <w:ins w:id="90" w:author="Timo Kaskinen" w:date="2021-02-19T09:39:00Z">
        <w:r w:rsidR="00402CD8">
          <w:t xml:space="preserve">ietoryhmien pakollisuus ja jos tietoryhmä on </w:t>
        </w:r>
        <w:r w:rsidR="00476692">
          <w:t>määritelty pakolliseksi, kyseisen tietoryhmän</w:t>
        </w:r>
      </w:ins>
      <w:ins w:id="91" w:author="Timo Kaskinen" w:date="2021-02-19T09:40:00Z">
        <w:r w:rsidR="00476692">
          <w:t xml:space="preserve"> määrittelyssä luvussa 3 </w:t>
        </w:r>
        <w:r w:rsidR="00433429">
          <w:t>o</w:t>
        </w:r>
      </w:ins>
      <w:ins w:id="92" w:author="Timo Kaskinen" w:date="2021-02-19T09:41:00Z">
        <w:r w:rsidR="00433429">
          <w:t xml:space="preserve">n tietoryhmän tiedoista </w:t>
        </w:r>
        <w:r w:rsidR="00DB6E40">
          <w:t>pakollisuudet.</w:t>
        </w:r>
      </w:ins>
      <w:ins w:id="93" w:author="Timo Kaskinen" w:date="2021-02-19T09:36:00Z">
        <w:r w:rsidR="00E662F1">
          <w:t xml:space="preserve"> </w:t>
        </w:r>
      </w:ins>
      <w:ins w:id="94" w:author="Timo Kaskinen" w:date="2021-02-01T14:18:00Z">
        <w:r w:rsidR="00203CA0">
          <w:t>Korjaajan toimin</w:t>
        </w:r>
      </w:ins>
      <w:ins w:id="95" w:author="Timo Kaskinen" w:date="2021-02-01T14:19:00Z">
        <w:r w:rsidR="00203CA0">
          <w:t xml:space="preserve">nallisuudella voi myös lisätä </w:t>
        </w:r>
        <w:r w:rsidR="0022334A">
          <w:t xml:space="preserve">vapaamuotoiset lisätiedot tai tarkennukset kirjauksiin </w:t>
        </w:r>
      </w:ins>
      <w:ins w:id="96" w:author="Timo Kaskinen" w:date="2021-02-01T14:21:00Z">
        <w:r w:rsidR="008047C3">
          <w:t xml:space="preserve">haluttuihin </w:t>
        </w:r>
        <w:r w:rsidR="003C330D">
          <w:t>kohtiin ensihoitokerto</w:t>
        </w:r>
      </w:ins>
      <w:ins w:id="97" w:author="Timo Kaskinen" w:date="2021-02-01T14:22:00Z">
        <w:r w:rsidR="003C330D">
          <w:t>musta.</w:t>
        </w:r>
      </w:ins>
      <w:ins w:id="98" w:author="Timo Kaskinen" w:date="2021-02-08T13:46:00Z">
        <w:r w:rsidR="00A451F4">
          <w:t xml:space="preserve"> </w:t>
        </w:r>
      </w:ins>
    </w:p>
    <w:p w14:paraId="24D32096" w14:textId="77777777" w:rsidR="00A0176A" w:rsidRDefault="00A0176A" w:rsidP="00D129EF">
      <w:pPr>
        <w:rPr>
          <w:ins w:id="99" w:author="Timo Kaskinen" w:date="2021-02-19T09:16:00Z"/>
        </w:rPr>
      </w:pPr>
    </w:p>
    <w:p w14:paraId="6AF2B00C" w14:textId="56522C83" w:rsidR="00AC4620" w:rsidRDefault="00A256BC" w:rsidP="00D129EF">
      <w:pPr>
        <w:rPr>
          <w:ins w:id="100" w:author="Timo Kaskinen" w:date="2021-01-31T22:12:00Z"/>
        </w:rPr>
      </w:pPr>
      <w:ins w:id="101" w:author="Timo Kaskinen" w:date="2021-02-19T09:19:00Z">
        <w:r w:rsidRPr="003943AE">
          <w:rPr>
            <w:b/>
            <w:bCs/>
          </w:rPr>
          <w:t>HUOM! Ensihoitokertomuksen CDA</w:t>
        </w:r>
      </w:ins>
      <w:ins w:id="102" w:author="Timo Kaskinen" w:date="2021-02-19T09:28:00Z">
        <w:r w:rsidR="00A103EA" w:rsidRPr="003943AE">
          <w:rPr>
            <w:b/>
            <w:bCs/>
          </w:rPr>
          <w:t>-</w:t>
        </w:r>
      </w:ins>
      <w:ins w:id="103" w:author="Timo Kaskinen" w:date="2021-02-19T09:19:00Z">
        <w:r w:rsidRPr="003943AE">
          <w:rPr>
            <w:b/>
            <w:bCs/>
          </w:rPr>
          <w:t>asiakirjan erityispiirteitä:</w:t>
        </w:r>
        <w:r>
          <w:t xml:space="preserve"> </w:t>
        </w:r>
      </w:ins>
      <w:ins w:id="104" w:author="Timo Kaskinen" w:date="2021-02-08T13:46:00Z">
        <w:r w:rsidR="00A451F4">
          <w:t>Ensihoitokertomus</w:t>
        </w:r>
        <w:r w:rsidR="000D14F0">
          <w:t>asiakirjall</w:t>
        </w:r>
      </w:ins>
      <w:ins w:id="105" w:author="Timo Kaskinen" w:date="2021-02-08T13:47:00Z">
        <w:r w:rsidR="000D14F0">
          <w:t>a näyttömuodossa voi siis olla tietoa, mitä rakenteista ei ole poimittavissa (esitiedot kokonaisuutena</w:t>
        </w:r>
        <w:r w:rsidR="00EE16B0">
          <w:t xml:space="preserve"> ja</w:t>
        </w:r>
        <w:r w:rsidR="000D14F0">
          <w:t xml:space="preserve"> em. korjauksien kohteet</w:t>
        </w:r>
      </w:ins>
      <w:ins w:id="106" w:author="Timo Kaskinen" w:date="2021-02-08T13:48:00Z">
        <w:r w:rsidR="00EE16B0">
          <w:t>)</w:t>
        </w:r>
      </w:ins>
      <w:ins w:id="107" w:author="Timo Kaskinen" w:date="2021-02-08T13:50:00Z">
        <w:r w:rsidR="00E91B12">
          <w:t>.</w:t>
        </w:r>
      </w:ins>
      <w:ins w:id="108" w:author="Timo Kaskinen" w:date="2021-02-08T13:48:00Z">
        <w:r w:rsidR="00A96125">
          <w:t xml:space="preserve"> </w:t>
        </w:r>
      </w:ins>
      <w:ins w:id="109" w:author="Timo Kaskinen" w:date="2021-02-19T11:22:00Z">
        <w:r w:rsidR="005122E4" w:rsidRPr="005122E4">
          <w:t xml:space="preserve">Lisäksi näiden tietojen osalta näyttömuodossa voi olla kuvattuna virheellisen tiedon korjaus, joka jää rakenteeseen virheellisenä. </w:t>
        </w:r>
      </w:ins>
      <w:ins w:id="110" w:author="Timo Kaskinen" w:date="2021-02-08T13:50:00Z">
        <w:r w:rsidR="00E91B12">
          <w:t>T</w:t>
        </w:r>
      </w:ins>
      <w:ins w:id="111" w:author="Timo Kaskinen" w:date="2021-02-08T13:48:00Z">
        <w:r w:rsidR="00A96125">
          <w:t xml:space="preserve">ietoja muissa potilastietojärjestelmissä </w:t>
        </w:r>
      </w:ins>
      <w:ins w:id="112" w:author="Timo Kaskinen" w:date="2021-02-19T09:22:00Z">
        <w:r w:rsidR="00E97E51">
          <w:t xml:space="preserve">keskeisistä </w:t>
        </w:r>
        <w:r w:rsidR="00D477C8">
          <w:t>ensihoitokertom</w:t>
        </w:r>
      </w:ins>
      <w:ins w:id="113" w:author="Timo Kaskinen" w:date="2021-02-19T09:23:00Z">
        <w:r w:rsidR="00D477C8">
          <w:t>uksen rakenteista</w:t>
        </w:r>
      </w:ins>
      <w:ins w:id="114" w:author="Timo Kaskinen" w:date="2021-02-19T09:22:00Z">
        <w:r w:rsidR="00B175C7">
          <w:t xml:space="preserve"> </w:t>
        </w:r>
      </w:ins>
      <w:ins w:id="115" w:author="Timo Kaskinen" w:date="2021-02-19T09:42:00Z">
        <w:r w:rsidR="00AC6BA8">
          <w:t xml:space="preserve">suoraan </w:t>
        </w:r>
      </w:ins>
      <w:ins w:id="116" w:author="Timo Kaskinen" w:date="2021-02-08T13:48:00Z">
        <w:r w:rsidR="00A96125">
          <w:t>näytettäessä suositellaan</w:t>
        </w:r>
      </w:ins>
      <w:ins w:id="117" w:author="Timo Kaskinen" w:date="2021-02-08T13:49:00Z">
        <w:r w:rsidR="00A15554">
          <w:t xml:space="preserve">, että käyttäjälle </w:t>
        </w:r>
      </w:ins>
      <w:ins w:id="118" w:author="Timo Kaskinen" w:date="2021-02-19T09:30:00Z">
        <w:r w:rsidR="00864C90">
          <w:t>rakenteis</w:t>
        </w:r>
        <w:r w:rsidR="001C7E9B">
          <w:t xml:space="preserve">ten tietojen koosteen lisäksi </w:t>
        </w:r>
      </w:ins>
      <w:ins w:id="119" w:author="Timo Kaskinen" w:date="2021-02-08T13:49:00Z">
        <w:r w:rsidR="00A15554">
          <w:t xml:space="preserve">annetaan mahdollisuus koko </w:t>
        </w:r>
      </w:ins>
      <w:ins w:id="120" w:author="Timo Kaskinen" w:date="2021-02-19T09:29:00Z">
        <w:r w:rsidR="00327CE4">
          <w:t xml:space="preserve">ensihoitokertomuksen </w:t>
        </w:r>
      </w:ins>
      <w:ins w:id="121" w:author="Timo Kaskinen" w:date="2021-02-08T13:49:00Z">
        <w:r w:rsidR="00A15554">
          <w:t>näyttömuodon lukemiseen</w:t>
        </w:r>
      </w:ins>
      <w:ins w:id="122" w:author="Timo Kaskinen" w:date="2021-02-08T13:50:00Z">
        <w:r w:rsidR="00E91B12">
          <w:t>.</w:t>
        </w:r>
      </w:ins>
      <w:ins w:id="123" w:author="Timo Kaskinen" w:date="2021-02-19T09:25:00Z">
        <w:r w:rsidR="00D841ED">
          <w:t xml:space="preserve"> </w:t>
        </w:r>
      </w:ins>
      <w:ins w:id="124" w:author="Timo Kaskinen" w:date="2021-02-19T09:27:00Z">
        <w:r w:rsidR="00442CFC">
          <w:t>Tämä on tärkeää</w:t>
        </w:r>
      </w:ins>
      <w:ins w:id="125" w:author="Timo Kaskinen" w:date="2021-02-19T09:28:00Z">
        <w:r w:rsidR="00442CFC">
          <w:t xml:space="preserve"> etenkin silloin, kun merkintää </w:t>
        </w:r>
      </w:ins>
      <w:ins w:id="126" w:author="Timo Kaskinen" w:date="2021-02-19T09:29:00Z">
        <w:r w:rsidR="00864C90">
          <w:t xml:space="preserve">on </w:t>
        </w:r>
      </w:ins>
      <w:ins w:id="127" w:author="Timo Kaskinen" w:date="2021-02-19T09:32:00Z">
        <w:r w:rsidR="0069766A">
          <w:t>K</w:t>
        </w:r>
      </w:ins>
      <w:ins w:id="128" w:author="Timo Kaskinen" w:date="2021-02-19T09:29:00Z">
        <w:r w:rsidR="00864C90">
          <w:t>orjaaja-roolilla</w:t>
        </w:r>
      </w:ins>
      <w:ins w:id="129" w:author="Timo Kaskinen" w:date="2021-02-19T09:30:00Z">
        <w:r w:rsidR="001C7E9B">
          <w:t xml:space="preserve"> korjattu. </w:t>
        </w:r>
      </w:ins>
      <w:ins w:id="130" w:author="Timo Kaskinen" w:date="2021-02-19T09:29:00Z">
        <w:r w:rsidR="00864C90">
          <w:t xml:space="preserve"> </w:t>
        </w:r>
      </w:ins>
    </w:p>
    <w:p w14:paraId="16101472" w14:textId="77777777" w:rsidR="00AC4620" w:rsidRDefault="00AC4620" w:rsidP="00D129EF">
      <w:pPr>
        <w:rPr>
          <w:ins w:id="131" w:author="Timo Kaskinen" w:date="2021-01-31T22:12:00Z"/>
        </w:rPr>
      </w:pPr>
    </w:p>
    <w:p w14:paraId="0B127E03" w14:textId="051753B3" w:rsidR="008F4C0C" w:rsidRDefault="00006A0E" w:rsidP="00D129EF">
      <w:r>
        <w:t>K</w:t>
      </w:r>
      <w:r w:rsidR="004F5D17">
        <w:t>uvassa 4</w:t>
      </w:r>
      <w:r w:rsidR="008F4C0C">
        <w:t xml:space="preserve"> on </w:t>
      </w:r>
      <w:r>
        <w:t xml:space="preserve">kuvattu </w:t>
      </w:r>
      <w:r w:rsidR="008F4C0C">
        <w:t>ensihoitokertomuksen otsikko- ja tietoryhmärake</w:t>
      </w:r>
      <w:r w:rsidR="00871518">
        <w:t>n</w:t>
      </w:r>
      <w:r w:rsidR="008F4C0C">
        <w:t xml:space="preserve">teet sekä </w:t>
      </w:r>
      <w:proofErr w:type="spellStart"/>
      <w:proofErr w:type="gramStart"/>
      <w:r w:rsidR="008F4C0C">
        <w:t>entry:jen</w:t>
      </w:r>
      <w:proofErr w:type="spellEnd"/>
      <w:proofErr w:type="gramEnd"/>
      <w:r w:rsidR="008F4C0C">
        <w:t xml:space="preserve">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2E72AF">
        <w:t xml:space="preserve">Otsikkotason </w:t>
      </w:r>
      <w:r w:rsidR="00225428">
        <w:t xml:space="preserve">rakennetta ei tarvitse toistaa </w:t>
      </w:r>
      <w:r w:rsidR="00225428">
        <w:lastRenderedPageBreak/>
        <w:t>(rakennekuvat ja liitteenä oleva esimerkki on toteutettu näin)</w:t>
      </w:r>
      <w:r w:rsidR="002E72AF">
        <w:t>. L</w:t>
      </w:r>
      <w:r w:rsidR="00225428">
        <w:t xml:space="preserve">uvussa </w:t>
      </w:r>
      <w:r w:rsidR="00B54095">
        <w:t xml:space="preserve">3 rakenteet on dokumentoitu tästä poiketen systemaattisesti tietoryhmä – otsikko – rakenteet </w:t>
      </w:r>
      <w:r>
        <w:t>-</w:t>
      </w:r>
      <w:r w:rsidR="00B54095">
        <w:t>logiikalla, koska tietoryhmät voivat esiintyä merkinnöillä itsenäisinäkin.</w:t>
      </w:r>
    </w:p>
    <w:p w14:paraId="31473F74" w14:textId="77777777" w:rsidR="005953FB" w:rsidRPr="008F4C0C" w:rsidRDefault="005953FB" w:rsidP="00D129EF"/>
    <w:p w14:paraId="2A8D3E27" w14:textId="2297137B" w:rsidR="00D9736E" w:rsidRDefault="00847EC7" w:rsidP="00D129EF">
      <w:r>
        <w:t>Otsikko-näyttömuoto-</w:t>
      </w:r>
      <w:proofErr w:type="spellStart"/>
      <w:r w:rsidR="00AF2793">
        <w:t>entryt</w:t>
      </w:r>
      <w:proofErr w:type="spellEnd"/>
      <w:r w:rsidR="00AF2793">
        <w:t xml:space="preserve"> kokonaisuudet saa sijoittaa keskenään eri järjestykseen, mitä tässä määrämuotoisessa esitystavassa on </w:t>
      </w:r>
      <w:r w:rsidR="00D81344">
        <w:t>laitettu. Samoin</w:t>
      </w:r>
      <w:r w:rsidR="00B21F4C">
        <w:t xml:space="preserve"> yhtä kansallista otsikkoa saa toistaa asiakirjalla ja sen alle </w:t>
      </w:r>
      <w:r w:rsidR="0054517D">
        <w:t xml:space="preserve">kirjattavia </w:t>
      </w:r>
      <w:proofErr w:type="spellStart"/>
      <w:proofErr w:type="gramStart"/>
      <w:r w:rsidR="0054517D">
        <w:t>entry:jä</w:t>
      </w:r>
      <w:proofErr w:type="spellEnd"/>
      <w:proofErr w:type="gramEnd"/>
      <w:r w:rsidR="0054517D">
        <w:t xml:space="preserve"> </w:t>
      </w:r>
      <w:r w:rsidR="00867541">
        <w:t>saa</w:t>
      </w:r>
      <w:r w:rsidR="0054517D">
        <w:t xml:space="preserve"> jakaa </w:t>
      </w:r>
      <w:r w:rsidR="00E67ADF">
        <w:t xml:space="preserve">eri kohtiin rakennetta/näyttömuototekstejä. </w:t>
      </w:r>
    </w:p>
    <w:p w14:paraId="1512C096" w14:textId="77777777" w:rsidR="00847EC7" w:rsidRDefault="00847EC7" w:rsidP="00D129EF"/>
    <w:p w14:paraId="1282A537" w14:textId="6EBA9672" w:rsidR="00D9736E" w:rsidRDefault="0098587C" w:rsidP="00D129EF">
      <w:r>
        <w:rPr>
          <w:noProof/>
          <w:lang w:eastAsia="fi-FI"/>
        </w:rPr>
        <w:drawing>
          <wp:inline distT="0" distB="0" distL="0" distR="0" wp14:anchorId="0282B428" wp14:editId="2A3D5B99">
            <wp:extent cx="5157697" cy="3983525"/>
            <wp:effectExtent l="0" t="0" r="0" b="0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2479" cy="40103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2F82FA" w14:textId="12BEB8FC" w:rsidR="004F1F39" w:rsidRDefault="005B0CB7" w:rsidP="00ED519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325C7B75" wp14:editId="459D9D6D">
            <wp:extent cx="5031270" cy="4446805"/>
            <wp:effectExtent l="0" t="0" r="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186" cy="44847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42CAF44D" w:rsidR="000F4018" w:rsidRDefault="00E6214E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6D9676E8" wp14:editId="332347F9">
            <wp:extent cx="5252374" cy="4066136"/>
            <wp:effectExtent l="0" t="0" r="0" b="0"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435" cy="4080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6ABC9" w14:textId="1E61E9E2" w:rsidR="000F4018" w:rsidRDefault="00B7335D" w:rsidP="00ED519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10EB1B0B" wp14:editId="7560DF67">
            <wp:extent cx="5273786" cy="3988008"/>
            <wp:effectExtent l="0" t="0" r="0" b="0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943" cy="40032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376BE565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F5D17">
        <w:rPr>
          <w:b/>
        </w:rPr>
        <w:t>4</w:t>
      </w:r>
      <w:r w:rsidRPr="00ED5195">
        <w:rPr>
          <w:b/>
        </w:rPr>
        <w:t xml:space="preserve">. </w:t>
      </w:r>
      <w:r w:rsidR="00BA49BA" w:rsidRPr="00ED5195">
        <w:rPr>
          <w:b/>
        </w:rPr>
        <w:t>Ensihoi</w:t>
      </w:r>
      <w:r w:rsidR="00BA49BA">
        <w:rPr>
          <w:b/>
        </w:rPr>
        <w:t>to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181C67F4" w14:textId="77777777" w:rsidR="00ED5195" w:rsidRDefault="00ED5195" w:rsidP="00D129EF"/>
    <w:p w14:paraId="7AD1416D" w14:textId="50F9C17E" w:rsidR="0037208F" w:rsidRDefault="0037208F" w:rsidP="00D129EF">
      <w:r>
        <w:t xml:space="preserve">Kunkin tietoryhmänosalta on </w:t>
      </w:r>
      <w:proofErr w:type="spellStart"/>
      <w:proofErr w:type="gramStart"/>
      <w:r>
        <w:t>entry</w:t>
      </w:r>
      <w:r w:rsidR="00BE5C3A">
        <w:t>:jen</w:t>
      </w:r>
      <w:proofErr w:type="spellEnd"/>
      <w:proofErr w:type="gramEnd"/>
      <w:r w:rsidR="00BE5C3A">
        <w:t xml:space="preserve"> esittelyjen jälkeen kirjatussa </w:t>
      </w:r>
      <w:r>
        <w:t>toteutusohjeessa määritelty, miten tietojen päivittyminen hoitoprosessin aikana toteutetaan.</w:t>
      </w:r>
      <w:r w:rsidR="006857DC">
        <w:t xml:space="preserve"> </w:t>
      </w:r>
    </w:p>
    <w:p w14:paraId="2371D91A" w14:textId="77777777" w:rsidR="0037208F" w:rsidRDefault="0037208F" w:rsidP="0037208F"/>
    <w:p w14:paraId="33595AA0" w14:textId="1880F10B" w:rsidR="0037208F" w:rsidRDefault="0037208F" w:rsidP="0037208F">
      <w:r w:rsidRPr="00B25E6F">
        <w:t>E</w:t>
      </w:r>
      <w:r>
        <w:t>nsivasteen</w:t>
      </w:r>
      <w:r w:rsidRPr="00B25E6F">
        <w:t xml:space="preserve"> kirjaam</w:t>
      </w:r>
      <w:r>
        <w:t>issa</w:t>
      </w:r>
      <w:r w:rsidRPr="00B25E6F">
        <w:t xml:space="preserve"> tiedo</w:t>
      </w:r>
      <w:r>
        <w:t>issa</w:t>
      </w:r>
      <w:r w:rsidRPr="00B25E6F">
        <w:t xml:space="preserve"> </w:t>
      </w:r>
      <w:r>
        <w:t xml:space="preserve">kirjaukset ovat usein suppeammat kuin ensihoitoyksikön tekemät. Ne noudattavat kuitenkin samoja rakenteiden pakollisuussääntöjä ja </w:t>
      </w:r>
      <w:proofErr w:type="spellStart"/>
      <w:r>
        <w:t>KEJO:n</w:t>
      </w:r>
      <w:proofErr w:type="spellEnd"/>
      <w:r>
        <w:t xml:space="preserve"> tulee lisätä siirtomuotoon </w:t>
      </w:r>
      <w:proofErr w:type="spellStart"/>
      <w:r>
        <w:t>nullFlavoreita</w:t>
      </w:r>
      <w:proofErr w:type="spellEnd"/>
      <w:r>
        <w:t xml:space="preserve"> rakenteisiin/tietoihin.</w:t>
      </w:r>
    </w:p>
    <w:p w14:paraId="55035EE1" w14:textId="77777777" w:rsidR="005E0F0B" w:rsidRDefault="005E0F0B" w:rsidP="005E0F0B">
      <w:pPr>
        <w:pStyle w:val="Otsikko2"/>
      </w:pPr>
      <w:bookmarkStart w:id="132" w:name="_Toc16776247"/>
      <w:proofErr w:type="spellStart"/>
      <w:r>
        <w:t>Header</w:t>
      </w:r>
      <w:bookmarkEnd w:id="132"/>
      <w:proofErr w:type="spellEnd"/>
    </w:p>
    <w:p w14:paraId="151572D7" w14:textId="7176AFA7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 xml:space="preserve">Potilastiedon arkiston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477D4973" w14:textId="77777777" w:rsidR="00945EE8" w:rsidRDefault="00945EE8" w:rsidP="005E0F0B"/>
    <w:p w14:paraId="2CFD8A5E" w14:textId="464E3A8A" w:rsidR="002B7043" w:rsidRDefault="007E3CAD" w:rsidP="005E0F0B">
      <w:proofErr w:type="spellStart"/>
      <w:r w:rsidRPr="007E3CAD">
        <w:t>ClinicalDocument.custodian</w:t>
      </w:r>
      <w:proofErr w:type="spellEnd"/>
      <w:r w:rsidRPr="007E3CAD">
        <w:t xml:space="preserve"> – asiakirjan rekisterinpitäjä</w:t>
      </w:r>
      <w:r w:rsidR="006857DC">
        <w:t>:</w:t>
      </w:r>
      <w:r w:rsidRPr="007E3CAD">
        <w:t xml:space="preserve"> </w:t>
      </w:r>
    </w:p>
    <w:p w14:paraId="5A37D33E" w14:textId="3281493D" w:rsidR="007E3CAD" w:rsidRDefault="002B7043" w:rsidP="005E0F0B">
      <w:r>
        <w:t>K</w:t>
      </w:r>
      <w:r w:rsidR="007E3CAD">
        <w:t xml:space="preserve">äsittely toteutetaan toiminnallisessa määrittelyssä kuvatun </w:t>
      </w:r>
      <w:r w:rsidR="00522AEC">
        <w:t xml:space="preserve">mukaisesti [1, luku 4.13 Potilaan kuljetus </w:t>
      </w:r>
      <w:r w:rsidR="00522AEC" w:rsidRPr="00522AEC">
        <w:t>ensihoitoalueen ulkopuolelle ja kuljetustehtävän siirto toiseen</w:t>
      </w:r>
      <w:r w:rsidR="0074439F">
        <w:t xml:space="preserve"> terveydenhuol</w:t>
      </w:r>
      <w:r w:rsidR="00522AEC" w:rsidRPr="00522AEC">
        <w:t>lon toimintayksikköön</w:t>
      </w:r>
      <w:r w:rsidR="00522AEC">
        <w:t xml:space="preserve">]. Rekisterinpitäjän tiedot </w:t>
      </w:r>
      <w:r w:rsidR="009A0497">
        <w:t xml:space="preserve">vastaavat tietosisällön [2] </w:t>
      </w:r>
      <w:r w:rsidR="00B93B3E">
        <w:t xml:space="preserve">Ensihoitopalvelun järjestäjän </w:t>
      </w:r>
      <w:r w:rsidR="009A0497">
        <w:t>kenttiä</w:t>
      </w:r>
      <w:r w:rsidR="00522AEC">
        <w:t xml:space="preserve"> 111 </w:t>
      </w:r>
      <w:r w:rsidR="00B93B3E">
        <w:t xml:space="preserve">Järjestäjän </w:t>
      </w:r>
      <w:r w:rsidR="00522AEC">
        <w:t xml:space="preserve">tunniste ja 112 </w:t>
      </w:r>
      <w:r w:rsidR="00B93B3E">
        <w:t xml:space="preserve">Järjestäjän </w:t>
      </w:r>
      <w:r w:rsidR="00522AEC">
        <w:t>nimi</w:t>
      </w:r>
      <w:r w:rsidR="006857DC">
        <w:t>.</w:t>
      </w:r>
      <w:r w:rsidR="009A0497">
        <w:t xml:space="preserve"> </w:t>
      </w:r>
      <w:r w:rsidR="00766275">
        <w:t>Varsinainen tietosisältö saadaan koodistopalvelusta Rekisterinpitäjärekisteristä (1.2.246.537.6.40174).</w:t>
      </w:r>
    </w:p>
    <w:p w14:paraId="376111AB" w14:textId="53FFAD88" w:rsidR="007E3CAD" w:rsidRDefault="007E3CAD" w:rsidP="005E0F0B"/>
    <w:p w14:paraId="05E1E40A" w14:textId="514B3470" w:rsidR="006857DC" w:rsidRDefault="006857DC" w:rsidP="006857DC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custodian</w:t>
      </w:r>
      <w:proofErr w:type="spellEnd"/>
    </w:p>
    <w:p w14:paraId="45F60709" w14:textId="4D277C69" w:rsidR="006857DC" w:rsidRDefault="006857DC" w:rsidP="006857DC">
      <w:pPr>
        <w:pStyle w:val="Snt2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assignedCustodian</w:t>
      </w:r>
      <w:proofErr w:type="spellEnd"/>
    </w:p>
    <w:p w14:paraId="7AEDB216" w14:textId="7EDCAC2C" w:rsidR="006857DC" w:rsidRDefault="006857DC" w:rsidP="006857DC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representedCustodianOrganization</w:t>
      </w:r>
      <w:proofErr w:type="spellEnd"/>
    </w:p>
    <w:p w14:paraId="72C600A1" w14:textId="60523945" w:rsidR="006857DC" w:rsidRDefault="006857DC" w:rsidP="006857DC">
      <w:pPr>
        <w:pStyle w:val="Snt4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r>
        <w:t xml:space="preserve">id/@root Rekisterinpitäjän tunniste </w:t>
      </w:r>
    </w:p>
    <w:p w14:paraId="1769788E" w14:textId="435F18EA" w:rsidR="006857DC" w:rsidRDefault="006857DC" w:rsidP="006857DC">
      <w:pPr>
        <w:pStyle w:val="Snt4"/>
      </w:pPr>
      <w:r>
        <w:t xml:space="preserve">b.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>
        <w:t>name</w:t>
      </w:r>
      <w:proofErr w:type="spellEnd"/>
      <w:r>
        <w:t xml:space="preserve"> Rekisterinpitäjän nimi </w:t>
      </w:r>
    </w:p>
    <w:p w14:paraId="52473677" w14:textId="77777777" w:rsidR="006857DC" w:rsidRDefault="006857DC" w:rsidP="005E0F0B"/>
    <w:p w14:paraId="5A61833C" w14:textId="07C25BF3" w:rsidR="005E0F0B" w:rsidRDefault="002B7043" w:rsidP="005E0F0B">
      <w:proofErr w:type="spellStart"/>
      <w:r w:rsidRPr="002B7043">
        <w:t>ClinicalDocument.componentOf</w:t>
      </w:r>
      <w:proofErr w:type="spellEnd"/>
      <w:r w:rsidRPr="002B7043">
        <w:t xml:space="preserve"> – palvelutapahtuman käyntitiedot</w:t>
      </w:r>
      <w:r w:rsidR="006857DC">
        <w:t>:</w:t>
      </w:r>
    </w:p>
    <w:p w14:paraId="3BC09644" w14:textId="1881D772" w:rsidR="0073059A" w:rsidRPr="006857DC" w:rsidRDefault="00D87401" w:rsidP="0077012B">
      <w:r w:rsidRPr="006857DC">
        <w:t xml:space="preserve">Käsittely toteutetaan toiminnallisessa määrittelyssä kuvatun mukaisesti [1, luku 4.1.1 Palvelutapahtuma]. </w:t>
      </w:r>
      <w:r w:rsidR="00766275" w:rsidRPr="006857DC">
        <w:t>Ensihoidon hoitoasiakirjoilla ei anneta ollenkaan tässä kohtaa palveluntuottajan (eikä palveluyksikön) tietoja, KEJO tuottaa tiedot palvelutapahtuma-asiakirjalle.</w:t>
      </w:r>
    </w:p>
    <w:p w14:paraId="4228A1FD" w14:textId="4E634B29" w:rsidR="006857DC" w:rsidRDefault="006857DC" w:rsidP="006857DC">
      <w:pPr>
        <w:pStyle w:val="Snt1"/>
      </w:pPr>
      <w:r>
        <w:t>…</w:t>
      </w:r>
    </w:p>
    <w:p w14:paraId="09BA1C67" w14:textId="0DAD84BB" w:rsidR="006857DC" w:rsidRDefault="006857DC" w:rsidP="006857DC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componentOf</w:t>
      </w:r>
      <w:proofErr w:type="spellEnd"/>
    </w:p>
    <w:p w14:paraId="43E04587" w14:textId="2E48A1B6" w:rsidR="006857DC" w:rsidRPr="0095153D" w:rsidRDefault="006857DC" w:rsidP="006857DC">
      <w:pPr>
        <w:pStyle w:val="Snt2"/>
      </w:pPr>
      <w:r>
        <w:t>a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6857DC">
        <w:t>encompassingEncounter</w:t>
      </w:r>
      <w:proofErr w:type="spellEnd"/>
    </w:p>
    <w:p w14:paraId="0657107F" w14:textId="77777777" w:rsidR="006857DC" w:rsidRDefault="006857DC" w:rsidP="006857DC">
      <w:pPr>
        <w:pStyle w:val="Snt3"/>
      </w:pPr>
      <w:r>
        <w:t>a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r>
        <w:t>id/@root Palvelutapahtumatunnus</w:t>
      </w:r>
    </w:p>
    <w:p w14:paraId="6F07C8A5" w14:textId="77777777" w:rsidR="006857DC" w:rsidRDefault="006857DC" w:rsidP="006857DC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</w:t>
      </w:r>
      <w:r w:rsidRPr="006857DC">
        <w:t>nullFlavor="NA"</w:t>
      </w:r>
    </w:p>
    <w:p w14:paraId="6489AF40" w14:textId="284AA89E" w:rsidR="005E0F0B" w:rsidRDefault="005E0F0B" w:rsidP="005E0F0B">
      <w:pPr>
        <w:pStyle w:val="Otsikko2"/>
      </w:pPr>
      <w:bookmarkStart w:id="133" w:name="_Ensihoitokertomus"/>
      <w:bookmarkStart w:id="134" w:name="_Toc16776248"/>
      <w:bookmarkEnd w:id="133"/>
      <w:r>
        <w:t>Ensihoitokertomus</w:t>
      </w:r>
      <w:r w:rsidR="00B25E6F">
        <w:t xml:space="preserve"> – näkymä/merkintä</w:t>
      </w:r>
      <w:bookmarkEnd w:id="134"/>
    </w:p>
    <w:p w14:paraId="1115200A" w14:textId="41228941" w:rsidR="005E0F0B" w:rsidRDefault="005E0F0B" w:rsidP="002847E1">
      <w:r>
        <w:t xml:space="preserve">Ensihoitokertomusmerkintä tehdään </w:t>
      </w:r>
      <w:r w:rsidR="004E4B5A">
        <w:t>Ensihoito</w:t>
      </w:r>
      <w:r w:rsidR="00DD55F5">
        <w:t>kertomus</w:t>
      </w:r>
      <w:r w:rsidR="004E4B5A">
        <w:t xml:space="preserve"> (</w:t>
      </w:r>
      <w:r>
        <w:t>ENSIH</w:t>
      </w:r>
      <w:r w:rsidR="004E4B5A">
        <w:t xml:space="preserve">) </w:t>
      </w:r>
      <w:r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ilmetä </w:t>
      </w:r>
      <w:r w:rsidR="00EB4ED6">
        <w:t xml:space="preserve">mitä tahansa hoitoprosessin vaiheita, otsikkoja ja yleisiä rakenteisia tietoja - samoin ensihoitonäkymälle saavat kaikki kertomusjärjestelmät </w:t>
      </w:r>
      <w:r w:rsidR="005578E4">
        <w:t xml:space="preserve">kirjata </w:t>
      </w:r>
      <w:r w:rsidR="00EB4ED6">
        <w:t>tietoja. Ensihoidon kenttäjärjestelmä KEJO tuottaa kuitenkin vain tässä määrittelyssä kuvatut rakenteet ja näyttömuototiedot ENSIH-näkymälle.</w:t>
      </w:r>
    </w:p>
    <w:p w14:paraId="2FA992D7" w14:textId="77777777" w:rsidR="00302044" w:rsidRDefault="00302044" w:rsidP="002847E1"/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766275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727AE7C9" w14:textId="77777777" w:rsidR="005E0F0B" w:rsidRPr="00302044" w:rsidRDefault="005E0F0B" w:rsidP="00302044">
      <w:pPr>
        <w:rPr>
          <w:lang w:val="en-US"/>
        </w:rPr>
      </w:pPr>
    </w:p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57EE23D4" w14:textId="2471E9C9" w:rsidR="005E0F0B" w:rsidRPr="0095153D" w:rsidRDefault="005E0F0B" w:rsidP="00AC4E00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348</w:t>
      </w:r>
      <w:r w:rsidRPr="0082643A">
        <w:t xml:space="preserve">" </w:t>
      </w:r>
      <w:r>
        <w:t>Ensihoito</w:t>
      </w:r>
      <w:r w:rsidR="00DD55F5">
        <w:t>kertomus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65E172ED" w14:textId="68FBF1A3" w:rsidR="005E0F0B" w:rsidRPr="0082643A" w:rsidRDefault="001D3997" w:rsidP="00AC4E00">
      <w:pPr>
        <w:pStyle w:val="Snt1"/>
      </w:pPr>
      <w:r>
        <w:t>3</w:t>
      </w:r>
      <w:r w:rsidR="005E0F0B" w:rsidRPr="0082643A">
        <w:t>. PAKOLLINEN yksi [</w:t>
      </w:r>
      <w:proofErr w:type="gramStart"/>
      <w:r w:rsidR="005E0F0B" w:rsidRPr="0082643A">
        <w:t>1..</w:t>
      </w:r>
      <w:proofErr w:type="gramEnd"/>
      <w:r w:rsidR="005E0F0B" w:rsidRPr="0082643A">
        <w:t xml:space="preserve">1] </w:t>
      </w:r>
      <w:proofErr w:type="spellStart"/>
      <w:r w:rsidR="005E0F0B" w:rsidRPr="0082643A">
        <w:t>title</w:t>
      </w:r>
      <w:proofErr w:type="spellEnd"/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5E0F0B">
        <w:t>Ensihoito</w:t>
      </w:r>
      <w:r w:rsidR="00DD55F5">
        <w:t>kertomus</w:t>
      </w:r>
      <w:r w:rsidR="005E0F0B" w:rsidRPr="0082643A">
        <w:t xml:space="preserve">" </w:t>
      </w:r>
    </w:p>
    <w:p w14:paraId="1502D20E" w14:textId="3E047187" w:rsidR="005E0F0B" w:rsidRDefault="001D3997" w:rsidP="00AC4E00">
      <w:pPr>
        <w:pStyle w:val="Snt1"/>
        <w:rPr>
          <w:ins w:id="135" w:author="Timo Kaskinen" w:date="2021-01-31T21:37:00Z"/>
        </w:rPr>
      </w:pPr>
      <w:r>
        <w:t>4</w:t>
      </w:r>
      <w:r w:rsidR="005E0F0B" w:rsidRPr="0080598B">
        <w:t>. PAKOLLINEN yksi [</w:t>
      </w:r>
      <w:proofErr w:type="gramStart"/>
      <w:r w:rsidR="005E0F0B" w:rsidRPr="0080598B">
        <w:t>1..</w:t>
      </w:r>
      <w:proofErr w:type="gramEnd"/>
      <w:r w:rsidR="005E0F0B" w:rsidRPr="0080598B">
        <w:t xml:space="preserve">1] </w:t>
      </w:r>
      <w:proofErr w:type="spellStart"/>
      <w:r w:rsidR="005E0F0B" w:rsidRPr="0080598B">
        <w:t>text</w:t>
      </w:r>
      <w:proofErr w:type="spellEnd"/>
      <w:r w:rsidR="005E0F0B" w:rsidRPr="0080598B">
        <w:t xml:space="preserve"> </w:t>
      </w:r>
    </w:p>
    <w:p w14:paraId="4B8412F9" w14:textId="45BAB2CD" w:rsidR="00C33112" w:rsidRDefault="00C33112" w:rsidP="00AC4E00">
      <w:pPr>
        <w:pStyle w:val="Snt1"/>
      </w:pPr>
    </w:p>
    <w:p w14:paraId="4EF051F7" w14:textId="3EFDC8C5" w:rsidR="00455D42" w:rsidRDefault="00DB0595" w:rsidP="00C33112">
      <w:pPr>
        <w:pStyle w:val="Snt2"/>
        <w:rPr>
          <w:ins w:id="136" w:author="Timo Kaskinen" w:date="2021-01-31T21:37:00Z"/>
        </w:rPr>
      </w:pPr>
      <w:ins w:id="137" w:author="Timo Kaskinen" w:date="2021-01-31T21:44:00Z">
        <w:r>
          <w:t>P</w:t>
        </w:r>
      </w:ins>
      <w:del w:id="138" w:author="Timo Kaskinen" w:date="2021-01-31T21:44:00Z">
        <w:r w:rsidR="005E0F0B" w:rsidRPr="00D4641A" w:rsidDel="00DB0595">
          <w:delText>p</w:delText>
        </w:r>
      </w:del>
      <w:r w:rsidR="005E0F0B" w:rsidRPr="00D4641A">
        <w:t xml:space="preserve">alveluyksikön, </w:t>
      </w:r>
      <w:r w:rsidR="005E0F0B">
        <w:t xml:space="preserve">merkinnän tehneen ammattihenkilön </w:t>
      </w:r>
      <w:r w:rsidR="005E0F0B" w:rsidRPr="00D4641A">
        <w:t>ja tapahtuma-ajan näyttöteksti</w:t>
      </w:r>
    </w:p>
    <w:p w14:paraId="57617AA9" w14:textId="6367FB2C" w:rsidR="0088685F" w:rsidRDefault="00DB0595" w:rsidP="00C33112">
      <w:pPr>
        <w:pStyle w:val="Snt2"/>
        <w:rPr>
          <w:ins w:id="139" w:author="Timo Kaskinen" w:date="2021-01-31T21:36:00Z"/>
        </w:rPr>
      </w:pPr>
      <w:ins w:id="140" w:author="Timo Kaskinen" w:date="2021-01-31T21:45:00Z">
        <w:r>
          <w:t>Palveluyksikön, m</w:t>
        </w:r>
      </w:ins>
      <w:ins w:id="141" w:author="Timo Kaskinen" w:date="2021-01-31T21:38:00Z">
        <w:r w:rsidR="00032A34">
          <w:t>erkinnän korjanneen ammattihenkilön</w:t>
        </w:r>
      </w:ins>
      <w:ins w:id="142" w:author="Timo Kaskinen" w:date="2021-01-31T21:45:00Z">
        <w:r>
          <w:t xml:space="preserve"> </w:t>
        </w:r>
      </w:ins>
      <w:ins w:id="143" w:author="Timo Kaskinen" w:date="2021-01-31T21:39:00Z">
        <w:r w:rsidR="00FE3678">
          <w:t>ja tapahtuma-ajan näyttöteksti</w:t>
        </w:r>
      </w:ins>
    </w:p>
    <w:p w14:paraId="78AE5A6A" w14:textId="77777777" w:rsidR="00B83C28" w:rsidRDefault="00B83C28" w:rsidP="00AA742D">
      <w:pPr>
        <w:pStyle w:val="Snt2"/>
        <w:rPr>
          <w:ins w:id="144" w:author="Timo Kaskinen" w:date="2021-01-31T21:46:00Z"/>
        </w:rPr>
      </w:pPr>
    </w:p>
    <w:p w14:paraId="71DC8AD2" w14:textId="2E01F4BC" w:rsidR="006C475E" w:rsidRDefault="006C475E" w:rsidP="00AA742D">
      <w:pPr>
        <w:pStyle w:val="Snt2"/>
        <w:rPr>
          <w:ins w:id="145" w:author="Timo Kaskinen" w:date="2021-01-31T21:45:00Z"/>
        </w:rPr>
      </w:pPr>
      <w:ins w:id="146" w:author="Timo Kaskinen" w:date="2021-01-31T21:45:00Z">
        <w:r w:rsidRPr="00871B0B">
          <w:rPr>
            <w:b/>
          </w:rPr>
          <w:t>Toteutusohje</w:t>
        </w:r>
        <w:r>
          <w:t xml:space="preserve">: </w:t>
        </w:r>
      </w:ins>
      <w:ins w:id="147" w:author="Timo Kaskinen" w:date="2021-01-31T21:47:00Z">
        <w:r w:rsidR="00072D79">
          <w:t>Alkuperäiseen merkinnän tekijään liittyvät tiedot annetaan ensin</w:t>
        </w:r>
      </w:ins>
      <w:ins w:id="148" w:author="Timo Kaskinen" w:date="2021-01-31T21:49:00Z">
        <w:r w:rsidR="00814219">
          <w:t xml:space="preserve">, </w:t>
        </w:r>
      </w:ins>
      <w:ins w:id="149" w:author="Timo Kaskinen" w:date="2021-01-31T21:47:00Z">
        <w:r w:rsidR="00925EF7">
          <w:t>perään</w:t>
        </w:r>
      </w:ins>
      <w:ins w:id="150" w:author="Timo Kaskinen" w:date="2021-01-31T21:48:00Z">
        <w:r w:rsidR="00254D98">
          <w:t xml:space="preserve"> rivivaih</w:t>
        </w:r>
      </w:ins>
      <w:ins w:id="151" w:author="Timo Kaskinen" w:date="2021-01-31T21:49:00Z">
        <w:r w:rsidR="00814219">
          <w:t xml:space="preserve">to, </w:t>
        </w:r>
      </w:ins>
      <w:ins w:id="152" w:author="Timo Kaskinen" w:date="2021-01-31T21:48:00Z">
        <w:r w:rsidR="00925EF7">
          <w:t>”Korja</w:t>
        </w:r>
        <w:r w:rsidR="00254D98">
          <w:t>nnut</w:t>
        </w:r>
      </w:ins>
      <w:ins w:id="153" w:author="Timo Kaskinen" w:date="2021-01-31T21:49:00Z">
        <w:r w:rsidR="00814219">
          <w:t>:</w:t>
        </w:r>
      </w:ins>
      <w:ins w:id="154" w:author="Timo Kaskinen" w:date="2021-01-31T21:48:00Z">
        <w:r w:rsidR="00925EF7">
          <w:t>”-</w:t>
        </w:r>
        <w:proofErr w:type="spellStart"/>
        <w:r w:rsidR="00925EF7">
          <w:t>väliotsiko</w:t>
        </w:r>
      </w:ins>
      <w:proofErr w:type="spellEnd"/>
      <w:ins w:id="155" w:author="Timo Kaskinen" w:date="2021-01-31T21:49:00Z">
        <w:r w:rsidR="00814219">
          <w:t xml:space="preserve"> sekä </w:t>
        </w:r>
        <w:proofErr w:type="spellStart"/>
        <w:r w:rsidR="00814219">
          <w:t>korjaaajan</w:t>
        </w:r>
        <w:proofErr w:type="spellEnd"/>
        <w:r w:rsidR="00814219">
          <w:t xml:space="preserve"> tiedot</w:t>
        </w:r>
      </w:ins>
      <w:ins w:id="156" w:author="Timo Kaskinen" w:date="2021-01-31T21:48:00Z">
        <w:r w:rsidR="00925EF7">
          <w:t>.</w:t>
        </w:r>
      </w:ins>
    </w:p>
    <w:p w14:paraId="32C2AFBC" w14:textId="77777777" w:rsidR="006C475E" w:rsidRDefault="006C475E" w:rsidP="005E0F0B"/>
    <w:p w14:paraId="65D18F8D" w14:textId="116DB255" w:rsidR="005E0F0B" w:rsidRDefault="005E0F0B" w:rsidP="00AC4E00">
      <w:pPr>
        <w:pStyle w:val="Snt1"/>
      </w:pPr>
      <w:del w:id="157" w:author="Timo Kaskinen" w:date="2021-01-31T21:39:00Z">
        <w:r w:rsidDel="00F86131">
          <w:delText>4</w:delText>
        </w:r>
      </w:del>
      <w:ins w:id="158" w:author="Timo Kaskinen" w:date="2021-01-31T21:39:00Z">
        <w:r w:rsidR="00F86131">
          <w:t>5</w:t>
        </w:r>
      </w:ins>
      <w:r>
        <w:t xml:space="preserve">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337CEEAA" w14:textId="77777777" w:rsidR="005E0F0B" w:rsidRDefault="005E0F0B" w:rsidP="00AC4E00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032CE38A" w14:textId="65BBF920" w:rsidR="005E0F0B" w:rsidRDefault="005E0F0B" w:rsidP="00AC4E00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</w:t>
      </w:r>
      <w:r w:rsidR="000C3F30" w:rsidRPr="00C659FC">
        <w:t>..</w:t>
      </w:r>
      <w:proofErr w:type="gramEnd"/>
      <w:r w:rsidR="000C3F30">
        <w:t>1</w:t>
      </w:r>
      <w:r w:rsidR="000C3F30" w:rsidRPr="00C659FC">
        <w:t>]</w:t>
      </w:r>
      <w:r w:rsidR="000C3F30">
        <w:t xml:space="preserve"> </w:t>
      </w:r>
      <w:proofErr w:type="spellStart"/>
      <w:r>
        <w:t>code</w:t>
      </w:r>
      <w:proofErr w:type="spellEnd"/>
      <w:r>
        <w:t>/@code=”potilaan yksilöivä tunniste”</w:t>
      </w:r>
      <w:r w:rsidR="0073059A">
        <w:t xml:space="preserve"> Potilaan henkilötunnus (201)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3365C5">
        <w:t>="1.2.246.21"</w:t>
      </w:r>
      <w:r>
        <w:t xml:space="preserve"> kun tunniste on virallinen henkilötunnus</w:t>
      </w:r>
      <w:r w:rsidR="000C3F30">
        <w:t xml:space="preserve"> TAI </w:t>
      </w:r>
      <w:proofErr w:type="spellStart"/>
      <w:r w:rsidR="000B14D2"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</w:t>
      </w:r>
      <w:r w:rsidR="00FA5765">
        <w:t>it</w:t>
      </w:r>
      <w:r>
        <w:t>unnus)</w:t>
      </w:r>
    </w:p>
    <w:p w14:paraId="2C4BC81B" w14:textId="77777777" w:rsidR="000C3F30" w:rsidRDefault="000C3F30" w:rsidP="00AC4E00">
      <w:pPr>
        <w:pStyle w:val="Snt3"/>
      </w:pPr>
    </w:p>
    <w:p w14:paraId="729EAE35" w14:textId="542CA6D2" w:rsidR="000C3F30" w:rsidRDefault="000C3F30" w:rsidP="00AC4E00">
      <w:pPr>
        <w:pStyle w:val="Snt3"/>
      </w:pPr>
      <w:r w:rsidRPr="00871B0B">
        <w:rPr>
          <w:b/>
        </w:rPr>
        <w:t>Toteutusohje</w:t>
      </w:r>
      <w:r>
        <w:t xml:space="preserve">: Päivitettäessä arkistoidulta asiakirjalta tilapäinen yksilöintitunnus potilaan henkilötunnukseksi, </w:t>
      </w:r>
      <w:proofErr w:type="spellStart"/>
      <w:r>
        <w:t>body</w:t>
      </w:r>
      <w:proofErr w:type="spellEnd"/>
      <w:r>
        <w:t xml:space="preserve">-osuudessa merkinnällä vaihdetaan tunniste potilaan henkilötunnukseksi. Asiakirjan </w:t>
      </w:r>
      <w:proofErr w:type="spellStart"/>
      <w:r>
        <w:t>header</w:t>
      </w:r>
      <w:proofErr w:type="spellEnd"/>
      <w:r>
        <w:t>-osuuteen tallennetaan nämä molemmat tunnisteet.</w:t>
      </w:r>
    </w:p>
    <w:p w14:paraId="7ED77FB9" w14:textId="77777777" w:rsidR="000C3F30" w:rsidRDefault="000C3F30" w:rsidP="00AC4E00">
      <w:pPr>
        <w:pStyle w:val="Snt3"/>
      </w:pP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0F1B06CB" w:rsidR="005E0F0B" w:rsidRPr="00C659FC" w:rsidRDefault="0072747D" w:rsidP="00AC4E00">
      <w:pPr>
        <w:pStyle w:val="Snt4"/>
      </w:pPr>
      <w:r>
        <w:lastRenderedPageBreak/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="0073059A">
        <w:t xml:space="preserve">Potilaan nimi </w:t>
      </w:r>
      <w:r>
        <w:t>(202</w:t>
      </w:r>
      <w:r w:rsidR="005E0F0B">
        <w:t>)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385F1197" w:rsidR="005E0F0B" w:rsidRDefault="00F86131" w:rsidP="00AC4E00">
      <w:pPr>
        <w:pStyle w:val="Snt1"/>
      </w:pPr>
      <w:ins w:id="159" w:author="Timo Kaskinen" w:date="2021-01-31T21:40:00Z">
        <w:r>
          <w:t>6</w:t>
        </w:r>
      </w:ins>
      <w:del w:id="160" w:author="Timo Kaskinen" w:date="2021-01-31T21:40:00Z">
        <w:r w:rsidR="001D3997" w:rsidDel="00F86131">
          <w:delText>5</w:delText>
        </w:r>
      </w:del>
      <w:r w:rsidR="005E0F0B">
        <w:t>. PAKOLLINEN yksi tai useampi</w:t>
      </w:r>
      <w:r w:rsidR="00570E97">
        <w:t xml:space="preserve"> </w:t>
      </w:r>
      <w:r w:rsidR="005E0F0B" w:rsidRPr="0080598B">
        <w:t>[</w:t>
      </w:r>
      <w:proofErr w:type="gramStart"/>
      <w:r w:rsidR="005E0F0B" w:rsidRPr="0080598B">
        <w:t>1..</w:t>
      </w:r>
      <w:proofErr w:type="gramEnd"/>
      <w:r w:rsidR="005E0F0B">
        <w:t>*</w:t>
      </w:r>
      <w:r w:rsidR="005E0F0B" w:rsidRPr="0080598B">
        <w:t>]</w:t>
      </w:r>
      <w:r w:rsidR="005E0F0B">
        <w:t xml:space="preserve"> </w:t>
      </w:r>
      <w:proofErr w:type="spellStart"/>
      <w:r w:rsidR="005E0F0B">
        <w:t>author</w:t>
      </w:r>
      <w:proofErr w:type="spellEnd"/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24ECCCE1" w14:textId="33C62D63" w:rsidR="0094022E" w:rsidRDefault="00201121" w:rsidP="0094022E">
      <w:pPr>
        <w:pStyle w:val="Snt2"/>
        <w:rPr>
          <w:ins w:id="161" w:author="Timo Kaskinen" w:date="2021-01-31T21:22:00Z"/>
        </w:rPr>
      </w:pPr>
      <w:r w:rsidRPr="00871B0B">
        <w:rPr>
          <w:b/>
        </w:rPr>
        <w:t>Toteutusohje</w:t>
      </w:r>
      <w:r>
        <w:t xml:space="preserve">: </w:t>
      </w:r>
      <w:r w:rsidR="0094022E">
        <w:t xml:space="preserve">KEJO tuottaa </w:t>
      </w:r>
      <w:r>
        <w:t xml:space="preserve">lähtökohtaisesti </w:t>
      </w:r>
      <w:r w:rsidR="0094022E">
        <w:t>merkin</w:t>
      </w:r>
      <w:r w:rsidR="007B3623">
        <w:t xml:space="preserve">nälle yhden </w:t>
      </w:r>
      <w:proofErr w:type="spellStart"/>
      <w:r w:rsidR="007B3623">
        <w:t>author</w:t>
      </w:r>
      <w:r w:rsidR="00362D75">
        <w:t>:</w:t>
      </w:r>
      <w:r>
        <w:t>n</w:t>
      </w:r>
      <w:proofErr w:type="spellEnd"/>
      <w:r w:rsidR="007B3623">
        <w:t xml:space="preserve">. </w:t>
      </w:r>
      <w:r w:rsidR="0094022E">
        <w:t xml:space="preserve">MER (merkinnän tekijä) </w:t>
      </w:r>
      <w:r w:rsidR="00CF6CC9">
        <w:t>-</w:t>
      </w:r>
      <w:r w:rsidR="0094022E">
        <w:t xml:space="preserve">roolilla annetaan </w:t>
      </w:r>
      <w:r>
        <w:t xml:space="preserve">sen </w:t>
      </w:r>
      <w:r w:rsidR="0094022E">
        <w:t xml:space="preserve">ammattilaisen tiedot, </w:t>
      </w:r>
      <w:r w:rsidR="007B3623">
        <w:t xml:space="preserve">joka on kirjautuneena </w:t>
      </w:r>
      <w:proofErr w:type="spellStart"/>
      <w:r w:rsidR="007B3623">
        <w:t>KEJO:on</w:t>
      </w:r>
      <w:proofErr w:type="spellEnd"/>
      <w:r w:rsidR="007B3623">
        <w:t xml:space="preserve"> ja tekee merkinnät.</w:t>
      </w:r>
      <w:r w:rsidR="00362D75">
        <w:t xml:space="preserve"> </w:t>
      </w:r>
      <w:r>
        <w:t>Ensihoitopalvelun yksikön tiedoissa on eritelty tarkemmin yksikön jäsenet ja kuvattu, miten he ovat hoitoon osallistuneet.</w:t>
      </w:r>
      <w:r w:rsidR="005051B5">
        <w:t xml:space="preserve"> Kirjaaja-</w:t>
      </w:r>
      <w:r w:rsidR="00073AEE">
        <w:t>roolia voidaan käyttää lisäksi esimerkiksi silloin, jos lääkäri on sanellut hoito-ohjeen ja joku toinen on purkanut sanelun.</w:t>
      </w:r>
      <w:ins w:id="162" w:author="Timo Kaskinen" w:date="2021-02-17T16:20:00Z">
        <w:r w:rsidR="005E2B40">
          <w:t xml:space="preserve"> Te</w:t>
        </w:r>
      </w:ins>
      <w:ins w:id="163" w:author="Timo Kaskinen" w:date="2021-02-17T16:21:00Z">
        <w:r w:rsidR="005E2B40">
          <w:t>h</w:t>
        </w:r>
        <w:r w:rsidR="001228DC">
          <w:t xml:space="preserve">tävän aikaisissa </w:t>
        </w:r>
      </w:ins>
      <w:ins w:id="164" w:author="Timo Kaskinen" w:date="2021-02-17T16:23:00Z">
        <w:r w:rsidR="004D174C">
          <w:t xml:space="preserve">mahdollisen välitallennuksen jälkeisissä </w:t>
        </w:r>
      </w:ins>
      <w:proofErr w:type="spellStart"/>
      <w:ins w:id="165" w:author="Timo Kaskinen" w:date="2021-02-17T16:21:00Z">
        <w:r w:rsidR="001228DC">
          <w:t>täydennöksissä</w:t>
        </w:r>
      </w:ins>
      <w:proofErr w:type="spellEnd"/>
      <w:ins w:id="166" w:author="Timo Kaskinen" w:date="2021-02-17T16:24:00Z">
        <w:r w:rsidR="008964DB">
          <w:t xml:space="preserve"> ja tarkennuksissa</w:t>
        </w:r>
      </w:ins>
      <w:ins w:id="167" w:author="Timo Kaskinen" w:date="2021-02-17T16:21:00Z">
        <w:r w:rsidR="001228DC">
          <w:t xml:space="preserve"> KEJO versio</w:t>
        </w:r>
        <w:r w:rsidR="002406FD">
          <w:t>i asiakirjaa</w:t>
        </w:r>
      </w:ins>
      <w:ins w:id="168" w:author="Timo Kaskinen" w:date="2021-02-17T16:22:00Z">
        <w:r w:rsidR="002406FD">
          <w:t xml:space="preserve"> </w:t>
        </w:r>
        <w:r w:rsidR="00AC28EF">
          <w:t>siten, että merkinnän tekijä säilyy samana</w:t>
        </w:r>
      </w:ins>
      <w:ins w:id="169" w:author="Timo Kaskinen" w:date="2021-02-17T16:23:00Z">
        <w:r w:rsidR="00C76090">
          <w:t>, jos kirjau</w:t>
        </w:r>
      </w:ins>
      <w:ins w:id="170" w:author="Timo Kaskinen" w:date="2021-02-17T16:24:00Z">
        <w:r w:rsidR="00C76090">
          <w:t xml:space="preserve">kset tehdään saman </w:t>
        </w:r>
        <w:proofErr w:type="spellStart"/>
        <w:r w:rsidR="00C76090">
          <w:t>sisäänkirjautuneen</w:t>
        </w:r>
        <w:proofErr w:type="spellEnd"/>
        <w:r w:rsidR="00C76090">
          <w:t xml:space="preserve"> ammattihenkilön toimesta</w:t>
        </w:r>
      </w:ins>
      <w:ins w:id="171" w:author="Timo Kaskinen" w:date="2021-02-17T16:22:00Z">
        <w:r w:rsidR="00AC28EF">
          <w:t>.</w:t>
        </w:r>
      </w:ins>
    </w:p>
    <w:p w14:paraId="0E969F83" w14:textId="1E558EC1" w:rsidR="001079A2" w:rsidRDefault="00CC55BF" w:rsidP="0094022E">
      <w:pPr>
        <w:pStyle w:val="Snt2"/>
      </w:pPr>
      <w:ins w:id="172" w:author="Timo Kaskinen" w:date="2021-01-31T21:22:00Z">
        <w:r w:rsidRPr="00871B0B">
          <w:rPr>
            <w:b/>
          </w:rPr>
          <w:t>Toteutusohje</w:t>
        </w:r>
        <w:r>
          <w:t>: Ensihoitotehtävän päättymisen jälkeen</w:t>
        </w:r>
      </w:ins>
      <w:ins w:id="173" w:author="Timo Kaskinen" w:date="2021-01-31T21:23:00Z">
        <w:r>
          <w:t xml:space="preserve"> tehtävissä korjauksissa</w:t>
        </w:r>
        <w:r w:rsidR="00321A2B">
          <w:t xml:space="preserve"> KEJO tuottaa alkuperäisen MER-</w:t>
        </w:r>
        <w:proofErr w:type="spellStart"/>
        <w:r w:rsidR="00321A2B">
          <w:t>authorin</w:t>
        </w:r>
        <w:proofErr w:type="spellEnd"/>
        <w:r w:rsidR="00321A2B">
          <w:t xml:space="preserve"> lisäksi KOR (Korjaaja) roolilla </w:t>
        </w:r>
        <w:proofErr w:type="spellStart"/>
        <w:r w:rsidR="00321A2B">
          <w:t>authorin</w:t>
        </w:r>
        <w:proofErr w:type="spellEnd"/>
        <w:r w:rsidR="00321A2B">
          <w:t>, johon kirjataan korjauksen tehneen ammat</w:t>
        </w:r>
      </w:ins>
      <w:ins w:id="174" w:author="Timo Kaskinen" w:date="2021-01-31T21:24:00Z">
        <w:r w:rsidR="00321A2B">
          <w:t>tihenkilön tiedot sekä korjausajankohta.</w:t>
        </w:r>
      </w:ins>
    </w:p>
    <w:p w14:paraId="63B81683" w14:textId="77777777" w:rsidR="0094022E" w:rsidRDefault="0094022E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0B6E3EB6" w:rsidR="00362D75" w:rsidRDefault="00362D75" w:rsidP="00362D75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>/@value Merkinnän tekoaika, arvo annetaan sekun</w:t>
      </w:r>
      <w:r w:rsidR="00955A28">
        <w:t>n</w:t>
      </w:r>
      <w:r>
        <w:t xml:space="preserve">in tarkkuudella TS-tietotyypillä </w:t>
      </w: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CD29E0D" w14:textId="57D9569C" w:rsidR="00362D75" w:rsidRDefault="00362D75" w:rsidP="00362D75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</w:t>
      </w:r>
      <w:r w:rsidR="00AF7976">
        <w:t xml:space="preserve">TAI </w:t>
      </w:r>
      <w:r w:rsidR="00AF7976" w:rsidRPr="00C00E6C">
        <w:t>id/@root=”1.2.246.</w:t>
      </w:r>
      <w:r w:rsidR="00E6480D">
        <w:t>537.</w:t>
      </w:r>
      <w:r w:rsidR="00AF7976" w:rsidRPr="00C00E6C">
        <w:t>2</w:t>
      </w:r>
      <w:r w:rsidR="00E6480D">
        <w:t>6</w:t>
      </w:r>
      <w:r w:rsidR="00AF7976" w:rsidRPr="00C00E6C">
        <w:t xml:space="preserve">” ja id/@extension </w:t>
      </w:r>
      <w:r w:rsidR="00E6480D">
        <w:t>Terhikki-numero</w:t>
      </w:r>
      <w:r w:rsidR="00AF7976">
        <w:t xml:space="preserve"> </w:t>
      </w:r>
      <w:r>
        <w:t>– Merkinnän tekijän tunniste (36)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34052D87" w14:textId="77777777" w:rsidR="00362D75" w:rsidRDefault="00362D75" w:rsidP="00362D75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[5,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1C26AC45" w14:textId="22899B32" w:rsidR="00362D75" w:rsidRDefault="00362D75" w:rsidP="00362D75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Ensihoidon Palvelunantajan tunniste SOTE-organisaatiorekisterissä</w:t>
      </w:r>
    </w:p>
    <w:p w14:paraId="12AB8246" w14:textId="068F1F26" w:rsidR="00362D75" w:rsidRDefault="00362D75" w:rsidP="00362D75">
      <w:pPr>
        <w:pStyle w:val="Snt4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Palvelunantajan nimi SOTE-organisaatiorekisterissä</w:t>
      </w:r>
    </w:p>
    <w:p w14:paraId="5D4336A4" w14:textId="77777777" w:rsidR="00362D75" w:rsidRDefault="00362D75" w:rsidP="0094022E">
      <w:pPr>
        <w:pStyle w:val="Snt2"/>
      </w:pPr>
    </w:p>
    <w:p w14:paraId="451381A2" w14:textId="323295DD" w:rsidR="005E0F0B" w:rsidRDefault="00F86131" w:rsidP="00AC4E00">
      <w:pPr>
        <w:pStyle w:val="Snt1"/>
      </w:pPr>
      <w:ins w:id="175" w:author="Timo Kaskinen" w:date="2021-01-31T21:40:00Z">
        <w:r>
          <w:t>7</w:t>
        </w:r>
      </w:ins>
      <w:del w:id="176" w:author="Timo Kaskinen" w:date="2021-01-31T21:40:00Z">
        <w:r w:rsidR="001D3997" w:rsidDel="00F86131">
          <w:delText>6</w:delText>
        </w:r>
      </w:del>
      <w:r w:rsidR="005E0F0B">
        <w:t xml:space="preserve">. PAKOLLINEN yksi </w:t>
      </w:r>
      <w:r w:rsidR="005E0F0B" w:rsidRPr="0080598B">
        <w:t>[</w:t>
      </w:r>
      <w:proofErr w:type="gramStart"/>
      <w:r w:rsidR="005E0F0B" w:rsidRPr="0080598B">
        <w:t>1..</w:t>
      </w:r>
      <w:proofErr w:type="gramEnd"/>
      <w:r w:rsidR="005E0F0B">
        <w:t>1</w:t>
      </w:r>
      <w:r w:rsidR="005E0F0B" w:rsidRPr="0080598B">
        <w:t>]</w:t>
      </w:r>
      <w:r w:rsidR="005E0F0B">
        <w:t xml:space="preserve"> </w:t>
      </w:r>
      <w:proofErr w:type="spellStart"/>
      <w:r w:rsidR="005E0F0B">
        <w:t>component</w:t>
      </w:r>
      <w:proofErr w:type="spellEnd"/>
    </w:p>
    <w:p w14:paraId="1860FEE4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5C1F3EE7" w14:textId="60E733FE" w:rsidR="005E0F0B" w:rsidRDefault="005E0F0B" w:rsidP="00AC4E00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  <w:r w:rsidRPr="0082643A">
        <w:t>/@code="</w:t>
      </w:r>
      <w:r>
        <w:t>15</w:t>
      </w:r>
      <w:r w:rsidRPr="0082643A">
        <w:t xml:space="preserve">" </w:t>
      </w:r>
      <w:r>
        <w:t xml:space="preserve">Hoidon toteutus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20C28C04" w:rsidR="005E0F0B" w:rsidRDefault="005E0F0B" w:rsidP="00AC4E00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>, jonka PITÄÄ OLLA sama kuin ”Hoidon toteutus”</w:t>
      </w:r>
      <w:r w:rsidR="00B50A57">
        <w:t xml:space="preserve"> </w:t>
      </w:r>
    </w:p>
    <w:p w14:paraId="2FEC7B4E" w14:textId="17BDF994" w:rsidR="005E0F0B" w:rsidRDefault="003362F0" w:rsidP="00AC4E00">
      <w:pPr>
        <w:pStyle w:val="Snt3"/>
      </w:pPr>
      <w:r>
        <w:t>c</w:t>
      </w:r>
      <w:r w:rsidR="005E0F0B">
        <w:t xml:space="preserve">. PAKOLLINEN yksi </w:t>
      </w:r>
      <w:r w:rsidR="005E0F0B" w:rsidRPr="00C659FC">
        <w:t>[</w:t>
      </w:r>
      <w:proofErr w:type="gramStart"/>
      <w:r w:rsidR="005E0F0B" w:rsidRPr="00C659FC">
        <w:t>1..</w:t>
      </w:r>
      <w:proofErr w:type="gramEnd"/>
      <w:r w:rsidR="005E0F0B" w:rsidRPr="00C659FC">
        <w:t>1</w:t>
      </w:r>
      <w:r w:rsidR="00570E97">
        <w:t>]</w:t>
      </w:r>
      <w:r w:rsidR="005E0F0B">
        <w:t xml:space="preserve"> </w:t>
      </w:r>
      <w:proofErr w:type="spellStart"/>
      <w:r w:rsidR="005E0F0B">
        <w:t>component</w:t>
      </w:r>
      <w:proofErr w:type="spellEnd"/>
    </w:p>
    <w:p w14:paraId="1E43191C" w14:textId="7902D2AE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tehtävän_perustiedot" w:history="1">
        <w:r w:rsidRPr="00E7746D">
          <w:rPr>
            <w:rStyle w:val="Hyperlinkki"/>
          </w:rPr>
          <w:t>Ensihoitotehtävän perustiedot</w:t>
        </w:r>
      </w:hyperlink>
      <w:r>
        <w:t xml:space="preserve"> </w:t>
      </w:r>
      <w:proofErr w:type="spellStart"/>
      <w:r w:rsidR="00E7746D">
        <w:t>section</w:t>
      </w:r>
      <w:proofErr w:type="spellEnd"/>
    </w:p>
    <w:p w14:paraId="6D765D01" w14:textId="5480A804" w:rsidR="008C54AB" w:rsidRDefault="003362F0" w:rsidP="008C54AB">
      <w:pPr>
        <w:pStyle w:val="Snt3"/>
      </w:pPr>
      <w:r>
        <w:t>d</w:t>
      </w:r>
      <w:r w:rsidR="008C54AB">
        <w:t>. PAKOLLINEN</w:t>
      </w:r>
      <w:r w:rsidR="008C54AB" w:rsidRPr="00AC0525">
        <w:t xml:space="preserve"> </w:t>
      </w:r>
      <w:r w:rsidR="008C54AB">
        <w:t xml:space="preserve">yksi </w:t>
      </w:r>
      <w:r w:rsidR="008C54AB" w:rsidRPr="00C659FC">
        <w:t>[</w:t>
      </w:r>
      <w:proofErr w:type="gramStart"/>
      <w:r w:rsidR="008C54AB" w:rsidRPr="00C659FC">
        <w:t>1..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0DAEC7E" w14:textId="2D637774" w:rsidR="008C54AB" w:rsidRDefault="008C54AB" w:rsidP="008C54AB">
      <w:pPr>
        <w:pStyle w:val="Snt4"/>
      </w:pPr>
      <w:r>
        <w:t>a.</w:t>
      </w:r>
      <w:r w:rsidRPr="00AC0525">
        <w:t xml:space="preserve"> </w:t>
      </w:r>
      <w:r>
        <w:t xml:space="preserve">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palvelun_yksikkö" w:history="1">
        <w:r w:rsidRPr="008C54AB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8C54AB">
          <w:rPr>
            <w:rStyle w:val="Hyperlinkki"/>
          </w:rPr>
          <w:t>yksikkö</w:t>
        </w:r>
      </w:hyperlink>
      <w:r>
        <w:t xml:space="preserve"> </w:t>
      </w:r>
      <w:proofErr w:type="spellStart"/>
      <w:r>
        <w:t>section</w:t>
      </w:r>
      <w:proofErr w:type="spellEnd"/>
    </w:p>
    <w:p w14:paraId="19AF84CD" w14:textId="1CE4A93A" w:rsidR="008C54AB" w:rsidRDefault="003362F0" w:rsidP="008C54AB">
      <w:pPr>
        <w:pStyle w:val="Snt3"/>
      </w:pPr>
      <w:r>
        <w:t>e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D867D04" w14:textId="7EDBD3AA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yleistiedot_1" w:history="1">
        <w:r w:rsidRPr="008C54AB">
          <w:rPr>
            <w:rStyle w:val="Hyperlinkki"/>
          </w:rPr>
          <w:t>Potilaan yleistiedot</w:t>
        </w:r>
      </w:hyperlink>
      <w:r>
        <w:t xml:space="preserve"> </w:t>
      </w:r>
      <w:proofErr w:type="spellStart"/>
      <w:r>
        <w:t>section</w:t>
      </w:r>
      <w:proofErr w:type="spellEnd"/>
    </w:p>
    <w:p w14:paraId="41EE77CB" w14:textId="77777777" w:rsidR="00FD3170" w:rsidRDefault="00FD3170" w:rsidP="00FD3170">
      <w:pPr>
        <w:pStyle w:val="Snt3"/>
      </w:pPr>
      <w:r>
        <w:t xml:space="preserve">f. VAPAAEHTOINEN nolla tai yksi </w:t>
      </w:r>
      <w:r w:rsidRPr="00C659FC">
        <w:t>[</w:t>
      </w:r>
      <w:proofErr w:type="gramStart"/>
      <w:r>
        <w:t>0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747690C4" w14:textId="6E864491" w:rsidR="00FD3170" w:rsidRDefault="00FD3170" w:rsidP="00FD3170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yseessä_on_ensihoitokertomusmerkin_1" w:history="1">
        <w:r w:rsidRPr="00FD3170">
          <w:rPr>
            <w:rStyle w:val="Hyperlinkki"/>
          </w:rPr>
          <w:t>Kyseessä on ensihoitokertomusmerkinnän väliversio</w:t>
        </w:r>
      </w:hyperlink>
      <w:r>
        <w:t xml:space="preserve"> </w:t>
      </w:r>
      <w:proofErr w:type="spellStart"/>
      <w:r>
        <w:t>section</w:t>
      </w:r>
      <w:proofErr w:type="spellEnd"/>
    </w:p>
    <w:p w14:paraId="5DCC524A" w14:textId="3AA75C82" w:rsidR="003362F0" w:rsidRDefault="003362F0" w:rsidP="003362F0">
      <w:pPr>
        <w:pStyle w:val="Snt3"/>
      </w:pPr>
      <w:r>
        <w:t>g.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component</w:t>
      </w:r>
      <w:proofErr w:type="spellEnd"/>
    </w:p>
    <w:p w14:paraId="027DCD9C" w14:textId="36D533DE" w:rsidR="003362F0" w:rsidRDefault="003362F0" w:rsidP="003362F0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hyperlink w:anchor="_Hoidon_syy_ja_1" w:history="1">
        <w:r w:rsidRPr="00DE54CD">
          <w:rPr>
            <w:rStyle w:val="Hyperlinkki"/>
          </w:rPr>
          <w:t>Esitiedot</w:t>
        </w:r>
      </w:hyperlink>
      <w:r>
        <w:t xml:space="preserve"> </w:t>
      </w:r>
      <w:proofErr w:type="spellStart"/>
      <w:r>
        <w:t>section</w:t>
      </w:r>
      <w:proofErr w:type="spellEnd"/>
    </w:p>
    <w:p w14:paraId="2B770CC6" w14:textId="026EFE79" w:rsidR="008C54AB" w:rsidRDefault="003362F0" w:rsidP="008C54AB">
      <w:pPr>
        <w:pStyle w:val="Snt3"/>
      </w:pPr>
      <w:r>
        <w:t>h</w:t>
      </w:r>
      <w:r w:rsidR="008C54AB">
        <w:t xml:space="preserve">. PAKOLLINEN yksi </w:t>
      </w:r>
      <w:r w:rsidR="008C54AB" w:rsidRPr="00C659FC">
        <w:t>[</w:t>
      </w:r>
      <w:proofErr w:type="gramStart"/>
      <w:r w:rsidR="008C54AB" w:rsidRPr="00C659FC">
        <w:t>1..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1131C766" w14:textId="311CC8D7" w:rsidR="008C54AB" w:rsidRDefault="008C54AB" w:rsidP="008C54AB">
      <w:pPr>
        <w:pStyle w:val="Snt4"/>
      </w:pPr>
      <w:r>
        <w:lastRenderedPageBreak/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Hoidon_syy_ja_2" w:history="1">
        <w:r w:rsidRPr="008C54AB">
          <w:rPr>
            <w:rStyle w:val="Hyperlinkki"/>
          </w:rPr>
          <w:t>Hoidon syy ja kiireellisyys</w:t>
        </w:r>
      </w:hyperlink>
      <w:r>
        <w:t xml:space="preserve"> </w:t>
      </w:r>
      <w:proofErr w:type="spellStart"/>
      <w:r>
        <w:t>section</w:t>
      </w:r>
      <w:proofErr w:type="spellEnd"/>
    </w:p>
    <w:p w14:paraId="3DBB41C3" w14:textId="35278893" w:rsidR="008C54AB" w:rsidRDefault="003362F0" w:rsidP="008C54AB">
      <w:pPr>
        <w:pStyle w:val="Snt3"/>
      </w:pPr>
      <w:r>
        <w:t>i</w:t>
      </w:r>
      <w:r w:rsidR="008C54AB">
        <w:t xml:space="preserve">. </w:t>
      </w:r>
      <w:r w:rsidR="0026514D">
        <w:t>VAPAAEHTOINEN</w:t>
      </w:r>
      <w:r w:rsidR="008C54AB">
        <w:t xml:space="preserve"> </w:t>
      </w:r>
      <w:r w:rsidR="0092342C">
        <w:t xml:space="preserve">nolla tai </w:t>
      </w:r>
      <w:r w:rsidR="008C54AB">
        <w:t xml:space="preserve">yksi </w:t>
      </w:r>
      <w:r w:rsidR="0092342C">
        <w:t>[</w:t>
      </w:r>
      <w:proofErr w:type="gramStart"/>
      <w:r w:rsidR="0092342C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  <w:r w:rsidR="0092342C">
        <w:t xml:space="preserve"> </w:t>
      </w:r>
    </w:p>
    <w:p w14:paraId="53D6A809" w14:textId="252AA7E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Hoito-ohjetiedot" w:history="1">
        <w:r w:rsidRPr="008C54AB">
          <w:rPr>
            <w:rStyle w:val="Hyperlinkki"/>
          </w:rPr>
          <w:t>Hoito-ohjetiedot</w:t>
        </w:r>
      </w:hyperlink>
      <w:r>
        <w:t xml:space="preserve"> </w:t>
      </w:r>
      <w:proofErr w:type="spellStart"/>
      <w:r>
        <w:t>section</w:t>
      </w:r>
      <w:proofErr w:type="spellEnd"/>
    </w:p>
    <w:p w14:paraId="6CF94512" w14:textId="74AF3487" w:rsidR="008C54AB" w:rsidRDefault="003362F0" w:rsidP="008C54AB">
      <w:pPr>
        <w:pStyle w:val="Snt3"/>
      </w:pPr>
      <w:r>
        <w:t>j</w:t>
      </w:r>
      <w:r w:rsidR="008C54AB">
        <w:t>. VAPAAEHTOINEN nolla tai yksi 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31DBC1A5" w14:textId="2584B7A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Vammautumistiedot" w:history="1">
        <w:r w:rsidRPr="008C54AB">
          <w:rPr>
            <w:rStyle w:val="Hyperlinkki"/>
          </w:rPr>
          <w:t>Vammautumistiedot</w:t>
        </w:r>
      </w:hyperlink>
      <w:r>
        <w:t xml:space="preserve"> </w:t>
      </w:r>
      <w:proofErr w:type="spellStart"/>
      <w:r>
        <w:t>section</w:t>
      </w:r>
      <w:proofErr w:type="spellEnd"/>
    </w:p>
    <w:p w14:paraId="56A0A564" w14:textId="2651D77B" w:rsidR="008C54AB" w:rsidRDefault="003362F0" w:rsidP="008C54AB">
      <w:pPr>
        <w:pStyle w:val="Snt3"/>
      </w:pPr>
      <w:r>
        <w:t>k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 xml:space="preserve">] </w:t>
      </w:r>
      <w:proofErr w:type="spellStart"/>
      <w:r w:rsidR="008C54AB">
        <w:t>component</w:t>
      </w:r>
      <w:proofErr w:type="spellEnd"/>
    </w:p>
    <w:p w14:paraId="6BF5CDFC" w14:textId="25DDE52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status" w:history="1">
        <w:r w:rsidRPr="008C54AB">
          <w:rPr>
            <w:rStyle w:val="Hyperlinkki"/>
          </w:rPr>
          <w:t>Potilaan status</w:t>
        </w:r>
      </w:hyperlink>
      <w:r>
        <w:t xml:space="preserve"> </w:t>
      </w:r>
      <w:proofErr w:type="spellStart"/>
      <w:r>
        <w:t>section</w:t>
      </w:r>
      <w:proofErr w:type="spellEnd"/>
    </w:p>
    <w:p w14:paraId="4FEC2286" w14:textId="0522493F" w:rsidR="008C54AB" w:rsidRDefault="003362F0" w:rsidP="008C54AB">
      <w:pPr>
        <w:pStyle w:val="Snt3"/>
      </w:pPr>
      <w:r>
        <w:t>l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>]</w:t>
      </w:r>
      <w:r w:rsidR="008C54AB">
        <w:t xml:space="preserve"> </w:t>
      </w:r>
      <w:proofErr w:type="spellStart"/>
      <w:r w:rsidR="008C54AB">
        <w:t>component</w:t>
      </w:r>
      <w:proofErr w:type="spellEnd"/>
    </w:p>
    <w:p w14:paraId="30F550C3" w14:textId="143C17C3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Fysiologiset_mittaukset_1" w:history="1">
        <w:r w:rsidRPr="008C54AB">
          <w:rPr>
            <w:rStyle w:val="Hyperlinkki"/>
          </w:rPr>
          <w:t>Fysiologiset mittaukset</w:t>
        </w:r>
      </w:hyperlink>
      <w:r>
        <w:t xml:space="preserve"> </w:t>
      </w:r>
      <w:proofErr w:type="spellStart"/>
      <w:r>
        <w:t>section</w:t>
      </w:r>
      <w:proofErr w:type="spellEnd"/>
    </w:p>
    <w:p w14:paraId="4E2819C3" w14:textId="08896AD4" w:rsidR="008C54AB" w:rsidRDefault="003362F0" w:rsidP="008C54AB">
      <w:pPr>
        <w:pStyle w:val="Snt3"/>
      </w:pPr>
      <w:r>
        <w:t>m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3712E45" w14:textId="2AB5F2D8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Laboratorio-_ja_kuvantamistutkimuks_1" w:history="1">
        <w:r w:rsidRPr="008C54AB">
          <w:rPr>
            <w:rStyle w:val="Hyperlinkki"/>
          </w:rPr>
          <w:t>Laboratorio- ja kuvantamistutkimukset</w:t>
        </w:r>
      </w:hyperlink>
      <w:r>
        <w:t xml:space="preserve"> </w:t>
      </w:r>
      <w:proofErr w:type="spellStart"/>
      <w:r>
        <w:t>section</w:t>
      </w:r>
      <w:proofErr w:type="spellEnd"/>
    </w:p>
    <w:p w14:paraId="58090480" w14:textId="5394DA7B" w:rsidR="008C54AB" w:rsidRDefault="003362F0" w:rsidP="008C54AB">
      <w:pPr>
        <w:pStyle w:val="Snt3"/>
      </w:pPr>
      <w:r>
        <w:t>n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6CFE9104" w14:textId="0AD4242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elvytys" w:history="1">
        <w:r w:rsidRPr="008C54AB">
          <w:rPr>
            <w:rStyle w:val="Hyperlinkki"/>
          </w:rPr>
          <w:t>Potilaan elvytys</w:t>
        </w:r>
      </w:hyperlink>
      <w:r>
        <w:t xml:space="preserve"> </w:t>
      </w:r>
      <w:proofErr w:type="spellStart"/>
      <w:r>
        <w:t>section</w:t>
      </w:r>
      <w:proofErr w:type="spellEnd"/>
    </w:p>
    <w:p w14:paraId="7D0E4394" w14:textId="4584E24D" w:rsidR="008C54AB" w:rsidRDefault="003362F0" w:rsidP="008C54AB">
      <w:pPr>
        <w:pStyle w:val="Snt3"/>
      </w:pPr>
      <w:r>
        <w:t>o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 xml:space="preserve">] </w:t>
      </w:r>
      <w:proofErr w:type="spellStart"/>
      <w:r w:rsidR="008C54AB">
        <w:t>component</w:t>
      </w:r>
      <w:proofErr w:type="spellEnd"/>
    </w:p>
    <w:p w14:paraId="27439228" w14:textId="3D7D35E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toimenpiteet_1" w:history="1">
        <w:r w:rsidRPr="004F0DDF">
          <w:rPr>
            <w:rStyle w:val="Hyperlinkki"/>
          </w:rPr>
          <w:t>Ensihoitotoimenpiteet</w:t>
        </w:r>
      </w:hyperlink>
      <w:r>
        <w:t xml:space="preserve"> </w:t>
      </w:r>
      <w:proofErr w:type="spellStart"/>
      <w:r>
        <w:t>section</w:t>
      </w:r>
      <w:proofErr w:type="spellEnd"/>
    </w:p>
    <w:p w14:paraId="664AD914" w14:textId="5F59ACB3" w:rsidR="008C54AB" w:rsidRDefault="003362F0" w:rsidP="008C54AB">
      <w:pPr>
        <w:pStyle w:val="Snt3"/>
      </w:pPr>
      <w:r>
        <w:t>p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6076B838" w14:textId="08733D7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Lääkehoito" w:history="1">
        <w:r w:rsidRPr="008C54AB">
          <w:rPr>
            <w:rStyle w:val="Hyperlinkki"/>
          </w:rPr>
          <w:t>Lääkehoito</w:t>
        </w:r>
      </w:hyperlink>
      <w:r>
        <w:t xml:space="preserve"> </w:t>
      </w:r>
      <w:proofErr w:type="spellStart"/>
      <w:r>
        <w:t>section</w:t>
      </w:r>
      <w:proofErr w:type="spellEnd"/>
    </w:p>
    <w:p w14:paraId="45862205" w14:textId="5325F8F4" w:rsidR="008C54AB" w:rsidRDefault="003362F0" w:rsidP="008C54AB">
      <w:pPr>
        <w:pStyle w:val="Snt3"/>
      </w:pPr>
      <w:r>
        <w:t>q</w:t>
      </w:r>
      <w:r w:rsidR="008C54AB">
        <w:t xml:space="preserve">. </w:t>
      </w:r>
      <w:r w:rsidR="003B2B82">
        <w:t xml:space="preserve">EHDOLLISESTI </w:t>
      </w:r>
      <w:r w:rsidR="008C54AB">
        <w:t xml:space="preserve">PAKOLLINEN </w:t>
      </w:r>
      <w:r w:rsidR="003B2B82">
        <w:t xml:space="preserve">nolla tai </w:t>
      </w:r>
      <w:r w:rsidR="008C54AB">
        <w:t xml:space="preserve">yksi </w:t>
      </w:r>
      <w:r w:rsidR="008C54AB" w:rsidRPr="00C659FC">
        <w:t>[</w:t>
      </w:r>
      <w:proofErr w:type="gramStart"/>
      <w:r w:rsidR="003B2B82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  <w:r w:rsidR="003B2B82">
        <w:br/>
        <w:t xml:space="preserve">{JOS </w:t>
      </w:r>
      <w:r w:rsidR="003B2B82" w:rsidRPr="003B2B82">
        <w:t>Kyseessä on ensihoitokertomusmerkinnän väliversio (5000)</w:t>
      </w:r>
      <w:r w:rsidR="003B2B82">
        <w:t xml:space="preserve"> = </w:t>
      </w:r>
      <w:proofErr w:type="spellStart"/>
      <w:r w:rsidR="003B2B82">
        <w:t>false</w:t>
      </w:r>
      <w:proofErr w:type="spellEnd"/>
      <w:r w:rsidR="003B2B82">
        <w:t xml:space="preserve"> tai tyhjä}</w:t>
      </w:r>
    </w:p>
    <w:p w14:paraId="45D40650" w14:textId="161878D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Jatkotoimet" w:history="1">
        <w:r w:rsidRPr="00EF31C6">
          <w:rPr>
            <w:rStyle w:val="Hyperlinkki"/>
          </w:rPr>
          <w:t>Jatkotoimet</w:t>
        </w:r>
      </w:hyperlink>
      <w:r>
        <w:t xml:space="preserve"> </w:t>
      </w:r>
      <w:proofErr w:type="spellStart"/>
      <w:r>
        <w:t>section</w:t>
      </w:r>
      <w:proofErr w:type="spellEnd"/>
    </w:p>
    <w:p w14:paraId="72030580" w14:textId="0B3E1D40" w:rsidR="008C54AB" w:rsidRDefault="003362F0" w:rsidP="008C54AB">
      <w:pPr>
        <w:pStyle w:val="Snt3"/>
      </w:pPr>
      <w:r>
        <w:t>r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8F6E28D" w14:textId="4BC7751D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Kuolema" w:history="1">
        <w:r w:rsidRPr="008C54AB">
          <w:rPr>
            <w:rStyle w:val="Hyperlinkki"/>
          </w:rPr>
          <w:t>Kuolema</w:t>
        </w:r>
      </w:hyperlink>
      <w:r>
        <w:t xml:space="preserve"> </w:t>
      </w:r>
      <w:proofErr w:type="spellStart"/>
      <w:r>
        <w:t>section</w:t>
      </w:r>
      <w:proofErr w:type="spellEnd"/>
    </w:p>
    <w:p w14:paraId="398E76F9" w14:textId="77777777" w:rsidR="003D70D4" w:rsidRDefault="003D70D4" w:rsidP="00597E69">
      <w:pPr>
        <w:pStyle w:val="Snt3"/>
      </w:pPr>
    </w:p>
    <w:p w14:paraId="3DE4AAE8" w14:textId="3480501F" w:rsidR="00597E69" w:rsidRDefault="00597E69" w:rsidP="00597E69">
      <w:pPr>
        <w:pStyle w:val="Snt3"/>
      </w:pPr>
      <w:r w:rsidRPr="00871B0B">
        <w:rPr>
          <w:b/>
        </w:rPr>
        <w:t>Toteutusohje</w:t>
      </w:r>
      <w:r>
        <w:t xml:space="preserve">: Yllä </w:t>
      </w:r>
      <w:proofErr w:type="spellStart"/>
      <w:r w:rsidR="009E1FD4">
        <w:t>component-section</w:t>
      </w:r>
      <w:proofErr w:type="spellEnd"/>
      <w:r w:rsidR="009E1FD4">
        <w:t xml:space="preserve"> rakenteen</w:t>
      </w:r>
      <w:r>
        <w:t xml:space="preserve"> pakollisuus tarkoittaa sitä, että jollakin asiakirjalla olevalla merkinnällä kyseinen tietoryhmä pitää löytyä. </w:t>
      </w:r>
      <w:r>
        <w:br/>
        <w:t xml:space="preserve">Mikäli ensihoitokertomuksen tietoryhmille on määritelty käytettävän samaa otsikkoa, näiden osalta kaikki </w:t>
      </w:r>
      <w:proofErr w:type="spellStart"/>
      <w:r>
        <w:t>entry:t</w:t>
      </w:r>
      <w:proofErr w:type="spellEnd"/>
      <w:r>
        <w:t xml:space="preserve"> voidaan laittaa yhden otsikkorakenteen alle. Luvussa 3 rakenteet on kuitenkin kuvattu siten, että koko otsikkotasoa aina toistettaisiin, koska kyseiset tietoryhmät voivat ilmetä merkinnöillä myös itsenäisinä kokonaisuuksina.</w:t>
      </w:r>
      <w:r w:rsidR="009E1FD4">
        <w:br/>
        <w:t xml:space="preserve">Asiakirjan sisällä eri merkinnöillä </w:t>
      </w:r>
      <w:r w:rsidR="001D3997">
        <w:t xml:space="preserve">samoja </w:t>
      </w:r>
      <w:r w:rsidR="009E1FD4">
        <w:t>tietoryhmiä voi olla yhteenlaskettua useampia kuin yllä rakenteissa on kirjattu</w:t>
      </w:r>
      <w:r w:rsidR="001D3997">
        <w:t xml:space="preserve"> (enemmän siis kuin notaatiossa oleva 1)</w:t>
      </w:r>
      <w:r w:rsidR="009E1FD4">
        <w:t xml:space="preserve">, </w:t>
      </w:r>
      <w:r w:rsidR="001D3997">
        <w:t xml:space="preserve">yllä </w:t>
      </w:r>
      <w:r w:rsidR="0073059A">
        <w:t xml:space="preserve">on kuvattu </w:t>
      </w:r>
      <w:r w:rsidR="001D3997">
        <w:t xml:space="preserve">rakenteen </w:t>
      </w:r>
      <w:r w:rsidR="0073059A">
        <w:t>ilmeneminen</w:t>
      </w:r>
      <w:r w:rsidR="001D3997">
        <w:t xml:space="preserve"> </w:t>
      </w:r>
      <w:r w:rsidR="009E1FD4">
        <w:t>yksittäisen merkinnän sisällä.</w:t>
      </w:r>
    </w:p>
    <w:p w14:paraId="5118A557" w14:textId="4308FA9B" w:rsidR="00022FA9" w:rsidRDefault="00022FA9" w:rsidP="00821A11">
      <w:pPr>
        <w:pStyle w:val="Otsikko2"/>
      </w:pPr>
      <w:bookmarkStart w:id="177" w:name="_Toc16776249"/>
      <w:r>
        <w:t>Ensihoitokertomuksen välitallennus potilastiedon arkistoon</w:t>
      </w:r>
      <w:bookmarkEnd w:id="177"/>
    </w:p>
    <w:p w14:paraId="07BAA83C" w14:textId="148C7AF5" w:rsidR="008C54AB" w:rsidRDefault="008C54AB" w:rsidP="008C54AB">
      <w:r>
        <w:t>Toiminnallisessa määrittelyssä kuvattu välitallennusvaatimus Potilastiedon arkistoon toteutetaan CDA-siirtomuodossa seuraavin tarkennuksin. Pakolliset rakenteet ja rakenteiden pakolliset tiedot on siirtomuotoon tuotettava, mutta varsinainen tallennushetkellä puutt</w:t>
      </w:r>
      <w:r w:rsidR="002847E1">
        <w:t>u</w:t>
      </w:r>
      <w:r>
        <w:t xml:space="preserve">va arvo kirjataan </w:t>
      </w:r>
      <w:proofErr w:type="spellStart"/>
      <w:r>
        <w:t>NullFlavorilla</w:t>
      </w:r>
      <w:proofErr w:type="spellEnd"/>
      <w:r>
        <w:t xml:space="preserve"> (ks. Tietotyyppiopas [6, luku 2.7]). Sama periaate on ehdollisesti pakollisissa tiedoissa, joiden pakollisuusehto täyttyy.</w:t>
      </w:r>
    </w:p>
    <w:p w14:paraId="1ED4CA49" w14:textId="77777777" w:rsidR="008C54AB" w:rsidRPr="00304805" w:rsidRDefault="008C54AB" w:rsidP="008C54AB"/>
    <w:p w14:paraId="646106BE" w14:textId="77777777" w:rsidR="008C54AB" w:rsidRDefault="008C54AB" w:rsidP="008C54AB">
      <w:r w:rsidRPr="00E56705">
        <w:t xml:space="preserve">Esimerkkinä </w:t>
      </w:r>
      <w:proofErr w:type="spellStart"/>
      <w:r w:rsidRPr="00E56705">
        <w:t>observation</w:t>
      </w:r>
      <w:r>
        <w:t>.</w:t>
      </w:r>
      <w:r w:rsidRPr="00E56705">
        <w:t>value</w:t>
      </w:r>
      <w:proofErr w:type="spellEnd"/>
      <w:r w:rsidRPr="00E56705">
        <w:t xml:space="preserve">, joka </w:t>
      </w:r>
      <w:r>
        <w:t>annetaan CD-tietotyypillä luokituksella X, ei ole kirjaushetkellä saatavilla/tiedossa.</w:t>
      </w:r>
    </w:p>
    <w:p w14:paraId="794C9803" w14:textId="77777777" w:rsidR="008C54AB" w:rsidRDefault="008C54AB" w:rsidP="008C54AB">
      <w:pPr>
        <w:rPr>
          <w:lang w:val="en-US"/>
        </w:rPr>
      </w:pPr>
      <w:r w:rsidRPr="00E56705">
        <w:rPr>
          <w:lang w:val="en-US"/>
        </w:rPr>
        <w:t xml:space="preserve">&lt;value </w:t>
      </w:r>
      <w:proofErr w:type="spellStart"/>
      <w:proofErr w:type="gramStart"/>
      <w:r w:rsidRPr="00E56705">
        <w:rPr>
          <w:lang w:val="en-US"/>
        </w:rPr>
        <w:t>xsi:type</w:t>
      </w:r>
      <w:proofErr w:type="spellEnd"/>
      <w:proofErr w:type="gramEnd"/>
      <w:r w:rsidRPr="00E56705">
        <w:rPr>
          <w:lang w:val="en-US"/>
        </w:rPr>
        <w:t xml:space="preserve">="CD" </w:t>
      </w:r>
      <w:proofErr w:type="spellStart"/>
      <w:r w:rsidRPr="00E56705">
        <w:rPr>
          <w:lang w:val="en-US"/>
        </w:rPr>
        <w:t>nullFlavor</w:t>
      </w:r>
      <w:proofErr w:type="spellEnd"/>
      <w:r w:rsidRPr="00E56705">
        <w:rPr>
          <w:lang w:val="en-US"/>
        </w:rPr>
        <w:t>="N</w:t>
      </w:r>
      <w:r>
        <w:rPr>
          <w:lang w:val="en-US"/>
        </w:rPr>
        <w:t>I</w:t>
      </w:r>
      <w:r w:rsidRPr="00E56705">
        <w:rPr>
          <w:lang w:val="en-US"/>
        </w:rPr>
        <w:t>"/&gt;</w:t>
      </w:r>
    </w:p>
    <w:p w14:paraId="71382F7A" w14:textId="0C97F736" w:rsidR="00B75273" w:rsidRDefault="00B75273">
      <w:pPr>
        <w:spacing w:after="200"/>
        <w:jc w:val="left"/>
        <w:rPr>
          <w:lang w:val="en-US"/>
        </w:rPr>
      </w:pPr>
      <w:r>
        <w:rPr>
          <w:lang w:val="en-US"/>
        </w:rPr>
        <w:br w:type="page"/>
      </w:r>
    </w:p>
    <w:p w14:paraId="3CF37D67" w14:textId="77777777" w:rsidR="001D3997" w:rsidRPr="00E56705" w:rsidRDefault="001D3997" w:rsidP="008C54AB">
      <w:pPr>
        <w:rPr>
          <w:lang w:val="en-US"/>
        </w:rPr>
      </w:pPr>
    </w:p>
    <w:p w14:paraId="7A1F01D6" w14:textId="65A2E742" w:rsidR="00144C5F" w:rsidRPr="00D129EF" w:rsidRDefault="00D129EF" w:rsidP="00D129EF">
      <w:pPr>
        <w:pStyle w:val="Otsikko1"/>
      </w:pPr>
      <w:bookmarkStart w:id="178" w:name="_ENSIHOITOKERTOMUKSEN_TIETORYHMÄT"/>
      <w:bookmarkStart w:id="179" w:name="_Toc16776250"/>
      <w:bookmarkEnd w:id="178"/>
      <w:r w:rsidRPr="00D129EF">
        <w:rPr>
          <w:caps w:val="0"/>
        </w:rPr>
        <w:t>ENSIHOITOKERTOMUKSEN TIETORYHMÄT</w:t>
      </w:r>
      <w:bookmarkEnd w:id="179"/>
      <w:r w:rsidRPr="00D129EF">
        <w:rPr>
          <w:caps w:val="0"/>
        </w:rPr>
        <w:t xml:space="preserve"> </w:t>
      </w:r>
    </w:p>
    <w:bookmarkStart w:id="180" w:name="_Ensihoitotehtävän_perustiedot"/>
    <w:bookmarkStart w:id="181" w:name="_Esitiedot"/>
    <w:bookmarkStart w:id="182" w:name="_Ensihoitotehtävän_perustiedot_1"/>
    <w:bookmarkEnd w:id="180"/>
    <w:bookmarkEnd w:id="181"/>
    <w:bookmarkEnd w:id="182"/>
    <w:p w14:paraId="7A1F01D8" w14:textId="3F3B7E49" w:rsidR="006046A0" w:rsidRPr="00382EF8" w:rsidRDefault="00382EF8" w:rsidP="00DE54CD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83" w:name="_Toc16776251"/>
      <w:r w:rsidR="00F47D3B" w:rsidRPr="00382EF8">
        <w:rPr>
          <w:rStyle w:val="Hyperlinkki"/>
        </w:rPr>
        <w:t>Ensihoitotehtävän perustiedot</w:t>
      </w:r>
      <w:bookmarkEnd w:id="183"/>
    </w:p>
    <w:bookmarkStart w:id="184" w:name="_Ensihoitoyksikkö"/>
    <w:bookmarkEnd w:id="184"/>
    <w:p w14:paraId="1AD9A16F" w14:textId="77777777" w:rsidR="00604526" w:rsidRPr="00604526" w:rsidRDefault="00382EF8" w:rsidP="002A573E">
      <w:pPr>
        <w:pStyle w:val="Snt1"/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D03CCD" w14:paraId="32F68890" w14:textId="77777777" w:rsidTr="0045146C">
        <w:tc>
          <w:tcPr>
            <w:tcW w:w="9236" w:type="dxa"/>
          </w:tcPr>
          <w:p w14:paraId="2A12EC0D" w14:textId="28961F0B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288DACFE" w14:textId="3B111EDC" w:rsidR="00604526" w:rsidRPr="00604526" w:rsidRDefault="00604526" w:rsidP="002A573E">
      <w:pPr>
        <w:pStyle w:val="Snt1"/>
        <w:rPr>
          <w:lang w:val="en-US"/>
        </w:rPr>
      </w:pPr>
    </w:p>
    <w:p w14:paraId="4A49475B" w14:textId="5E3251F5" w:rsidR="002A573E" w:rsidRPr="0095153D" w:rsidRDefault="002A573E" w:rsidP="002A573E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84344F9" w14:textId="77777777" w:rsidR="002A573E" w:rsidRPr="0082643A" w:rsidRDefault="002A573E" w:rsidP="002A573E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47B9F945" w14:textId="77777777" w:rsidR="002A573E" w:rsidRPr="0080598B" w:rsidRDefault="002A573E" w:rsidP="002A573E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49CACCD" w14:textId="77777777" w:rsidR="002A573E" w:rsidRDefault="002A573E" w:rsidP="002A573E"/>
    <w:p w14:paraId="4CB525F8" w14:textId="48AF49D7" w:rsidR="002A573E" w:rsidRDefault="00567C0E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Ensihoitotehtävän perustiedot:</w:t>
      </w:r>
      <w:r>
        <w:t xml:space="preserve"> </w:t>
      </w:r>
      <w:r w:rsidRPr="00567C0E">
        <w:t>(50)</w:t>
      </w:r>
      <w:r>
        <w:t xml:space="preserve"> Tehtävän antaja (</w:t>
      </w:r>
      <w:proofErr w:type="gramStart"/>
      <w:r>
        <w:t>52)*</w:t>
      </w:r>
      <w:proofErr w:type="gramEnd"/>
      <w:r>
        <w:t xml:space="preserve">, Tehtävän antajan tarkenne (53); </w:t>
      </w:r>
      <w:r w:rsidRPr="00567C0E">
        <w:t>Puhelun kytkeytyminen 112-järjestelmään</w:t>
      </w:r>
      <w:r>
        <w:t xml:space="preserve"> (56)*; </w:t>
      </w:r>
      <w:r w:rsidR="00F42D90">
        <w:t xml:space="preserve">Kohteen osoite (58)*; </w:t>
      </w:r>
      <w:r>
        <w:t>Kohteen kuvaus (59)</w:t>
      </w:r>
      <w:r w:rsidR="00344552" w:rsidDel="00344552">
        <w:t xml:space="preserve"> </w:t>
      </w:r>
      <w:r w:rsidR="0095276F">
        <w:br/>
      </w:r>
      <w:r w:rsidR="0095276F">
        <w:br/>
      </w:r>
      <w:r>
        <w:t>*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DC57F0C" w14:textId="6BF0A434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1CA7F82E" w14:textId="00B117B3" w:rsidR="002A573E" w:rsidRDefault="002A573E" w:rsidP="002A573E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1.2.246.537.6.12.2002.348.50” (Ensihoitotehtävän perustiedot </w:t>
      </w:r>
      <w:proofErr w:type="spellStart"/>
      <w:r>
        <w:t>entry</w:t>
      </w:r>
      <w:proofErr w:type="spellEnd"/>
      <w:r>
        <w:t>)</w:t>
      </w:r>
    </w:p>
    <w:p w14:paraId="72E8CA42" w14:textId="2FDCE54B" w:rsidR="002A573E" w:rsidRDefault="002A573E" w:rsidP="002A573E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tehtävän_perustiedot_-" w:history="1">
        <w:r w:rsidRPr="002A573E">
          <w:rPr>
            <w:rStyle w:val="Hyperlinkki"/>
          </w:rPr>
          <w:t>Ensihoitotehtävän perustiedot</w:t>
        </w:r>
      </w:hyperlink>
      <w:r w:rsidRPr="0095153D">
        <w:t xml:space="preserve"> </w:t>
      </w:r>
      <w:proofErr w:type="spellStart"/>
      <w:r>
        <w:t>organizer</w:t>
      </w:r>
      <w:proofErr w:type="spellEnd"/>
    </w:p>
    <w:p w14:paraId="4751F641" w14:textId="77777777" w:rsidR="00073AEE" w:rsidRDefault="00073AEE" w:rsidP="00073AEE">
      <w:pPr>
        <w:pStyle w:val="Snt1"/>
      </w:pPr>
    </w:p>
    <w:p w14:paraId="312D6475" w14:textId="4BADC810" w:rsidR="00073AEE" w:rsidRPr="0095153D" w:rsidRDefault="00073AEE" w:rsidP="00073AEE">
      <w:pPr>
        <w:pStyle w:val="Snt1"/>
      </w:pPr>
      <w:r w:rsidRPr="00871B0B">
        <w:rPr>
          <w:b/>
        </w:rPr>
        <w:t>Toteutusohje</w:t>
      </w:r>
      <w:r>
        <w:t xml:space="preserve">: Mikäli ensihoitotehtävän perustiedot- osion tietoja päivitetään kahden merkinnän teon aikana, silloin jälkimmäiselle sisällytetään myös ensimmäisellä </w:t>
      </w:r>
      <w:proofErr w:type="spellStart"/>
      <w:r>
        <w:t>entry:llä</w:t>
      </w:r>
      <w:proofErr w:type="spellEnd"/>
      <w:r>
        <w:t xml:space="preserve"> olleet tiedot, vaikka niihin ei muutoksia tässä yhteydessä olisikaan tehty. Ensihoitotehtävän perustiedot- </w:t>
      </w:r>
      <w:proofErr w:type="spellStart"/>
      <w:r>
        <w:t>entryä</w:t>
      </w:r>
      <w:proofErr w:type="spellEnd"/>
      <w:r>
        <w:t xml:space="preserve"> ei toisteta merkinnöillä, jos siihen ei mitään uutta päivitettävää ole.</w:t>
      </w:r>
    </w:p>
    <w:bookmarkStart w:id="185" w:name="_Ensihoitotehtävän_perustiedot_-"/>
    <w:bookmarkEnd w:id="185"/>
    <w:p w14:paraId="67A4461A" w14:textId="5571F503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186" w:name="_Toc16776252"/>
      <w:r w:rsidRPr="002A573E">
        <w:rPr>
          <w:rStyle w:val="Hyperlinkki"/>
        </w:rPr>
        <w:t>Ensihoitotehtävän perustiedot</w:t>
      </w:r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organizer</w:t>
      </w:r>
      <w:bookmarkEnd w:id="186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D03CCD" w14:paraId="686306DB" w14:textId="77777777" w:rsidTr="00A878B7">
        <w:tc>
          <w:tcPr>
            <w:tcW w:w="9236" w:type="dxa"/>
          </w:tcPr>
          <w:p w14:paraId="744DD14A" w14:textId="60295F7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7642CE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9C22250" w14:textId="77777777" w:rsidR="00604526" w:rsidRPr="00604526" w:rsidRDefault="00604526" w:rsidP="00604526">
      <w:pPr>
        <w:rPr>
          <w:lang w:val="en-US"/>
        </w:rPr>
      </w:pPr>
    </w:p>
    <w:p w14:paraId="242244AA" w14:textId="77777777" w:rsidR="002A573E" w:rsidRPr="007E0AC1" w:rsidRDefault="002A573E" w:rsidP="002A573E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1B0F2D7" w14:textId="1042B69E" w:rsidR="002A573E" w:rsidRPr="007E0AC1" w:rsidRDefault="002A573E" w:rsidP="002A573E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0C610E15" w14:textId="037E8444" w:rsidR="002A573E" w:rsidRPr="0095153D" w:rsidRDefault="002A573E" w:rsidP="002A573E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50</w:t>
      </w:r>
      <w:r w:rsidRPr="0082643A">
        <w:t xml:space="preserve">" </w:t>
      </w:r>
      <w:r>
        <w:t xml:space="preserve">Ensihoitotehtävän perustiedot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265E54B" w14:textId="77777777" w:rsidR="002A573E" w:rsidRDefault="002A573E" w:rsidP="002A573E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A1A216D" w14:textId="6DCF7DC6" w:rsidR="002A573E" w:rsidRPr="00125567" w:rsidRDefault="002A573E" w:rsidP="002A573E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77810865" w14:textId="580A3BC2" w:rsidR="002A573E" w:rsidRPr="00AE0334" w:rsidRDefault="002A573E" w:rsidP="002A573E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Tehtävänumero_-_act" w:history="1">
        <w:r>
          <w:rPr>
            <w:rStyle w:val="Hyperlinkki"/>
          </w:rPr>
          <w:t>Tehtävänumero</w:t>
        </w:r>
      </w:hyperlink>
      <w:r>
        <w:t xml:space="preserve"> (51) act</w:t>
      </w:r>
    </w:p>
    <w:p w14:paraId="2C2C0B92" w14:textId="61B4020D" w:rsidR="002A573E" w:rsidRPr="00125567" w:rsidRDefault="002A573E" w:rsidP="002A573E">
      <w:pPr>
        <w:pStyle w:val="Snt1"/>
      </w:pPr>
      <w:r>
        <w:t>6</w:t>
      </w:r>
      <w:r w:rsidRPr="00125567">
        <w:t xml:space="preserve">. </w:t>
      </w:r>
      <w:r w:rsidR="004C297B" w:rsidRPr="00125567">
        <w:t xml:space="preserve">VAPAAEHTOINEN </w:t>
      </w:r>
      <w:r w:rsidR="004C297B">
        <w:t>nolla tai yksi</w:t>
      </w:r>
      <w:r w:rsidR="004C297B" w:rsidRPr="00125567">
        <w:t xml:space="preserve"> [</w:t>
      </w:r>
      <w:proofErr w:type="gramStart"/>
      <w:r w:rsidR="004C297B" w:rsidRPr="00125567">
        <w:t>0..</w:t>
      </w:r>
      <w:proofErr w:type="gramEnd"/>
      <w:r w:rsidR="004C297B" w:rsidRPr="00125567">
        <w:t>1]</w:t>
      </w:r>
      <w:r w:rsidR="004C297B">
        <w:t xml:space="preserve"> </w:t>
      </w:r>
      <w:proofErr w:type="spellStart"/>
      <w:r w:rsidRPr="00125567">
        <w:t>component</w:t>
      </w:r>
      <w:proofErr w:type="spellEnd"/>
    </w:p>
    <w:p w14:paraId="30C4A3B3" w14:textId="25DC238A" w:rsidR="002A573E" w:rsidRDefault="002A573E" w:rsidP="002A573E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ohteen_osoite_-" w:history="1">
        <w:r w:rsidRPr="004C297B">
          <w:rPr>
            <w:rStyle w:val="Hyperlinkki"/>
          </w:rPr>
          <w:t>Kohteen osoite</w:t>
        </w:r>
      </w:hyperlink>
      <w:r w:rsidR="004C297B">
        <w:t xml:space="preserve"> (58)</w:t>
      </w:r>
      <w:r>
        <w:t xml:space="preserve"> </w:t>
      </w:r>
      <w:proofErr w:type="spellStart"/>
      <w:r w:rsidR="004C297B">
        <w:t>observation</w:t>
      </w:r>
      <w:proofErr w:type="spellEnd"/>
    </w:p>
    <w:p w14:paraId="61873240" w14:textId="2ADD4F94" w:rsidR="004C297B" w:rsidRPr="00125567" w:rsidRDefault="004C297B" w:rsidP="004C297B">
      <w:pPr>
        <w:pStyle w:val="Snt1"/>
      </w:pPr>
      <w:bookmarkStart w:id="187" w:name="_Tehtävänumero_-_act"/>
      <w:bookmarkEnd w:id="187"/>
      <w:r>
        <w:t>7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>1]</w:t>
      </w:r>
      <w:r>
        <w:t xml:space="preserve"> </w:t>
      </w:r>
      <w:proofErr w:type="spellStart"/>
      <w:r w:rsidRPr="00125567">
        <w:t>component</w:t>
      </w:r>
      <w:proofErr w:type="spellEnd"/>
    </w:p>
    <w:p w14:paraId="1A9F9E04" w14:textId="04875FFB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ohteen_kuvaus_-" w:history="1">
        <w:r w:rsidRPr="004C297B">
          <w:rPr>
            <w:rStyle w:val="Hyperlinkki"/>
          </w:rPr>
          <w:t>Kohteen kuvaus</w:t>
        </w:r>
      </w:hyperlink>
      <w:r>
        <w:t xml:space="preserve"> (59) </w:t>
      </w:r>
      <w:proofErr w:type="spellStart"/>
      <w:r>
        <w:t>observation</w:t>
      </w:r>
      <w:proofErr w:type="spellEnd"/>
    </w:p>
    <w:bookmarkStart w:id="188" w:name="_Tehtävänumero_-_act_1"/>
    <w:bookmarkEnd w:id="188"/>
    <w:p w14:paraId="1CB7C05B" w14:textId="62964B5D" w:rsidR="002A573E" w:rsidRDefault="004C297B" w:rsidP="002A573E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189" w:name="_Toc16776253"/>
      <w:r w:rsidR="002A573E" w:rsidRPr="004C297B">
        <w:rPr>
          <w:rStyle w:val="Hyperlinkki"/>
        </w:rPr>
        <w:t>Tehtävänumero</w:t>
      </w:r>
      <w:r>
        <w:fldChar w:fldCharType="end"/>
      </w:r>
      <w:r w:rsidR="002A573E">
        <w:t xml:space="preserve"> </w:t>
      </w:r>
      <w:r w:rsidR="007642CE">
        <w:t>–</w:t>
      </w:r>
      <w:r w:rsidR="002A573E">
        <w:t xml:space="preserve"> act</w:t>
      </w:r>
      <w:bookmarkEnd w:id="1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7B9CB715" w14:textId="77777777" w:rsidTr="00A878B7">
        <w:tc>
          <w:tcPr>
            <w:tcW w:w="9236" w:type="dxa"/>
          </w:tcPr>
          <w:p w14:paraId="431AF102" w14:textId="140E9ED6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</w:t>
            </w:r>
          </w:p>
        </w:tc>
      </w:tr>
    </w:tbl>
    <w:p w14:paraId="0BC290EA" w14:textId="77777777" w:rsidR="007642CE" w:rsidRPr="007642CE" w:rsidRDefault="007642CE" w:rsidP="007642CE">
      <w:pPr>
        <w:rPr>
          <w:lang w:val="en-US"/>
        </w:rPr>
      </w:pPr>
    </w:p>
    <w:p w14:paraId="6027B0D1" w14:textId="2884A9EA" w:rsidR="00BE503E" w:rsidRDefault="00BE503E" w:rsidP="00BE503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@classCode="ACT" ja yksi [1..1] @moodCode="EVN"</w:t>
      </w:r>
    </w:p>
    <w:p w14:paraId="04773241" w14:textId="223BD6D5" w:rsidR="00BE503E" w:rsidRDefault="00BE503E" w:rsidP="00BE503E">
      <w:pPr>
        <w:pStyle w:val="Snt1"/>
      </w:pPr>
      <w:r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>
        <w:t xml:space="preserve">/@root=”Erican </w:t>
      </w:r>
      <w:r w:rsidR="00002279">
        <w:t xml:space="preserve">tai </w:t>
      </w:r>
      <w:proofErr w:type="spellStart"/>
      <w:r w:rsidR="00002279">
        <w:t>KEJO:n</w:t>
      </w:r>
      <w:proofErr w:type="spellEnd"/>
      <w:r w:rsidR="00002279">
        <w:t xml:space="preserve"> </w:t>
      </w:r>
      <w:r>
        <w:t xml:space="preserve">juuri” ja </w:t>
      </w:r>
      <w:r w:rsidR="005B6084" w:rsidRPr="007E0AC1">
        <w:t xml:space="preserve">yksi [1..1] </w:t>
      </w:r>
      <w:r>
        <w:t>id/@extension Tehtävänumero (51)</w:t>
      </w:r>
    </w:p>
    <w:p w14:paraId="31194512" w14:textId="77777777" w:rsidR="00C91ACF" w:rsidRDefault="00C91ACF" w:rsidP="00BE503E">
      <w:pPr>
        <w:pStyle w:val="Snt1"/>
        <w:rPr>
          <w:b/>
        </w:rPr>
      </w:pPr>
    </w:p>
    <w:p w14:paraId="6CAD6CF6" w14:textId="28BB3627" w:rsidR="00002279" w:rsidRDefault="00002279" w:rsidP="00BE503E">
      <w:pPr>
        <w:pStyle w:val="Snt1"/>
      </w:pPr>
      <w:r w:rsidRPr="00871B0B">
        <w:rPr>
          <w:b/>
        </w:rPr>
        <w:t>Toteutusohje</w:t>
      </w:r>
      <w:r>
        <w:t xml:space="preserve">: tehtävä voi tulla joko hätäkeskuksen kautta tai toimialan sisältä. Tehtävänumeron antaneen järjestelmän juuri annetaan </w:t>
      </w:r>
      <w:proofErr w:type="spellStart"/>
      <w:r>
        <w:t>root</w:t>
      </w:r>
      <w:proofErr w:type="spellEnd"/>
      <w:r>
        <w:t>-attribuuttiin.</w:t>
      </w:r>
    </w:p>
    <w:p w14:paraId="543A136D" w14:textId="77777777" w:rsidR="00002279" w:rsidRDefault="00002279" w:rsidP="00BE503E">
      <w:pPr>
        <w:pStyle w:val="Snt1"/>
      </w:pPr>
    </w:p>
    <w:p w14:paraId="6DB728A6" w14:textId="1363D8AF" w:rsidR="00BE503E" w:rsidRDefault="00BE503E" w:rsidP="00BE503E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</w:t>
      </w:r>
      <w:r w:rsidR="005B6084">
        <w:t>51</w:t>
      </w:r>
      <w:r>
        <w:t xml:space="preserve">" </w:t>
      </w:r>
      <w:r w:rsidR="005B6084">
        <w:t>Tehtävänumero</w:t>
      </w:r>
      <w:r>
        <w:t xml:space="preserve"> (</w:t>
      </w:r>
      <w:proofErr w:type="spellStart"/>
      <w:r>
        <w:t>codeSystem</w:t>
      </w:r>
      <w:proofErr w:type="spellEnd"/>
      <w:r>
        <w:t>: 1.2.246.537.6.12.2002.348)</w:t>
      </w:r>
    </w:p>
    <w:p w14:paraId="12C801F4" w14:textId="7E143F4A" w:rsidR="0095276F" w:rsidRDefault="0095276F" w:rsidP="00BE503E">
      <w:pPr>
        <w:pStyle w:val="Snt1"/>
      </w:pPr>
      <w:r>
        <w:t>4</w:t>
      </w:r>
      <w:r w:rsidR="00BE503E">
        <w:t>. 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69F69A2" w14:textId="204D8B45" w:rsidR="00BE503E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2558803A" w14:textId="0E06A89C" w:rsidR="00BE503E" w:rsidRPr="009315BE" w:rsidRDefault="00991D2A" w:rsidP="00BE503E">
      <w:pPr>
        <w:pStyle w:val="Snt1"/>
      </w:pPr>
      <w:r>
        <w:t>5</w:t>
      </w:r>
      <w:r w:rsidR="00BE503E">
        <w:t xml:space="preserve">. </w:t>
      </w:r>
      <w:r w:rsidR="005B6084">
        <w:t>PAKOLLINEN</w:t>
      </w:r>
      <w:r w:rsidR="00BE503E" w:rsidRPr="009315BE">
        <w:t xml:space="preserve"> yksi [</w:t>
      </w:r>
      <w:proofErr w:type="gramStart"/>
      <w:r w:rsidR="005B6084">
        <w:t>1</w:t>
      </w:r>
      <w:r w:rsidR="00BE503E" w:rsidRPr="009315BE">
        <w:t>..</w:t>
      </w:r>
      <w:proofErr w:type="gramEnd"/>
      <w:r w:rsidR="00BE503E" w:rsidRPr="009315BE">
        <w:t xml:space="preserve">1] </w:t>
      </w:r>
      <w:proofErr w:type="spellStart"/>
      <w:r w:rsidR="00BE503E" w:rsidRPr="009315BE">
        <w:t>entryRelationship</w:t>
      </w:r>
      <w:proofErr w:type="spellEnd"/>
    </w:p>
    <w:p w14:paraId="4F3BFEFF" w14:textId="77777777" w:rsidR="00BE503E" w:rsidRDefault="00BE503E" w:rsidP="00BE503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BB252E1" w14:textId="4596359A" w:rsidR="00BE503E" w:rsidRDefault="00BE503E" w:rsidP="00BE503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ehtävän_antaja_-" w:history="1">
        <w:r w:rsidR="005B6084" w:rsidRPr="005B6084">
          <w:rPr>
            <w:rStyle w:val="Hyperlinkki"/>
          </w:rPr>
          <w:t>Tehtävän antaja</w:t>
        </w:r>
      </w:hyperlink>
      <w:r>
        <w:t xml:space="preserve"> (</w:t>
      </w:r>
      <w:r w:rsidR="005B6084">
        <w:t>52</w:t>
      </w:r>
      <w:r>
        <w:t xml:space="preserve">) </w:t>
      </w:r>
      <w:proofErr w:type="spellStart"/>
      <w:r>
        <w:t>observation</w:t>
      </w:r>
      <w:proofErr w:type="spellEnd"/>
    </w:p>
    <w:p w14:paraId="7C9144F3" w14:textId="307F12B5" w:rsidR="005E2106" w:rsidRPr="009315BE" w:rsidRDefault="00991D2A" w:rsidP="005E2106">
      <w:pPr>
        <w:pStyle w:val="Snt1"/>
      </w:pPr>
      <w:r>
        <w:t>6</w:t>
      </w:r>
      <w:r w:rsidR="005E2106">
        <w:t xml:space="preserve">. </w:t>
      </w:r>
      <w:r w:rsidR="004761EA">
        <w:t>EHDOLLISESTI PAKOLLINEN nolla tai yksi [</w:t>
      </w:r>
      <w:proofErr w:type="gramStart"/>
      <w:r w:rsidR="004761EA">
        <w:t>0..</w:t>
      </w:r>
      <w:proofErr w:type="gramEnd"/>
      <w:r w:rsidR="004761EA">
        <w:t>1]</w:t>
      </w:r>
      <w:r w:rsidR="005E2106" w:rsidRPr="009315BE">
        <w:t xml:space="preserve"> </w:t>
      </w:r>
      <w:proofErr w:type="spellStart"/>
      <w:r w:rsidR="005E2106" w:rsidRPr="009315BE">
        <w:t>entryRelationship</w:t>
      </w:r>
      <w:proofErr w:type="spellEnd"/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C0F17BC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A0E7213" w14:textId="3632525B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>1</w:t>
      </w:r>
      <w:r>
        <w:t xml:space="preserve"> </w:t>
      </w:r>
      <w:hyperlink w:anchor="_Puhelun_kytkeytyminen_112-järjestel" w:history="1">
        <w:r w:rsidRPr="005E2106">
          <w:rPr>
            <w:rStyle w:val="Hyperlinkki"/>
          </w:rPr>
          <w:t>Puhelun kytkeytyminen 112-järjestelmään</w:t>
        </w:r>
      </w:hyperlink>
      <w:r>
        <w:t xml:space="preserve"> (56) </w:t>
      </w:r>
      <w:proofErr w:type="spellStart"/>
      <w:r>
        <w:t>observation</w:t>
      </w:r>
      <w:proofErr w:type="spellEnd"/>
    </w:p>
    <w:p w14:paraId="373AF03C" w14:textId="15FD7FC6" w:rsidR="005E2106" w:rsidRPr="009315BE" w:rsidRDefault="00991D2A" w:rsidP="005E2106">
      <w:pPr>
        <w:pStyle w:val="Snt1"/>
      </w:pPr>
      <w:bookmarkStart w:id="190" w:name="_Tehtävän_antaja_-"/>
      <w:bookmarkEnd w:id="190"/>
      <w:r>
        <w:t>7</w:t>
      </w:r>
      <w:r w:rsidR="005E2106">
        <w:t xml:space="preserve">. </w:t>
      </w:r>
      <w:r w:rsidR="004761EA">
        <w:t>EHDOLLISESTI PAKOLLINEN nolla tai yksi [</w:t>
      </w:r>
      <w:proofErr w:type="gramStart"/>
      <w:r w:rsidR="004761EA">
        <w:t>0..</w:t>
      </w:r>
      <w:proofErr w:type="gramEnd"/>
      <w:r w:rsidR="004761EA">
        <w:t>1]</w:t>
      </w:r>
      <w:r w:rsidR="005E2106" w:rsidRPr="009315BE">
        <w:t xml:space="preserve"> </w:t>
      </w:r>
      <w:proofErr w:type="spellStart"/>
      <w:r w:rsidR="005E2106" w:rsidRPr="009315BE">
        <w:t>entryRelationship</w:t>
      </w:r>
      <w:proofErr w:type="spellEnd"/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B1F0383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FD6B100" w14:textId="47D3EE2A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112-puhelun_alku_-" w:history="1">
        <w:r w:rsidRPr="005E2106">
          <w:rPr>
            <w:rStyle w:val="Hyperlinkki"/>
          </w:rPr>
          <w:t>112-puhelun alku</w:t>
        </w:r>
      </w:hyperlink>
      <w:r>
        <w:t xml:space="preserve"> (57) </w:t>
      </w:r>
      <w:proofErr w:type="spellStart"/>
      <w:r>
        <w:t>observation</w:t>
      </w:r>
      <w:proofErr w:type="spellEnd"/>
    </w:p>
    <w:p w14:paraId="07F60DE1" w14:textId="31D15EAF" w:rsidR="005B6084" w:rsidRDefault="00847692" w:rsidP="005B6084">
      <w:pPr>
        <w:pStyle w:val="Otsikko5"/>
      </w:pPr>
      <w:hyperlink w:anchor="_Tehtävänumero_-_act_1" w:history="1">
        <w:bookmarkStart w:id="191" w:name="_Toc16776254"/>
        <w:r w:rsidR="005B6084" w:rsidRPr="005B6084">
          <w:rPr>
            <w:rStyle w:val="Hyperlinkki"/>
          </w:rPr>
          <w:t>Tehtävän antaja</w:t>
        </w:r>
      </w:hyperlink>
      <w:r w:rsidR="005B6084">
        <w:t xml:space="preserve"> - </w:t>
      </w:r>
      <w:proofErr w:type="spellStart"/>
      <w:r w:rsidR="005B6084">
        <w:t>observation</w:t>
      </w:r>
      <w:bookmarkEnd w:id="19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14964012" w14:textId="77777777" w:rsidTr="00A878B7">
        <w:tc>
          <w:tcPr>
            <w:tcW w:w="9236" w:type="dxa"/>
          </w:tcPr>
          <w:p w14:paraId="34A0B6EC" w14:textId="6324BF30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1A551D2" w14:textId="77777777" w:rsidR="007642CE" w:rsidRPr="007642CE" w:rsidRDefault="007642CE" w:rsidP="005B6084">
      <w:pPr>
        <w:pStyle w:val="Snt1"/>
        <w:rPr>
          <w:lang w:val="en-US"/>
        </w:rPr>
      </w:pPr>
    </w:p>
    <w:p w14:paraId="5DC176D3" w14:textId="77777777" w:rsidR="005B6084" w:rsidRPr="0003454B" w:rsidRDefault="005B6084" w:rsidP="005B608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F86FBE" w14:textId="15709FAE" w:rsidR="005B6084" w:rsidRDefault="005B6084" w:rsidP="005B608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52</w:t>
      </w:r>
      <w:r w:rsidRPr="0082643A">
        <w:t xml:space="preserve">" </w:t>
      </w:r>
      <w:r>
        <w:t>Tehtävän antaja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BF7A256" w14:textId="435F12A0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61B8F5E" w14:textId="5B1C8D9A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425EE0F5" w14:textId="342A69AB" w:rsidR="005B6084" w:rsidRDefault="005B6084" w:rsidP="005B6084">
      <w:pPr>
        <w:pStyle w:val="Snt1"/>
      </w:pPr>
      <w:r w:rsidRPr="00AE0334"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Tehtävän antaja (52)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Tehtävän antaja (</w:t>
      </w:r>
      <w:proofErr w:type="spellStart"/>
      <w:r>
        <w:t>codeSystem</w:t>
      </w:r>
      <w:proofErr w:type="spellEnd"/>
      <w:r w:rsidRPr="00AE0334">
        <w:t>: 1.2.246.537.6.30</w:t>
      </w:r>
      <w:r>
        <w:t>75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4CE8F065" w14:textId="724BA85D" w:rsidR="005B6084" w:rsidRDefault="005B6084" w:rsidP="005B6084">
      <w:pPr>
        <w:pStyle w:val="Snt2"/>
      </w:pPr>
      <w:r>
        <w:t>a.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</w:t>
      </w:r>
      <w:r w:rsidR="005E2106">
        <w:t>Tehtävän antajan tarkenne (53</w:t>
      </w:r>
      <w:r>
        <w:t>), arvo annetaan ST-tietotyypillä</w:t>
      </w:r>
      <w:r w:rsidR="005E2106">
        <w:t xml:space="preserve"> </w:t>
      </w:r>
      <w:r w:rsidR="00D4579D">
        <w:br/>
      </w:r>
      <w:r w:rsidR="005E2106">
        <w:t>{JOS Tehtävän antaja (52)=</w:t>
      </w:r>
      <w:r w:rsidR="005E2106" w:rsidRPr="005E2106">
        <w:t xml:space="preserve"> 52004 Muu</w:t>
      </w:r>
      <w:r w:rsidR="005E2106">
        <w:t>}</w:t>
      </w:r>
    </w:p>
    <w:bookmarkStart w:id="192" w:name="_Puhelun_kytkeytyminen_112-järjestel"/>
    <w:bookmarkEnd w:id="192"/>
    <w:p w14:paraId="24D17168" w14:textId="67E57668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193" w:name="_Toc16776255"/>
      <w:r w:rsidRPr="005E2106">
        <w:rPr>
          <w:rStyle w:val="Hyperlinkki"/>
        </w:rPr>
        <w:t>Puhelun kytkeytyminen 112-järjestelmään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19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3FEA9900" w14:textId="77777777" w:rsidTr="00A878B7">
        <w:tc>
          <w:tcPr>
            <w:tcW w:w="9236" w:type="dxa"/>
          </w:tcPr>
          <w:p w14:paraId="2302DD25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410CDDCF" w14:textId="77777777" w:rsidR="007642CE" w:rsidRPr="007642CE" w:rsidRDefault="007642CE" w:rsidP="007464FF">
      <w:pPr>
        <w:pStyle w:val="Snt1"/>
        <w:rPr>
          <w:lang w:val="en-US"/>
        </w:rPr>
      </w:pPr>
    </w:p>
    <w:p w14:paraId="711CAD57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432CFC6" w14:textId="545E8471" w:rsidR="007464FF" w:rsidRDefault="007464FF" w:rsidP="007464FF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56</w:t>
      </w:r>
      <w:r w:rsidRPr="0082643A">
        <w:t xml:space="preserve">" </w:t>
      </w:r>
      <w:r w:rsidRPr="007464FF">
        <w:t xml:space="preserve">Puhelun kytkeytyminen 112-järjestelmään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15A5220" w14:textId="63D58976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10D72D5" w14:textId="1F17659B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7CD2441D" w14:textId="740D238A" w:rsidR="007464FF" w:rsidRPr="00AE0334" w:rsidRDefault="007464FF" w:rsidP="007464FF">
      <w:pPr>
        <w:pStyle w:val="Snt1"/>
      </w:pPr>
      <w:r w:rsidRPr="00AE0334">
        <w:lastRenderedPageBreak/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</w:t>
      </w:r>
      <w:r w:rsidRPr="007464FF">
        <w:t xml:space="preserve">Puhelun kytkeytyminen 112-järjestelmään </w:t>
      </w:r>
      <w:r>
        <w:t>(56)</w:t>
      </w:r>
      <w:r w:rsidRPr="00AE0334">
        <w:t>, arvo annetaan</w:t>
      </w:r>
      <w:r>
        <w:t xml:space="preserve"> TS</w:t>
      </w:r>
      <w:r w:rsidRPr="00AE0334">
        <w:t>-tietotyypillä</w:t>
      </w:r>
      <w:r>
        <w:t xml:space="preserve"> </w:t>
      </w:r>
      <w:r w:rsidR="00D4733D">
        <w:t>sekunnin</w:t>
      </w:r>
      <w:r>
        <w:t xml:space="preserve"> tarkkuudella</w:t>
      </w:r>
    </w:p>
    <w:bookmarkStart w:id="194" w:name="_112-puhelun_alku_-"/>
    <w:bookmarkEnd w:id="194"/>
    <w:p w14:paraId="11F866BF" w14:textId="58483F6E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195" w:name="_Toc16776256"/>
      <w:r w:rsidRPr="005E2106">
        <w:rPr>
          <w:rStyle w:val="Hyperlinkki"/>
        </w:rPr>
        <w:t>112-puhelun alku</w:t>
      </w:r>
      <w:r>
        <w:fldChar w:fldCharType="end"/>
      </w:r>
      <w:hyperlink w:anchor="_Tehtävän_antaja_-" w:history="1"/>
      <w:r>
        <w:t xml:space="preserve"> - </w:t>
      </w:r>
      <w:proofErr w:type="spellStart"/>
      <w:r>
        <w:t>observation</w:t>
      </w:r>
      <w:bookmarkEnd w:id="19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4A99E96C" w14:textId="77777777" w:rsidTr="00A878B7">
        <w:tc>
          <w:tcPr>
            <w:tcW w:w="9236" w:type="dxa"/>
          </w:tcPr>
          <w:p w14:paraId="615D1274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5FC768F" w14:textId="77777777" w:rsidR="007642CE" w:rsidRPr="007642CE" w:rsidRDefault="007642CE" w:rsidP="007464FF">
      <w:pPr>
        <w:pStyle w:val="Snt1"/>
        <w:rPr>
          <w:lang w:val="en-US"/>
        </w:rPr>
      </w:pPr>
    </w:p>
    <w:p w14:paraId="49F5F08B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19E141" w14:textId="5E660FF4" w:rsidR="007464FF" w:rsidRDefault="007464FF" w:rsidP="007464FF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 xml:space="preserve">57” </w:t>
      </w:r>
      <w:r w:rsidRPr="007464FF">
        <w:t xml:space="preserve">112-puhelun alku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32DBE35" w14:textId="3F117559" w:rsidR="007464FF" w:rsidRPr="00AE0334" w:rsidRDefault="0095276F" w:rsidP="007464FF">
      <w:pPr>
        <w:pStyle w:val="Snt1"/>
      </w:pPr>
      <w:r>
        <w:t>3</w:t>
      </w:r>
      <w:r w:rsidR="007464FF" w:rsidRPr="00AE0334">
        <w:t>. PAKOLLINEN yksi [</w:t>
      </w:r>
      <w:proofErr w:type="gramStart"/>
      <w:r w:rsidR="007464FF" w:rsidRPr="00AE0334">
        <w:t>1..</w:t>
      </w:r>
      <w:proofErr w:type="gramEnd"/>
      <w:r w:rsidR="007464FF" w:rsidRPr="00AE0334">
        <w:t xml:space="preserve">1] </w:t>
      </w:r>
      <w:proofErr w:type="spellStart"/>
      <w:r w:rsidR="007464FF" w:rsidRPr="00AE0334">
        <w:t>value</w:t>
      </w:r>
      <w:proofErr w:type="spellEnd"/>
      <w:r w:rsidR="007464FF">
        <w:t xml:space="preserve"> </w:t>
      </w:r>
      <w:r w:rsidR="007464FF" w:rsidRPr="007464FF">
        <w:t xml:space="preserve">112-puhelun alku </w:t>
      </w:r>
      <w:r w:rsidR="007464FF">
        <w:t>(57)</w:t>
      </w:r>
      <w:r w:rsidR="007464FF" w:rsidRPr="00AE0334">
        <w:t>, arvo annetaan</w:t>
      </w:r>
      <w:r w:rsidR="007464FF">
        <w:t xml:space="preserve"> TS</w:t>
      </w:r>
      <w:r w:rsidR="007464FF" w:rsidRPr="00AE0334">
        <w:t>-tietotyypillä</w:t>
      </w:r>
      <w:r w:rsidR="007464FF">
        <w:t xml:space="preserve"> </w:t>
      </w:r>
      <w:r w:rsidR="00D4733D">
        <w:t>sekunnin</w:t>
      </w:r>
      <w:r w:rsidR="007464FF">
        <w:t xml:space="preserve"> tarkkuudella</w:t>
      </w:r>
    </w:p>
    <w:bookmarkStart w:id="196" w:name="_Kohteen_osoite_-"/>
    <w:bookmarkEnd w:id="196"/>
    <w:p w14:paraId="5A17F1D5" w14:textId="36B5596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197" w:name="_Toc16776257"/>
      <w:r w:rsidRPr="004C297B">
        <w:rPr>
          <w:rStyle w:val="Hyperlinkki"/>
        </w:rPr>
        <w:t>Kohteen osoite</w:t>
      </w:r>
      <w:r>
        <w:fldChar w:fldCharType="end"/>
      </w:r>
      <w:r>
        <w:t xml:space="preserve"> - </w:t>
      </w:r>
      <w:proofErr w:type="spellStart"/>
      <w:r>
        <w:t>observation</w:t>
      </w:r>
      <w:bookmarkEnd w:id="19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672E8054" w14:textId="77777777" w:rsidTr="00A878B7">
        <w:tc>
          <w:tcPr>
            <w:tcW w:w="9236" w:type="dxa"/>
          </w:tcPr>
          <w:p w14:paraId="7BBEF0F2" w14:textId="14450A5A" w:rsidR="007642CE" w:rsidRPr="00A878B7" w:rsidRDefault="007642CE" w:rsidP="007642CE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88F47B7" w14:textId="77777777" w:rsidR="007642CE" w:rsidRPr="007642CE" w:rsidRDefault="007642CE" w:rsidP="00A34223">
      <w:pPr>
        <w:pStyle w:val="Snt1"/>
        <w:rPr>
          <w:lang w:val="en-US"/>
        </w:rPr>
      </w:pPr>
    </w:p>
    <w:p w14:paraId="110575AE" w14:textId="77A2740F" w:rsidR="00A34223" w:rsidRDefault="00573485" w:rsidP="00A34223">
      <w:pPr>
        <w:pStyle w:val="Snt1"/>
      </w:pPr>
      <w:r w:rsidRPr="00871B0B">
        <w:rPr>
          <w:b/>
        </w:rPr>
        <w:t>Toteutusohje</w:t>
      </w:r>
      <w:r>
        <w:t>: {</w:t>
      </w:r>
      <w:r w:rsidR="00A34223">
        <w:t>JOS kohteen kuvaus (</w:t>
      </w:r>
      <w:proofErr w:type="gramStart"/>
      <w:r w:rsidR="00A34223">
        <w:t>59)=</w:t>
      </w:r>
      <w:proofErr w:type="gramEnd"/>
      <w:r w:rsidR="00A34223" w:rsidRPr="00A34223">
        <w:t xml:space="preserve"> 59002</w:t>
      </w:r>
      <w:r w:rsidR="00A34223">
        <w:t xml:space="preserve"> Koti} osoitetta ei tallenneta ollenkaan potilastiedon arkistoon merkinnälle mahdollisten potilaan Turvakieltojen käsittelyn takia. Osoitteen ilmaiseminen on ohjeistettu Tietotyyppioppaassa [6, luku </w:t>
      </w:r>
      <w:r>
        <w:t>2.4</w:t>
      </w:r>
      <w:r w:rsidR="00A34223">
        <w:t>]</w:t>
      </w:r>
    </w:p>
    <w:p w14:paraId="19805148" w14:textId="77777777" w:rsidR="00A34223" w:rsidRDefault="00A34223" w:rsidP="00A34223">
      <w:pPr>
        <w:pStyle w:val="Snt1"/>
      </w:pPr>
    </w:p>
    <w:p w14:paraId="79950D6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2FA977" w14:textId="4261EF79" w:rsidR="00A34223" w:rsidRDefault="00A34223" w:rsidP="00A34223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58</w:t>
      </w:r>
      <w:r w:rsidRPr="0082643A">
        <w:t xml:space="preserve">" </w:t>
      </w:r>
      <w:r>
        <w:t>Kohteen osoite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C7186B2" w14:textId="77777777" w:rsidR="00F42D90" w:rsidRDefault="00F42D90" w:rsidP="00F42D9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16159B4" w14:textId="2769F3C7" w:rsidR="00F42D90" w:rsidRDefault="00F42D90" w:rsidP="001C760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884A401" w14:textId="3851A1E5" w:rsidR="00A34223" w:rsidRPr="00AE0334" w:rsidRDefault="00F42D90" w:rsidP="00A34223">
      <w:pPr>
        <w:pStyle w:val="Snt1"/>
      </w:pPr>
      <w:r>
        <w:t>4</w:t>
      </w:r>
      <w:r w:rsidR="00A34223" w:rsidRPr="00AE0334">
        <w:t>. PAKOLLINEN yksi [</w:t>
      </w:r>
      <w:proofErr w:type="gramStart"/>
      <w:r w:rsidR="00A34223" w:rsidRPr="00AE0334">
        <w:t>1..</w:t>
      </w:r>
      <w:proofErr w:type="gramEnd"/>
      <w:r w:rsidR="00A34223" w:rsidRPr="00AE0334">
        <w:t xml:space="preserve">1] </w:t>
      </w:r>
      <w:proofErr w:type="spellStart"/>
      <w:r w:rsidR="00A34223" w:rsidRPr="00AE0334">
        <w:t>value</w:t>
      </w:r>
      <w:proofErr w:type="spellEnd"/>
      <w:r w:rsidR="00A34223">
        <w:t xml:space="preserve"> Kohteen osoite (58)</w:t>
      </w:r>
      <w:r w:rsidR="00A34223" w:rsidRPr="00AE0334">
        <w:t>, arvo annetaan</w:t>
      </w:r>
      <w:r w:rsidR="007464FF">
        <w:t xml:space="preserve"> </w:t>
      </w:r>
      <w:r w:rsidR="00A34223">
        <w:t>AD</w:t>
      </w:r>
      <w:r w:rsidR="00A34223" w:rsidRPr="00AE0334">
        <w:t>-tietotyypillä</w:t>
      </w:r>
    </w:p>
    <w:bookmarkStart w:id="198" w:name="_Kohteen_kuvaus_-"/>
    <w:bookmarkEnd w:id="198"/>
    <w:p w14:paraId="30FEF6D6" w14:textId="0C6C8149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199" w:name="_Toc16776258"/>
      <w:r w:rsidRPr="004C297B">
        <w:rPr>
          <w:rStyle w:val="Hyperlinkki"/>
        </w:rPr>
        <w:t>Kohteen kuvaus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19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51FB3F61" w14:textId="77777777" w:rsidTr="00A878B7">
        <w:tc>
          <w:tcPr>
            <w:tcW w:w="9236" w:type="dxa"/>
          </w:tcPr>
          <w:p w14:paraId="2EE63E92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DF2990D" w14:textId="77777777" w:rsidR="007642CE" w:rsidRPr="007642CE" w:rsidRDefault="007642CE" w:rsidP="00A34223">
      <w:pPr>
        <w:pStyle w:val="Snt1"/>
        <w:rPr>
          <w:lang w:val="en-US"/>
        </w:rPr>
      </w:pPr>
    </w:p>
    <w:p w14:paraId="722BB12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37A732" w14:textId="3AED1D66" w:rsidR="00A34223" w:rsidRDefault="00A34223" w:rsidP="00A34223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59</w:t>
      </w:r>
      <w:r w:rsidRPr="0082643A">
        <w:t xml:space="preserve">" </w:t>
      </w:r>
      <w:r>
        <w:t>Kohteen kuvaus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A526B52" w14:textId="6046AC4D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6EC0819" w14:textId="572FCCDD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24345776" w14:textId="3B2ABDFC" w:rsidR="00A34223" w:rsidRDefault="00A34223" w:rsidP="00A34223">
      <w:pPr>
        <w:pStyle w:val="Snt1"/>
      </w:pPr>
      <w:r w:rsidRPr="00AE0334"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Kohteen kuvaus (59)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Kohteen kuvaus (</w:t>
      </w:r>
      <w:proofErr w:type="spellStart"/>
      <w:r>
        <w:t>codeSystem</w:t>
      </w:r>
      <w:proofErr w:type="spellEnd"/>
      <w:r w:rsidRPr="00AE0334">
        <w:t>: 1.2.246.537.6.30</w:t>
      </w:r>
      <w:r>
        <w:t>76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bookmarkStart w:id="200" w:name="_Potilasmäärän_luokka_-"/>
    <w:bookmarkStart w:id="201" w:name="_Ensihoitoyksikkö_1"/>
    <w:bookmarkStart w:id="202" w:name="_Ensihoitopalvelun_yksikkö"/>
    <w:bookmarkEnd w:id="200"/>
    <w:bookmarkEnd w:id="201"/>
    <w:bookmarkEnd w:id="202"/>
    <w:p w14:paraId="7A1F01D9" w14:textId="3FA8A197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03" w:name="_Toc16776260"/>
      <w:r w:rsidR="00F47D3B" w:rsidRPr="00382EF8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="00F47D3B" w:rsidRPr="00382EF8">
        <w:rPr>
          <w:rStyle w:val="Hyperlinkki"/>
        </w:rPr>
        <w:t>yksikkö</w:t>
      </w:r>
      <w:bookmarkEnd w:id="203"/>
    </w:p>
    <w:p w14:paraId="46C53CAE" w14:textId="77777777" w:rsidR="007642CE" w:rsidRDefault="00382EF8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30F65FFE" w14:textId="77777777" w:rsidTr="00A878B7">
        <w:tc>
          <w:tcPr>
            <w:tcW w:w="9236" w:type="dxa"/>
          </w:tcPr>
          <w:p w14:paraId="17B5B53B" w14:textId="03E35EB4" w:rsidR="007642CE" w:rsidRPr="00A878B7" w:rsidRDefault="007642CE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55C0B00" w14:textId="1041C8E9" w:rsidR="007642CE" w:rsidRPr="007642CE" w:rsidRDefault="007642CE" w:rsidP="00902B59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4D71CD80" w14:textId="271ED64B" w:rsidR="00902B59" w:rsidRPr="0095153D" w:rsidRDefault="00902B59" w:rsidP="00902B59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21E58131" w14:textId="77777777" w:rsidR="00902B59" w:rsidRPr="0082643A" w:rsidRDefault="00902B59" w:rsidP="00902B5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C99F888" w14:textId="77777777" w:rsidR="00902B59" w:rsidRPr="0080598B" w:rsidRDefault="00902B59" w:rsidP="00902B5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41F486" w14:textId="77777777" w:rsidR="00615D47" w:rsidRDefault="00615D47" w:rsidP="00615D47"/>
    <w:p w14:paraId="019FD13C" w14:textId="101722C4" w:rsidR="00A75A99" w:rsidRDefault="00615D47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lastRenderedPageBreak/>
        <w:t>Ensihoito</w:t>
      </w:r>
      <w:r>
        <w:rPr>
          <w:b/>
        </w:rPr>
        <w:t>palvelun yksikkö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10</w:t>
      </w:r>
      <w:r w:rsidRPr="00567C0E">
        <w:t>0)</w:t>
      </w:r>
      <w:r>
        <w:t xml:space="preserve"> </w:t>
      </w:r>
      <w:r w:rsidR="00FC65E4">
        <w:t>Kutsutunnus (</w:t>
      </w:r>
      <w:proofErr w:type="gramStart"/>
      <w:r w:rsidR="00FC65E4">
        <w:t>101)*</w:t>
      </w:r>
      <w:proofErr w:type="gramEnd"/>
      <w:r w:rsidR="00FC65E4">
        <w:t xml:space="preserve">*; </w:t>
      </w:r>
      <w:r w:rsidR="00E44CB0">
        <w:t xml:space="preserve">Palveluntuottajan nimi (122); </w:t>
      </w:r>
      <w:r w:rsidR="00A75A99">
        <w:t>Nimi</w:t>
      </w:r>
      <w:r>
        <w:t xml:space="preserve"> (</w:t>
      </w:r>
      <w:r w:rsidR="00A75A99">
        <w:t>131</w:t>
      </w:r>
      <w:r>
        <w:t xml:space="preserve">), </w:t>
      </w:r>
      <w:r w:rsidR="00E44CB0">
        <w:t xml:space="preserve">Rooli ensihoitotehtävän aikana (134), </w:t>
      </w:r>
      <w:r w:rsidR="00A75A99">
        <w:t>Ensihoidon pätevyys</w:t>
      </w:r>
      <w:r>
        <w:t xml:space="preserve"> (</w:t>
      </w:r>
      <w:r w:rsidR="00A75A99">
        <w:t>133</w:t>
      </w:r>
      <w:r>
        <w:t xml:space="preserve">); </w:t>
      </w:r>
    </w:p>
    <w:p w14:paraId="0D42968D" w14:textId="7268FECA" w:rsidR="00FC65E4" w:rsidRDefault="00991D2A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Tehtävälaji </w:t>
      </w:r>
      <w:r w:rsidR="00615D47">
        <w:t>(</w:t>
      </w:r>
      <w:r w:rsidR="00A75A99">
        <w:t>141</w:t>
      </w:r>
      <w:r w:rsidR="00615D47">
        <w:t xml:space="preserve">); </w:t>
      </w:r>
      <w:r w:rsidR="00A75A99">
        <w:t>Tehtäväkiireellisyys</w:t>
      </w:r>
      <w:r w:rsidR="00615D47">
        <w:t xml:space="preserve"> (</w:t>
      </w:r>
      <w:r w:rsidR="00A75A99">
        <w:t>143</w:t>
      </w:r>
      <w:r w:rsidR="00615D47">
        <w:t xml:space="preserve">), </w:t>
      </w:r>
    </w:p>
    <w:p w14:paraId="767F7F40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kohteessa</w:t>
      </w:r>
      <w:r w:rsidR="00615D47">
        <w:t xml:space="preserve"> (</w:t>
      </w:r>
      <w:proofErr w:type="gramStart"/>
      <w:r>
        <w:t>148</w:t>
      </w:r>
      <w:r w:rsidR="00615D47">
        <w:t>)</w:t>
      </w:r>
      <w:r>
        <w:t>*</w:t>
      </w:r>
      <w:proofErr w:type="gramEnd"/>
      <w:r>
        <w:t xml:space="preserve">; </w:t>
      </w:r>
    </w:p>
    <w:p w14:paraId="37199738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potilaan luona (</w:t>
      </w:r>
      <w:proofErr w:type="gramStart"/>
      <w:r>
        <w:t>149)*</w:t>
      </w:r>
      <w:proofErr w:type="gramEnd"/>
      <w:r>
        <w:t xml:space="preserve">; </w:t>
      </w:r>
    </w:p>
    <w:p w14:paraId="6710EE95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poistuu kohteesta tai kuljettaa (</w:t>
      </w:r>
      <w:proofErr w:type="gramStart"/>
      <w:r>
        <w:t>151)*</w:t>
      </w:r>
      <w:proofErr w:type="gramEnd"/>
      <w:r>
        <w:t xml:space="preserve">; </w:t>
      </w:r>
    </w:p>
    <w:p w14:paraId="3317742C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perillä (</w:t>
      </w:r>
      <w:proofErr w:type="gramStart"/>
      <w:r>
        <w:t>152)*</w:t>
      </w:r>
      <w:proofErr w:type="gramEnd"/>
      <w:r>
        <w:t xml:space="preserve">; </w:t>
      </w:r>
    </w:p>
    <w:p w14:paraId="174E9E0F" w14:textId="60B661DB" w:rsidR="00615D47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Potilas luovutettu (</w:t>
      </w:r>
      <w:proofErr w:type="gramStart"/>
      <w:r>
        <w:t>153)*</w:t>
      </w:r>
      <w:proofErr w:type="gramEnd"/>
      <w:r w:rsidR="00615D47">
        <w:br/>
      </w:r>
      <w:r w:rsidR="00615D47">
        <w:br/>
        <w:t>* myös otsikko</w:t>
      </w:r>
      <w:r w:rsidR="00FC65E4">
        <w:br/>
        <w:t xml:space="preserve">** kutsutunnuksen </w:t>
      </w:r>
      <w:proofErr w:type="spellStart"/>
      <w:r w:rsidR="00FC65E4">
        <w:t>oid:sta</w:t>
      </w:r>
      <w:proofErr w:type="spellEnd"/>
      <w:r w:rsidR="00FC65E4">
        <w:t xml:space="preserve"> /@extension sisältö pelkästään näyttömuotoon </w:t>
      </w:r>
    </w:p>
    <w:p w14:paraId="629D6050" w14:textId="77777777" w:rsidR="00FC65E4" w:rsidRDefault="00FC65E4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E127613" w14:textId="77777777" w:rsidR="00615D47" w:rsidRPr="0080598B" w:rsidRDefault="00615D47" w:rsidP="00615D47"/>
    <w:p w14:paraId="276C7AC7" w14:textId="49163619" w:rsidR="00902B59" w:rsidRPr="0082643A" w:rsidRDefault="00902B59" w:rsidP="00902B59">
      <w:r w:rsidRPr="0082643A">
        <w:t>4. PAKOLLINEN yksi</w:t>
      </w:r>
      <w:r>
        <w:t xml:space="preserve"> </w:t>
      </w:r>
      <w:r w:rsidR="0023337E">
        <w:t xml:space="preserve">tai useampi </w:t>
      </w:r>
      <w:r>
        <w:t>[</w:t>
      </w:r>
      <w:proofErr w:type="gramStart"/>
      <w:r>
        <w:t>1..</w:t>
      </w:r>
      <w:proofErr w:type="gramEnd"/>
      <w:r w:rsidR="0023337E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7AEE961" w14:textId="1DE6E3D3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5C3BF3D8" w14:textId="434BF90B" w:rsidR="00902B59" w:rsidRDefault="00902B59" w:rsidP="00902B59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1.2.246.537.6.12.2002.348.100” (Ensihoito</w:t>
      </w:r>
      <w:r w:rsidR="00F018C1">
        <w:t xml:space="preserve">palvelun </w:t>
      </w:r>
      <w:r>
        <w:t xml:space="preserve">yksikkö </w:t>
      </w:r>
      <w:proofErr w:type="spellStart"/>
      <w:r>
        <w:t>entry</w:t>
      </w:r>
      <w:proofErr w:type="spellEnd"/>
      <w:r>
        <w:t>)</w:t>
      </w:r>
    </w:p>
    <w:p w14:paraId="03069BDC" w14:textId="549DF702" w:rsidR="00902B59" w:rsidRDefault="00902B59" w:rsidP="00902B59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yksikklö_-_organizer" w:history="1">
        <w:r w:rsidRPr="00902B59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902B59">
          <w:rPr>
            <w:rStyle w:val="Hyperlinkki"/>
          </w:rPr>
          <w:t>yksikkö</w:t>
        </w:r>
      </w:hyperlink>
      <w:r w:rsidRPr="0095153D">
        <w:t xml:space="preserve"> </w:t>
      </w:r>
      <w:proofErr w:type="spellStart"/>
      <w:r>
        <w:t>organizer</w:t>
      </w:r>
      <w:proofErr w:type="spellEnd"/>
    </w:p>
    <w:p w14:paraId="64E0F476" w14:textId="77777777" w:rsidR="00073AEE" w:rsidRDefault="00073AEE" w:rsidP="00902B59">
      <w:pPr>
        <w:pStyle w:val="Snt2"/>
      </w:pPr>
    </w:p>
    <w:p w14:paraId="250F4D3A" w14:textId="00A3B715" w:rsidR="00073AEE" w:rsidRPr="0095153D" w:rsidRDefault="00073AEE" w:rsidP="00073AEE">
      <w:pPr>
        <w:pStyle w:val="Snt1"/>
      </w:pPr>
      <w:r w:rsidRPr="00871B0B">
        <w:rPr>
          <w:b/>
        </w:rPr>
        <w:t>Toteutusohje</w:t>
      </w:r>
      <w:r>
        <w:t xml:space="preserve">: </w:t>
      </w:r>
      <w:r w:rsidR="00D63C53">
        <w:t>Yksikön tied</w:t>
      </w:r>
      <w:r w:rsidR="004D159D">
        <w:t>ot annetaan oletuksena kertaall</w:t>
      </w:r>
      <w:r w:rsidR="00D63C53">
        <w:t xml:space="preserve">een </w:t>
      </w:r>
      <w:r w:rsidR="00F62536">
        <w:t xml:space="preserve">omassa </w:t>
      </w:r>
      <w:proofErr w:type="spellStart"/>
      <w:proofErr w:type="gramStart"/>
      <w:r w:rsidR="00F62536">
        <w:t>entry:ssään</w:t>
      </w:r>
      <w:proofErr w:type="spellEnd"/>
      <w:proofErr w:type="gramEnd"/>
      <w:r w:rsidR="00F62536">
        <w:t xml:space="preserve"> </w:t>
      </w:r>
      <w:r w:rsidR="00D63C53">
        <w:t>sillä merkinnällä, millä ko. yksikön antama hoito dokumentoidaan.</w:t>
      </w:r>
      <w:r w:rsidR="006B018C">
        <w:t xml:space="preserve"> Mikäli ko</w:t>
      </w:r>
      <w:r w:rsidR="004D159D">
        <w:t>.</w:t>
      </w:r>
      <w:r w:rsidR="006B018C">
        <w:t xml:space="preserve"> tietoja joudutaan jälkikäteen täydentämään, koko </w:t>
      </w:r>
      <w:proofErr w:type="spellStart"/>
      <w:r w:rsidR="006B018C">
        <w:t>entry:n</w:t>
      </w:r>
      <w:proofErr w:type="spellEnd"/>
      <w:r w:rsidR="006B018C">
        <w:t xml:space="preserve"> sisältö sisällytetään tuoreimpaan kirjaukseen. </w:t>
      </w:r>
    </w:p>
    <w:bookmarkStart w:id="204" w:name="_Ensihoitoyksikklö_-_organizer"/>
    <w:bookmarkStart w:id="205" w:name="_Ensihoitoyksikkö_-_organizer"/>
    <w:bookmarkStart w:id="206" w:name="_Ensihoitopalvelun_yksikkö_-"/>
    <w:bookmarkEnd w:id="204"/>
    <w:bookmarkEnd w:id="205"/>
    <w:bookmarkEnd w:id="206"/>
    <w:p w14:paraId="2F95FA19" w14:textId="4B19E3AA" w:rsidR="00902B59" w:rsidRDefault="00902B59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207" w:name="_Toc16776261"/>
      <w:r w:rsidRPr="00902B59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Pr="00902B59">
        <w:rPr>
          <w:rStyle w:val="Hyperlinkki"/>
        </w:rPr>
        <w:t>yksikkö</w:t>
      </w:r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organizer</w:t>
      </w:r>
      <w:bookmarkEnd w:id="207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D03CCD" w14:paraId="1DAD3A12" w14:textId="77777777" w:rsidTr="00A878B7">
        <w:tc>
          <w:tcPr>
            <w:tcW w:w="9236" w:type="dxa"/>
          </w:tcPr>
          <w:p w14:paraId="2A0F07DC" w14:textId="19999264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706C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dBody/component/section/component/section/component/section/entry/organizer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27A86D3F" w14:textId="77777777" w:rsidR="00902B59" w:rsidRPr="007E0AC1" w:rsidRDefault="00902B59" w:rsidP="00902B5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373E467" w14:textId="77777777" w:rsidR="00902B59" w:rsidRPr="007E0AC1" w:rsidRDefault="00902B59" w:rsidP="00902B5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100E0715" w14:textId="59834BAC" w:rsidR="00902B59" w:rsidRPr="0095153D" w:rsidRDefault="00902B59" w:rsidP="00902B5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100</w:t>
      </w:r>
      <w:r w:rsidRPr="0082643A">
        <w:t xml:space="preserve">" </w:t>
      </w:r>
      <w:r>
        <w:t xml:space="preserve">Ensihoitoyksikkö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53264EF" w14:textId="77777777" w:rsidR="00902B59" w:rsidRDefault="00902B59" w:rsidP="00902B5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22DD5EA0" w14:textId="5B86E9AD" w:rsidR="00D4579D" w:rsidRDefault="00D4579D" w:rsidP="00D4579D">
      <w:pPr>
        <w:pStyle w:val="Snt1"/>
      </w:pPr>
      <w:r>
        <w:t>5.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performer</w:t>
      </w:r>
      <w:proofErr w:type="spellEnd"/>
      <w:r>
        <w:t xml:space="preserve"> </w:t>
      </w:r>
    </w:p>
    <w:p w14:paraId="2183F120" w14:textId="77777777" w:rsidR="00D4579D" w:rsidRDefault="00D4579D" w:rsidP="00D4579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5DC619A9" w14:textId="77777777" w:rsidR="00D4579D" w:rsidRDefault="00D4579D" w:rsidP="00D4579D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13D35BB6" w14:textId="77777777" w:rsidR="00D4579D" w:rsidRDefault="00D4579D" w:rsidP="00D4579D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2E721D80" w14:textId="39961AB9" w:rsidR="00D4579D" w:rsidRDefault="00D4579D" w:rsidP="00D4579D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D4579D">
        <w:t xml:space="preserve">Palveluntuottajan tunnus </w:t>
      </w:r>
      <w:r>
        <w:t xml:space="preserve">(121), arvo annetaan </w:t>
      </w:r>
      <w:r w:rsidRPr="00F61F47">
        <w:t>THL - SOTE-organisaatiorekisteri</w:t>
      </w:r>
      <w:r>
        <w:t>n mukaisesti</w:t>
      </w:r>
      <w:r w:rsidRPr="00D4579D">
        <w:t xml:space="preserve"> </w:t>
      </w:r>
      <w:r>
        <w:t>II-tietotyypillä</w:t>
      </w:r>
      <w:r w:rsidR="00DF724B">
        <w:t xml:space="preserve"> TAI </w:t>
      </w:r>
      <w:r w:rsidR="007E5F5B">
        <w:t xml:space="preserve">id/@nullFlavor="NA" mikäli </w:t>
      </w:r>
      <w:r w:rsidR="00360DAD">
        <w:t>palveluntuottajatieto puuttuu</w:t>
      </w:r>
    </w:p>
    <w:p w14:paraId="6AE27CCE" w14:textId="523AD6F8" w:rsidR="00D4579D" w:rsidRDefault="00D4579D" w:rsidP="00D4579D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Palveluntuottajan nimi (122), arvo ON-tietotyypillä (ST)</w:t>
      </w:r>
    </w:p>
    <w:p w14:paraId="7956D00E" w14:textId="22BC30E3" w:rsidR="00902B59" w:rsidRPr="00125567" w:rsidRDefault="00D4579D" w:rsidP="00902B59">
      <w:pPr>
        <w:pStyle w:val="Snt1"/>
      </w:pPr>
      <w:r>
        <w:t>6</w:t>
      </w:r>
      <w:r w:rsidR="00902B59" w:rsidRPr="00125567">
        <w:t xml:space="preserve">. </w:t>
      </w:r>
      <w:r w:rsidR="00902B59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proofErr w:type="gramStart"/>
      <w:r w:rsidR="00902B59">
        <w:t>1</w:t>
      </w:r>
      <w:r w:rsidR="00902B59" w:rsidRPr="00125567">
        <w:t>..</w:t>
      </w:r>
      <w:proofErr w:type="gramEnd"/>
      <w:r w:rsidR="00902B59" w:rsidRPr="00125567">
        <w:t xml:space="preserve">1] </w:t>
      </w:r>
      <w:proofErr w:type="spellStart"/>
      <w:r w:rsidR="00902B59" w:rsidRPr="00125567">
        <w:t>component</w:t>
      </w:r>
      <w:proofErr w:type="spellEnd"/>
    </w:p>
    <w:p w14:paraId="1278A1E0" w14:textId="5BEAA889" w:rsidR="00902B59" w:rsidRPr="00AE0334" w:rsidRDefault="00902B59" w:rsidP="00902B59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Yksikön_kutsutunnus" w:history="1">
        <w:r w:rsidRPr="00431BE3">
          <w:rPr>
            <w:rStyle w:val="Hyperlinkki"/>
          </w:rPr>
          <w:t>Yksikön kutsutunnus</w:t>
        </w:r>
      </w:hyperlink>
      <w:r>
        <w:t xml:space="preserve"> (101) </w:t>
      </w:r>
      <w:proofErr w:type="spellStart"/>
      <w:r>
        <w:t>observation</w:t>
      </w:r>
      <w:proofErr w:type="spellEnd"/>
    </w:p>
    <w:p w14:paraId="38E6BA5C" w14:textId="74CC1D70" w:rsidR="00902B59" w:rsidRPr="00125567" w:rsidRDefault="00D4579D" w:rsidP="00902B59">
      <w:pPr>
        <w:pStyle w:val="Snt1"/>
      </w:pPr>
      <w:r>
        <w:t>7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D94444">
        <w:t xml:space="preserve"> </w:t>
      </w:r>
      <w:r w:rsidR="00902B59" w:rsidRPr="00125567">
        <w:t>[</w:t>
      </w:r>
      <w:proofErr w:type="gramStart"/>
      <w:r w:rsidR="0023337E">
        <w:t>1</w:t>
      </w:r>
      <w:r w:rsidR="00902B59" w:rsidRPr="00125567">
        <w:t>..</w:t>
      </w:r>
      <w:proofErr w:type="gramEnd"/>
      <w:r w:rsidR="00D94444">
        <w:t>1</w:t>
      </w:r>
      <w:r w:rsidR="00902B59" w:rsidRPr="00125567">
        <w:t>]</w:t>
      </w:r>
      <w:r w:rsidR="00902B59">
        <w:t xml:space="preserve"> </w:t>
      </w:r>
      <w:proofErr w:type="spellStart"/>
      <w:r w:rsidR="00902B59" w:rsidRPr="00125567">
        <w:t>component</w:t>
      </w:r>
      <w:proofErr w:type="spellEnd"/>
    </w:p>
    <w:p w14:paraId="068826CE" w14:textId="191A058A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sihoitoyksikön_jäsenet" w:history="1">
        <w:r w:rsidRPr="00431BE3">
          <w:rPr>
            <w:rStyle w:val="Hyperlinkki"/>
          </w:rPr>
          <w:t>Ensihoitoyksikön jäsenet</w:t>
        </w:r>
      </w:hyperlink>
      <w:r>
        <w:t xml:space="preserve"> (</w:t>
      </w:r>
      <w:r w:rsidR="0023337E">
        <w:t>130</w:t>
      </w:r>
      <w:r>
        <w:t xml:space="preserve">) </w:t>
      </w:r>
      <w:proofErr w:type="spellStart"/>
      <w:r>
        <w:t>organizer</w:t>
      </w:r>
      <w:proofErr w:type="spellEnd"/>
    </w:p>
    <w:p w14:paraId="304555F9" w14:textId="667C8AAE" w:rsidR="00902B59" w:rsidRPr="00125567" w:rsidRDefault="00D4579D" w:rsidP="00902B59">
      <w:pPr>
        <w:pStyle w:val="Snt1"/>
      </w:pPr>
      <w:r>
        <w:t>8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proofErr w:type="gramStart"/>
      <w:r w:rsidR="0023337E">
        <w:t>1</w:t>
      </w:r>
      <w:r w:rsidR="00902B59" w:rsidRPr="00125567">
        <w:t>..</w:t>
      </w:r>
      <w:proofErr w:type="gramEnd"/>
      <w:r w:rsidR="00902B59" w:rsidRPr="00125567">
        <w:t>1]</w:t>
      </w:r>
      <w:r w:rsidR="00902B59">
        <w:t xml:space="preserve"> </w:t>
      </w:r>
      <w:proofErr w:type="spellStart"/>
      <w:r w:rsidR="00902B59" w:rsidRPr="00125567">
        <w:t>component</w:t>
      </w:r>
      <w:proofErr w:type="spellEnd"/>
    </w:p>
    <w:p w14:paraId="6F000094" w14:textId="0D42E28F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>1]</w:t>
      </w:r>
      <w:r w:rsidR="0023337E">
        <w:t xml:space="preserve"> </w:t>
      </w:r>
      <w:hyperlink w:anchor="_Ensihoitoyksikklö_-_organizer" w:history="1">
        <w:r w:rsidR="0023337E" w:rsidRPr="0025651B">
          <w:rPr>
            <w:rStyle w:val="Hyperlinkki"/>
          </w:rPr>
          <w:t>Ensihoitoyksikön tehtävätiedot</w:t>
        </w:r>
        <w:r w:rsidR="0025651B" w:rsidRPr="0025651B">
          <w:rPr>
            <w:rStyle w:val="Hyperlinkki"/>
          </w:rPr>
          <w:t>, ajat ja viiveet</w:t>
        </w:r>
      </w:hyperlink>
      <w:r>
        <w:t xml:space="preserve"> (</w:t>
      </w:r>
      <w:r w:rsidR="0023337E">
        <w:t>140</w:t>
      </w:r>
      <w:r>
        <w:t xml:space="preserve">) </w:t>
      </w:r>
      <w:proofErr w:type="spellStart"/>
      <w:r>
        <w:t>o</w:t>
      </w:r>
      <w:r w:rsidR="0025651B">
        <w:t>rganizer</w:t>
      </w:r>
      <w:proofErr w:type="spellEnd"/>
    </w:p>
    <w:bookmarkStart w:id="208" w:name="_Yksikön_kutsutunnus"/>
    <w:bookmarkEnd w:id="208"/>
    <w:p w14:paraId="7426320C" w14:textId="4546EB26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"_Ensihoitoyksikkö_-_organizer" </w:instrText>
      </w:r>
      <w:r>
        <w:fldChar w:fldCharType="separate"/>
      </w:r>
      <w:bookmarkStart w:id="209" w:name="_Toc16776262"/>
      <w:r w:rsidR="0023337E" w:rsidRPr="00431BE3">
        <w:rPr>
          <w:rStyle w:val="Hyperlinkki"/>
        </w:rPr>
        <w:t>Yksikön kutsutunnus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20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D03CCD" w14:paraId="67E6FFC6" w14:textId="77777777" w:rsidTr="00A878B7">
        <w:tc>
          <w:tcPr>
            <w:tcW w:w="9236" w:type="dxa"/>
          </w:tcPr>
          <w:p w14:paraId="459107DA" w14:textId="23EF3702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6029FB0D" w14:textId="77777777" w:rsidR="002742D5" w:rsidRPr="002742D5" w:rsidRDefault="002742D5" w:rsidP="00D94444">
      <w:pPr>
        <w:pStyle w:val="Snt1"/>
        <w:rPr>
          <w:lang w:val="en-US"/>
        </w:rPr>
      </w:pPr>
    </w:p>
    <w:p w14:paraId="31444935" w14:textId="77777777" w:rsidR="00D94444" w:rsidRPr="0003454B" w:rsidRDefault="00D94444" w:rsidP="00D9444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B94CA6" w14:textId="5F0A14E9" w:rsidR="00D94444" w:rsidRDefault="00D94444" w:rsidP="00D9444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101</w:t>
      </w:r>
      <w:r w:rsidRPr="0082643A">
        <w:t xml:space="preserve">" </w:t>
      </w:r>
      <w:r>
        <w:t>Yksikön kutsutunnus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522B189" w14:textId="77777777" w:rsidR="0071162D" w:rsidRDefault="0071162D" w:rsidP="0071162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F01A744" w14:textId="77777777" w:rsidR="0071162D" w:rsidRDefault="0071162D" w:rsidP="007116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BB720C0" w14:textId="2EBC941A" w:rsidR="00D94444" w:rsidRDefault="0071162D" w:rsidP="00D94444">
      <w:pPr>
        <w:pStyle w:val="Snt1"/>
      </w:pPr>
      <w:r>
        <w:t>4</w:t>
      </w:r>
      <w:r w:rsidR="00D94444" w:rsidRPr="00AE0334">
        <w:t>. PAKOLLINEN yksi [</w:t>
      </w:r>
      <w:proofErr w:type="gramStart"/>
      <w:r w:rsidR="00D94444" w:rsidRPr="00AE0334">
        <w:t>1..</w:t>
      </w:r>
      <w:proofErr w:type="gramEnd"/>
      <w:r w:rsidR="00D94444" w:rsidRPr="00AE0334">
        <w:t xml:space="preserve">1] </w:t>
      </w:r>
      <w:proofErr w:type="spellStart"/>
      <w:r w:rsidR="00D94444" w:rsidRPr="00AE0334">
        <w:t>value</w:t>
      </w:r>
      <w:proofErr w:type="spellEnd"/>
      <w:r w:rsidR="00D94444">
        <w:t>/@root sairaanhoitopiirin juuri ja /@extension kutsutunnus -Yksikön kutsutunnus (101)</w:t>
      </w:r>
      <w:r w:rsidR="00D94444" w:rsidRPr="00AE0334">
        <w:t>, arvo annetaan</w:t>
      </w:r>
      <w:r w:rsidR="00D94444">
        <w:t xml:space="preserve"> II</w:t>
      </w:r>
      <w:r w:rsidR="00D94444" w:rsidRPr="00AE0334">
        <w:t>-tietotyypillä</w:t>
      </w:r>
    </w:p>
    <w:bookmarkStart w:id="210" w:name="_Ensihoitoyksikön_jäsenet"/>
    <w:bookmarkStart w:id="211" w:name="_Ensihoitoyksikön_jäsenet_-"/>
    <w:bookmarkEnd w:id="210"/>
    <w:bookmarkEnd w:id="211"/>
    <w:p w14:paraId="5495055A" w14:textId="0AE13B6E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"_Ensihoitoyksikklö_-_organizer" </w:instrText>
      </w:r>
      <w:r>
        <w:fldChar w:fldCharType="separate"/>
      </w:r>
      <w:bookmarkStart w:id="212" w:name="_Toc16776263"/>
      <w:r w:rsidR="0023337E" w:rsidRPr="00431BE3">
        <w:rPr>
          <w:rStyle w:val="Hyperlinkki"/>
        </w:rPr>
        <w:t>Ensihoitoyksikön jäsenet</w:t>
      </w:r>
      <w:r>
        <w:fldChar w:fldCharType="end"/>
      </w:r>
      <w:r>
        <w:t xml:space="preserve"> - </w:t>
      </w:r>
      <w:proofErr w:type="spellStart"/>
      <w:r w:rsidR="002742D5">
        <w:t>organizer</w:t>
      </w:r>
      <w:bookmarkEnd w:id="21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D03CCD" w14:paraId="3F45A7F5" w14:textId="77777777" w:rsidTr="00A878B7">
        <w:tc>
          <w:tcPr>
            <w:tcW w:w="9236" w:type="dxa"/>
          </w:tcPr>
          <w:p w14:paraId="030DB0D6" w14:textId="1500E5A5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AB575FA" w14:textId="77777777" w:rsidR="002742D5" w:rsidRPr="002742D5" w:rsidRDefault="002742D5" w:rsidP="00D94444">
      <w:pPr>
        <w:pStyle w:val="Snt1"/>
        <w:rPr>
          <w:lang w:val="en-US"/>
        </w:rPr>
      </w:pPr>
    </w:p>
    <w:p w14:paraId="2FA2A171" w14:textId="77777777" w:rsidR="00D94444" w:rsidRPr="007E0AC1" w:rsidRDefault="00D94444" w:rsidP="00D94444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421D152" w14:textId="452D32BE" w:rsidR="00D94444" w:rsidRPr="0095153D" w:rsidRDefault="00D4579D" w:rsidP="00D94444">
      <w:pPr>
        <w:pStyle w:val="Snt1"/>
      </w:pPr>
      <w:r>
        <w:t>2</w:t>
      </w:r>
      <w:r w:rsidR="00D94444" w:rsidRPr="0082643A">
        <w:t>. PAKOLLINEN yksi [</w:t>
      </w:r>
      <w:proofErr w:type="gramStart"/>
      <w:r w:rsidR="00D94444" w:rsidRPr="0082643A">
        <w:t>1..</w:t>
      </w:r>
      <w:proofErr w:type="gramEnd"/>
      <w:r w:rsidR="00D94444" w:rsidRPr="0082643A">
        <w:t xml:space="preserve">1] </w:t>
      </w:r>
      <w:proofErr w:type="spellStart"/>
      <w:r w:rsidR="00D94444" w:rsidRPr="0082643A">
        <w:t>code</w:t>
      </w:r>
      <w:proofErr w:type="spellEnd"/>
      <w:r w:rsidR="00D94444" w:rsidRPr="0082643A">
        <w:t>/@code="</w:t>
      </w:r>
      <w:r w:rsidR="00D94444">
        <w:t>130</w:t>
      </w:r>
      <w:r w:rsidR="00D94444" w:rsidRPr="0082643A">
        <w:t xml:space="preserve">" </w:t>
      </w:r>
      <w:r w:rsidR="00D94444">
        <w:t xml:space="preserve">Ensihoitoyksikön jäsenet </w:t>
      </w:r>
      <w:r w:rsidR="00D94444" w:rsidRPr="0095153D">
        <w:t>(</w:t>
      </w:r>
      <w:proofErr w:type="spellStart"/>
      <w:r w:rsidR="00D94444">
        <w:t>codeSystem</w:t>
      </w:r>
      <w:proofErr w:type="spellEnd"/>
      <w:r w:rsidR="00D94444" w:rsidRPr="0095153D">
        <w:t xml:space="preserve">: </w:t>
      </w:r>
      <w:r w:rsidR="00D94444" w:rsidRPr="007E0AC1">
        <w:t>1.2.246.537.6.12.2002.348</w:t>
      </w:r>
      <w:r w:rsidR="00D94444" w:rsidRPr="0095153D">
        <w:t>)</w:t>
      </w:r>
    </w:p>
    <w:p w14:paraId="50682D2D" w14:textId="1686CA30" w:rsidR="00D94444" w:rsidRDefault="00D4579D" w:rsidP="00D94444">
      <w:pPr>
        <w:pStyle w:val="Snt1"/>
      </w:pPr>
      <w:r>
        <w:t>3</w:t>
      </w:r>
      <w:r w:rsidR="00D94444">
        <w:t xml:space="preserve">. PAKOLLINEN yksi </w:t>
      </w:r>
      <w:proofErr w:type="spellStart"/>
      <w:r w:rsidR="00D94444">
        <w:t>statusCode</w:t>
      </w:r>
      <w:proofErr w:type="spellEnd"/>
      <w:r w:rsidR="00D94444">
        <w:t>/@code=”completed”</w:t>
      </w:r>
    </w:p>
    <w:p w14:paraId="4799F0E3" w14:textId="4D18DD9D" w:rsidR="00D94444" w:rsidRPr="00125567" w:rsidRDefault="00D4579D" w:rsidP="00D94444">
      <w:pPr>
        <w:pStyle w:val="Snt1"/>
      </w:pPr>
      <w:r>
        <w:t>4</w:t>
      </w:r>
      <w:r w:rsidR="00D94444" w:rsidRPr="00125567">
        <w:t xml:space="preserve">. </w:t>
      </w:r>
      <w:r w:rsidR="00D94444">
        <w:t>PAKOLLINEN</w:t>
      </w:r>
      <w:r w:rsidR="00D94444" w:rsidRPr="00125567">
        <w:t xml:space="preserve"> </w:t>
      </w:r>
      <w:r w:rsidR="00D94444">
        <w:t>yksi tai useampi</w:t>
      </w:r>
      <w:r w:rsidR="00D94444" w:rsidRPr="00125567">
        <w:t xml:space="preserve"> [</w:t>
      </w:r>
      <w:proofErr w:type="gramStart"/>
      <w:r w:rsidR="00D94444">
        <w:t>1</w:t>
      </w:r>
      <w:r w:rsidR="00D94444" w:rsidRPr="00125567">
        <w:t>..</w:t>
      </w:r>
      <w:proofErr w:type="gramEnd"/>
      <w:r w:rsidR="00D94444">
        <w:t>*</w:t>
      </w:r>
      <w:r w:rsidR="00D94444" w:rsidRPr="00125567">
        <w:t xml:space="preserve">] </w:t>
      </w:r>
      <w:proofErr w:type="spellStart"/>
      <w:r w:rsidR="00D94444" w:rsidRPr="00125567">
        <w:t>component</w:t>
      </w:r>
      <w:proofErr w:type="spellEnd"/>
    </w:p>
    <w:p w14:paraId="77BB10A0" w14:textId="1716FD44" w:rsidR="00D94444" w:rsidRPr="00AE0334" w:rsidRDefault="00D94444" w:rsidP="00D94444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Rooli_ensihoitotehtävän_aikana" w:history="1">
        <w:r w:rsidR="00927DBF" w:rsidRPr="00927DBF">
          <w:rPr>
            <w:rStyle w:val="Hyperlinkki"/>
          </w:rPr>
          <w:t>Rooli ensihoitotehtävän aikana</w:t>
        </w:r>
      </w:hyperlink>
      <w:r w:rsidR="00C00E6C">
        <w:t xml:space="preserve"> </w:t>
      </w:r>
      <w:r>
        <w:t>(</w:t>
      </w:r>
      <w:r w:rsidR="00C00E6C">
        <w:t>13</w:t>
      </w:r>
      <w:r w:rsidR="00927DBF">
        <w:t>4</w:t>
      </w:r>
      <w:r>
        <w:t xml:space="preserve">) </w:t>
      </w:r>
      <w:proofErr w:type="spellStart"/>
      <w:r>
        <w:t>observation</w:t>
      </w:r>
      <w:proofErr w:type="spellEnd"/>
    </w:p>
    <w:bookmarkStart w:id="213" w:name="_Ensihoidon_pätevyys_–"/>
    <w:bookmarkStart w:id="214" w:name="_Rooli_ensihoitotehtävän_aikana"/>
    <w:bookmarkEnd w:id="213"/>
    <w:bookmarkEnd w:id="214"/>
    <w:p w14:paraId="09475FA2" w14:textId="42D38EFE" w:rsidR="00C00E6C" w:rsidRDefault="00927DBF" w:rsidP="00C00E6C">
      <w:pPr>
        <w:pStyle w:val="Otsikko5"/>
      </w:pPr>
      <w:r>
        <w:fldChar w:fldCharType="begin"/>
      </w:r>
      <w:r>
        <w:instrText xml:space="preserve"> HYPERLINK  \l "_Ensihoitoyksikön_jäsenet_-" </w:instrText>
      </w:r>
      <w:r>
        <w:fldChar w:fldCharType="separate"/>
      </w:r>
      <w:bookmarkStart w:id="215" w:name="_Toc16776264"/>
      <w:r w:rsidRPr="00927DBF">
        <w:rPr>
          <w:rStyle w:val="Hyperlinkki"/>
        </w:rPr>
        <w:t>Rooli ensihoitotehtävän aikana</w:t>
      </w:r>
      <w:r>
        <w:fldChar w:fldCharType="end"/>
      </w:r>
      <w:r w:rsidR="00C00E6C">
        <w:t xml:space="preserve"> – </w:t>
      </w:r>
      <w:proofErr w:type="spellStart"/>
      <w:r w:rsidR="00C00E6C">
        <w:t>observation</w:t>
      </w:r>
      <w:bookmarkEnd w:id="21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D03CCD" w14:paraId="40F48A2D" w14:textId="77777777" w:rsidTr="00A878B7">
        <w:tc>
          <w:tcPr>
            <w:tcW w:w="9236" w:type="dxa"/>
          </w:tcPr>
          <w:p w14:paraId="08730E34" w14:textId="7DB1A481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E492DE8" w14:textId="77777777" w:rsidR="002742D5" w:rsidRPr="002742D5" w:rsidRDefault="002742D5" w:rsidP="00C00E6C">
      <w:pPr>
        <w:pStyle w:val="Snt1"/>
        <w:rPr>
          <w:lang w:val="en-US"/>
        </w:rPr>
      </w:pPr>
    </w:p>
    <w:p w14:paraId="41A73220" w14:textId="77777777" w:rsidR="00C00E6C" w:rsidRPr="0003454B" w:rsidRDefault="00C00E6C" w:rsidP="00C00E6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63AD4B5" w14:textId="65451841" w:rsidR="00C00E6C" w:rsidRDefault="00C00E6C" w:rsidP="00C00E6C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13</w:t>
      </w:r>
      <w:r w:rsidR="00927DBF">
        <w:t>4</w:t>
      </w:r>
      <w:r w:rsidRPr="0082643A">
        <w:t xml:space="preserve">" </w:t>
      </w:r>
      <w:r w:rsidR="00927DBF">
        <w:t>Rooli ensihoitotehtävän aikana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916DFB" w14:textId="77777777" w:rsidR="00056950" w:rsidRDefault="00056950" w:rsidP="0005695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834E59E" w14:textId="77777777" w:rsidR="00056950" w:rsidRDefault="00056950" w:rsidP="0005695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7C114DE" w14:textId="1A059F4D" w:rsidR="00C00E6C" w:rsidRDefault="00C00E6C" w:rsidP="00C00E6C">
      <w:pPr>
        <w:pStyle w:val="Snt1"/>
      </w:pPr>
      <w:r w:rsidRPr="00AE0334">
        <w:t xml:space="preserve">4. </w:t>
      </w:r>
      <w:r w:rsidR="00927DBF">
        <w:t>VAPAAEHTOINEN nolla</w:t>
      </w:r>
      <w:r w:rsidRPr="00AE0334">
        <w:t xml:space="preserve"> </w:t>
      </w:r>
      <w:r w:rsidR="00927DBF">
        <w:t xml:space="preserve">tai useampi </w:t>
      </w:r>
      <w:r w:rsidRPr="00AE0334">
        <w:t>[</w:t>
      </w:r>
      <w:proofErr w:type="gramStart"/>
      <w:r w:rsidR="00927DBF">
        <w:t>0</w:t>
      </w:r>
      <w:r w:rsidRPr="00AE0334">
        <w:t>..</w:t>
      </w:r>
      <w:proofErr w:type="gramEnd"/>
      <w:r w:rsidR="00927DBF">
        <w:t>*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="00927DBF">
        <w:t xml:space="preserve">Rooli ensihoitotehtävän aikana (134), </w:t>
      </w:r>
      <w:r w:rsidR="00927DBF" w:rsidRPr="00AE0334">
        <w:t>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Rooli ensihoitotehtävän aikana (</w:t>
      </w:r>
      <w:proofErr w:type="spellStart"/>
      <w:r w:rsidR="00927DBF">
        <w:t>codeSystem</w:t>
      </w:r>
      <w:proofErr w:type="spellEnd"/>
      <w:r w:rsidR="00927DBF" w:rsidRPr="00AE0334">
        <w:t>: 1.2.246.537.6.30</w:t>
      </w:r>
      <w:r w:rsidR="00927DBF">
        <w:t>01</w:t>
      </w:r>
      <w:r w:rsidR="00927DBF" w:rsidRPr="00AE0334">
        <w:t>.2014)</w:t>
      </w:r>
      <w:r w:rsidRPr="00E7746D">
        <w:t xml:space="preserve"> </w:t>
      </w:r>
      <w:r w:rsidRPr="00AE0334">
        <w:t>CD-tietotyypillä</w:t>
      </w:r>
    </w:p>
    <w:p w14:paraId="6D8EF923" w14:textId="73ED8E3B" w:rsidR="00C00E6C" w:rsidRDefault="00C00E6C" w:rsidP="00C00E6C">
      <w:pPr>
        <w:pStyle w:val="Snt1"/>
      </w:pPr>
      <w:r>
        <w:t xml:space="preserve">5. PAKOLLINEN </w:t>
      </w:r>
      <w:r w:rsidRPr="00AE0334">
        <w:t>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>
        <w:t>performer</w:t>
      </w:r>
      <w:proofErr w:type="spellEnd"/>
    </w:p>
    <w:p w14:paraId="14ED6FFA" w14:textId="212F0B80" w:rsidR="00C00E6C" w:rsidRDefault="00C00E6C" w:rsidP="00C00E6C">
      <w:pPr>
        <w:pStyle w:val="Snt2"/>
      </w:pPr>
      <w:r>
        <w:t xml:space="preserve">a. PAKOLLINEN yksi </w:t>
      </w:r>
      <w:r w:rsidRPr="00AE0334">
        <w:t>[</w:t>
      </w:r>
      <w:proofErr w:type="gramStart"/>
      <w:r w:rsidRPr="00AE0334">
        <w:t>1..</w:t>
      </w:r>
      <w:proofErr w:type="gramEnd"/>
      <w:r w:rsidRPr="00AE0334">
        <w:t>1]</w:t>
      </w:r>
      <w:r>
        <w:t xml:space="preserve"> </w:t>
      </w:r>
      <w:proofErr w:type="spellStart"/>
      <w:r>
        <w:t>assignedEntity</w:t>
      </w:r>
      <w:proofErr w:type="spellEnd"/>
    </w:p>
    <w:p w14:paraId="54B5EBE5" w14:textId="39FE0494" w:rsidR="002F1384" w:rsidRDefault="002F1384" w:rsidP="00C00E6C">
      <w:pPr>
        <w:pStyle w:val="Snt3"/>
      </w:pPr>
      <w:r>
        <w:t>a. VAIHTOEHTOISESTI PAKOLLINEN yksi [</w:t>
      </w:r>
      <w:proofErr w:type="gramStart"/>
      <w:r>
        <w:t>1..</w:t>
      </w:r>
      <w:proofErr w:type="gramEnd"/>
      <w:r>
        <w:t xml:space="preserve">1] </w:t>
      </w:r>
      <w:r w:rsidRPr="002F1384">
        <w:t>] id/@root=”</w:t>
      </w:r>
      <w:r w:rsidR="00583965">
        <w:t>1.2.246.537.26</w:t>
      </w:r>
      <w:r w:rsidRPr="002F1384">
        <w:t xml:space="preserve">” </w:t>
      </w:r>
      <w:r w:rsidR="00583965">
        <w:t>Terveydenhuollon ammattihenkilötunnuksen</w:t>
      </w:r>
      <w:r w:rsidRPr="002F1384">
        <w:t xml:space="preserve"> juuri ja id/@extension </w:t>
      </w:r>
      <w:r w:rsidR="00583965">
        <w:t>Terveydenhuollon ammattihenkilö</w:t>
      </w:r>
      <w:r w:rsidRPr="002F1384">
        <w:t>tunnus (</w:t>
      </w:r>
      <w:r w:rsidR="00583965" w:rsidRPr="00583965">
        <w:t>01234567890</w:t>
      </w:r>
      <w:r w:rsidRPr="002F1384">
        <w:t xml:space="preserve"> muoto) – Yksilöivä tunniste (132)</w:t>
      </w:r>
    </w:p>
    <w:p w14:paraId="24D8FAD4" w14:textId="4103933A" w:rsidR="00C00E6C" w:rsidRDefault="002F1384" w:rsidP="00C00E6C">
      <w:pPr>
        <w:pStyle w:val="Snt3"/>
      </w:pPr>
      <w:r w:rsidRPr="00583965">
        <w:t>b</w:t>
      </w:r>
      <w:r w:rsidR="00C00E6C" w:rsidRPr="00583965">
        <w:t xml:space="preserve">. </w:t>
      </w:r>
      <w:r w:rsidRPr="006D52D8">
        <w:t xml:space="preserve">VAIHTOEHTOISESTI </w:t>
      </w:r>
      <w:r w:rsidR="00C00E6C" w:rsidRPr="00583965">
        <w:t>PAKOLLINEN yksi [</w:t>
      </w:r>
      <w:proofErr w:type="gramStart"/>
      <w:r w:rsidR="00C00E6C" w:rsidRPr="00583965">
        <w:t>1..</w:t>
      </w:r>
      <w:proofErr w:type="gramEnd"/>
      <w:r w:rsidR="00C00E6C" w:rsidRPr="00583965">
        <w:t>1] id/@root=”</w:t>
      </w:r>
      <w:r w:rsidR="008F4944" w:rsidRPr="008F4944">
        <w:t>1.2.246.10.24060796.24</w:t>
      </w:r>
      <w:r w:rsidR="00C00E6C" w:rsidRPr="00583965">
        <w:t xml:space="preserve">” </w:t>
      </w:r>
      <w:r w:rsidR="008F4944">
        <w:t>Valtion tieto- ja viestintätekniikkakeskus</w:t>
      </w:r>
      <w:r w:rsidR="008F4944" w:rsidRPr="00583965">
        <w:t xml:space="preserve"> </w:t>
      </w:r>
      <w:r w:rsidR="00BE4ECA" w:rsidRPr="00583965">
        <w:t xml:space="preserve">juuri </w:t>
      </w:r>
      <w:r w:rsidR="00C00E6C" w:rsidRPr="00583965">
        <w:t xml:space="preserve">ja id/@extension </w:t>
      </w:r>
      <w:proofErr w:type="spellStart"/>
      <w:r w:rsidR="00DB0144" w:rsidRPr="00583965">
        <w:t>Tuven</w:t>
      </w:r>
      <w:proofErr w:type="spellEnd"/>
      <w:r w:rsidR="00DB0144" w:rsidRPr="00583965">
        <w:t xml:space="preserve"> </w:t>
      </w:r>
      <w:r w:rsidR="00BE4ECA" w:rsidRPr="00583965">
        <w:t>P-tunnus (P12345 muoto)</w:t>
      </w:r>
      <w:r w:rsidR="00AD436F" w:rsidRPr="00583965">
        <w:t xml:space="preserve"> – Yksilöivä tunniste (132)</w:t>
      </w:r>
    </w:p>
    <w:p w14:paraId="27D6E928" w14:textId="136DDA75" w:rsidR="00AD436F" w:rsidRDefault="002F1384" w:rsidP="00C00E6C">
      <w:pPr>
        <w:pStyle w:val="Snt3"/>
      </w:pPr>
      <w:r>
        <w:t>c</w:t>
      </w:r>
      <w:r w:rsidR="00AD436F">
        <w:t xml:space="preserve">. </w:t>
      </w:r>
      <w:r w:rsidR="002728DD">
        <w:t xml:space="preserve">VAPAAEHTOINEN nolla tai </w:t>
      </w:r>
      <w:r w:rsidR="00927DBF" w:rsidRPr="00C00E6C">
        <w:t>yksi [</w:t>
      </w:r>
      <w:proofErr w:type="gramStart"/>
      <w:r w:rsidR="002728DD">
        <w:t>0</w:t>
      </w:r>
      <w:r w:rsidR="00927DBF" w:rsidRPr="00C00E6C">
        <w:t>..</w:t>
      </w:r>
      <w:proofErr w:type="gramEnd"/>
      <w:r w:rsidR="00927DBF" w:rsidRPr="00C00E6C">
        <w:t>1]</w:t>
      </w:r>
      <w:r w:rsidR="00927DBF">
        <w:t xml:space="preserve"> </w:t>
      </w:r>
      <w:proofErr w:type="spellStart"/>
      <w:r w:rsidR="00AD436F">
        <w:t>code</w:t>
      </w:r>
      <w:proofErr w:type="spellEnd"/>
      <w:r w:rsidR="00AD436F">
        <w:t xml:space="preserve"> </w:t>
      </w:r>
      <w:r w:rsidR="00927DBF">
        <w:t>Ensihoidon pätevyys (133)</w:t>
      </w:r>
      <w:r w:rsidR="00927DBF" w:rsidRPr="00AE0334">
        <w:t>, 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Ensihoidon pätevyys (</w:t>
      </w:r>
      <w:proofErr w:type="spellStart"/>
      <w:r w:rsidR="00927DBF">
        <w:t>codeSystem</w:t>
      </w:r>
      <w:proofErr w:type="spellEnd"/>
      <w:r w:rsidR="00927DBF" w:rsidRPr="00AE0334">
        <w:t>: 1.2.246.537.6.30</w:t>
      </w:r>
      <w:r w:rsidR="00927DBF">
        <w:t>00</w:t>
      </w:r>
      <w:r w:rsidR="00927DBF" w:rsidRPr="00AE0334">
        <w:t>.2014)</w:t>
      </w:r>
      <w:r w:rsidR="00927DBF" w:rsidRPr="00E7746D">
        <w:t xml:space="preserve"> </w:t>
      </w:r>
      <w:r w:rsidR="00AD436F" w:rsidRPr="00AE0334">
        <w:t>C</w:t>
      </w:r>
      <w:r w:rsidR="00AD436F">
        <w:t>E</w:t>
      </w:r>
      <w:r w:rsidR="00AD436F" w:rsidRPr="00AE0334">
        <w:t>-tietotyypillä</w:t>
      </w:r>
    </w:p>
    <w:p w14:paraId="716F2DF8" w14:textId="02A5F45F" w:rsidR="00AD436F" w:rsidRDefault="002F1384" w:rsidP="00C00E6C">
      <w:pPr>
        <w:pStyle w:val="Snt3"/>
      </w:pPr>
      <w:r>
        <w:t>d</w:t>
      </w:r>
      <w:r w:rsidR="00AD436F">
        <w:t>. PAKOLLINEN yksi [</w:t>
      </w:r>
      <w:proofErr w:type="gramStart"/>
      <w:r w:rsidR="00AD436F">
        <w:t>1..</w:t>
      </w:r>
      <w:proofErr w:type="gramEnd"/>
      <w:r w:rsidR="00AD436F">
        <w:t xml:space="preserve">1] </w:t>
      </w:r>
      <w:proofErr w:type="spellStart"/>
      <w:r w:rsidR="00AD436F">
        <w:t>assignedPerson</w:t>
      </w:r>
      <w:proofErr w:type="spellEnd"/>
    </w:p>
    <w:p w14:paraId="221CF9E2" w14:textId="53441EDD" w:rsidR="00AD436F" w:rsidRPr="00C00E6C" w:rsidRDefault="00AD436F" w:rsidP="00AD436F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Nimi (131), arvo annetaan </w:t>
      </w:r>
      <w:proofErr w:type="spellStart"/>
      <w:r>
        <w:t>PN-tietotyypilllä</w:t>
      </w:r>
      <w:proofErr w:type="spellEnd"/>
      <w:r>
        <w:t>. K</w:t>
      </w:r>
      <w:r w:rsidRPr="00AD436F">
        <w:t xml:space="preserve">s. HL7 Finland tietotyyppiopas nimen esittäminen [6, luku </w:t>
      </w:r>
      <w:r>
        <w:t>2.3</w:t>
      </w:r>
      <w:r w:rsidRPr="00AD436F">
        <w:t>]</w:t>
      </w:r>
    </w:p>
    <w:bookmarkStart w:id="216" w:name="_Ensihoitoyksikön_tehtävätiedot"/>
    <w:bookmarkStart w:id="217" w:name="_Ensihoitoyksikön_tehtävätiedot,_aja"/>
    <w:bookmarkEnd w:id="216"/>
    <w:bookmarkEnd w:id="217"/>
    <w:p w14:paraId="0692B426" w14:textId="0995F16C" w:rsidR="0023337E" w:rsidRDefault="006B018C" w:rsidP="0025651B">
      <w:pPr>
        <w:pStyle w:val="Otsikko4"/>
      </w:pPr>
      <w:r>
        <w:fldChar w:fldCharType="begin"/>
      </w:r>
      <w:r>
        <w:instrText xml:space="preserve"> HYPERLINK  \l "_Ensihoitopalvelun_yksikkö_-" </w:instrText>
      </w:r>
      <w:r>
        <w:fldChar w:fldCharType="separate"/>
      </w:r>
      <w:bookmarkStart w:id="218" w:name="_Toc16776265"/>
      <w:r w:rsidR="0023337E" w:rsidRPr="006B018C">
        <w:rPr>
          <w:rStyle w:val="Hyperlinkki"/>
        </w:rPr>
        <w:t>Ensihoitoyksikön tehtävätiedot</w:t>
      </w:r>
      <w:r w:rsidR="0025651B" w:rsidRPr="006B018C">
        <w:rPr>
          <w:rStyle w:val="Hyperlinkki"/>
        </w:rPr>
        <w:t>, ajat ja viiveet</w:t>
      </w:r>
      <w:r>
        <w:fldChar w:fldCharType="end"/>
      </w:r>
      <w:r w:rsidR="0025651B">
        <w:t xml:space="preserve"> - </w:t>
      </w:r>
      <w:proofErr w:type="spellStart"/>
      <w:r w:rsidR="0025651B">
        <w:t>organizer</w:t>
      </w:r>
      <w:bookmarkEnd w:id="21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60764DFA" w14:textId="77777777" w:rsidTr="00A878B7">
        <w:tc>
          <w:tcPr>
            <w:tcW w:w="9236" w:type="dxa"/>
          </w:tcPr>
          <w:p w14:paraId="2D563D31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351152B9" w14:textId="77777777" w:rsidR="00C51DBD" w:rsidRPr="00C51DBD" w:rsidRDefault="00C51DBD" w:rsidP="00312BC3">
      <w:pPr>
        <w:pStyle w:val="Snt1"/>
        <w:rPr>
          <w:lang w:val="en-US"/>
        </w:rPr>
      </w:pPr>
    </w:p>
    <w:p w14:paraId="7CCADE17" w14:textId="77777777" w:rsidR="00312BC3" w:rsidRPr="007E0AC1" w:rsidRDefault="00312BC3" w:rsidP="00312BC3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44C5B13B" w14:textId="146F6DD3" w:rsidR="00312BC3" w:rsidRPr="0095153D" w:rsidRDefault="009C3D1E" w:rsidP="00312BC3">
      <w:pPr>
        <w:pStyle w:val="Snt1"/>
      </w:pPr>
      <w:r>
        <w:t>2</w:t>
      </w:r>
      <w:r w:rsidR="00312BC3" w:rsidRPr="0082643A">
        <w:t>. PAKOLLINEN yksi [</w:t>
      </w:r>
      <w:proofErr w:type="gramStart"/>
      <w:r w:rsidR="00312BC3" w:rsidRPr="0082643A">
        <w:t>1..</w:t>
      </w:r>
      <w:proofErr w:type="gramEnd"/>
      <w:r w:rsidR="00312BC3" w:rsidRPr="0082643A">
        <w:t xml:space="preserve">1] </w:t>
      </w:r>
      <w:proofErr w:type="spellStart"/>
      <w:r w:rsidR="00312BC3" w:rsidRPr="0082643A">
        <w:t>code</w:t>
      </w:r>
      <w:proofErr w:type="spellEnd"/>
      <w:r w:rsidR="00312BC3" w:rsidRPr="0082643A">
        <w:t>/@code="</w:t>
      </w:r>
      <w:r w:rsidR="00312BC3">
        <w:t>140</w:t>
      </w:r>
      <w:r w:rsidR="00312BC3" w:rsidRPr="0082643A">
        <w:t xml:space="preserve">" </w:t>
      </w:r>
      <w:r w:rsidR="00312BC3">
        <w:t xml:space="preserve">Ensihoitoyksikön tehtävätiedot, ajat ja viiveet </w:t>
      </w:r>
      <w:r w:rsidR="00312BC3" w:rsidRPr="0095153D">
        <w:t>(</w:t>
      </w:r>
      <w:proofErr w:type="spellStart"/>
      <w:r w:rsidR="00312BC3">
        <w:t>codeSystem</w:t>
      </w:r>
      <w:proofErr w:type="spellEnd"/>
      <w:r w:rsidR="00312BC3" w:rsidRPr="0095153D">
        <w:t xml:space="preserve">: </w:t>
      </w:r>
      <w:r w:rsidR="00312BC3" w:rsidRPr="007E0AC1">
        <w:t>1.2.246.537.6.12.2002.348</w:t>
      </w:r>
      <w:r w:rsidR="00312BC3" w:rsidRPr="0095153D">
        <w:t>)</w:t>
      </w:r>
    </w:p>
    <w:p w14:paraId="6F2CF68D" w14:textId="11D4ED14" w:rsidR="00312BC3" w:rsidRDefault="009C3D1E" w:rsidP="00312BC3">
      <w:pPr>
        <w:pStyle w:val="Snt1"/>
      </w:pPr>
      <w:r>
        <w:t>3</w:t>
      </w:r>
      <w:r w:rsidR="00312BC3">
        <w:t xml:space="preserve">. PAKOLLINEN yksi </w:t>
      </w:r>
      <w:proofErr w:type="spellStart"/>
      <w:r w:rsidR="00312BC3">
        <w:t>statusCode</w:t>
      </w:r>
      <w:proofErr w:type="spellEnd"/>
      <w:r w:rsidR="00312BC3">
        <w:t>/@code=”completed”</w:t>
      </w:r>
    </w:p>
    <w:p w14:paraId="2AFB826C" w14:textId="3097DF4D" w:rsidR="00312BC3" w:rsidRPr="00125567" w:rsidRDefault="009C3D1E" w:rsidP="00312BC3">
      <w:pPr>
        <w:pStyle w:val="Snt1"/>
      </w:pPr>
      <w:r>
        <w:t>4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>yksi</w:t>
      </w:r>
      <w:r w:rsidR="00312BC3" w:rsidRPr="00125567">
        <w:t xml:space="preserve"> </w:t>
      </w:r>
      <w:r w:rsidR="00F6149D">
        <w:t xml:space="preserve">tai useampi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F6149D">
        <w:t>*</w:t>
      </w:r>
      <w:r w:rsidR="00312BC3" w:rsidRPr="00125567">
        <w:t xml:space="preserve">] </w:t>
      </w:r>
      <w:proofErr w:type="spellStart"/>
      <w:r w:rsidR="00312BC3" w:rsidRPr="00125567">
        <w:t>component</w:t>
      </w:r>
      <w:proofErr w:type="spellEnd"/>
    </w:p>
    <w:p w14:paraId="0DC7452D" w14:textId="5F765184" w:rsidR="00312BC3" w:rsidRPr="00312BC3" w:rsidRDefault="00312BC3" w:rsidP="00312BC3">
      <w:pPr>
        <w:ind w:left="567"/>
      </w:pPr>
      <w:r w:rsidRPr="00AE0334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koodi_Tehtävälaji_–" w:history="1">
        <w:r w:rsidR="00583965" w:rsidRPr="00400C56">
          <w:rPr>
            <w:rStyle w:val="Hyperlinkki"/>
          </w:rPr>
          <w:t>Tehtävä</w:t>
        </w:r>
        <w:r w:rsidR="00583965">
          <w:rPr>
            <w:rStyle w:val="Hyperlinkki"/>
          </w:rPr>
          <w:t>laji</w:t>
        </w:r>
      </w:hyperlink>
      <w:r w:rsidR="00583965">
        <w:t xml:space="preserve"> </w:t>
      </w:r>
      <w:r>
        <w:t xml:space="preserve">(141) </w:t>
      </w:r>
      <w:proofErr w:type="spellStart"/>
      <w:r>
        <w:t>observation</w:t>
      </w:r>
      <w:proofErr w:type="spellEnd"/>
    </w:p>
    <w:p w14:paraId="30B57DF4" w14:textId="4D5E47F1" w:rsidR="00312BC3" w:rsidRPr="00125567" w:rsidRDefault="009C3D1E" w:rsidP="00312BC3">
      <w:pPr>
        <w:pStyle w:val="Snt1"/>
      </w:pPr>
      <w:r>
        <w:t>5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021940">
        <w:t xml:space="preserve">tai useampi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021940">
        <w:t>*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3DADD2BB" w14:textId="01373471" w:rsidR="00312BC3" w:rsidRDefault="00312BC3" w:rsidP="00312BC3">
      <w:pPr>
        <w:ind w:left="567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kiireellisyys_-_observation" w:history="1">
        <w:r w:rsidRPr="00400C56">
          <w:rPr>
            <w:rStyle w:val="Hyperlinkki"/>
          </w:rPr>
          <w:t>Tehtäväkiireellisyys</w:t>
        </w:r>
      </w:hyperlink>
      <w:r>
        <w:t xml:space="preserve"> (143) </w:t>
      </w:r>
      <w:proofErr w:type="spellStart"/>
      <w:r>
        <w:t>observation</w:t>
      </w:r>
      <w:proofErr w:type="spellEnd"/>
    </w:p>
    <w:p w14:paraId="619F4B1C" w14:textId="34FAC085" w:rsidR="00312BC3" w:rsidRPr="00125567" w:rsidRDefault="009C3D1E" w:rsidP="00312BC3">
      <w:pPr>
        <w:pStyle w:val="Snt1"/>
      </w:pPr>
      <w:r>
        <w:t>6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312BC3">
        <w:t>1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3711508E" w14:textId="40B58D7D" w:rsidR="00312BC3" w:rsidRDefault="00312BC3" w:rsidP="00312BC3">
      <w:pPr>
        <w:ind w:left="567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hälytetty_-" w:history="1">
        <w:r w:rsidRPr="00400C56">
          <w:rPr>
            <w:rStyle w:val="Hyperlinkki"/>
          </w:rPr>
          <w:t>Yksikkö hälytetty</w:t>
        </w:r>
      </w:hyperlink>
      <w:r>
        <w:t xml:space="preserve"> (145) act</w:t>
      </w:r>
    </w:p>
    <w:p w14:paraId="521FA939" w14:textId="12B86B3C" w:rsidR="00312BC3" w:rsidRPr="00125567" w:rsidRDefault="009C3D1E" w:rsidP="00312BC3">
      <w:pPr>
        <w:pStyle w:val="Snt1"/>
      </w:pPr>
      <w:r>
        <w:t>7</w:t>
      </w:r>
      <w:r w:rsidR="00312BC3">
        <w:t xml:space="preserve">. </w:t>
      </w:r>
      <w:r w:rsidR="00D949CA">
        <w:t>VAPAAEHTOINEN nolla tai yksi</w:t>
      </w:r>
      <w:r w:rsidR="00312BC3">
        <w:t xml:space="preserve"> </w:t>
      </w:r>
      <w:r w:rsidR="00312BC3" w:rsidRPr="00125567">
        <w:t>[</w:t>
      </w:r>
      <w:proofErr w:type="gramStart"/>
      <w:r w:rsidR="00D949CA">
        <w:t>0</w:t>
      </w:r>
      <w:r w:rsidR="00312BC3" w:rsidRPr="00125567">
        <w:t>..</w:t>
      </w:r>
      <w:proofErr w:type="gramEnd"/>
      <w:r w:rsidR="00312BC3">
        <w:t>1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0BA8FDC8" w14:textId="2A334882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_vastaanotettu_-)" w:history="1">
        <w:r w:rsidRPr="00400C56">
          <w:rPr>
            <w:rStyle w:val="Hyperlinkki"/>
          </w:rPr>
          <w:t>Tehtävä vastaanotettu</w:t>
        </w:r>
      </w:hyperlink>
      <w:r>
        <w:t xml:space="preserve"> (146) act</w:t>
      </w:r>
      <w:bookmarkStart w:id="219" w:name="_Potilaan_yleistiedot"/>
      <w:bookmarkEnd w:id="219"/>
    </w:p>
    <w:p w14:paraId="26B55E09" w14:textId="47F6AA1F" w:rsidR="00312BC3" w:rsidRPr="00125567" w:rsidRDefault="009C3D1E" w:rsidP="00312BC3">
      <w:pPr>
        <w:pStyle w:val="Snt1"/>
      </w:pPr>
      <w:r>
        <w:t>8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312BC3" w:rsidRPr="00125567">
        <w:t>component</w:t>
      </w:r>
      <w:proofErr w:type="spellEnd"/>
    </w:p>
    <w:p w14:paraId="16E55032" w14:textId="26D8C258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matkalla_-" w:history="1">
        <w:r w:rsidRPr="00400C56">
          <w:rPr>
            <w:rStyle w:val="Hyperlinkki"/>
          </w:rPr>
          <w:t>Yksikkö matkalla</w:t>
        </w:r>
      </w:hyperlink>
      <w:r>
        <w:t xml:space="preserve"> (147) act</w:t>
      </w:r>
    </w:p>
    <w:p w14:paraId="7642483B" w14:textId="5CE9527C" w:rsidR="00312BC3" w:rsidRPr="00125567" w:rsidRDefault="009C3D1E" w:rsidP="00312BC3">
      <w:pPr>
        <w:pStyle w:val="Snt1"/>
      </w:pPr>
      <w:r>
        <w:t>9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312BC3" w:rsidRPr="00125567">
        <w:t>component</w:t>
      </w:r>
      <w:proofErr w:type="spellEnd"/>
    </w:p>
    <w:p w14:paraId="67D9F6DE" w14:textId="3A42682B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kohteessa_-" w:history="1">
        <w:r w:rsidRPr="00400C56">
          <w:rPr>
            <w:rStyle w:val="Hyperlinkki"/>
          </w:rPr>
          <w:t>Yksikkö kohteessa</w:t>
        </w:r>
      </w:hyperlink>
      <w:r>
        <w:t xml:space="preserve"> (148) act</w:t>
      </w:r>
    </w:p>
    <w:p w14:paraId="552DF563" w14:textId="7E0E361C" w:rsidR="00312BC3" w:rsidRPr="00125567" w:rsidRDefault="00312BC3" w:rsidP="00312BC3">
      <w:pPr>
        <w:pStyle w:val="Snt1"/>
      </w:pPr>
      <w:r>
        <w:t>1</w:t>
      </w:r>
      <w:r w:rsidR="009C3D1E">
        <w:t>0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5F2BBDD7" w14:textId="7EE1945D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otilaan_luona" w:history="1">
        <w:r w:rsidRPr="00400C56">
          <w:rPr>
            <w:rStyle w:val="Hyperlinkki"/>
          </w:rPr>
          <w:t>Yksikkö potilaan luona</w:t>
        </w:r>
      </w:hyperlink>
      <w:r>
        <w:t xml:space="preserve"> (149) act</w:t>
      </w:r>
    </w:p>
    <w:p w14:paraId="43412CDE" w14:textId="023ED2ED" w:rsidR="00312BC3" w:rsidRPr="00125567" w:rsidRDefault="00312BC3" w:rsidP="00312BC3">
      <w:pPr>
        <w:pStyle w:val="Snt1"/>
      </w:pPr>
      <w:r>
        <w:t>1</w:t>
      </w:r>
      <w:r w:rsidR="009C3D1E">
        <w:t>1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36630835" w14:textId="1E8599E7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Hoitovastuu_siirretty_toiselle" w:history="1">
        <w:r w:rsidRPr="00F6149D">
          <w:rPr>
            <w:rStyle w:val="Hyperlinkki"/>
          </w:rPr>
          <w:t>Hoitovastuu siirretty toiselle ensihoitoyksikölle</w:t>
        </w:r>
      </w:hyperlink>
      <w:r>
        <w:t xml:space="preserve"> (150) act</w:t>
      </w:r>
    </w:p>
    <w:p w14:paraId="1F56E6BD" w14:textId="3F2E803A" w:rsidR="00312BC3" w:rsidRPr="00125567" w:rsidRDefault="00312BC3" w:rsidP="00312BC3">
      <w:pPr>
        <w:pStyle w:val="Snt1"/>
      </w:pPr>
      <w:r>
        <w:t>1</w:t>
      </w:r>
      <w:r w:rsidR="009C3D1E">
        <w:t>2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63DE9F13" w14:textId="2C40B3F9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oistuu_kohteesta" w:history="1">
        <w:r w:rsidRPr="00F6149D">
          <w:rPr>
            <w:rStyle w:val="Hyperlinkki"/>
          </w:rPr>
          <w:t>Yksikkö poistuu kohteesta tai kuljettaa</w:t>
        </w:r>
      </w:hyperlink>
      <w:r w:rsidRPr="00312BC3">
        <w:t xml:space="preserve"> </w:t>
      </w:r>
      <w:r>
        <w:t>(151) act</w:t>
      </w:r>
    </w:p>
    <w:p w14:paraId="2C3A1765" w14:textId="75F9F867" w:rsidR="00312BC3" w:rsidRPr="00125567" w:rsidRDefault="00312BC3" w:rsidP="00312BC3">
      <w:pPr>
        <w:pStyle w:val="Snt1"/>
      </w:pPr>
      <w:r>
        <w:t>1</w:t>
      </w:r>
      <w:r w:rsidR="009C3D1E">
        <w:t>3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4BA035F6" w14:textId="116E286A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erillä_-" w:history="1">
        <w:r w:rsidRPr="00F6149D">
          <w:rPr>
            <w:rStyle w:val="Hyperlinkki"/>
          </w:rPr>
          <w:t>Yksikkö perillä</w:t>
        </w:r>
      </w:hyperlink>
      <w:r>
        <w:t xml:space="preserve"> (152) act</w:t>
      </w:r>
    </w:p>
    <w:p w14:paraId="29454206" w14:textId="11BB7544" w:rsidR="00312BC3" w:rsidRPr="00125567" w:rsidRDefault="00D949CA" w:rsidP="00312BC3">
      <w:pPr>
        <w:pStyle w:val="Snt1"/>
      </w:pPr>
      <w:r>
        <w:t>1</w:t>
      </w:r>
      <w:r w:rsidR="009C3D1E">
        <w:t>4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="00312BC3" w:rsidRPr="00125567">
        <w:t>component</w:t>
      </w:r>
      <w:proofErr w:type="spellEnd"/>
    </w:p>
    <w:p w14:paraId="6102B1A0" w14:textId="2F9DE076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erillä_-" w:history="1">
        <w:r w:rsidRPr="00F6149D">
          <w:rPr>
            <w:rStyle w:val="Hyperlinkki"/>
          </w:rPr>
          <w:t>Potilas luovutettu</w:t>
        </w:r>
      </w:hyperlink>
      <w:r>
        <w:t xml:space="preserve"> (153) act</w:t>
      </w:r>
    </w:p>
    <w:p w14:paraId="6C328196" w14:textId="5F8E7044" w:rsidR="00312BC3" w:rsidRPr="00125567" w:rsidRDefault="00D949CA" w:rsidP="00312BC3">
      <w:pPr>
        <w:pStyle w:val="Snt1"/>
      </w:pPr>
      <w:r>
        <w:t>1</w:t>
      </w:r>
      <w:r w:rsidR="009C3D1E">
        <w:t>5</w:t>
      </w:r>
      <w:r>
        <w:t xml:space="preserve">. EHDOLLISESTI PAKOLLINEN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="00312BC3" w:rsidRPr="00125567">
        <w:t>component</w:t>
      </w:r>
      <w:proofErr w:type="spellEnd"/>
      <w:r>
        <w:t xml:space="preserve"> </w:t>
      </w:r>
      <w:r w:rsidR="00056950">
        <w:br/>
      </w:r>
      <w:r>
        <w:t xml:space="preserve">{JOS Tehtävä vastaanotettu (146) TAI Yksikkö matkalla (147) TAI Yksikkö kohteessa (148) TAI Yksikkö potilaan luona (149) TAI </w:t>
      </w:r>
      <w:r w:rsidRPr="00312BC3">
        <w:t xml:space="preserve">Yksikkö poistuu kohteesta tai kuljettaa </w:t>
      </w:r>
      <w:r>
        <w:t>(151</w:t>
      </w:r>
      <w:r w:rsidR="00056950">
        <w:t>)</w:t>
      </w:r>
      <w:r>
        <w:t xml:space="preserve"> </w:t>
      </w:r>
      <w:r w:rsidR="00056950">
        <w:t>= tyhjä}</w:t>
      </w:r>
    </w:p>
    <w:p w14:paraId="68A2415D" w14:textId="3665EC67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Ajan_puuttumisen_perustelu" w:history="1">
        <w:r w:rsidRPr="00F6149D">
          <w:rPr>
            <w:rStyle w:val="Hyperlinkki"/>
          </w:rPr>
          <w:t>Ajan puuttumisen perustelu</w:t>
        </w:r>
      </w:hyperlink>
      <w:r>
        <w:t xml:space="preserve"> (154) </w:t>
      </w:r>
      <w:proofErr w:type="spellStart"/>
      <w:r>
        <w:t>observation</w:t>
      </w:r>
      <w:proofErr w:type="spellEnd"/>
    </w:p>
    <w:p w14:paraId="1EDDD464" w14:textId="7675D43D" w:rsidR="00D949CA" w:rsidRPr="00125567" w:rsidRDefault="00D949CA" w:rsidP="00D949CA">
      <w:pPr>
        <w:pStyle w:val="Snt1"/>
      </w:pPr>
      <w:r>
        <w:t>1</w:t>
      </w:r>
      <w:r w:rsidR="009C3D1E">
        <w:t>6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37193E61" w14:textId="36184882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" w:history="1">
        <w:r w:rsidRPr="00F6149D">
          <w:rPr>
            <w:rStyle w:val="Hyperlinkki"/>
          </w:rPr>
          <w:t>Syy poikkeuksellisen pitkälle kohteen tavoittamisajalle</w:t>
        </w:r>
      </w:hyperlink>
      <w:r w:rsidRPr="00D949CA">
        <w:t xml:space="preserve"> </w:t>
      </w:r>
      <w:r>
        <w:t xml:space="preserve">(155) </w:t>
      </w:r>
      <w:proofErr w:type="spellStart"/>
      <w:r>
        <w:t>observation</w:t>
      </w:r>
      <w:proofErr w:type="spellEnd"/>
    </w:p>
    <w:p w14:paraId="40565B51" w14:textId="215C2BD0" w:rsidR="00D949CA" w:rsidRPr="00125567" w:rsidRDefault="00D949CA" w:rsidP="00D949CA">
      <w:pPr>
        <w:pStyle w:val="Snt1"/>
      </w:pPr>
      <w:r>
        <w:t>1</w:t>
      </w:r>
      <w:r w:rsidR="009C3D1E">
        <w:t>7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2B274321" w14:textId="5CCEF40C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1" w:history="1">
        <w:r w:rsidRPr="00F6149D">
          <w:rPr>
            <w:rStyle w:val="Hyperlinkki"/>
          </w:rPr>
          <w:t xml:space="preserve">Syy poikkeuksellisen pitkälle </w:t>
        </w:r>
        <w:proofErr w:type="spellStart"/>
        <w:r w:rsidRPr="00F6149D">
          <w:rPr>
            <w:rStyle w:val="Hyperlinkki"/>
          </w:rPr>
          <w:t>kohteessaoloajalle</w:t>
        </w:r>
        <w:proofErr w:type="spellEnd"/>
      </w:hyperlink>
      <w:r w:rsidRPr="00D949CA">
        <w:t xml:space="preserve"> </w:t>
      </w:r>
      <w:r>
        <w:t xml:space="preserve">(156) </w:t>
      </w:r>
      <w:proofErr w:type="spellStart"/>
      <w:r>
        <w:t>observation</w:t>
      </w:r>
      <w:proofErr w:type="spellEnd"/>
    </w:p>
    <w:p w14:paraId="1AAE9909" w14:textId="68098395" w:rsidR="00D949CA" w:rsidRPr="00125567" w:rsidRDefault="00D949CA" w:rsidP="00D949CA">
      <w:pPr>
        <w:pStyle w:val="Snt1"/>
      </w:pPr>
      <w:r>
        <w:t>1</w:t>
      </w:r>
      <w:r w:rsidR="009C3D1E">
        <w:t>8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4E6F6251" w14:textId="1C44B948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2" w:history="1">
        <w:r w:rsidRPr="00F6149D">
          <w:rPr>
            <w:rStyle w:val="Hyperlinkki"/>
          </w:rPr>
          <w:t>Syy poikkeuksellisen pitkälle potilaan kuljetusajalle</w:t>
        </w:r>
      </w:hyperlink>
      <w:r w:rsidRPr="00D949CA">
        <w:t xml:space="preserve"> </w:t>
      </w:r>
      <w:r>
        <w:t xml:space="preserve">(157) </w:t>
      </w:r>
      <w:proofErr w:type="spellStart"/>
      <w:r>
        <w:t>observation</w:t>
      </w:r>
      <w:proofErr w:type="spellEnd"/>
    </w:p>
    <w:p w14:paraId="1E5ED4C7" w14:textId="5009CDBC" w:rsidR="00D949CA" w:rsidRPr="00125567" w:rsidRDefault="009C3D1E" w:rsidP="00D949CA">
      <w:pPr>
        <w:pStyle w:val="Snt1"/>
      </w:pPr>
      <w:r>
        <w:t>19</w:t>
      </w:r>
      <w:r w:rsidR="00D949CA">
        <w:t xml:space="preserve">. 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D949CA" w:rsidRPr="00125567">
        <w:t>component</w:t>
      </w:r>
      <w:proofErr w:type="spellEnd"/>
    </w:p>
    <w:p w14:paraId="221BAC52" w14:textId="4F44D7AF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3" w:history="1">
        <w:r w:rsidRPr="00F6149D">
          <w:rPr>
            <w:rStyle w:val="Hyperlinkki"/>
          </w:rPr>
          <w:t>Syy poikkeuksellisen pitkälle ajalle potilaan luovuttamisessa tai ensihoitoyksikön valmiuteen palaamisessa</w:t>
        </w:r>
      </w:hyperlink>
      <w:r w:rsidRPr="00D949CA">
        <w:t xml:space="preserve"> </w:t>
      </w:r>
      <w:r>
        <w:t xml:space="preserve">(158) </w:t>
      </w:r>
      <w:proofErr w:type="spellStart"/>
      <w:r>
        <w:t>observation</w:t>
      </w:r>
      <w:proofErr w:type="spellEnd"/>
    </w:p>
    <w:bookmarkStart w:id="220" w:name="_Tehtäväkoodi_-_observation"/>
    <w:bookmarkStart w:id="221" w:name="_Tehtäväkoodi_Tehtävälaji_–"/>
    <w:bookmarkEnd w:id="220"/>
    <w:bookmarkEnd w:id="221"/>
    <w:p w14:paraId="4B3D412E" w14:textId="12126326" w:rsidR="00D949CA" w:rsidRDefault="00583965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222" w:name="_Toc16776266"/>
      <w:r w:rsidRPr="00820174">
        <w:rPr>
          <w:rStyle w:val="Hyperlinkki"/>
        </w:rPr>
        <w:t>Tehtävä</w:t>
      </w:r>
      <w:r>
        <w:rPr>
          <w:rStyle w:val="Hyperlinkki"/>
        </w:rPr>
        <w:t>laji</w:t>
      </w:r>
      <w:r>
        <w:fldChar w:fldCharType="end"/>
      </w:r>
      <w:r>
        <w:t xml:space="preserve"> </w:t>
      </w:r>
      <w:r w:rsidR="00F6149D">
        <w:t>–</w:t>
      </w:r>
      <w:r w:rsidR="00D949CA">
        <w:t xml:space="preserve"> </w:t>
      </w:r>
      <w:proofErr w:type="spellStart"/>
      <w:r w:rsidR="00D949CA">
        <w:t>observation</w:t>
      </w:r>
      <w:bookmarkEnd w:id="22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1806AA93" w14:textId="77777777" w:rsidTr="00A878B7">
        <w:tc>
          <w:tcPr>
            <w:tcW w:w="9236" w:type="dxa"/>
          </w:tcPr>
          <w:p w14:paraId="59727BDD" w14:textId="52CA8259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AC46524" w14:textId="77777777" w:rsidR="00C51DBD" w:rsidRPr="00C51DBD" w:rsidRDefault="00C51DBD" w:rsidP="00F6149D">
      <w:pPr>
        <w:pStyle w:val="Snt1"/>
        <w:rPr>
          <w:lang w:val="en-US"/>
        </w:rPr>
      </w:pPr>
    </w:p>
    <w:p w14:paraId="25844D8B" w14:textId="77777777" w:rsidR="00F6149D" w:rsidRPr="0003454B" w:rsidRDefault="00F6149D" w:rsidP="00F6149D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9F9666" w14:textId="60C59B61" w:rsidR="00F6149D" w:rsidRDefault="00F6149D" w:rsidP="00F6149D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="00021940">
        <w:t>4</w:t>
      </w:r>
      <w:r>
        <w:t>1</w:t>
      </w:r>
      <w:r w:rsidRPr="0082643A">
        <w:t xml:space="preserve">" </w:t>
      </w:r>
      <w:r w:rsidR="00583965">
        <w:t xml:space="preserve">Tehtävälaji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E8B49E3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09E5B71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BABF661" w14:textId="17E6BD05" w:rsidR="00021940" w:rsidRDefault="00021940" w:rsidP="00F6149D">
      <w:pPr>
        <w:pStyle w:val="Snt1"/>
      </w:pPr>
      <w:r>
        <w:lastRenderedPageBreak/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</w:t>
      </w:r>
      <w:r w:rsidR="00583965">
        <w:t xml:space="preserve">Tehtävälajin </w:t>
      </w:r>
      <w:r>
        <w:t xml:space="preserve">antoaika (142), arvo annetaan </w:t>
      </w:r>
      <w:r w:rsidR="00D4733D">
        <w:t>sekunnin</w:t>
      </w:r>
      <w:r>
        <w:t xml:space="preserve"> tarkkuudella TS-</w:t>
      </w:r>
      <w:proofErr w:type="spellStart"/>
      <w:r>
        <w:t>tietotyypiillä</w:t>
      </w:r>
      <w:proofErr w:type="spellEnd"/>
    </w:p>
    <w:p w14:paraId="75B9F21B" w14:textId="66B90F91" w:rsidR="00F6149D" w:rsidRDefault="00021940" w:rsidP="00F6149D">
      <w:pPr>
        <w:pStyle w:val="Snt1"/>
      </w:pPr>
      <w:r>
        <w:t>5</w:t>
      </w:r>
      <w:r w:rsidR="00F6149D"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Tehtäväkoodi</w:t>
      </w:r>
      <w:r w:rsidRPr="00021940">
        <w:t xml:space="preserve"> (1</w:t>
      </w:r>
      <w:r>
        <w:t>41</w:t>
      </w:r>
      <w:r w:rsidRPr="00021940">
        <w:t xml:space="preserve">), arvo annetaan luokituksesta ENSIH – Ensihoidon </w:t>
      </w:r>
      <w:r>
        <w:t>tehtävälajit</w:t>
      </w:r>
      <w:r w:rsidRPr="00021940">
        <w:t xml:space="preserve"> (</w:t>
      </w:r>
      <w:proofErr w:type="spellStart"/>
      <w:r w:rsidRPr="00021940">
        <w:t>codeSystem</w:t>
      </w:r>
      <w:proofErr w:type="spellEnd"/>
      <w:r w:rsidRPr="00021940">
        <w:t>: 1.2.246.537.6.</w:t>
      </w:r>
      <w:r w:rsidR="00F952C0">
        <w:t>3078</w:t>
      </w:r>
      <w:r w:rsidRPr="00021940">
        <w:t>.</w:t>
      </w:r>
      <w:r w:rsidR="00F952C0" w:rsidRPr="00021940">
        <w:t>201</w:t>
      </w:r>
      <w:r w:rsidR="00F952C0">
        <w:t>601</w:t>
      </w:r>
      <w:r w:rsidRPr="00021940">
        <w:t>) CD-tietotyypillä</w:t>
      </w:r>
    </w:p>
    <w:bookmarkStart w:id="223" w:name="_Tehtäväkiireellisyys_-_observation"/>
    <w:bookmarkEnd w:id="223"/>
    <w:p w14:paraId="2A5AA49D" w14:textId="431DD5C6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224" w:name="_Toc16776267"/>
      <w:r w:rsidR="00D949CA" w:rsidRPr="00820174">
        <w:rPr>
          <w:rStyle w:val="Hyperlinkki"/>
        </w:rPr>
        <w:t>Tehtäväkiireellisyys</w:t>
      </w:r>
      <w:r>
        <w:fldChar w:fldCharType="end"/>
      </w:r>
      <w:r w:rsidR="00845B1F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22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5D9DE179" w14:textId="77777777" w:rsidTr="00A878B7">
        <w:tc>
          <w:tcPr>
            <w:tcW w:w="9236" w:type="dxa"/>
          </w:tcPr>
          <w:p w14:paraId="38603354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E752CD" w14:textId="77777777" w:rsidR="00C51DBD" w:rsidRPr="00C51DBD" w:rsidRDefault="00C51DBD" w:rsidP="00021940">
      <w:pPr>
        <w:pStyle w:val="Snt1"/>
        <w:rPr>
          <w:lang w:val="en-US"/>
        </w:rPr>
      </w:pPr>
    </w:p>
    <w:p w14:paraId="4EE3BD6A" w14:textId="77777777" w:rsidR="00021940" w:rsidRPr="0003454B" w:rsidRDefault="00021940" w:rsidP="0002194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E6717D" w14:textId="46CECC24" w:rsidR="00021940" w:rsidRDefault="00021940" w:rsidP="00021940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143</w:t>
      </w:r>
      <w:r w:rsidRPr="0082643A">
        <w:t xml:space="preserve">" </w:t>
      </w:r>
      <w:r>
        <w:t>Tehtäväkiireellisyys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626A696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D1AC99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82D70B" w14:textId="66D36B1F" w:rsidR="00021940" w:rsidRDefault="00021940" w:rsidP="0002194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Tehtäväkiireellisyyden antoaika (144), arvo annetaan </w:t>
      </w:r>
      <w:r w:rsidR="00D4733D">
        <w:t>sekunnin</w:t>
      </w:r>
      <w:r>
        <w:t xml:space="preserve"> tarkkuudella TS-tietotyypillä</w:t>
      </w:r>
    </w:p>
    <w:p w14:paraId="79807F2F" w14:textId="4B35028A" w:rsidR="00021940" w:rsidRDefault="00021940" w:rsidP="00021940">
      <w:pPr>
        <w:pStyle w:val="Snt1"/>
      </w:pPr>
      <w:r>
        <w:t>5</w:t>
      </w:r>
      <w:r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Tehtäväkiireellisyys</w:t>
      </w:r>
      <w:r w:rsidRPr="00021940">
        <w:t xml:space="preserve"> (1</w:t>
      </w:r>
      <w:r>
        <w:t>43</w:t>
      </w:r>
      <w:r w:rsidRPr="00021940">
        <w:t xml:space="preserve">), arvo annetaan luokituksesta ENSIH – </w:t>
      </w:r>
      <w:r>
        <w:t>Tehtäväkiireellisyys</w:t>
      </w:r>
      <w:r w:rsidRPr="00021940">
        <w:t xml:space="preserve"> (</w:t>
      </w:r>
      <w:proofErr w:type="spellStart"/>
      <w:r w:rsidRPr="00021940">
        <w:t>codeSystem</w:t>
      </w:r>
      <w:proofErr w:type="spellEnd"/>
      <w:r w:rsidRPr="00021940">
        <w:t>: 1.2.246.537.6.</w:t>
      </w:r>
      <w:r>
        <w:t>3002</w:t>
      </w:r>
      <w:r w:rsidRPr="00021940">
        <w:t>.2014) CD-tietotyypillä</w:t>
      </w:r>
    </w:p>
    <w:bookmarkStart w:id="225" w:name="_Yksikkö_hälytetty_-"/>
    <w:bookmarkEnd w:id="225"/>
    <w:p w14:paraId="618B9918" w14:textId="3B15F6C8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226" w:name="_Toc16776268"/>
      <w:r w:rsidR="00D949CA" w:rsidRPr="00820174">
        <w:rPr>
          <w:rStyle w:val="Hyperlinkki"/>
        </w:rPr>
        <w:t>Yksikkö hälytetty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22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7477AD2B" w14:textId="77777777" w:rsidTr="00A878B7">
        <w:tc>
          <w:tcPr>
            <w:tcW w:w="9236" w:type="dxa"/>
          </w:tcPr>
          <w:p w14:paraId="020E2A41" w14:textId="30768E9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0CDFD57F" w14:textId="77777777" w:rsidR="00C51DBD" w:rsidRPr="00C51DBD" w:rsidRDefault="00C51DBD" w:rsidP="00133376">
      <w:pPr>
        <w:pStyle w:val="Snt1"/>
        <w:rPr>
          <w:lang w:val="en-US"/>
        </w:rPr>
      </w:pPr>
    </w:p>
    <w:p w14:paraId="44019DBE" w14:textId="181A11A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D0D6C80" w14:textId="3977164F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145</w:t>
      </w:r>
      <w:r w:rsidRPr="0082643A">
        <w:t xml:space="preserve">" </w:t>
      </w:r>
      <w:r>
        <w:t>Yksikkö hälytetty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E16AA1E" w14:textId="061739DA" w:rsidR="00133376" w:rsidRDefault="000809EF" w:rsidP="00133376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Yksikkö hälytetty (145), arvo annetaan </w:t>
      </w:r>
      <w:r w:rsidR="00D4733D">
        <w:t>sekunnin</w:t>
      </w:r>
      <w:r w:rsidR="00133376">
        <w:t xml:space="preserve"> tarkkuudella TS-tietotyypillä</w:t>
      </w:r>
    </w:p>
    <w:bookmarkStart w:id="227" w:name="_Tehtävä_vastaanotettu_-)"/>
    <w:bookmarkEnd w:id="227"/>
    <w:p w14:paraId="31D3A560" w14:textId="42ABFF95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228" w:name="_Toc16776269"/>
      <w:r w:rsidR="00D949CA" w:rsidRPr="00820174">
        <w:rPr>
          <w:rStyle w:val="Hyperlinkki"/>
        </w:rPr>
        <w:t>Tehtävä vastaanotettu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2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3B51D6A5" w14:textId="77777777" w:rsidTr="00A878B7">
        <w:tc>
          <w:tcPr>
            <w:tcW w:w="9236" w:type="dxa"/>
          </w:tcPr>
          <w:p w14:paraId="23742F93" w14:textId="341BB4B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F486B54" w14:textId="77777777" w:rsidR="00C51DBD" w:rsidRPr="00C51DBD" w:rsidRDefault="00C51DBD" w:rsidP="00133376">
      <w:pPr>
        <w:pStyle w:val="Snt1"/>
        <w:rPr>
          <w:lang w:val="en-US"/>
        </w:rPr>
      </w:pPr>
    </w:p>
    <w:p w14:paraId="3D862A36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0E3028" w14:textId="5534D74B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146</w:t>
      </w:r>
      <w:r w:rsidRPr="0082643A">
        <w:t xml:space="preserve">" </w:t>
      </w:r>
      <w:r>
        <w:t>Tehtävä vastaanotettu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049E17" w14:textId="289939AB" w:rsidR="00F6149D" w:rsidRPr="00F6149D" w:rsidRDefault="000809EF" w:rsidP="00F6149D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Tehtävä vastaanotettu (146), arvo annetaan </w:t>
      </w:r>
      <w:r w:rsidR="00D4733D">
        <w:t>sekunnin</w:t>
      </w:r>
      <w:r w:rsidR="00133376">
        <w:t xml:space="preserve"> tarkkuudella TS-tietotyypillä</w:t>
      </w:r>
    </w:p>
    <w:bookmarkStart w:id="229" w:name="_Yksikkö_matkalla_-"/>
    <w:bookmarkEnd w:id="229"/>
    <w:p w14:paraId="7A3D53C9" w14:textId="50E988A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230" w:name="_Toc16776270"/>
      <w:r w:rsidR="00D949CA" w:rsidRPr="00820174">
        <w:rPr>
          <w:rStyle w:val="Hyperlinkki"/>
        </w:rPr>
        <w:t>Yksikkö matkalla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23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01F35E5D" w14:textId="77777777" w:rsidTr="00A878B7">
        <w:tc>
          <w:tcPr>
            <w:tcW w:w="9236" w:type="dxa"/>
          </w:tcPr>
          <w:p w14:paraId="44155890" w14:textId="3DD887D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25F1B0B8" w14:textId="77777777" w:rsidR="00C51DBD" w:rsidRPr="00C51DBD" w:rsidRDefault="00C51DBD" w:rsidP="00133376">
      <w:pPr>
        <w:pStyle w:val="Snt1"/>
        <w:rPr>
          <w:lang w:val="en-US"/>
        </w:rPr>
      </w:pPr>
    </w:p>
    <w:p w14:paraId="688B40F9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148845F" w14:textId="1C89BEC0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147</w:t>
      </w:r>
      <w:r w:rsidRPr="0082643A">
        <w:t xml:space="preserve">" </w:t>
      </w:r>
      <w:r>
        <w:t>Yksikkö matkalla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F4D07C0" w14:textId="3492C465" w:rsidR="00F6149D" w:rsidRPr="00F6149D" w:rsidRDefault="000809EF" w:rsidP="00F6149D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Yksikkö matkalla (147), arvo annetaan </w:t>
      </w:r>
      <w:r w:rsidR="00D4733D">
        <w:t>sekunnin</w:t>
      </w:r>
      <w:r w:rsidR="00133376">
        <w:t xml:space="preserve"> tarkkuudella TS-tietotyypillä</w:t>
      </w:r>
    </w:p>
    <w:bookmarkStart w:id="231" w:name="_Yksikkö_kohteessa_-"/>
    <w:bookmarkEnd w:id="231"/>
    <w:p w14:paraId="0EE63D86" w14:textId="0CFF6CBA" w:rsidR="00D949CA" w:rsidRDefault="00820174" w:rsidP="00845B1F">
      <w:pPr>
        <w:pStyle w:val="Otsikko5"/>
      </w:pPr>
      <w:r>
        <w:lastRenderedPageBreak/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232" w:name="_Toc16776271"/>
      <w:r w:rsidR="00D949CA" w:rsidRPr="00820174">
        <w:rPr>
          <w:rStyle w:val="Hyperlinkki"/>
        </w:rPr>
        <w:t>Yksikkö kohteessa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2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66747DC1" w14:textId="77777777" w:rsidTr="00A878B7">
        <w:tc>
          <w:tcPr>
            <w:tcW w:w="9236" w:type="dxa"/>
          </w:tcPr>
          <w:p w14:paraId="39F0D051" w14:textId="626F0BE5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3" w:name="_Yksikkö_potilaan_luona"/>
            <w:bookmarkEnd w:id="23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6E13447" w14:textId="77777777" w:rsidR="00C51DBD" w:rsidRPr="00C51DBD" w:rsidRDefault="00C51DBD" w:rsidP="00133376">
      <w:pPr>
        <w:pStyle w:val="Snt1"/>
        <w:rPr>
          <w:lang w:val="en-US"/>
        </w:rPr>
      </w:pPr>
    </w:p>
    <w:p w14:paraId="426C2087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928A78B" w14:textId="7977BD6B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="0038334A">
        <w:t>8</w:t>
      </w:r>
      <w:r w:rsidRPr="0082643A">
        <w:t xml:space="preserve">" </w:t>
      </w:r>
      <w:r>
        <w:t xml:space="preserve">Yksikkö </w:t>
      </w:r>
      <w:r w:rsidR="0038334A">
        <w:t>kohteessa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D851B79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67BE76A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FDCBC9" w14:textId="28B065F8" w:rsidR="00133376" w:rsidRPr="00F6149D" w:rsidRDefault="00133376" w:rsidP="0013337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</w:t>
      </w:r>
      <w:r w:rsidR="0038334A">
        <w:t>kohteessa</w:t>
      </w:r>
      <w:r>
        <w:t xml:space="preserve"> (148), arvo annetaan </w:t>
      </w:r>
      <w:r w:rsidR="00D4733D">
        <w:t>sekunnin</w:t>
      </w:r>
      <w:r>
        <w:t xml:space="preserve"> tarkkuudella TS-tietotyypillä</w:t>
      </w:r>
    </w:p>
    <w:p w14:paraId="06EFE0E2" w14:textId="538027E2" w:rsidR="00D949CA" w:rsidRDefault="00847692" w:rsidP="00845B1F">
      <w:pPr>
        <w:pStyle w:val="Otsikko5"/>
      </w:pPr>
      <w:hyperlink w:anchor="_Ensihoitoyksikön_tehtävätiedot" w:history="1">
        <w:bookmarkStart w:id="234" w:name="_Toc16776272"/>
        <w:r w:rsidR="00D949CA" w:rsidRPr="00820174">
          <w:rPr>
            <w:rStyle w:val="Hyperlinkki"/>
          </w:rPr>
          <w:t>Yksikkö potilaan luona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23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0C889354" w14:textId="77777777" w:rsidTr="00A878B7">
        <w:tc>
          <w:tcPr>
            <w:tcW w:w="9236" w:type="dxa"/>
          </w:tcPr>
          <w:p w14:paraId="78C3D9D4" w14:textId="0D6DCCC7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5" w:name="_Hoitovastuu_siirretty_toiselle"/>
            <w:bookmarkEnd w:id="235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592843F4" w14:textId="77777777" w:rsidR="00C51DBD" w:rsidRPr="00C51DBD" w:rsidRDefault="00C51DBD" w:rsidP="0038334A">
      <w:pPr>
        <w:pStyle w:val="Snt1"/>
        <w:rPr>
          <w:lang w:val="en-US"/>
        </w:rPr>
      </w:pPr>
    </w:p>
    <w:p w14:paraId="4330943E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9B3D4A8" w14:textId="5D2FEC2B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149</w:t>
      </w:r>
      <w:r w:rsidRPr="0082643A">
        <w:t xml:space="preserve">" </w:t>
      </w:r>
      <w:r>
        <w:t>Yksikkö potilaan luona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69D475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908453A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AAEDDA6" w14:textId="70095010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potilaan luona (149), arvo annetaan </w:t>
      </w:r>
      <w:r w:rsidR="00D4733D">
        <w:t>sekunnin</w:t>
      </w:r>
      <w:r>
        <w:t xml:space="preserve"> tarkkuudella TS-tietotyypillä</w:t>
      </w:r>
    </w:p>
    <w:p w14:paraId="11F3CDCA" w14:textId="539501F8" w:rsidR="00D949CA" w:rsidRDefault="00847692" w:rsidP="00845B1F">
      <w:pPr>
        <w:pStyle w:val="Otsikko5"/>
      </w:pPr>
      <w:hyperlink w:anchor="_Ensihoitoyksikön_tehtävätiedot" w:history="1">
        <w:bookmarkStart w:id="236" w:name="_Toc16776273"/>
        <w:r w:rsidR="00D949CA" w:rsidRPr="00820174">
          <w:rPr>
            <w:rStyle w:val="Hyperlinkki"/>
          </w:rPr>
          <w:t>Hoitovastuu siirretty toiselle ensihoitoyksikölle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2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2B7065F8" w14:textId="77777777" w:rsidTr="00A878B7">
        <w:tc>
          <w:tcPr>
            <w:tcW w:w="9236" w:type="dxa"/>
          </w:tcPr>
          <w:p w14:paraId="35196CD1" w14:textId="5653CC6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7" w:name="_Yksikkö_poistuu_kohteesta"/>
            <w:bookmarkEnd w:id="23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8559614" w14:textId="77777777" w:rsidR="00C51DBD" w:rsidRPr="00C51DBD" w:rsidRDefault="00C51DBD" w:rsidP="0038334A">
      <w:pPr>
        <w:pStyle w:val="Snt1"/>
        <w:rPr>
          <w:lang w:val="en-US"/>
        </w:rPr>
      </w:pPr>
    </w:p>
    <w:p w14:paraId="1C1FEC21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B26537" w14:textId="29CE4BCE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150</w:t>
      </w:r>
      <w:r w:rsidRPr="0082643A">
        <w:t xml:space="preserve">" </w:t>
      </w:r>
      <w:r>
        <w:t xml:space="preserve">Hoitovastuu siirretty toiselle </w:t>
      </w:r>
      <w:proofErr w:type="spellStart"/>
      <w:r>
        <w:t>ensihoitoýksikölle</w:t>
      </w:r>
      <w:proofErr w:type="spellEnd"/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F619CD7" w14:textId="5F110C4B" w:rsidR="0038334A" w:rsidRPr="00F6149D" w:rsidRDefault="000809EF" w:rsidP="0038334A">
      <w:pPr>
        <w:pStyle w:val="Snt1"/>
      </w:pPr>
      <w:r>
        <w:t>3</w:t>
      </w:r>
      <w:r w:rsidR="0038334A">
        <w:t>. PAKOLLINEN yksi [</w:t>
      </w:r>
      <w:proofErr w:type="gramStart"/>
      <w:r w:rsidR="0038334A">
        <w:t>1..</w:t>
      </w:r>
      <w:proofErr w:type="gramEnd"/>
      <w:r w:rsidR="0038334A">
        <w:t xml:space="preserve">1] </w:t>
      </w:r>
      <w:proofErr w:type="spellStart"/>
      <w:r w:rsidR="0038334A">
        <w:t>effectiveTime</w:t>
      </w:r>
      <w:proofErr w:type="spellEnd"/>
      <w:r w:rsidR="0038334A">
        <w:t xml:space="preserve">/@value Hoitovastuu siirretty toiselle </w:t>
      </w:r>
      <w:proofErr w:type="spellStart"/>
      <w:r w:rsidR="0038334A">
        <w:t>ensihoitoýksikölle</w:t>
      </w:r>
      <w:proofErr w:type="spellEnd"/>
      <w:r w:rsidR="0038334A">
        <w:t xml:space="preserve"> (150), arvo annetaan </w:t>
      </w:r>
      <w:r w:rsidR="00D4733D">
        <w:t>sekunnin</w:t>
      </w:r>
      <w:r w:rsidR="0038334A">
        <w:t xml:space="preserve"> tarkkuudella TS-tietotyypillä</w:t>
      </w:r>
    </w:p>
    <w:p w14:paraId="6769D38B" w14:textId="6863C973" w:rsidR="00D949CA" w:rsidRDefault="00847692" w:rsidP="00845B1F">
      <w:pPr>
        <w:pStyle w:val="Otsikko5"/>
      </w:pPr>
      <w:hyperlink w:anchor="_Ensihoitoyksikön_tehtävätiedot" w:history="1">
        <w:bookmarkStart w:id="238" w:name="_Toc16776274"/>
        <w:r w:rsidR="00D949CA" w:rsidRPr="00820174">
          <w:rPr>
            <w:rStyle w:val="Hyperlinkki"/>
          </w:rPr>
          <w:t>Yksikkö poistuu kohteesta tai kuljettaa</w:t>
        </w:r>
      </w:hyperlink>
      <w:r w:rsidR="00D949CA" w:rsidRPr="00312BC3">
        <w:t xml:space="preserve"> </w:t>
      </w:r>
      <w:r w:rsidR="00F6149D">
        <w:t>–</w:t>
      </w:r>
      <w:r w:rsidR="00D949CA">
        <w:t xml:space="preserve"> act</w:t>
      </w:r>
      <w:bookmarkEnd w:id="2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56BBB612" w14:textId="77777777" w:rsidTr="00A878B7">
        <w:tc>
          <w:tcPr>
            <w:tcW w:w="9236" w:type="dxa"/>
          </w:tcPr>
          <w:p w14:paraId="4CFE66D4" w14:textId="3806D460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9" w:name="_Yksikkö_perillä_-"/>
            <w:bookmarkEnd w:id="239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67D4DD8F" w14:textId="77777777" w:rsidR="00C51DBD" w:rsidRPr="00C51DBD" w:rsidRDefault="00C51DBD" w:rsidP="0038334A">
      <w:pPr>
        <w:pStyle w:val="Snt1"/>
        <w:rPr>
          <w:lang w:val="en-US"/>
        </w:rPr>
      </w:pPr>
    </w:p>
    <w:p w14:paraId="51A3C6A5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3087FC3" w14:textId="7AEC99B0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151</w:t>
      </w:r>
      <w:r w:rsidRPr="0082643A">
        <w:t xml:space="preserve">" </w:t>
      </w:r>
      <w:r>
        <w:t>Yksikkö poistuu kohteesta tai kuljettaa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1181C6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6AC4B51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A1DEFDC" w14:textId="66000D14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poistuu kohteesta tai kuljettaa (151), arvo annetaan </w:t>
      </w:r>
      <w:r w:rsidR="00D4733D">
        <w:t>sekunnin</w:t>
      </w:r>
      <w:r>
        <w:t xml:space="preserve"> tarkkuudella TS-tietotyypillä</w:t>
      </w:r>
    </w:p>
    <w:p w14:paraId="3B123BD9" w14:textId="102CC8E6" w:rsidR="00D949CA" w:rsidRDefault="00847692" w:rsidP="00845B1F">
      <w:pPr>
        <w:pStyle w:val="Otsikko5"/>
      </w:pPr>
      <w:hyperlink w:anchor="_Ensihoitoyksikön_tehtävätiedot" w:history="1">
        <w:bookmarkStart w:id="240" w:name="_Toc16776275"/>
        <w:r w:rsidR="00D949CA" w:rsidRPr="00820174">
          <w:rPr>
            <w:rStyle w:val="Hyperlinkki"/>
          </w:rPr>
          <w:t>Yksikkö perillä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2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07A9D838" w14:textId="77777777" w:rsidTr="00A878B7">
        <w:tc>
          <w:tcPr>
            <w:tcW w:w="9236" w:type="dxa"/>
          </w:tcPr>
          <w:p w14:paraId="2AC5F738" w14:textId="234BE5E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790E3CD1" w14:textId="77777777" w:rsidR="00C51DBD" w:rsidRPr="00C51DBD" w:rsidRDefault="00C51DBD" w:rsidP="0038334A">
      <w:pPr>
        <w:pStyle w:val="Snt1"/>
        <w:rPr>
          <w:lang w:val="en-US"/>
        </w:rPr>
      </w:pPr>
    </w:p>
    <w:p w14:paraId="445A8339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690117" w14:textId="1D30E45A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152</w:t>
      </w:r>
      <w:r w:rsidRPr="0082643A">
        <w:t xml:space="preserve">" </w:t>
      </w:r>
      <w:r>
        <w:t>Yksikkö perillä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D239B9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DFD12C6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AC705B5" w14:textId="2001A113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perillä (152), arvo annetaan </w:t>
      </w:r>
      <w:r w:rsidR="00D4733D">
        <w:t>sekunnin</w:t>
      </w:r>
      <w:r>
        <w:t xml:space="preserve"> tarkkuudella TS-tietotyypillä</w:t>
      </w:r>
    </w:p>
    <w:p w14:paraId="110DC153" w14:textId="5A7D6706" w:rsidR="00D949CA" w:rsidRDefault="00847692" w:rsidP="00845B1F">
      <w:pPr>
        <w:pStyle w:val="Otsikko5"/>
      </w:pPr>
      <w:hyperlink w:anchor="_Ensihoitoyksikön_tehtävätiedot" w:history="1">
        <w:bookmarkStart w:id="241" w:name="_Toc16776276"/>
        <w:r w:rsidR="00D949CA" w:rsidRPr="00820174">
          <w:rPr>
            <w:rStyle w:val="Hyperlinkki"/>
          </w:rPr>
          <w:t>Potilas luovutettu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2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25E52AAF" w14:textId="77777777" w:rsidTr="00A878B7">
        <w:tc>
          <w:tcPr>
            <w:tcW w:w="9236" w:type="dxa"/>
          </w:tcPr>
          <w:p w14:paraId="06487CB7" w14:textId="0A55E919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42" w:name="_Ajan_puuttumisen_perustelu"/>
            <w:bookmarkEnd w:id="242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1BEF84D" w14:textId="77777777" w:rsidR="00C51DBD" w:rsidRPr="00C51DBD" w:rsidRDefault="00C51DBD" w:rsidP="00820174">
      <w:pPr>
        <w:pStyle w:val="Snt1"/>
        <w:rPr>
          <w:lang w:val="en-US"/>
        </w:rPr>
      </w:pPr>
    </w:p>
    <w:p w14:paraId="1CC5DB5E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7D75B2" w14:textId="4102A38D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153</w:t>
      </w:r>
      <w:r w:rsidRPr="0082643A">
        <w:t xml:space="preserve">" </w:t>
      </w:r>
      <w:r>
        <w:t>Potilas luovutettu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0C601FC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746E209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C5C03A" w14:textId="33293A5A" w:rsidR="00820174" w:rsidRPr="00F6149D" w:rsidRDefault="00820174" w:rsidP="00820174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Potilas luovutettu (153), arvo annetaan </w:t>
      </w:r>
      <w:r w:rsidR="00D4733D">
        <w:t>sekunnin</w:t>
      </w:r>
      <w:r>
        <w:t xml:space="preserve"> tarkkuudella TS-tietotyypillä</w:t>
      </w:r>
    </w:p>
    <w:p w14:paraId="3B26769D" w14:textId="11E3D1D3" w:rsidR="00D949CA" w:rsidRDefault="00847692" w:rsidP="00845B1F">
      <w:pPr>
        <w:pStyle w:val="Otsikko5"/>
      </w:pPr>
      <w:hyperlink w:anchor="_Ensihoitoyksikön_tehtävätiedot" w:history="1">
        <w:bookmarkStart w:id="243" w:name="_Toc16776277"/>
        <w:r w:rsidR="00D949CA" w:rsidRPr="00820174">
          <w:rPr>
            <w:rStyle w:val="Hyperlinkki"/>
          </w:rPr>
          <w:t>Ajan puuttumisen perustelu</w:t>
        </w:r>
      </w:hyperlink>
      <w:r w:rsid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2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29B9" w:rsidRPr="00D03CCD" w14:paraId="5151F2FE" w14:textId="77777777" w:rsidTr="00A878B7">
        <w:tc>
          <w:tcPr>
            <w:tcW w:w="9236" w:type="dxa"/>
          </w:tcPr>
          <w:p w14:paraId="7FCC07BE" w14:textId="77777777" w:rsidR="00C829B9" w:rsidRPr="00A878B7" w:rsidRDefault="00C829B9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44" w:name="_Syy_poikkeuksellisen_pitkälle"/>
            <w:bookmarkEnd w:id="244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7AD5613" w14:textId="77777777" w:rsidR="00C829B9" w:rsidRPr="00C829B9" w:rsidRDefault="00C829B9" w:rsidP="00820174">
      <w:pPr>
        <w:pStyle w:val="Snt1"/>
        <w:rPr>
          <w:lang w:val="en-US"/>
        </w:rPr>
      </w:pPr>
    </w:p>
    <w:p w14:paraId="028C16CA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53010C" w14:textId="1DB43F05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154</w:t>
      </w:r>
      <w:r w:rsidRPr="0082643A">
        <w:t xml:space="preserve">" </w:t>
      </w:r>
      <w:r>
        <w:t>Ajan puuttumisen perustelu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1C523BF" w14:textId="62E2CD23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Ajan puuttumisen perustelu (154)</w:t>
      </w:r>
      <w:r w:rsidR="00820174" w:rsidRPr="00AE0334">
        <w:t>, arvo annetaan</w:t>
      </w:r>
      <w:r w:rsidR="00820174">
        <w:t xml:space="preserve"> ST</w:t>
      </w:r>
      <w:r w:rsidR="00820174" w:rsidRPr="00AE0334">
        <w:t>-tietotyypillä</w:t>
      </w:r>
    </w:p>
    <w:p w14:paraId="3E9401EF" w14:textId="01C5BB7A" w:rsidR="00D949CA" w:rsidRDefault="00847692" w:rsidP="00845B1F">
      <w:pPr>
        <w:pStyle w:val="Otsikko5"/>
      </w:pPr>
      <w:hyperlink w:anchor="_Ensihoitoyksikön_tehtävätiedot" w:history="1">
        <w:bookmarkStart w:id="245" w:name="_Toc16776278"/>
        <w:r w:rsidR="00D949CA" w:rsidRPr="00820174">
          <w:rPr>
            <w:rStyle w:val="Hyperlinkki"/>
          </w:rPr>
          <w:t>Syy poikkeuksellisen pitkälle kohteen tavoittamisajalle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24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D03CCD" w14:paraId="070A6750" w14:textId="77777777" w:rsidTr="00A878B7">
        <w:tc>
          <w:tcPr>
            <w:tcW w:w="9236" w:type="dxa"/>
          </w:tcPr>
          <w:p w14:paraId="15A571C6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46" w:name="_Syy_poikkeuksellisen_pitkälle_1"/>
            <w:bookmarkEnd w:id="246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317730C" w14:textId="77777777" w:rsidR="00613291" w:rsidRPr="00613291" w:rsidRDefault="00613291" w:rsidP="00820174">
      <w:pPr>
        <w:pStyle w:val="Snt1"/>
        <w:rPr>
          <w:lang w:val="en-US"/>
        </w:rPr>
      </w:pPr>
    </w:p>
    <w:p w14:paraId="645F8A8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51F565" w14:textId="05776D42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155</w:t>
      </w:r>
      <w:r w:rsidRPr="0082643A">
        <w:t xml:space="preserve">" </w:t>
      </w:r>
      <w:r w:rsidRPr="00820174">
        <w:t xml:space="preserve">Syy poikkeuksellisen pitkälle kohteen tavoittamisajalle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91EF9E1" w14:textId="2BB3239A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kohteen tavoittamisajalle </w:t>
      </w:r>
      <w:r w:rsidR="00820174">
        <w:t>(155)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Kohteen tavoittamisviive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7.6.3003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B77B120" w14:textId="4C25987C" w:rsidR="00D949CA" w:rsidRDefault="00847692" w:rsidP="00845B1F">
      <w:pPr>
        <w:pStyle w:val="Otsikko5"/>
      </w:pPr>
      <w:hyperlink w:anchor="_Ensihoitoyksikön_tehtävätiedot" w:history="1">
        <w:bookmarkStart w:id="247" w:name="_Toc16776279"/>
        <w:r w:rsidR="00D949CA" w:rsidRPr="00820174">
          <w:rPr>
            <w:rStyle w:val="Hyperlinkki"/>
          </w:rPr>
          <w:t xml:space="preserve">Syy poikkeuksellisen pitkälle </w:t>
        </w:r>
        <w:proofErr w:type="spellStart"/>
        <w:r w:rsidR="00D949CA" w:rsidRPr="00820174">
          <w:rPr>
            <w:rStyle w:val="Hyperlinkki"/>
          </w:rPr>
          <w:t>kohteessaoloajalle</w:t>
        </w:r>
        <w:proofErr w:type="spellEnd"/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24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D03CCD" w14:paraId="77854BD7" w14:textId="77777777" w:rsidTr="00A878B7">
        <w:tc>
          <w:tcPr>
            <w:tcW w:w="9236" w:type="dxa"/>
          </w:tcPr>
          <w:p w14:paraId="2DF051F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48" w:name="_Syy_poikkeuksellisen_pitkälle_2"/>
            <w:bookmarkEnd w:id="248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52A2C40" w14:textId="77777777" w:rsidR="00613291" w:rsidRPr="00613291" w:rsidRDefault="00613291" w:rsidP="00820174">
      <w:pPr>
        <w:pStyle w:val="Snt1"/>
        <w:rPr>
          <w:lang w:val="en-US"/>
        </w:rPr>
      </w:pPr>
    </w:p>
    <w:p w14:paraId="20DF120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8C2FCB2" w14:textId="2E2171EB" w:rsidR="00820174" w:rsidRDefault="00820174" w:rsidP="00820174">
      <w:pPr>
        <w:pStyle w:val="Snt1"/>
      </w:pPr>
      <w:r w:rsidRPr="00AE0334">
        <w:lastRenderedPageBreak/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156</w:t>
      </w:r>
      <w:r w:rsidRPr="0082643A">
        <w:t xml:space="preserve">" </w:t>
      </w:r>
      <w:r w:rsidRPr="00820174">
        <w:t xml:space="preserve">Syy poikkeuksellisen pitkälle </w:t>
      </w:r>
      <w:proofErr w:type="spellStart"/>
      <w:r w:rsidRPr="00820174">
        <w:t>kohteessaoloajalle</w:t>
      </w:r>
      <w:proofErr w:type="spellEnd"/>
      <w:r w:rsidRPr="00820174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BAF7CA3" w14:textId="7548F9B6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</w:t>
      </w:r>
      <w:proofErr w:type="spellStart"/>
      <w:r w:rsidR="00820174" w:rsidRPr="00820174">
        <w:t>kohteessaoloajalle</w:t>
      </w:r>
      <w:proofErr w:type="spellEnd"/>
      <w:r w:rsidR="00820174" w:rsidRPr="00820174">
        <w:t xml:space="preserve"> </w:t>
      </w:r>
      <w:r w:rsidR="00820174">
        <w:t>(156)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proofErr w:type="spellStart"/>
      <w:r w:rsidR="00820174">
        <w:t>Kohteessaoloviive</w:t>
      </w:r>
      <w:proofErr w:type="spellEnd"/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7.6.3004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0080A3C" w14:textId="7716EBAF" w:rsidR="00D949CA" w:rsidRDefault="00847692" w:rsidP="00845B1F">
      <w:pPr>
        <w:pStyle w:val="Otsikko5"/>
      </w:pPr>
      <w:hyperlink w:anchor="_Ensihoitoyksikön_tehtävätiedot" w:history="1">
        <w:bookmarkStart w:id="249" w:name="_Toc16776280"/>
        <w:r w:rsidR="00D949CA" w:rsidRPr="00820174">
          <w:rPr>
            <w:rStyle w:val="Hyperlinkki"/>
          </w:rPr>
          <w:t>Syy poikkeuksellisen pitkälle potilaan kuljetusajalle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2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D03CCD" w14:paraId="5473F3C5" w14:textId="77777777" w:rsidTr="00A878B7">
        <w:tc>
          <w:tcPr>
            <w:tcW w:w="9236" w:type="dxa"/>
          </w:tcPr>
          <w:p w14:paraId="6524EBB9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50" w:name="_Syy_poikkeuksellisen_pitkälle_3"/>
            <w:bookmarkEnd w:id="250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FBB7283" w14:textId="77777777" w:rsidR="00613291" w:rsidRPr="00613291" w:rsidRDefault="00613291" w:rsidP="00820174">
      <w:pPr>
        <w:pStyle w:val="Snt1"/>
        <w:rPr>
          <w:lang w:val="en-US"/>
        </w:rPr>
      </w:pPr>
    </w:p>
    <w:p w14:paraId="74AA2BE8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F634EE1" w14:textId="30F3D8BA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157</w:t>
      </w:r>
      <w:r w:rsidRPr="0082643A">
        <w:t xml:space="preserve">" </w:t>
      </w:r>
      <w:r w:rsidRPr="00820174">
        <w:t xml:space="preserve">Syy poikkeuksellisen pitkälle potilaan kuljetusajalle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30754D" w14:textId="61EAA860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potilaan kuljetusajalle </w:t>
      </w:r>
      <w:r w:rsidR="00820174">
        <w:t>(157)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Kuljetusviive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7.6.3005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6AEF9C8D" w14:textId="42BF0B2C" w:rsidR="00D949CA" w:rsidRDefault="00847692" w:rsidP="00845B1F">
      <w:pPr>
        <w:pStyle w:val="Otsikko5"/>
      </w:pPr>
      <w:hyperlink w:anchor="_Ensihoitoyksikön_tehtävätiedot,_aja" w:history="1">
        <w:bookmarkStart w:id="251" w:name="_Toc16776281"/>
        <w:r w:rsidR="00D949CA" w:rsidRPr="00820174">
          <w:rPr>
            <w:rStyle w:val="Hyperlinkki"/>
          </w:rPr>
          <w:t>Syy poikkeuksellisen pitkälle ajalle potilaan luovuttamisessa tai ensihoitoyksikön valmiuteen palaamisessa</w:t>
        </w:r>
      </w:hyperlink>
      <w:r w:rsidR="00D949CA" w:rsidRPr="00D949CA">
        <w:t xml:space="preserve"> </w:t>
      </w:r>
      <w:r w:rsidR="00845B1F">
        <w:t>-</w:t>
      </w:r>
      <w:r w:rsidR="00D949CA">
        <w:t xml:space="preserve"> </w:t>
      </w:r>
      <w:proofErr w:type="spellStart"/>
      <w:r w:rsidR="00D949CA">
        <w:t>observation</w:t>
      </w:r>
      <w:bookmarkEnd w:id="25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D03CCD" w14:paraId="6D498A7F" w14:textId="77777777" w:rsidTr="00A878B7">
        <w:tc>
          <w:tcPr>
            <w:tcW w:w="9236" w:type="dxa"/>
          </w:tcPr>
          <w:p w14:paraId="79D7F7C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F5BA50E" w14:textId="77777777" w:rsidR="00613291" w:rsidRPr="00613291" w:rsidRDefault="00613291" w:rsidP="00820174">
      <w:pPr>
        <w:pStyle w:val="Snt1"/>
        <w:rPr>
          <w:lang w:val="en-US"/>
        </w:rPr>
      </w:pPr>
    </w:p>
    <w:p w14:paraId="25E6FC5B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96BF7AA" w14:textId="3100D772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158</w:t>
      </w:r>
      <w:r w:rsidRPr="0082643A">
        <w:t xml:space="preserve">" </w:t>
      </w:r>
      <w:r w:rsidRPr="00820174">
        <w:t xml:space="preserve">Syy poikkeuksellisen pitkälle ajalle potilaan luovuttamisessa tai ensihoitoyksikön valmiuteen palaamisessa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90349C" w14:textId="7A8500BF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ajalle potilaan luovuttamisessa tai ensihoitoyksikön valmiuteen palaamisessa </w:t>
      </w:r>
      <w:r w:rsidR="00820174">
        <w:t>(158)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Viive potilaan luovuttamisessa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7.6.3006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bookmarkStart w:id="252" w:name="_Potilaan_yleistiedot_1"/>
    <w:bookmarkEnd w:id="252"/>
    <w:p w14:paraId="7A1F01DB" w14:textId="25656B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53" w:name="_Toc16776282"/>
      <w:r w:rsidR="008558FE" w:rsidRPr="00382EF8">
        <w:rPr>
          <w:rStyle w:val="Hyperlinkki"/>
        </w:rPr>
        <w:t>Potilaan yleistiedot</w:t>
      </w:r>
      <w:bookmarkEnd w:id="253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D03CCD" w14:paraId="405B6338" w14:textId="77777777" w:rsidTr="00A878B7">
        <w:tc>
          <w:tcPr>
            <w:tcW w:w="9236" w:type="dxa"/>
          </w:tcPr>
          <w:p w14:paraId="799ABD41" w14:textId="77777777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5FD76F57" w14:textId="77777777" w:rsidR="00A878B7" w:rsidRPr="00A878B7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A1F01DE" w14:textId="66D756BD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</w:t>
      </w:r>
      <w:proofErr w:type="gramStart"/>
      <w:r w:rsidR="0004647E" w:rsidRPr="0082643A">
        <w:t>1..</w:t>
      </w:r>
      <w:proofErr w:type="gramEnd"/>
      <w:r w:rsidR="0004647E" w:rsidRPr="0082643A">
        <w:t xml:space="preserve">1] </w:t>
      </w:r>
      <w:proofErr w:type="spellStart"/>
      <w:r w:rsidR="0004647E" w:rsidRPr="0082643A">
        <w:t>code</w:t>
      </w:r>
      <w:proofErr w:type="spellEnd"/>
      <w:r w:rsidR="0004647E" w:rsidRPr="0082643A">
        <w:t>/@code="</w:t>
      </w:r>
      <w:r w:rsidRPr="0082643A">
        <w:t>76</w:t>
      </w:r>
      <w:r w:rsidR="0004647E" w:rsidRPr="0082643A">
        <w:t xml:space="preserve">" </w:t>
      </w:r>
      <w:r w:rsidRPr="0082643A">
        <w:t>Muu merkintä</w:t>
      </w:r>
      <w:r w:rsidR="0095153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04647E" w:rsidRPr="0095153D">
        <w:t xml:space="preserve">: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51B7A7B9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</w:t>
      </w:r>
      <w:proofErr w:type="gramStart"/>
      <w:r w:rsidR="0004647E" w:rsidRPr="0082643A">
        <w:t>1..</w:t>
      </w:r>
      <w:proofErr w:type="gramEnd"/>
      <w:r w:rsidR="0004647E" w:rsidRPr="0082643A">
        <w:t xml:space="preserve">1] </w:t>
      </w:r>
      <w:proofErr w:type="spellStart"/>
      <w:r w:rsidR="0004647E" w:rsidRPr="0082643A">
        <w:t>title</w:t>
      </w:r>
      <w:proofErr w:type="spellEnd"/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Pr="0082643A">
        <w:t>Muu merkintä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</w:t>
      </w:r>
      <w:proofErr w:type="gramStart"/>
      <w:r w:rsidR="0004647E" w:rsidRPr="0080598B">
        <w:t>1..</w:t>
      </w:r>
      <w:proofErr w:type="gramEnd"/>
      <w:r w:rsidR="0004647E" w:rsidRPr="0080598B">
        <w:t xml:space="preserve">1] </w:t>
      </w:r>
      <w:proofErr w:type="spellStart"/>
      <w:r w:rsidR="0004647E" w:rsidRPr="0080598B">
        <w:t>text</w:t>
      </w:r>
      <w:proofErr w:type="spellEnd"/>
      <w:r w:rsidR="0004647E" w:rsidRPr="0080598B">
        <w:t xml:space="preserve"> </w:t>
      </w:r>
    </w:p>
    <w:p w14:paraId="6547FA68" w14:textId="77777777" w:rsidR="0092749F" w:rsidRDefault="0092749F" w:rsidP="0092749F"/>
    <w:p w14:paraId="155E44FF" w14:textId="5E46CBB7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yleistiedot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20</w:t>
      </w:r>
      <w:r w:rsidRPr="00567C0E">
        <w:t>0)</w:t>
      </w:r>
      <w:r>
        <w:t xml:space="preserve"> Potilaan toimintakyky (</w:t>
      </w:r>
      <w:proofErr w:type="gramStart"/>
      <w:r>
        <w:t>203)*</w:t>
      </w:r>
      <w:proofErr w:type="gramEnd"/>
      <w:r>
        <w:t xml:space="preserve">; </w:t>
      </w:r>
    </w:p>
    <w:p w14:paraId="5C899C9D" w14:textId="291F23FA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Yhteyshenkilön nimi (</w:t>
      </w:r>
      <w:proofErr w:type="gramStart"/>
      <w:r>
        <w:t>141)*</w:t>
      </w:r>
      <w:proofErr w:type="gramEnd"/>
      <w:r>
        <w:t>; Yhteyshenkilön puhelinnumero (212); Yhteyshenkilön suhde potilaaseen (213)</w:t>
      </w:r>
      <w:r>
        <w:br/>
      </w:r>
      <w:r>
        <w:br/>
        <w:t>* myös otsikko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</w:t>
      </w:r>
      <w:proofErr w:type="gramStart"/>
      <w:r w:rsidR="0080598B">
        <w:t>1..</w:t>
      </w:r>
      <w:proofErr w:type="gramEnd"/>
      <w:r w:rsidR="0080598B">
        <w:t>1</w:t>
      </w:r>
      <w:r w:rsidR="0004647E" w:rsidRPr="0082643A">
        <w:t xml:space="preserve">] </w:t>
      </w:r>
      <w:proofErr w:type="spellStart"/>
      <w:r w:rsidR="0004647E" w:rsidRPr="0082643A">
        <w:t>entry</w:t>
      </w:r>
      <w:proofErr w:type="spellEnd"/>
      <w:r w:rsidR="0004647E" w:rsidRPr="0082643A">
        <w:t xml:space="preserve"> </w:t>
      </w:r>
    </w:p>
    <w:p w14:paraId="7A1F01E5" w14:textId="1083869E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="00B44714" w:rsidRPr="0095153D">
        <w:t>1..</w:t>
      </w:r>
      <w:proofErr w:type="gramEnd"/>
      <w:r w:rsidR="00B44714" w:rsidRPr="0095153D">
        <w:t>1]</w:t>
      </w:r>
      <w:r w:rsidR="00B44714">
        <w:t xml:space="preserve"> </w:t>
      </w:r>
      <w:proofErr w:type="spellStart"/>
      <w:r w:rsidR="00B44714">
        <w:t>templateId</w:t>
      </w:r>
      <w:proofErr w:type="spellEnd"/>
      <w:r w:rsidR="00B44714">
        <w:t xml:space="preserve">, jonka arvon PITÄÄ OLLA </w:t>
      </w:r>
      <w:r w:rsidR="00B44714"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7A1F01E6" w14:textId="64E45F5C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1.2.246.537.6.12.2002.348.200</w:t>
      </w:r>
      <w:r>
        <w:t xml:space="preserve">” (Potilaan yleistiedot </w:t>
      </w:r>
      <w:proofErr w:type="spellStart"/>
      <w:r>
        <w:t>entry</w:t>
      </w:r>
      <w:proofErr w:type="spellEnd"/>
      <w:r>
        <w:t>)</w:t>
      </w:r>
    </w:p>
    <w:p w14:paraId="7A1F01E7" w14:textId="44220A60" w:rsidR="0004647E" w:rsidRDefault="00B44714" w:rsidP="00AC4E00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proofErr w:type="gramStart"/>
      <w:r w:rsidR="0004647E" w:rsidRPr="0095153D">
        <w:t>1..</w:t>
      </w:r>
      <w:proofErr w:type="gramEnd"/>
      <w:r w:rsidR="0004647E" w:rsidRPr="0095153D">
        <w:t xml:space="preserve">1] </w:t>
      </w:r>
      <w:hyperlink w:anchor="_Potilaan_yleistiedot" w:history="1">
        <w:r w:rsidR="0095153D" w:rsidRPr="00E7746D">
          <w:rPr>
            <w:rStyle w:val="Hyperlinkki"/>
          </w:rPr>
          <w:t>Potilaan yleistiedot</w:t>
        </w:r>
      </w:hyperlink>
      <w:r w:rsidR="0095153D" w:rsidRPr="0095153D">
        <w:t xml:space="preserve"> </w:t>
      </w:r>
      <w:proofErr w:type="spellStart"/>
      <w:r w:rsidR="00487841">
        <w:t>organizer</w:t>
      </w:r>
      <w:proofErr w:type="spellEnd"/>
    </w:p>
    <w:p w14:paraId="18A15A59" w14:textId="77777777" w:rsidR="006B018C" w:rsidRDefault="006B018C" w:rsidP="006B018C">
      <w:pPr>
        <w:pStyle w:val="Snt1"/>
      </w:pPr>
    </w:p>
    <w:p w14:paraId="585B649F" w14:textId="726260CD" w:rsidR="006B018C" w:rsidRPr="0095153D" w:rsidRDefault="006B018C" w:rsidP="006B018C">
      <w:pPr>
        <w:pStyle w:val="Snt1"/>
      </w:pPr>
      <w:r w:rsidRPr="00DA7717">
        <w:rPr>
          <w:b/>
        </w:rPr>
        <w:t>Toteutusohje</w:t>
      </w:r>
      <w:r>
        <w:t>: Potilaan yleistiedot</w:t>
      </w:r>
      <w:r w:rsidR="004343FC">
        <w:t xml:space="preserve"> </w:t>
      </w:r>
      <w:r>
        <w:t>-</w:t>
      </w:r>
      <w:proofErr w:type="spellStart"/>
      <w:r w:rsidR="003113AD">
        <w:t>entry:n</w:t>
      </w:r>
      <w:proofErr w:type="spellEnd"/>
      <w:r>
        <w:t xml:space="preserve"> tietoja käsitellään päivit</w:t>
      </w:r>
      <w:r w:rsidR="004343FC">
        <w:t>et</w:t>
      </w:r>
      <w:r>
        <w:t>täessä tai täyden</w:t>
      </w:r>
      <w:r w:rsidR="004343FC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254" w:name="_Potilaan_yleistiedot_organizer"/>
    <w:bookmarkEnd w:id="254"/>
    <w:p w14:paraId="7A1F01E8" w14:textId="5C3CADC6" w:rsidR="0095153D" w:rsidRDefault="00487841" w:rsidP="00AE0334">
      <w:pPr>
        <w:pStyle w:val="Otsikko3"/>
      </w:pPr>
      <w:r>
        <w:fldChar w:fldCharType="begin"/>
      </w:r>
      <w:r>
        <w:instrText xml:space="preserve"> HYPERLINK  \l "_Potilaan_yleistiedot" </w:instrText>
      </w:r>
      <w:r>
        <w:fldChar w:fldCharType="separate"/>
      </w:r>
      <w:bookmarkStart w:id="255" w:name="_Toc16776283"/>
      <w:r w:rsidR="0095153D" w:rsidRPr="00487841">
        <w:rPr>
          <w:rStyle w:val="Hyperlinkki"/>
        </w:rPr>
        <w:t>Potilaan yleistiedot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proofErr w:type="spellStart"/>
      <w:r w:rsidR="0095153D" w:rsidRPr="00487841">
        <w:t>organizer</w:t>
      </w:r>
      <w:bookmarkEnd w:id="255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D03CCD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</w:t>
      </w:r>
      <w:proofErr w:type="gramStart"/>
      <w:r w:rsidR="007E0AC1" w:rsidRPr="007E0AC1">
        <w:t>1..</w:t>
      </w:r>
      <w:proofErr w:type="gramEnd"/>
      <w:r w:rsidR="007E0AC1" w:rsidRPr="007E0AC1">
        <w:t>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7A1F01ED" w14:textId="5B6A18B5" w:rsidR="007E0AC1" w:rsidRPr="0095153D" w:rsidRDefault="007E0AC1" w:rsidP="00AC4E00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200</w:t>
      </w:r>
      <w:r w:rsidRPr="0082643A">
        <w:t xml:space="preserve">" </w:t>
      </w:r>
      <w:r>
        <w:t xml:space="preserve">Potilaan yleistiedot </w:t>
      </w:r>
      <w:r w:rsidRPr="0095153D">
        <w:t>(</w:t>
      </w:r>
      <w:proofErr w:type="spellStart"/>
      <w:r w:rsidR="002A573E">
        <w:t>c</w:t>
      </w:r>
      <w:r w:rsidR="000B14D2">
        <w:t>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A1F01EE" w14:textId="77777777" w:rsidR="007E0AC1" w:rsidRDefault="00E63460" w:rsidP="00AC4E00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7A1F01EF" w14:textId="77777777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>nolla tai yksi</w:t>
      </w:r>
      <w:r w:rsidR="00E63460" w:rsidRPr="00125567">
        <w:t xml:space="preserve"> </w:t>
      </w:r>
      <w:r w:rsidR="0080598B" w:rsidRPr="00125567">
        <w:t>[</w:t>
      </w:r>
      <w:proofErr w:type="gramStart"/>
      <w:r w:rsidR="00AD4AB6" w:rsidRPr="00125567">
        <w:t>0</w:t>
      </w:r>
      <w:r w:rsidR="0080598B" w:rsidRPr="00125567">
        <w:t>..</w:t>
      </w:r>
      <w:proofErr w:type="gramEnd"/>
      <w:r w:rsidR="0080598B" w:rsidRPr="00125567">
        <w:t xml:space="preserve">1] </w:t>
      </w:r>
      <w:proofErr w:type="spellStart"/>
      <w:r w:rsidR="0080598B" w:rsidRPr="00125567">
        <w:t>component</w:t>
      </w:r>
      <w:proofErr w:type="spellEnd"/>
    </w:p>
    <w:p w14:paraId="7A1F01F0" w14:textId="52744CFB" w:rsidR="0080598B" w:rsidRPr="00AE0334" w:rsidRDefault="0080598B" w:rsidP="00AE0334">
      <w:pPr>
        <w:ind w:left="567"/>
        <w:rPr>
          <w:rFonts w:cs="Times New Roman"/>
        </w:rPr>
      </w:pPr>
      <w:r w:rsidRPr="00AE0334">
        <w:t xml:space="preserve">a. </w:t>
      </w:r>
      <w:r w:rsidR="007C79A5">
        <w:t>PAKOLLINEN yks</w:t>
      </w:r>
      <w:r w:rsidR="00487841">
        <w:t>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Potilaan_toimintakyky_observation" w:history="1">
        <w:r w:rsidR="00AD4AB6" w:rsidRPr="00E7746D">
          <w:rPr>
            <w:rStyle w:val="Hyperlinkki"/>
          </w:rPr>
          <w:t>Potilaan toimintakyky</w:t>
        </w:r>
      </w:hyperlink>
      <w:r w:rsidR="001F0C0D">
        <w:t xml:space="preserve"> </w:t>
      </w:r>
      <w:r w:rsidR="00D44A92">
        <w:t xml:space="preserve">(203) </w:t>
      </w:r>
      <w:proofErr w:type="spellStart"/>
      <w:r w:rsidR="001F0C0D">
        <w:t>observation</w:t>
      </w:r>
      <w:proofErr w:type="spellEnd"/>
    </w:p>
    <w:p w14:paraId="7A1F01F1" w14:textId="77777777" w:rsidR="00125567" w:rsidRPr="00125567" w:rsidRDefault="00125567" w:rsidP="00AC4E00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</w:t>
      </w:r>
      <w:proofErr w:type="gramStart"/>
      <w:r w:rsidRPr="00125567">
        <w:t>0..</w:t>
      </w:r>
      <w:proofErr w:type="gramEnd"/>
      <w:r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A1F01F2" w14:textId="52BA157F" w:rsidR="00125567" w:rsidRPr="00125567" w:rsidRDefault="00125567" w:rsidP="00AE0334">
      <w:pPr>
        <w:ind w:left="567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yhteyshenkilöt_organizer" w:history="1">
        <w:r w:rsidRPr="00E7746D">
          <w:rPr>
            <w:rStyle w:val="Hyperlinkki"/>
          </w:rPr>
          <w:t>Potilaan yhteyshenkilöt</w:t>
        </w:r>
      </w:hyperlink>
      <w:r w:rsidRPr="00125567">
        <w:t xml:space="preserve"> </w:t>
      </w:r>
      <w:r w:rsidR="00D44A92">
        <w:t xml:space="preserve">(210) </w:t>
      </w:r>
      <w:proofErr w:type="spellStart"/>
      <w:r w:rsidR="00487841">
        <w:t>organizer</w:t>
      </w:r>
      <w:proofErr w:type="spellEnd"/>
    </w:p>
    <w:bookmarkStart w:id="256" w:name="_Potilaan_toimintakyky_observation"/>
    <w:bookmarkEnd w:id="256"/>
    <w:p w14:paraId="7A1F01F3" w14:textId="58AE4FD4" w:rsidR="0095153D" w:rsidRDefault="00487841" w:rsidP="00AE0334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"_Potilaan_yleistiedot_organizer" </w:instrText>
      </w:r>
      <w:r>
        <w:rPr>
          <w:lang w:val="en-US"/>
        </w:rPr>
        <w:fldChar w:fldCharType="separate"/>
      </w:r>
      <w:bookmarkStart w:id="257" w:name="_Toc16776284"/>
      <w:proofErr w:type="spellStart"/>
      <w:r w:rsidR="0095153D" w:rsidRPr="00487841">
        <w:rPr>
          <w:rStyle w:val="Hyperlinkki"/>
          <w:lang w:val="en-US"/>
        </w:rPr>
        <w:t>Potilaan</w:t>
      </w:r>
      <w:proofErr w:type="spellEnd"/>
      <w:r w:rsidR="0095153D" w:rsidRPr="00487841">
        <w:rPr>
          <w:rStyle w:val="Hyperlinkki"/>
          <w:lang w:val="en-US"/>
        </w:rPr>
        <w:t xml:space="preserve"> </w:t>
      </w:r>
      <w:proofErr w:type="spellStart"/>
      <w:r w:rsidR="0095153D" w:rsidRPr="00487841">
        <w:rPr>
          <w:rStyle w:val="Hyperlinkki"/>
          <w:lang w:val="en-US"/>
        </w:rPr>
        <w:t>toimintakyky</w:t>
      </w:r>
      <w:proofErr w:type="spellEnd"/>
      <w:r>
        <w:rPr>
          <w:lang w:val="en-US"/>
        </w:rPr>
        <w:fldChar w:fldCharType="end"/>
      </w:r>
      <w:r w:rsidR="00125567" w:rsidRPr="00487841">
        <w:rPr>
          <w:lang w:val="en-US"/>
        </w:rPr>
        <w:t xml:space="preserve"> </w:t>
      </w:r>
      <w:r w:rsidR="00181274">
        <w:rPr>
          <w:lang w:val="en-US"/>
        </w:rPr>
        <w:t xml:space="preserve">- </w:t>
      </w:r>
      <w:r w:rsidR="00125567" w:rsidRPr="00487841">
        <w:rPr>
          <w:lang w:val="en-US"/>
        </w:rPr>
        <w:t>observation</w:t>
      </w:r>
      <w:bookmarkEnd w:id="257"/>
      <w:r w:rsidR="00181274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D03CCD" w14:paraId="3C8D395B" w14:textId="77777777" w:rsidTr="00627942">
        <w:tc>
          <w:tcPr>
            <w:tcW w:w="9236" w:type="dxa"/>
          </w:tcPr>
          <w:p w14:paraId="72DDA844" w14:textId="22ACE33E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406D0619" w14:textId="77777777" w:rsidR="00370659" w:rsidRPr="00370659" w:rsidRDefault="00370659" w:rsidP="00370659">
      <w:pPr>
        <w:rPr>
          <w:lang w:val="en-US"/>
        </w:rPr>
      </w:pPr>
    </w:p>
    <w:p w14:paraId="7A1F01F6" w14:textId="77777777" w:rsidR="0003454B" w:rsidRPr="0003454B" w:rsidRDefault="0003454B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1F01F7" w14:textId="292420B7" w:rsidR="0003454B" w:rsidRDefault="0003454B" w:rsidP="00AC4E00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203</w:t>
      </w:r>
      <w:r w:rsidRPr="0082643A">
        <w:t xml:space="preserve">" </w:t>
      </w:r>
      <w:r>
        <w:t xml:space="preserve">Potilaan toimintakyky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7188C4E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CB57B7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1F9" w14:textId="547A2DC2" w:rsidR="0003454B" w:rsidRPr="00AE0334" w:rsidRDefault="000B1BE8" w:rsidP="00AC4E00">
      <w:pPr>
        <w:pStyle w:val="Snt1"/>
      </w:pPr>
      <w:r w:rsidRPr="00AE0334">
        <w:t>4</w:t>
      </w:r>
      <w:r w:rsidR="0003454B" w:rsidRPr="00AE0334">
        <w:t>. PAKOLLINEN yksi [</w:t>
      </w:r>
      <w:proofErr w:type="gramStart"/>
      <w:r w:rsidR="0003454B" w:rsidRPr="00AE0334">
        <w:t>1..</w:t>
      </w:r>
      <w:proofErr w:type="gramEnd"/>
      <w:r w:rsidR="0003454B" w:rsidRPr="00AE0334">
        <w:t xml:space="preserve">1] </w:t>
      </w:r>
      <w:proofErr w:type="spellStart"/>
      <w:r w:rsidR="0003454B" w:rsidRPr="00AE0334">
        <w:t>value</w:t>
      </w:r>
      <w:proofErr w:type="spellEnd"/>
      <w:r w:rsidR="009D74B3">
        <w:t xml:space="preserve"> Potilaan toimintakyky (203)</w:t>
      </w:r>
      <w:r w:rsidR="00815A0E" w:rsidRPr="00AE0334">
        <w:t xml:space="preserve">, </w:t>
      </w:r>
      <w:r w:rsidR="0003454B" w:rsidRPr="00AE0334">
        <w:t>arvo</w:t>
      </w:r>
      <w:r w:rsidR="009D74B3" w:rsidRPr="00AE0334">
        <w:t xml:space="preserve"> annetaan</w:t>
      </w:r>
      <w:r w:rsidR="009D74B3">
        <w:t xml:space="preserve"> </w:t>
      </w:r>
      <w:r w:rsidR="0003454B" w:rsidRPr="00AE0334">
        <w:t>luokituksesta</w:t>
      </w:r>
      <w:r w:rsidRPr="00AE0334">
        <w:t xml:space="preserve"> </w:t>
      </w:r>
      <w:r w:rsidR="009D74B3" w:rsidRPr="00AE0334">
        <w:t>ENSIH - Potilaan toimintakyky ennen ensihoitotilannetta</w:t>
      </w:r>
      <w:r w:rsidR="009D74B3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03454B" w:rsidRPr="00AE0334">
        <w:t xml:space="preserve">: </w:t>
      </w:r>
      <w:r w:rsidRPr="00AE0334">
        <w:t>1.2.246.537.6.3007.2014</w:t>
      </w:r>
      <w:r w:rsidR="0003454B" w:rsidRPr="00AE0334">
        <w:t>)</w:t>
      </w:r>
      <w:r w:rsidR="00E7746D" w:rsidRPr="00E7746D">
        <w:t xml:space="preserve"> </w:t>
      </w:r>
      <w:r w:rsidR="00E7746D" w:rsidRPr="00AE0334">
        <w:t>CD-tietotyypillä</w:t>
      </w:r>
    </w:p>
    <w:bookmarkStart w:id="258" w:name="_Potilaan_yhteyshenkilöt_organizer"/>
    <w:bookmarkEnd w:id="258"/>
    <w:p w14:paraId="7A1F01FA" w14:textId="25183BB1" w:rsidR="0095153D" w:rsidRDefault="00487841" w:rsidP="00AE0334">
      <w:pPr>
        <w:pStyle w:val="Otsikko4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259" w:name="_Toc16776285"/>
      <w:r w:rsidR="0095153D" w:rsidRPr="00487841">
        <w:rPr>
          <w:rStyle w:val="Hyperlinkki"/>
        </w:rPr>
        <w:t xml:space="preserve">Potilaan </w:t>
      </w:r>
      <w:r w:rsidR="00A907E1" w:rsidRPr="00487841">
        <w:rPr>
          <w:rStyle w:val="Hyperlinkki"/>
        </w:rPr>
        <w:t>yhteyshenkilöt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proofErr w:type="spellStart"/>
      <w:r w:rsidR="000B1BE8" w:rsidRPr="00487841">
        <w:t>organizer</w:t>
      </w:r>
      <w:bookmarkEnd w:id="259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D03CCD" w14:paraId="408FD5FF" w14:textId="77777777" w:rsidTr="00627942">
        <w:tc>
          <w:tcPr>
            <w:tcW w:w="9236" w:type="dxa"/>
          </w:tcPr>
          <w:p w14:paraId="5EAA2665" w14:textId="35EA5F4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A1F01FE" w14:textId="28E3F20F" w:rsidR="000B1BE8" w:rsidRPr="0095153D" w:rsidRDefault="000B1BE8" w:rsidP="00AC4E00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210</w:t>
      </w:r>
      <w:r w:rsidRPr="0082643A">
        <w:t xml:space="preserve">" </w:t>
      </w:r>
      <w:r>
        <w:t xml:space="preserve">Potilaan yhteyshenkilöt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(210)</w:t>
      </w:r>
    </w:p>
    <w:p w14:paraId="7A1F01FF" w14:textId="77777777" w:rsidR="000B1BE8" w:rsidRDefault="009E7314" w:rsidP="00AC4E00">
      <w:pPr>
        <w:pStyle w:val="Snt1"/>
      </w:pPr>
      <w:r>
        <w:t>3</w:t>
      </w:r>
      <w:r w:rsidR="000B1BE8">
        <w:t xml:space="preserve">. PAKOLLINEN yksi </w:t>
      </w:r>
      <w:proofErr w:type="spellStart"/>
      <w:r w:rsidR="000B1BE8">
        <w:t>statusCode</w:t>
      </w:r>
      <w:proofErr w:type="spellEnd"/>
      <w:r w:rsidR="000B1BE8">
        <w:t>/@code=”completed”</w:t>
      </w:r>
    </w:p>
    <w:p w14:paraId="7A1F0200" w14:textId="77777777" w:rsidR="000B1BE8" w:rsidRPr="00125567" w:rsidRDefault="009E7314" w:rsidP="00AC4E00">
      <w:pPr>
        <w:pStyle w:val="Snt1"/>
      </w:pPr>
      <w:r>
        <w:t>4</w:t>
      </w:r>
      <w:r w:rsidR="000B1BE8" w:rsidRPr="00125567">
        <w:t xml:space="preserve">. </w:t>
      </w:r>
      <w:r w:rsidR="000B1BE8">
        <w:t>PAKOLLINEN yksi</w:t>
      </w:r>
      <w:r w:rsidR="000B1BE8" w:rsidRPr="00125567">
        <w:t xml:space="preserve"> [</w:t>
      </w:r>
      <w:proofErr w:type="gramStart"/>
      <w:r w:rsidR="000B1BE8">
        <w:t>1</w:t>
      </w:r>
      <w:r w:rsidR="000B1BE8" w:rsidRPr="00125567">
        <w:t>..</w:t>
      </w:r>
      <w:proofErr w:type="gramEnd"/>
      <w:r w:rsidR="000B1BE8" w:rsidRPr="00125567">
        <w:t xml:space="preserve">1] </w:t>
      </w:r>
      <w:proofErr w:type="spellStart"/>
      <w:r w:rsidR="000B1BE8" w:rsidRPr="00125567">
        <w:t>component</w:t>
      </w:r>
      <w:proofErr w:type="spellEnd"/>
    </w:p>
    <w:p w14:paraId="7A1F0201" w14:textId="47D77A95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nimi_observation" w:history="1">
        <w:r w:rsidRPr="00487841">
          <w:rPr>
            <w:rStyle w:val="Hyperlinkki"/>
          </w:rPr>
          <w:t>Yhteyshenkilön nimi</w:t>
        </w:r>
      </w:hyperlink>
      <w:r w:rsidR="00E7746D">
        <w:t xml:space="preserve"> </w:t>
      </w:r>
      <w:r w:rsidR="00D44A92">
        <w:t xml:space="preserve">(211) </w:t>
      </w:r>
      <w:proofErr w:type="spellStart"/>
      <w:r w:rsidR="00E7746D">
        <w:t>observation</w:t>
      </w:r>
      <w:proofErr w:type="spellEnd"/>
    </w:p>
    <w:p w14:paraId="7A1F0202" w14:textId="77777777" w:rsidR="000B1BE8" w:rsidRPr="00125567" w:rsidRDefault="009E7314" w:rsidP="00AC4E00">
      <w:pPr>
        <w:pStyle w:val="Snt1"/>
      </w:pPr>
      <w:r>
        <w:t>5</w:t>
      </w:r>
      <w:r w:rsidR="000B1BE8" w:rsidRPr="00125567">
        <w:t xml:space="preserve">. VAPAAEHTOINEN </w:t>
      </w:r>
      <w:r w:rsidR="000B1BE8">
        <w:t xml:space="preserve">nolla tai </w:t>
      </w:r>
      <w:r>
        <w:t xml:space="preserve">yksi </w:t>
      </w:r>
      <w:r w:rsidR="000B1BE8" w:rsidRPr="00125567">
        <w:t>[</w:t>
      </w:r>
      <w:proofErr w:type="gramStart"/>
      <w:r w:rsidR="000B1BE8" w:rsidRPr="00125567">
        <w:t>0..</w:t>
      </w:r>
      <w:proofErr w:type="gramEnd"/>
      <w:r>
        <w:t>1</w:t>
      </w:r>
      <w:r w:rsidR="000B1BE8" w:rsidRPr="00125567">
        <w:t xml:space="preserve">] </w:t>
      </w:r>
      <w:proofErr w:type="spellStart"/>
      <w:r w:rsidR="000B1BE8" w:rsidRPr="00125567">
        <w:t>component</w:t>
      </w:r>
      <w:proofErr w:type="spellEnd"/>
    </w:p>
    <w:p w14:paraId="7A1F0203" w14:textId="308690FA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puhelinnumero_observ" w:history="1">
        <w:r w:rsidR="00815A0E" w:rsidRPr="00487841">
          <w:rPr>
            <w:rStyle w:val="Hyperlinkki"/>
          </w:rPr>
          <w:t>Yhteyshenkilön puhelinnumero</w:t>
        </w:r>
      </w:hyperlink>
      <w:r w:rsidR="00E7746D">
        <w:t xml:space="preserve"> </w:t>
      </w:r>
      <w:r w:rsidR="00D44A92">
        <w:t xml:space="preserve">(212) </w:t>
      </w:r>
      <w:proofErr w:type="spellStart"/>
      <w:r w:rsidR="00E7746D">
        <w:t>observation</w:t>
      </w:r>
      <w:proofErr w:type="spellEnd"/>
    </w:p>
    <w:p w14:paraId="7A1F0204" w14:textId="77777777" w:rsidR="00815A0E" w:rsidRPr="00125567" w:rsidRDefault="009E7314" w:rsidP="00AC4E00">
      <w:pPr>
        <w:pStyle w:val="Snt1"/>
      </w:pPr>
      <w:r>
        <w:t>6</w:t>
      </w:r>
      <w:r w:rsidR="00815A0E" w:rsidRPr="00125567">
        <w:t xml:space="preserve">. VAPAAEHTOINEN </w:t>
      </w:r>
      <w:r w:rsidR="00815A0E">
        <w:t>nolla tai yksi</w:t>
      </w:r>
      <w:r w:rsidR="00815A0E" w:rsidRPr="00125567">
        <w:t xml:space="preserve"> [</w:t>
      </w:r>
      <w:proofErr w:type="gramStart"/>
      <w:r w:rsidR="00815A0E" w:rsidRPr="00125567">
        <w:t>0..</w:t>
      </w:r>
      <w:proofErr w:type="gramEnd"/>
      <w:r w:rsidR="00815A0E">
        <w:t>1</w:t>
      </w:r>
      <w:r w:rsidR="00815A0E" w:rsidRPr="00125567">
        <w:t xml:space="preserve">] </w:t>
      </w:r>
      <w:proofErr w:type="spellStart"/>
      <w:r w:rsidR="00815A0E" w:rsidRPr="00125567">
        <w:t>component</w:t>
      </w:r>
      <w:proofErr w:type="spellEnd"/>
    </w:p>
    <w:p w14:paraId="7A1F0205" w14:textId="3574A169" w:rsidR="00815A0E" w:rsidRPr="00125567" w:rsidRDefault="00815A0E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suhde_potilaaseen" w:history="1">
        <w:r w:rsidRPr="00487841">
          <w:rPr>
            <w:rStyle w:val="Hyperlinkki"/>
          </w:rPr>
          <w:t>Yhteyshenkilön suhde potilaaseen</w:t>
        </w:r>
      </w:hyperlink>
      <w:r w:rsidR="00E7746D">
        <w:t xml:space="preserve"> </w:t>
      </w:r>
      <w:r w:rsidR="00D44A92">
        <w:t xml:space="preserve">(213) </w:t>
      </w:r>
      <w:proofErr w:type="spellStart"/>
      <w:r w:rsidR="00E7746D">
        <w:t>observation</w:t>
      </w:r>
      <w:proofErr w:type="spellEnd"/>
    </w:p>
    <w:bookmarkStart w:id="260" w:name="_Yhteyshenkilön_nimi_observation"/>
    <w:bookmarkEnd w:id="260"/>
    <w:p w14:paraId="7A1F0206" w14:textId="5E5FFAAA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61" w:name="_Toc16776286"/>
      <w:r w:rsidR="00815A0E" w:rsidRPr="00487841">
        <w:rPr>
          <w:rStyle w:val="Hyperlinkki"/>
        </w:rPr>
        <w:t>Yhteyshenkilön nimi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261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D03CCD" w14:paraId="6D9CFBAA" w14:textId="77777777" w:rsidTr="00627942">
        <w:tc>
          <w:tcPr>
            <w:tcW w:w="9236" w:type="dxa"/>
          </w:tcPr>
          <w:p w14:paraId="767B273B" w14:textId="1E7D3195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0B" w14:textId="2003FE86" w:rsidR="00815A0E" w:rsidRDefault="00815A0E" w:rsidP="00AC4E00">
      <w:pPr>
        <w:pStyle w:val="Snt1"/>
      </w:pPr>
      <w:r>
        <w:lastRenderedPageBreak/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211</w:t>
      </w:r>
      <w:r w:rsidRPr="0082643A">
        <w:t xml:space="preserve">" </w:t>
      </w:r>
      <w:r>
        <w:t xml:space="preserve">Yhteyshenkilön nimi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742A50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87EB58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0D" w14:textId="4C323762" w:rsidR="00815A0E" w:rsidRPr="000B1BE8" w:rsidRDefault="00815A0E" w:rsidP="00AC4E00">
      <w:pPr>
        <w:pStyle w:val="Snt1"/>
      </w:pPr>
      <w:r>
        <w:t>4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03454B">
        <w:t>value</w:t>
      </w:r>
      <w:proofErr w:type="spellEnd"/>
      <w:r w:rsidR="009D74B3">
        <w:t xml:space="preserve"> Yhteyshenkilön nimi (211)</w:t>
      </w:r>
      <w:r>
        <w:t>,</w:t>
      </w:r>
      <w:r w:rsidRPr="0003454B">
        <w:t xml:space="preserve"> </w:t>
      </w:r>
      <w:r w:rsidR="009D74B3">
        <w:t xml:space="preserve">arvo </w:t>
      </w:r>
      <w:r w:rsidR="00D44A92">
        <w:t xml:space="preserve">annetaan </w:t>
      </w:r>
      <w:r w:rsidR="00D44A92" w:rsidRPr="0003454B">
        <w:t>arvo</w:t>
      </w:r>
      <w:r w:rsidR="00D44A92">
        <w:t xml:space="preserve"> </w:t>
      </w:r>
      <w:r>
        <w:t>PN-tietotyy</w:t>
      </w:r>
      <w:r w:rsidRPr="0003454B">
        <w:t>pillä</w:t>
      </w:r>
    </w:p>
    <w:bookmarkStart w:id="262" w:name="_Yhteyshenkilön_puhelinnumero_observ"/>
    <w:bookmarkEnd w:id="262"/>
    <w:p w14:paraId="7A1F020F" w14:textId="29BC9F80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63" w:name="_Toc16776287"/>
      <w:r w:rsidR="00815A0E" w:rsidRPr="00487841">
        <w:rPr>
          <w:rStyle w:val="Hyperlinkki"/>
        </w:rPr>
        <w:t>Yhteyshenkilön puhelinnumero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263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D03CCD" w14:paraId="654E42FF" w14:textId="77777777" w:rsidTr="00627942">
        <w:tc>
          <w:tcPr>
            <w:tcW w:w="9236" w:type="dxa"/>
          </w:tcPr>
          <w:p w14:paraId="7E9CED73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5578E8" w14:textId="77777777" w:rsidR="00370659" w:rsidRPr="00370659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7A1F0213" w14:textId="3E7313A1" w:rsidR="00815A0E" w:rsidRPr="0003454B" w:rsidRDefault="00815A0E" w:rsidP="00815A0E">
      <w:pPr>
        <w:pStyle w:val="Eivli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3454B">
        <w:rPr>
          <w:rFonts w:ascii="Times New Roman" w:hAnsi="Times New Roman" w:cs="Times New Roman"/>
        </w:rPr>
        <w:t xml:space="preserve">. PAKOLLINEN yksi </w:t>
      </w:r>
      <w:r w:rsidRPr="007E0AC1">
        <w:rPr>
          <w:rFonts w:ascii="Times New Roman" w:hAnsi="Times New Roman" w:cs="Times New Roman"/>
        </w:rPr>
        <w:t>[</w:t>
      </w:r>
      <w:proofErr w:type="gramStart"/>
      <w:r w:rsidRPr="007E0AC1">
        <w:rPr>
          <w:rFonts w:ascii="Times New Roman" w:hAnsi="Times New Roman" w:cs="Times New Roman"/>
        </w:rPr>
        <w:t>1..</w:t>
      </w:r>
      <w:proofErr w:type="gramEnd"/>
      <w:r w:rsidRPr="007E0AC1">
        <w:rPr>
          <w:rFonts w:ascii="Times New Roman" w:hAnsi="Times New Roman" w:cs="Times New Roman"/>
        </w:rPr>
        <w:t>1] @classCode="</w:t>
      </w:r>
      <w:r>
        <w:rPr>
          <w:rFonts w:ascii="Times New Roman" w:hAnsi="Times New Roman" w:cs="Times New Roman"/>
        </w:rPr>
        <w:t>OBS</w:t>
      </w:r>
      <w:r w:rsidRPr="007E0AC1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ja yks</w:t>
      </w:r>
      <w:r w:rsidR="00487841">
        <w:rPr>
          <w:rFonts w:ascii="Times New Roman" w:hAnsi="Times New Roman" w:cs="Times New Roman"/>
        </w:rPr>
        <w:t>i [</w:t>
      </w:r>
      <w:r w:rsidRPr="0003454B">
        <w:rPr>
          <w:rFonts w:ascii="Times New Roman" w:hAnsi="Times New Roman" w:cs="Times New Roman"/>
        </w:rPr>
        <w:t xml:space="preserve">1..1] @moodCode="EVN" </w:t>
      </w:r>
    </w:p>
    <w:p w14:paraId="7A1F0214" w14:textId="6C119DAA" w:rsidR="00815A0E" w:rsidRPr="00AE0334" w:rsidRDefault="00815A0E" w:rsidP="00AC4E00">
      <w:pPr>
        <w:pStyle w:val="Snt1"/>
      </w:pPr>
      <w:r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AE0334">
        <w:t>code</w:t>
      </w:r>
      <w:proofErr w:type="spellEnd"/>
      <w:r w:rsidRPr="00AE0334">
        <w:t>/@code="2</w:t>
      </w:r>
      <w:r w:rsidR="009E7314" w:rsidRPr="00AE0334">
        <w:t>12</w:t>
      </w:r>
      <w:r w:rsidRPr="00AE0334">
        <w:t xml:space="preserve">" </w:t>
      </w:r>
      <w:r w:rsidR="009E7314" w:rsidRPr="00AE0334">
        <w:t>Yhteyshenkilön puhelinnumero</w:t>
      </w:r>
      <w:r w:rsidRPr="00AE0334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AE0334">
        <w:t>: 1.2.246.537.6.12.2002.348)</w:t>
      </w:r>
    </w:p>
    <w:p w14:paraId="445C7638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3027B9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16" w14:textId="6277E128" w:rsidR="00815A0E" w:rsidRPr="000B1BE8" w:rsidRDefault="00815A0E" w:rsidP="00AC4E00">
      <w:pPr>
        <w:pStyle w:val="Snt1"/>
      </w:pPr>
      <w:r>
        <w:t>4</w:t>
      </w:r>
      <w:r w:rsidRPr="0003454B">
        <w:t>. PAKOLLINEN yksi</w:t>
      </w:r>
      <w:r w:rsidR="009E7314">
        <w:t xml:space="preserve"> tai useampi</w:t>
      </w:r>
      <w:r w:rsidRPr="0003454B">
        <w:t xml:space="preserve"> [</w:t>
      </w:r>
      <w:proofErr w:type="gramStart"/>
      <w:r w:rsidRPr="0003454B">
        <w:t>1..</w:t>
      </w:r>
      <w:proofErr w:type="gramEnd"/>
      <w:r w:rsidR="009E7314">
        <w:t>*</w:t>
      </w:r>
      <w:r w:rsidRPr="0003454B">
        <w:t xml:space="preserve">] </w:t>
      </w:r>
      <w:proofErr w:type="spellStart"/>
      <w:r w:rsidRPr="0003454B">
        <w:t>value</w:t>
      </w:r>
      <w:proofErr w:type="spellEnd"/>
      <w:r w:rsidR="009D74B3">
        <w:t xml:space="preserve"> Yhteyshenkilön puhelinnumero (212)</w:t>
      </w:r>
      <w:r>
        <w:t>,</w:t>
      </w:r>
      <w:r w:rsidRPr="0003454B">
        <w:t xml:space="preserve"> </w:t>
      </w:r>
      <w:r w:rsidR="00D44A92" w:rsidRPr="0003454B">
        <w:t>arvo</w:t>
      </w:r>
      <w:r w:rsidR="00D44A92">
        <w:t xml:space="preserve"> </w:t>
      </w:r>
      <w:r w:rsidR="009D74B3">
        <w:t xml:space="preserve">annetaan </w:t>
      </w:r>
      <w:r w:rsidR="009E7314">
        <w:t>TEL</w:t>
      </w:r>
      <w:r>
        <w:t>-tietotyy</w:t>
      </w:r>
      <w:r w:rsidRPr="0003454B">
        <w:t xml:space="preserve">pillä </w:t>
      </w:r>
    </w:p>
    <w:bookmarkStart w:id="264" w:name="_Yhteyshenkilön_suhde_potilaaseen"/>
    <w:bookmarkEnd w:id="264"/>
    <w:p w14:paraId="7A1F0218" w14:textId="3AB18B31" w:rsidR="00815A0E" w:rsidRP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65" w:name="_Toc16776288"/>
      <w:r w:rsidR="00815A0E" w:rsidRPr="00487841">
        <w:rPr>
          <w:rStyle w:val="Hyperlinkki"/>
        </w:rPr>
        <w:t>Yhteyshenkilön suhde potilaaseen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26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D03CCD" w14:paraId="51A51333" w14:textId="77777777" w:rsidTr="00627942">
        <w:tc>
          <w:tcPr>
            <w:tcW w:w="9236" w:type="dxa"/>
          </w:tcPr>
          <w:p w14:paraId="4ADB1442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21C" w14:textId="1FFC5A11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1D" w14:textId="2B496FD7" w:rsidR="00815A0E" w:rsidRPr="00AE0334" w:rsidRDefault="00815A0E" w:rsidP="00AC4E00">
      <w:pPr>
        <w:pStyle w:val="Snt1"/>
      </w:pPr>
      <w:r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AE0334">
        <w:t>code</w:t>
      </w:r>
      <w:proofErr w:type="spellEnd"/>
      <w:r w:rsidRPr="00AE0334">
        <w:t>/@code="2</w:t>
      </w:r>
      <w:r w:rsidR="009E7314" w:rsidRPr="00AE0334">
        <w:t>1</w:t>
      </w:r>
      <w:r w:rsidRPr="00AE0334">
        <w:t xml:space="preserve">3" </w:t>
      </w:r>
      <w:r w:rsidR="009E7314" w:rsidRPr="00AE0334">
        <w:t>Yhteyshenkilön suhde potilaaseen</w:t>
      </w:r>
      <w:r w:rsidRPr="00AE0334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AE0334">
        <w:t>: 1.2.246.537.6.12.2002.348)</w:t>
      </w:r>
    </w:p>
    <w:p w14:paraId="1470B4D5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2D613F0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1F" w14:textId="5B9F4300" w:rsidR="00815A0E" w:rsidRDefault="00815A0E" w:rsidP="00AC4E00">
      <w:pPr>
        <w:pStyle w:val="Snt1"/>
      </w:pPr>
      <w:r>
        <w:t>4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03454B">
        <w:t>value</w:t>
      </w:r>
      <w:proofErr w:type="spellEnd"/>
      <w:r w:rsidR="009D74B3">
        <w:t xml:space="preserve"> </w:t>
      </w:r>
      <w:r w:rsidR="009D74B3" w:rsidRPr="00AE0334">
        <w:t xml:space="preserve">Yhteyshenkilön suhde potilaaseen </w:t>
      </w:r>
      <w:r w:rsidR="009D74B3">
        <w:t>(213)</w:t>
      </w:r>
      <w:r>
        <w:t>,</w:t>
      </w:r>
      <w:r w:rsidRPr="0003454B">
        <w:t xml:space="preserve"> arvo</w:t>
      </w:r>
      <w:r w:rsidR="001F0C0D">
        <w:t xml:space="preserve"> </w:t>
      </w:r>
      <w:r w:rsidR="009D74B3">
        <w:t xml:space="preserve">annetaan </w:t>
      </w:r>
      <w:r>
        <w:t xml:space="preserve">luokituksesta </w:t>
      </w:r>
      <w:r w:rsidR="009D74B3" w:rsidRPr="009E7314">
        <w:t>AR/YDIN - Sukulaisuus</w:t>
      </w:r>
      <w:r w:rsidR="009D74B3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0B1BE8">
        <w:t xml:space="preserve">: </w:t>
      </w:r>
      <w:r w:rsidR="009E7314" w:rsidRPr="009E7314">
        <w:t>1.2.246.537.5.40054.2003</w:t>
      </w:r>
      <w:r w:rsidRPr="000B1BE8">
        <w:t>)</w:t>
      </w:r>
      <w:r w:rsidR="00D44A92" w:rsidRPr="00D44A92">
        <w:t xml:space="preserve"> </w:t>
      </w:r>
      <w:r w:rsidR="00D44A92" w:rsidRPr="0003454B">
        <w:t>CD</w:t>
      </w:r>
      <w:r w:rsidR="00D44A92">
        <w:t>-tietotyy</w:t>
      </w:r>
      <w:r w:rsidR="00D44A92" w:rsidRPr="0003454B">
        <w:t>pillä</w:t>
      </w:r>
    </w:p>
    <w:bookmarkStart w:id="266" w:name="_Kyseessä_on_ensihoitokertomusmerkin_1"/>
    <w:bookmarkEnd w:id="266"/>
    <w:p w14:paraId="2587763E" w14:textId="4352278A" w:rsidR="00F018C1" w:rsidRPr="00382EF8" w:rsidRDefault="00F018C1" w:rsidP="00F018C1">
      <w:pPr>
        <w:pStyle w:val="Otsikko2"/>
        <w:rPr>
          <w:rStyle w:val="Hyperlinkki"/>
        </w:rPr>
      </w:pPr>
      <w:r>
        <w:fldChar w:fldCharType="begin"/>
      </w:r>
      <w:r w:rsidR="00FD3170">
        <w:instrText>HYPERLINK  \l "_Ensihoitokertomus"</w:instrText>
      </w:r>
      <w:r>
        <w:fldChar w:fldCharType="separate"/>
      </w:r>
      <w:bookmarkStart w:id="267" w:name="_Toc16776289"/>
      <w:r w:rsidRPr="00F018C1">
        <w:rPr>
          <w:rStyle w:val="Hyperlinkki"/>
        </w:rPr>
        <w:t>Kyseessä on ensihoitokertomusmerkinnän väliversio</w:t>
      </w:r>
      <w:bookmarkEnd w:id="267"/>
    </w:p>
    <w:p w14:paraId="5AEFB384" w14:textId="77777777" w:rsidR="00615700" w:rsidRDefault="00F018C1" w:rsidP="00615700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55E2DC83" w14:textId="77777777" w:rsidR="00615700" w:rsidRPr="00615700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8CFDEEC" w14:textId="05FEEE0A" w:rsidR="00F018C1" w:rsidRPr="0095153D" w:rsidRDefault="00F018C1" w:rsidP="00F018C1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39A7D8A1" w14:textId="77777777" w:rsidR="00F018C1" w:rsidRPr="0082643A" w:rsidRDefault="00F018C1" w:rsidP="00F018C1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72E6A9B" w14:textId="77777777" w:rsidR="00F018C1" w:rsidRPr="0080598B" w:rsidRDefault="00F018C1" w:rsidP="00F018C1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24AE11B6" w14:textId="77777777" w:rsidR="0000172F" w:rsidRDefault="0000172F" w:rsidP="0000172F"/>
    <w:p w14:paraId="690AA208" w14:textId="399BDE7F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172F">
        <w:rPr>
          <w:b/>
        </w:rPr>
        <w:t>Kyseessä on ensihoitokertomusmerkinnän väliversio</w:t>
      </w:r>
      <w:r>
        <w:t xml:space="preserve"> </w:t>
      </w:r>
      <w:r w:rsidRPr="00567C0E">
        <w:t>(</w:t>
      </w:r>
      <w:proofErr w:type="gramStart"/>
      <w:r>
        <w:t>500</w:t>
      </w:r>
      <w:r w:rsidRPr="00567C0E">
        <w:t>0)</w:t>
      </w:r>
      <w:r>
        <w:t>*</w:t>
      </w:r>
      <w:proofErr w:type="gramEnd"/>
    </w:p>
    <w:p w14:paraId="17A6A45A" w14:textId="77777777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3C7FA7" w14:textId="2BB37B50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vain otsikko, kun arvo=</w:t>
      </w:r>
      <w:proofErr w:type="spellStart"/>
      <w:r>
        <w:t>true</w:t>
      </w:r>
      <w:proofErr w:type="spellEnd"/>
    </w:p>
    <w:p w14:paraId="57F6F50E" w14:textId="77777777" w:rsidR="0000172F" w:rsidRPr="0080598B" w:rsidRDefault="0000172F" w:rsidP="0000172F"/>
    <w:p w14:paraId="354F3429" w14:textId="60F542A1" w:rsidR="00F018C1" w:rsidRPr="0082643A" w:rsidRDefault="00F018C1" w:rsidP="00F018C1"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A90E19C" w14:textId="698C90E6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32BF9E8" w14:textId="33EDBD56" w:rsidR="00F018C1" w:rsidRDefault="00F018C1" w:rsidP="00F018C1">
      <w:pPr>
        <w:pStyle w:val="Snt2"/>
      </w:pPr>
      <w:r>
        <w:lastRenderedPageBreak/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1.2.246.537.6.12.2002.348.5000” (</w:t>
      </w:r>
      <w:r w:rsidRPr="00F018C1">
        <w:t>Kyseessä on ensihoitokertomusmerkinnän väliversio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91F2A20" w14:textId="36F54A51" w:rsidR="00F018C1" w:rsidRDefault="00F018C1" w:rsidP="00F018C1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Kyseessä_on_ensihoitokertomusmerkin" w:history="1">
        <w:r w:rsidRPr="00FD3170">
          <w:rPr>
            <w:rStyle w:val="Hyperlinkki"/>
          </w:rPr>
          <w:t>Kyseessä on ensihoitokertomusmerkinnän väliversio</w:t>
        </w:r>
      </w:hyperlink>
      <w:r w:rsidR="00FD3170">
        <w:t xml:space="preserve"> (5000)</w:t>
      </w:r>
      <w:r w:rsidRPr="0095153D">
        <w:t xml:space="preserve"> </w:t>
      </w:r>
      <w:proofErr w:type="spellStart"/>
      <w:r>
        <w:t>o</w:t>
      </w:r>
      <w:r w:rsidR="00FD3170">
        <w:t>bservation</w:t>
      </w:r>
      <w:proofErr w:type="spellEnd"/>
    </w:p>
    <w:p w14:paraId="1C7F1289" w14:textId="77777777" w:rsidR="006B018C" w:rsidRDefault="006B018C" w:rsidP="006B018C">
      <w:pPr>
        <w:pStyle w:val="Snt1"/>
      </w:pPr>
      <w:bookmarkStart w:id="268" w:name="_Kyseessä_on_ensihoitokertomusmerkin"/>
      <w:bookmarkEnd w:id="268"/>
    </w:p>
    <w:p w14:paraId="51F6E10B" w14:textId="509FA9DC" w:rsidR="006B018C" w:rsidRPr="0074128A" w:rsidRDefault="006B018C" w:rsidP="006B018C">
      <w:pPr>
        <w:pStyle w:val="Snt1"/>
        <w:rPr>
          <w:rFonts w:eastAsiaTheme="majorEastAsia" w:cstheme="majorHAnsi"/>
          <w:bCs/>
          <w:sz w:val="24"/>
          <w:szCs w:val="26"/>
        </w:rPr>
      </w:pPr>
      <w:r w:rsidRPr="00DA7717">
        <w:rPr>
          <w:rFonts w:eastAsiaTheme="majorEastAsia" w:cstheme="majorHAnsi"/>
          <w:b/>
          <w:bCs/>
          <w:sz w:val="24"/>
          <w:szCs w:val="26"/>
        </w:rPr>
        <w:t>Toteutusohje</w:t>
      </w:r>
      <w:r w:rsidRPr="0074128A">
        <w:rPr>
          <w:rFonts w:eastAsiaTheme="majorEastAsia" w:cstheme="majorHAnsi"/>
          <w:bCs/>
          <w:sz w:val="24"/>
          <w:szCs w:val="26"/>
        </w:rPr>
        <w:t>:</w:t>
      </w:r>
      <w:r>
        <w:rPr>
          <w:rFonts w:eastAsiaTheme="majorEastAsia" w:cstheme="majorHAnsi"/>
          <w:bCs/>
          <w:sz w:val="24"/>
          <w:szCs w:val="26"/>
        </w:rPr>
        <w:t xml:space="preserve"> {JOS </w:t>
      </w:r>
      <w:r w:rsidRPr="00FD3170">
        <w:t xml:space="preserve">Kyseessä </w:t>
      </w:r>
      <w:r w:rsidR="00E74B37">
        <w:t>ei ole</w:t>
      </w:r>
      <w:r w:rsidR="00E74B37" w:rsidRPr="00FD3170">
        <w:t xml:space="preserve"> </w:t>
      </w:r>
      <w:r w:rsidRPr="00FD3170">
        <w:t>ensihoitokertomusmerkinnän väliversio</w:t>
      </w:r>
      <w:r>
        <w:t xml:space="preserve"> (</w:t>
      </w:r>
      <w:proofErr w:type="gramStart"/>
      <w:r>
        <w:t>5000)=</w:t>
      </w:r>
      <w:proofErr w:type="spellStart"/>
      <w:proofErr w:type="gramEnd"/>
      <w:r>
        <w:t>false</w:t>
      </w:r>
      <w:proofErr w:type="spellEnd"/>
      <w:r>
        <w:t xml:space="preserve">} koko </w:t>
      </w:r>
      <w:proofErr w:type="spellStart"/>
      <w:r>
        <w:t>entry</w:t>
      </w:r>
      <w:proofErr w:type="spellEnd"/>
      <w:r>
        <w:t xml:space="preserve"> -rakennetta ei anneta ollenkaan. </w:t>
      </w:r>
    </w:p>
    <w:p w14:paraId="267F5D2C" w14:textId="3E158EAF" w:rsidR="00F018C1" w:rsidRDefault="00847692" w:rsidP="00FD3170">
      <w:pPr>
        <w:pStyle w:val="Otsikko3"/>
      </w:pPr>
      <w:hyperlink w:anchor="_Kyseessä_on_ensihoitokertomusmerkin_1" w:history="1">
        <w:bookmarkStart w:id="269" w:name="_Toc16776290"/>
        <w:r w:rsidR="00F018C1" w:rsidRPr="00FD3170">
          <w:rPr>
            <w:rStyle w:val="Hyperlinkki"/>
          </w:rPr>
          <w:t>Kyseessä on ensihoitokertomusmerkinnän väliversio</w:t>
        </w:r>
      </w:hyperlink>
      <w:r w:rsidR="00F018C1">
        <w:t xml:space="preserve"> - </w:t>
      </w:r>
      <w:proofErr w:type="spellStart"/>
      <w:r w:rsidR="00F018C1">
        <w:t>observation</w:t>
      </w:r>
      <w:bookmarkEnd w:id="26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3D80EC1" w14:textId="77777777" w:rsidTr="00627942">
        <w:tc>
          <w:tcPr>
            <w:tcW w:w="9236" w:type="dxa"/>
          </w:tcPr>
          <w:p w14:paraId="027B00BD" w14:textId="44BB2224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77777777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</w:t>
      </w:r>
      <w:r w:rsidR="005137B0">
        <w:t xml:space="preserve"> id</w:t>
      </w:r>
      <w:r>
        <w:t>/@root</w:t>
      </w:r>
    </w:p>
    <w:p w14:paraId="75F9A15C" w14:textId="52EDDD52" w:rsidR="00F018C1" w:rsidRDefault="00C27EF8" w:rsidP="00F018C1">
      <w:pPr>
        <w:pStyle w:val="Snt1"/>
      </w:pPr>
      <w:r>
        <w:t>3</w:t>
      </w:r>
      <w:r w:rsidR="00F018C1" w:rsidRPr="00AE0334">
        <w:t>. PAKOLLINEN yksi [</w:t>
      </w:r>
      <w:proofErr w:type="gramStart"/>
      <w:r w:rsidR="00F018C1" w:rsidRPr="00AE0334">
        <w:t>1..</w:t>
      </w:r>
      <w:proofErr w:type="gramEnd"/>
      <w:r w:rsidR="00F018C1" w:rsidRPr="00AE0334">
        <w:t xml:space="preserve">1] </w:t>
      </w:r>
      <w:proofErr w:type="spellStart"/>
      <w:r w:rsidR="00F018C1" w:rsidRPr="0082643A">
        <w:t>code</w:t>
      </w:r>
      <w:proofErr w:type="spellEnd"/>
      <w:r w:rsidR="00F018C1" w:rsidRPr="0082643A">
        <w:t>/@code="</w:t>
      </w:r>
      <w:r w:rsidR="00FD3170">
        <w:t>5000</w:t>
      </w:r>
      <w:r w:rsidR="00F018C1" w:rsidRPr="0082643A">
        <w:t xml:space="preserve">" </w:t>
      </w:r>
      <w:r w:rsidR="00FD3170" w:rsidRPr="00FD3170">
        <w:t xml:space="preserve">Kyseessä on ensihoitokertomusmerkinnän väliversio </w:t>
      </w:r>
      <w:r w:rsidR="00F018C1">
        <w:t>(</w:t>
      </w:r>
      <w:proofErr w:type="spellStart"/>
      <w:r w:rsidR="00F018C1">
        <w:t>codeSystem</w:t>
      </w:r>
      <w:proofErr w:type="spellEnd"/>
      <w:r w:rsidR="00F018C1" w:rsidRPr="0095153D">
        <w:t xml:space="preserve">: </w:t>
      </w:r>
      <w:r w:rsidR="00F018C1" w:rsidRPr="007E0AC1">
        <w:t>1.2.246.537.6.12.2002.348</w:t>
      </w:r>
      <w:r w:rsidR="00F018C1" w:rsidRPr="0095153D">
        <w:t>)</w:t>
      </w:r>
    </w:p>
    <w:p w14:paraId="29C7BFBF" w14:textId="045290A0" w:rsidR="0092749F" w:rsidRDefault="0092749F" w:rsidP="0092749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13C8E4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9BF97B" w14:textId="2247F628" w:rsidR="00F018C1" w:rsidRDefault="00C27EF8" w:rsidP="00AC4E00">
      <w:pPr>
        <w:pStyle w:val="Snt1"/>
      </w:pPr>
      <w:r>
        <w:t>5</w:t>
      </w:r>
      <w:r w:rsidR="00F018C1" w:rsidRPr="00AE0334">
        <w:t>. PAKOLLINEN yksi [</w:t>
      </w:r>
      <w:proofErr w:type="gramStart"/>
      <w:r w:rsidR="00F018C1" w:rsidRPr="00AE0334">
        <w:t>1..</w:t>
      </w:r>
      <w:proofErr w:type="gramEnd"/>
      <w:r w:rsidR="00F018C1" w:rsidRPr="00AE0334">
        <w:t xml:space="preserve">1] </w:t>
      </w:r>
      <w:proofErr w:type="spellStart"/>
      <w:r w:rsidR="00F018C1" w:rsidRPr="00AE0334">
        <w:t>value</w:t>
      </w:r>
      <w:proofErr w:type="spellEnd"/>
      <w:r w:rsidR="00FD3170">
        <w:t xml:space="preserve"> </w:t>
      </w:r>
      <w:r w:rsidR="00FD3170" w:rsidRPr="00FD3170">
        <w:t>Kyseessä on ensihoitokertomusmerkinnän väliversio</w:t>
      </w:r>
      <w:r w:rsidR="00FD3170">
        <w:t xml:space="preserve"> (5000), </w:t>
      </w:r>
      <w:r w:rsidR="00F018C1" w:rsidRPr="00AE0334">
        <w:t>arvo annetaan</w:t>
      </w:r>
      <w:r w:rsidR="00F018C1">
        <w:t xml:space="preserve"> </w:t>
      </w:r>
      <w:r w:rsidR="00FD3170">
        <w:t>BL-</w:t>
      </w:r>
      <w:r w:rsidR="00F018C1" w:rsidRPr="00AE0334">
        <w:t>tietotyypillä</w:t>
      </w:r>
    </w:p>
    <w:bookmarkStart w:id="270" w:name="_Hoidon_syy_ja_1"/>
    <w:bookmarkEnd w:id="270"/>
    <w:p w14:paraId="6149ABEA" w14:textId="77777777" w:rsidR="00FB21AB" w:rsidRPr="00382EF8" w:rsidRDefault="00FB21AB" w:rsidP="00FB21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71" w:name="_Toc16776291"/>
      <w:r>
        <w:rPr>
          <w:rStyle w:val="Hyperlinkki"/>
        </w:rPr>
        <w:t>Esitiedot</w:t>
      </w:r>
      <w:bookmarkEnd w:id="271"/>
    </w:p>
    <w:p w14:paraId="6255087F" w14:textId="77777777" w:rsidR="00FB21AB" w:rsidRDefault="00FB21AB" w:rsidP="00FB21AB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D03CCD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40055144" w14:textId="77777777" w:rsidR="00FB21AB" w:rsidRPr="00604526" w:rsidRDefault="00FB21AB" w:rsidP="00FB21AB">
      <w:pPr>
        <w:pStyle w:val="Snt1"/>
        <w:rPr>
          <w:lang w:val="en-US"/>
        </w:rPr>
      </w:pPr>
    </w:p>
    <w:p w14:paraId="270B6317" w14:textId="77777777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Pr="0082643A">
        <w:t xml:space="preserve">" </w:t>
      </w:r>
      <w:r w:rsidRPr="00857C9E">
        <w:t>Esitiedot (anamneesi)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AE52478" w14:textId="77777777" w:rsidR="00FB21AB" w:rsidRPr="0082643A" w:rsidRDefault="00FB21AB" w:rsidP="00FB21A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Pr="00857C9E">
        <w:t>Esitiedot (anamneesi)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18334657" w14:textId="77777777" w:rsidR="006C0942" w:rsidRDefault="006C0942" w:rsidP="00FB21AB">
      <w:pPr>
        <w:pStyle w:val="Snt1"/>
      </w:pPr>
    </w:p>
    <w:p w14:paraId="43B51BDC" w14:textId="3B8C276A" w:rsidR="00FB21AB" w:rsidRDefault="006C0942" w:rsidP="00FB21AB">
      <w:pPr>
        <w:pStyle w:val="Snt1"/>
      </w:pPr>
      <w:r w:rsidRPr="00DA7717">
        <w:rPr>
          <w:b/>
        </w:rPr>
        <w:t>Toteutusohje</w:t>
      </w:r>
      <w:r>
        <w:t xml:space="preserve">: </w:t>
      </w:r>
      <w:r w:rsidR="00FB21AB">
        <w:t xml:space="preserve">Esitiedot </w:t>
      </w:r>
      <w:r w:rsidR="009A788F">
        <w:t xml:space="preserve">kirjataan </w:t>
      </w:r>
      <w:r w:rsidR="00FB21AB">
        <w:t xml:space="preserve">vapaamuotoisena tekstinä, ks. Potilastiedon arkiston Kertomus ja lomakkeet määrittely näyttömuoto-ohjeistus [5, luku </w:t>
      </w:r>
      <w:r w:rsidR="006B018C">
        <w:t>2.8</w:t>
      </w:r>
      <w:r w:rsidR="00FB21AB">
        <w:t>].</w:t>
      </w:r>
      <w:r>
        <w:t xml:space="preserve"> Kirjataan kullekin merkinnälle uudet kirjatut tiedot, aikaisempia ei toisteta.</w:t>
      </w:r>
    </w:p>
    <w:bookmarkStart w:id="272" w:name="_Hoidon_syy_ja_2"/>
    <w:bookmarkEnd w:id="272"/>
    <w:p w14:paraId="7A1F0221" w14:textId="284950D9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73" w:name="_Toc16776292"/>
      <w:r w:rsidR="008558FE" w:rsidRPr="00382EF8">
        <w:rPr>
          <w:rStyle w:val="Hyperlinkki"/>
        </w:rPr>
        <w:t>Hoidon syy ja kiireellisyys</w:t>
      </w:r>
      <w:bookmarkEnd w:id="273"/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5A8855D4" w14:textId="77777777" w:rsidR="00615700" w:rsidRPr="00615700" w:rsidRDefault="00615700" w:rsidP="006A4DF8">
      <w:pPr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92A1E6E" w14:textId="0DC193D3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98587C">
        <w:t>65</w:t>
      </w:r>
      <w:r w:rsidRPr="0082643A">
        <w:t xml:space="preserve">" </w:t>
      </w:r>
      <w:r w:rsidR="0098587C">
        <w:t xml:space="preserve">Hoidon syy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3FDE525B" w14:textId="5650B17C" w:rsidR="006A14B9" w:rsidRPr="0082643A" w:rsidRDefault="006A14B9" w:rsidP="006A14B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98587C">
        <w:t>Hoidon syy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19C95D5" w14:textId="77777777" w:rsidR="008B0BAD" w:rsidRDefault="008B0BAD" w:rsidP="008B0BAD"/>
    <w:p w14:paraId="55C69642" w14:textId="1B199D3E" w:rsidR="00B9421A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Hoidon syy ja kiireellisyys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250</w:t>
      </w:r>
      <w:r w:rsidRPr="00567C0E">
        <w:t>)</w:t>
      </w:r>
      <w:r>
        <w:t xml:space="preserve"> </w:t>
      </w:r>
      <w:r w:rsidR="00B9421A">
        <w:t>Hoidon syyn pääryhmä (250.1)</w:t>
      </w:r>
    </w:p>
    <w:p w14:paraId="1762BE01" w14:textId="20A63FF6" w:rsidR="005F68A5" w:rsidRDefault="005F68A5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Pääryhmän tukikysymysten vastaukset (250.2)</w:t>
      </w:r>
    </w:p>
    <w:p w14:paraId="4F2CED43" w14:textId="70B5C5D9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Hoidon syy (</w:t>
      </w:r>
      <w:proofErr w:type="gramStart"/>
      <w:r>
        <w:t>251)*</w:t>
      </w:r>
      <w:proofErr w:type="gramEnd"/>
      <w:r>
        <w:t>, Hoidon kiireellisyys (</w:t>
      </w:r>
      <w:proofErr w:type="spellStart"/>
      <w:r>
        <w:t>triage</w:t>
      </w:r>
      <w:proofErr w:type="spellEnd"/>
      <w:r>
        <w:t xml:space="preserve">) (252) </w:t>
      </w:r>
    </w:p>
    <w:p w14:paraId="0996F7DD" w14:textId="1A496E43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lastRenderedPageBreak/>
        <w:t>Potilaan ilmoittama oire (141); Oireiden tai tapahtuman alku (</w:t>
      </w:r>
      <w:proofErr w:type="gramStart"/>
      <w:r>
        <w:t>255)*</w:t>
      </w:r>
      <w:proofErr w:type="gramEnd"/>
      <w:r>
        <w:t>*, Oireen kesto (257)*; Hoidon toteuttamisen esteet (260)**</w:t>
      </w:r>
      <w:r>
        <w:br/>
      </w:r>
      <w:r>
        <w:br/>
        <w:t>* koodi ja arvo</w:t>
      </w:r>
      <w:r>
        <w:br/>
        <w:t>** myös otsikko</w:t>
      </w: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1E045DC2" w14:textId="6B51902F" w:rsidR="006A14B9" w:rsidRDefault="006A14B9" w:rsidP="006A14B9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288DAA14" w14:textId="77777777" w:rsidR="006A14B9" w:rsidRDefault="006A14B9" w:rsidP="006A14B9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250” (</w:t>
      </w:r>
      <w:r w:rsidRPr="00CE65CD">
        <w:t>Hoidon syy ja kiireellisyys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DC2897F" w14:textId="11FCBC28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Hoidon_syy_ja" w:history="1">
        <w:r w:rsidRPr="00B06A75">
          <w:rPr>
            <w:rStyle w:val="Hyperlinkki"/>
          </w:rPr>
          <w:t>Hoidon syy ja kiireellisyys</w:t>
        </w:r>
      </w:hyperlink>
      <w:r>
        <w:t xml:space="preserve"> </w:t>
      </w:r>
      <w:proofErr w:type="spellStart"/>
      <w:r>
        <w:t>organizer</w:t>
      </w:r>
      <w:proofErr w:type="spellEnd"/>
    </w:p>
    <w:p w14:paraId="3BAC0DCC" w14:textId="77777777" w:rsidR="009E1FD4" w:rsidRDefault="009E1FD4" w:rsidP="009E1FD4">
      <w:pPr>
        <w:pStyle w:val="Snt1"/>
      </w:pPr>
    </w:p>
    <w:p w14:paraId="312DEB12" w14:textId="139F73FB" w:rsidR="009E1FD4" w:rsidRDefault="009E1FD4" w:rsidP="009E1FD4">
      <w:pPr>
        <w:pStyle w:val="Snt1"/>
      </w:pPr>
      <w:r w:rsidRPr="00DA7717">
        <w:rPr>
          <w:b/>
        </w:rPr>
        <w:t>Toteutusohje</w:t>
      </w:r>
      <w:r>
        <w:t xml:space="preserve">: </w:t>
      </w:r>
      <w:r w:rsidRPr="00CE65CD">
        <w:t>Hoidon syy ja kiireellisyys</w:t>
      </w:r>
      <w:r w:rsidR="008852BB">
        <w:t xml:space="preserve"> -</w:t>
      </w:r>
      <w:proofErr w:type="spellStart"/>
      <w:r w:rsidR="003113AD">
        <w:t>entry:n</w:t>
      </w:r>
      <w:proofErr w:type="spellEnd"/>
      <w:r>
        <w:t xml:space="preserve"> tietoja käsitellään päivit</w:t>
      </w:r>
      <w:r w:rsidR="008852BB">
        <w:t>että</w:t>
      </w:r>
      <w:r>
        <w:t>essä tai täyden</w:t>
      </w:r>
      <w:r w:rsidR="008852BB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274" w:name="_Hoidon_syy_ja"/>
    <w:bookmarkEnd w:id="274"/>
    <w:p w14:paraId="0B21AAE0" w14:textId="232680A3" w:rsidR="006A14B9" w:rsidRDefault="00B06A75" w:rsidP="006A14B9">
      <w:pPr>
        <w:pStyle w:val="Otsikko3"/>
      </w:pPr>
      <w:r>
        <w:fldChar w:fldCharType="begin"/>
      </w:r>
      <w:r w:rsidR="00B26A3E">
        <w:instrText>HYPERLINK  \l "_Hoidon_syy_ja_2"</w:instrText>
      </w:r>
      <w:r>
        <w:fldChar w:fldCharType="separate"/>
      </w:r>
      <w:bookmarkStart w:id="275" w:name="_Toc16776293"/>
      <w:r w:rsidR="006A14B9" w:rsidRPr="00B06A75">
        <w:rPr>
          <w:rStyle w:val="Hyperlinkki"/>
        </w:rPr>
        <w:t>Hoidon syy ja kiireellisyys</w:t>
      </w:r>
      <w:r>
        <w:fldChar w:fldCharType="end"/>
      </w:r>
      <w:r w:rsidR="006A14B9">
        <w:t xml:space="preserve"> </w:t>
      </w:r>
      <w:r w:rsidR="006A14B9" w:rsidRPr="0084646B">
        <w:t>-</w:t>
      </w:r>
      <w:r w:rsidR="006A14B9">
        <w:t xml:space="preserve"> </w:t>
      </w:r>
      <w:proofErr w:type="spellStart"/>
      <w:r w:rsidR="006A14B9">
        <w:t>organizer</w:t>
      </w:r>
      <w:bookmarkEnd w:id="27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FBB84BC" w14:textId="77777777" w:rsidTr="00627942">
        <w:tc>
          <w:tcPr>
            <w:tcW w:w="9236" w:type="dxa"/>
          </w:tcPr>
          <w:p w14:paraId="2072D0A8" w14:textId="3B518B6C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361C8E4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BD71907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@classCode="CLUSTER" ja yksi [1..1] @moodCode="EVN"</w:t>
      </w:r>
    </w:p>
    <w:p w14:paraId="65E7F5FC" w14:textId="7216988D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</w:t>
      </w:r>
      <w:r w:rsidR="00431FF3">
        <w:t>/@root</w:t>
      </w:r>
    </w:p>
    <w:p w14:paraId="0ED4B997" w14:textId="4192B8A5" w:rsidR="006A14B9" w:rsidRDefault="006A14B9" w:rsidP="006A14B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/@code="250" </w:t>
      </w:r>
      <w:r w:rsidRPr="00CE65CD">
        <w:t>Hoidon syy ja kiireellisyys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1E07EB2" w14:textId="01644B09" w:rsidR="006A14B9" w:rsidRDefault="006A14B9" w:rsidP="006A14B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669625E" w14:textId="0DD4886B" w:rsidR="00D96B95" w:rsidRDefault="00D96B95" w:rsidP="00D96B95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 xml:space="preserve">*] </w:t>
      </w:r>
      <w:proofErr w:type="spellStart"/>
      <w:r>
        <w:t>component</w:t>
      </w:r>
      <w:proofErr w:type="spellEnd"/>
    </w:p>
    <w:p w14:paraId="63EF5E4D" w14:textId="10DF0533" w:rsidR="00D96B95" w:rsidRDefault="00D96B95" w:rsidP="00D96B9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n_pääryhmä" w:history="1">
        <w:r w:rsidRPr="00D96B95">
          <w:rPr>
            <w:rStyle w:val="Hyperlinkki"/>
          </w:rPr>
          <w:t>Hoidon syyn pääryhmä</w:t>
        </w:r>
      </w:hyperlink>
      <w:r>
        <w:rPr>
          <w:rStyle w:val="Hyperlinkki"/>
        </w:rPr>
        <w:t xml:space="preserve"> </w:t>
      </w:r>
      <w:r>
        <w:t xml:space="preserve"> (250.1) </w:t>
      </w:r>
      <w:proofErr w:type="spellStart"/>
      <w:r>
        <w:t>observation</w:t>
      </w:r>
      <w:proofErr w:type="spellEnd"/>
    </w:p>
    <w:p w14:paraId="6C6925EA" w14:textId="087413F1" w:rsidR="006A14B9" w:rsidRDefault="00D96B95" w:rsidP="006A14B9">
      <w:pPr>
        <w:pStyle w:val="Snt1"/>
      </w:pPr>
      <w:r>
        <w:t>6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6A14B9">
        <w:t>yksi [</w:t>
      </w:r>
      <w:proofErr w:type="gramStart"/>
      <w:r w:rsidR="006A4DF8">
        <w:t>0</w:t>
      </w:r>
      <w:r w:rsidR="006A14B9">
        <w:t>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</w:p>
    <w:p w14:paraId="18E06524" w14:textId="5DEC5DB3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_-" w:history="1">
        <w:r w:rsidRPr="00B06A75">
          <w:rPr>
            <w:rStyle w:val="Hyperlinkki"/>
          </w:rPr>
          <w:t>Hoidon syy</w:t>
        </w:r>
      </w:hyperlink>
      <w:r>
        <w:t xml:space="preserve"> (251) </w:t>
      </w:r>
      <w:proofErr w:type="spellStart"/>
      <w:r>
        <w:t>observation</w:t>
      </w:r>
      <w:proofErr w:type="spellEnd"/>
    </w:p>
    <w:p w14:paraId="7394D58A" w14:textId="682DACA3" w:rsidR="006A14B9" w:rsidRDefault="00D96B95" w:rsidP="006A14B9">
      <w:pPr>
        <w:pStyle w:val="Snt1"/>
      </w:pPr>
      <w:r>
        <w:t>7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431FF3">
        <w:t>useampi</w:t>
      </w:r>
      <w:r w:rsidR="006A14B9">
        <w:t xml:space="preserve"> [</w:t>
      </w:r>
      <w:proofErr w:type="gramStart"/>
      <w:r w:rsidR="006A4DF8">
        <w:t>0</w:t>
      </w:r>
      <w:r w:rsidR="006A14B9">
        <w:t>..</w:t>
      </w:r>
      <w:proofErr w:type="gramEnd"/>
      <w:r w:rsidR="00431FF3">
        <w:t>*</w:t>
      </w:r>
      <w:r w:rsidR="006A14B9">
        <w:t xml:space="preserve">] </w:t>
      </w:r>
      <w:proofErr w:type="spellStart"/>
      <w:r w:rsidR="006A14B9">
        <w:t>component</w:t>
      </w:r>
      <w:proofErr w:type="spellEnd"/>
      <w:r w:rsidR="006A14B9">
        <w:t xml:space="preserve"> </w:t>
      </w:r>
    </w:p>
    <w:p w14:paraId="2FD10991" w14:textId="5C914214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kiireellisyys_(triage)" w:history="1">
        <w:r w:rsidRPr="00B06A75">
          <w:rPr>
            <w:rStyle w:val="Hyperlinkki"/>
          </w:rPr>
          <w:t>Hoidon kiireellisyys (</w:t>
        </w:r>
        <w:proofErr w:type="spellStart"/>
        <w:r w:rsidRPr="00B06A75">
          <w:rPr>
            <w:rStyle w:val="Hyperlinkki"/>
          </w:rPr>
          <w:t>triage</w:t>
        </w:r>
        <w:proofErr w:type="spellEnd"/>
        <w:r w:rsidRPr="00B06A75">
          <w:rPr>
            <w:rStyle w:val="Hyperlinkki"/>
          </w:rPr>
          <w:t>)</w:t>
        </w:r>
      </w:hyperlink>
      <w:r w:rsidRPr="00473217">
        <w:t xml:space="preserve"> </w:t>
      </w:r>
      <w:r>
        <w:t xml:space="preserve">(252) </w:t>
      </w:r>
      <w:proofErr w:type="spellStart"/>
      <w:r>
        <w:t>observation</w:t>
      </w:r>
      <w:proofErr w:type="spellEnd"/>
    </w:p>
    <w:p w14:paraId="0168D207" w14:textId="3B44C9DF" w:rsidR="006A14B9" w:rsidRDefault="00D96B95" w:rsidP="006A14B9">
      <w:pPr>
        <w:pStyle w:val="Snt1"/>
      </w:pPr>
      <w:r>
        <w:t>8</w:t>
      </w:r>
      <w:r w:rsidR="006A14B9">
        <w:t>. EHDOLLISESTI PAKOLLINEN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  <w:r w:rsidR="006A14B9">
        <w:t xml:space="preserve"> </w:t>
      </w:r>
      <w:r w:rsidR="0047766A">
        <w:br/>
      </w:r>
      <w:r w:rsidR="006A14B9">
        <w:t>{</w:t>
      </w:r>
      <w:r w:rsidR="00431FF3">
        <w:t xml:space="preserve">JOS </w:t>
      </w:r>
      <w:r w:rsidR="006A14B9">
        <w:t>Hoidon syy (</w:t>
      </w:r>
      <w:r w:rsidR="006A14B9" w:rsidRPr="003A125F">
        <w:t>251</w:t>
      </w:r>
      <w:r w:rsidR="006A14B9">
        <w:t>)</w:t>
      </w:r>
      <w:r w:rsidR="006A14B9" w:rsidRPr="003A125F">
        <w:t xml:space="preserve"> </w:t>
      </w:r>
      <w:r w:rsidR="006A14B9">
        <w:t xml:space="preserve">= tyhjä TAI </w:t>
      </w:r>
      <w:r w:rsidR="006A14B9" w:rsidRPr="00473217">
        <w:t>Hoidon kiireellisyys (</w:t>
      </w:r>
      <w:proofErr w:type="spellStart"/>
      <w:r w:rsidR="006A14B9" w:rsidRPr="00473217">
        <w:t>triage</w:t>
      </w:r>
      <w:proofErr w:type="spellEnd"/>
      <w:r w:rsidR="006A14B9" w:rsidRPr="00473217">
        <w:t xml:space="preserve">) </w:t>
      </w:r>
      <w:r w:rsidR="006A14B9">
        <w:t>(</w:t>
      </w:r>
      <w:r w:rsidR="006A14B9" w:rsidRPr="003A125F">
        <w:t>252</w:t>
      </w:r>
      <w:r w:rsidR="006A14B9">
        <w:t>)</w:t>
      </w:r>
      <w:r w:rsidR="006A14B9" w:rsidRPr="003A125F">
        <w:t xml:space="preserve"> </w:t>
      </w:r>
      <w:r w:rsidR="006A14B9">
        <w:t xml:space="preserve">= </w:t>
      </w:r>
      <w:r w:rsidR="006A14B9" w:rsidRPr="003A125F">
        <w:t>tyhjä</w:t>
      </w:r>
      <w:r w:rsidR="006A14B9">
        <w:t>}</w:t>
      </w:r>
    </w:p>
    <w:p w14:paraId="2D4DFB8F" w14:textId="36157F39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n_tai" w:history="1">
        <w:r w:rsidRPr="00B06A75">
          <w:rPr>
            <w:rStyle w:val="Hyperlinkki"/>
          </w:rPr>
          <w:t>Hoidon syyn tai kiireellisyyden puuttumisen perustelu</w:t>
        </w:r>
      </w:hyperlink>
      <w:r>
        <w:t xml:space="preserve"> (261) </w:t>
      </w:r>
      <w:proofErr w:type="spellStart"/>
      <w:r>
        <w:t>observation</w:t>
      </w:r>
      <w:proofErr w:type="spellEnd"/>
    </w:p>
    <w:p w14:paraId="23B86C74" w14:textId="590155FD" w:rsidR="006A14B9" w:rsidRDefault="00D96B95" w:rsidP="006A14B9">
      <w:pPr>
        <w:pStyle w:val="Snt1"/>
      </w:pPr>
      <w:r>
        <w:t>9</w:t>
      </w:r>
      <w:r w:rsidR="006A14B9">
        <w:t>. VAPAAEHTOINEN nolla tai useampi [</w:t>
      </w:r>
      <w:proofErr w:type="gramStart"/>
      <w:r w:rsidR="00AE3D21">
        <w:t>0..</w:t>
      </w:r>
      <w:proofErr w:type="gramEnd"/>
      <w:r w:rsidR="00AE3D21">
        <w:t>*</w:t>
      </w:r>
      <w:r w:rsidR="006A14B9">
        <w:t xml:space="preserve">] </w:t>
      </w:r>
      <w:proofErr w:type="spellStart"/>
      <w:r w:rsidR="006A14B9">
        <w:t>component</w:t>
      </w:r>
      <w:proofErr w:type="spellEnd"/>
    </w:p>
    <w:p w14:paraId="75255266" w14:textId="01E5EFA1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otilaan_ilmoittama_oire" w:history="1">
        <w:r w:rsidRPr="00B06A75">
          <w:rPr>
            <w:rStyle w:val="Hyperlinkki"/>
          </w:rPr>
          <w:t>Potilaan ilmoittama oire</w:t>
        </w:r>
      </w:hyperlink>
      <w:r>
        <w:t xml:space="preserve"> (254) </w:t>
      </w:r>
      <w:proofErr w:type="spellStart"/>
      <w:r>
        <w:t>observation</w:t>
      </w:r>
      <w:proofErr w:type="spellEnd"/>
      <w:r>
        <w:t xml:space="preserve"> </w:t>
      </w:r>
    </w:p>
    <w:p w14:paraId="33D71AB7" w14:textId="234CACEB" w:rsidR="006A14B9" w:rsidRDefault="00D96B95" w:rsidP="006A14B9">
      <w:pPr>
        <w:pStyle w:val="Snt1"/>
      </w:pPr>
      <w:r>
        <w:t>10</w:t>
      </w:r>
      <w:r w:rsidR="006A14B9">
        <w:t>. VAPAAEHTOINEN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</w:p>
    <w:p w14:paraId="5E289FE4" w14:textId="4D78C701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toteuttamisen_esteet" w:history="1">
        <w:r w:rsidRPr="00B06A75">
          <w:rPr>
            <w:rStyle w:val="Hyperlinkki"/>
          </w:rPr>
          <w:t>Hoidon toteuttamisen esteet</w:t>
        </w:r>
      </w:hyperlink>
      <w:r>
        <w:t xml:space="preserve"> (260) </w:t>
      </w:r>
      <w:proofErr w:type="spellStart"/>
      <w:r>
        <w:t>observation</w:t>
      </w:r>
      <w:proofErr w:type="spellEnd"/>
    </w:p>
    <w:bookmarkStart w:id="276" w:name="_Hoidon_syyn_pääryhmä"/>
    <w:bookmarkEnd w:id="276"/>
    <w:p w14:paraId="05080D15" w14:textId="7F0AE4A6" w:rsidR="00D96B95" w:rsidRDefault="00D96B95" w:rsidP="00D96B95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277" w:name="_Toc16776294"/>
      <w:r w:rsidRPr="00D96B95">
        <w:rPr>
          <w:rStyle w:val="Hyperlinkki"/>
        </w:rPr>
        <w:t>Hoidon syyn pääryhmä</w:t>
      </w:r>
      <w:r>
        <w:fldChar w:fldCharType="end"/>
      </w:r>
      <w:r w:rsidRPr="00B8625A">
        <w:t xml:space="preserve"> </w:t>
      </w:r>
      <w:r>
        <w:t xml:space="preserve">- </w:t>
      </w:r>
      <w:proofErr w:type="spellStart"/>
      <w:r>
        <w:t>observation</w:t>
      </w:r>
      <w:bookmarkEnd w:id="277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96B95" w:rsidRPr="00D03CCD" w14:paraId="6474EAA4" w14:textId="77777777" w:rsidTr="00D96B95">
        <w:tc>
          <w:tcPr>
            <w:tcW w:w="9236" w:type="dxa"/>
          </w:tcPr>
          <w:p w14:paraId="20EAA2D1" w14:textId="77777777" w:rsidR="00D96B95" w:rsidRPr="00C51DBD" w:rsidRDefault="00D96B95" w:rsidP="00D96B9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45A70B0" w14:textId="77777777" w:rsidR="00D96B95" w:rsidRPr="00615700" w:rsidRDefault="00D96B95" w:rsidP="00D96B95">
      <w:pPr>
        <w:pStyle w:val="Snt1"/>
        <w:ind w:left="0" w:firstLine="0"/>
        <w:rPr>
          <w:lang w:val="en-US"/>
        </w:rPr>
      </w:pPr>
    </w:p>
    <w:p w14:paraId="4CA20B58" w14:textId="77777777" w:rsidR="00D96B95" w:rsidRDefault="00D96B95" w:rsidP="00D96B95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7F9A0F19" w14:textId="75FB51D3" w:rsidR="00D96B95" w:rsidRDefault="00D96B95" w:rsidP="00D96B9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/@code="250.1" </w:t>
      </w:r>
      <w:r w:rsidRPr="00163411">
        <w:t xml:space="preserve">Hoidon </w:t>
      </w:r>
      <w:r>
        <w:t>syyn pääryhmä</w:t>
      </w:r>
      <w:r w:rsidRPr="00163411">
        <w:t xml:space="preserve"> </w:t>
      </w:r>
      <w:r>
        <w:t>(</w:t>
      </w:r>
      <w:proofErr w:type="spellStart"/>
      <w:r>
        <w:t>codeSystem</w:t>
      </w:r>
      <w:proofErr w:type="spellEnd"/>
      <w:r>
        <w:t>: 1.2.246.537.6.12.2002.348)</w:t>
      </w:r>
    </w:p>
    <w:p w14:paraId="54423402" w14:textId="77777777" w:rsidR="00D96B95" w:rsidRDefault="00D96B95" w:rsidP="00D96B9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AD2095F" w14:textId="77777777" w:rsidR="00D96B95" w:rsidRDefault="00D96B95" w:rsidP="00D96B9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544779" w14:textId="36E62506" w:rsidR="00D96B95" w:rsidRDefault="00B9421A" w:rsidP="00D96B95">
      <w:pPr>
        <w:pStyle w:val="Snt1"/>
      </w:pPr>
      <w:r>
        <w:t>4</w:t>
      </w:r>
      <w:r w:rsidR="00D96B95" w:rsidRPr="006A4DF8">
        <w:t>. PAKOLLINEN yksi [</w:t>
      </w:r>
      <w:proofErr w:type="gramStart"/>
      <w:r w:rsidR="00D96B95">
        <w:t>1..</w:t>
      </w:r>
      <w:proofErr w:type="gramEnd"/>
      <w:r w:rsidR="00D96B95">
        <w:t>1</w:t>
      </w:r>
      <w:r w:rsidR="00D96B95" w:rsidRPr="006A4DF8">
        <w:t xml:space="preserve">] </w:t>
      </w:r>
      <w:proofErr w:type="spellStart"/>
      <w:r w:rsidR="00D96B95" w:rsidRPr="006A4DF8">
        <w:t>value</w:t>
      </w:r>
      <w:proofErr w:type="spellEnd"/>
      <w:r w:rsidR="00D96B95">
        <w:t xml:space="preserve"> </w:t>
      </w:r>
      <w:r w:rsidR="00D96B95" w:rsidRPr="00163411">
        <w:t xml:space="preserve">Hoidon </w:t>
      </w:r>
      <w:r>
        <w:t>syyn pääryhmä</w:t>
      </w:r>
      <w:r w:rsidR="00D96B95">
        <w:t xml:space="preserve"> (25</w:t>
      </w:r>
      <w:r>
        <w:t>0.1</w:t>
      </w:r>
      <w:r w:rsidR="00D96B95">
        <w:t>)</w:t>
      </w:r>
      <w:r w:rsidR="00D96B95" w:rsidRPr="006A4DF8">
        <w:t>, arvo annetaan</w:t>
      </w:r>
      <w:r w:rsidR="00D96B95">
        <w:t xml:space="preserve"> </w:t>
      </w:r>
      <w:r w:rsidR="00D96B95" w:rsidRPr="006A4DF8">
        <w:t xml:space="preserve">luokituksesta ENSIH - Hoidon </w:t>
      </w:r>
      <w:r>
        <w:t>syyn pääryhmä</w:t>
      </w:r>
      <w:r w:rsidR="00D96B95" w:rsidRPr="006A4DF8">
        <w:t xml:space="preserve"> </w:t>
      </w:r>
      <w:r w:rsidR="00D96B95">
        <w:t>(</w:t>
      </w:r>
      <w:proofErr w:type="spellStart"/>
      <w:r w:rsidR="00D96B95">
        <w:t>codeSystem</w:t>
      </w:r>
      <w:proofErr w:type="spellEnd"/>
      <w:r w:rsidR="00D96B95" w:rsidRPr="006A4DF8">
        <w:t xml:space="preserve">: </w:t>
      </w:r>
      <w:r w:rsidR="0098587C" w:rsidRPr="0098587C">
        <w:t>1.2.246.537.6.3080.201701</w:t>
      </w:r>
      <w:r w:rsidR="00D96B95" w:rsidRPr="006A4DF8">
        <w:t>) CD-tietotyypillä</w:t>
      </w:r>
    </w:p>
    <w:p w14:paraId="4ECD659F" w14:textId="1294C686" w:rsidR="00B9421A" w:rsidRDefault="00B9421A" w:rsidP="00B9421A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38C05589" w14:textId="77777777" w:rsidR="00B9421A" w:rsidRDefault="00B9421A" w:rsidP="00B9421A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>1] @typeCode=”COMP”</w:t>
      </w:r>
    </w:p>
    <w:p w14:paraId="459E3B44" w14:textId="3A609172" w:rsidR="00B9421A" w:rsidRDefault="00B9421A" w:rsidP="00B9421A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1]</w:t>
      </w:r>
      <w:hyperlink w:anchor="_Pääryhmän_tukikysymysten_vastaukset" w:history="1">
        <w:r w:rsidRPr="00B9421A">
          <w:rPr>
            <w:rStyle w:val="Hyperlinkki"/>
          </w:rPr>
          <w:t xml:space="preserve"> Pääryhmän tukikysymysten vastaukset</w:t>
        </w:r>
      </w:hyperlink>
      <w:r>
        <w:t xml:space="preserve"> (250.2) </w:t>
      </w:r>
      <w:proofErr w:type="spellStart"/>
      <w:r>
        <w:t>observation</w:t>
      </w:r>
      <w:proofErr w:type="spellEnd"/>
    </w:p>
    <w:bookmarkStart w:id="278" w:name="_Pääryhmän_tukikysymysten_vastaukset"/>
    <w:bookmarkEnd w:id="278"/>
    <w:p w14:paraId="2D98A449" w14:textId="106B0E20" w:rsidR="00B9421A" w:rsidRDefault="00B9421A" w:rsidP="00B9421A">
      <w:pPr>
        <w:pStyle w:val="Otsikko5"/>
      </w:pPr>
      <w:r>
        <w:fldChar w:fldCharType="begin"/>
      </w:r>
      <w:r>
        <w:instrText xml:space="preserve"> HYPERLINK  \l "_Hoidon_syyn_pääryhmä" </w:instrText>
      </w:r>
      <w:r>
        <w:fldChar w:fldCharType="separate"/>
      </w:r>
      <w:bookmarkStart w:id="279" w:name="_Toc16776295"/>
      <w:r w:rsidRPr="00B9421A">
        <w:rPr>
          <w:rStyle w:val="Hyperlinkki"/>
        </w:rPr>
        <w:t>Pääryhmän tukikysymysten vastaukset</w:t>
      </w:r>
      <w:r>
        <w:fldChar w:fldCharType="end"/>
      </w:r>
      <w:r>
        <w:t xml:space="preserve"> - </w:t>
      </w:r>
      <w:proofErr w:type="spellStart"/>
      <w:r>
        <w:t>observation</w:t>
      </w:r>
      <w:bookmarkEnd w:id="27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9421A" w:rsidRPr="00D03CCD" w14:paraId="52ED1502" w14:textId="77777777" w:rsidTr="00E20490">
        <w:tc>
          <w:tcPr>
            <w:tcW w:w="9236" w:type="dxa"/>
          </w:tcPr>
          <w:p w14:paraId="53E352D2" w14:textId="77777777" w:rsidR="00B9421A" w:rsidRPr="00C51DBD" w:rsidRDefault="00B9421A" w:rsidP="00E2049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6C4BDBF2" w14:textId="77777777" w:rsidR="00B9421A" w:rsidRPr="00615700" w:rsidRDefault="00B9421A" w:rsidP="00B9421A">
      <w:pPr>
        <w:pStyle w:val="Snt1"/>
        <w:ind w:left="0" w:firstLine="0"/>
        <w:rPr>
          <w:lang w:val="en-US"/>
        </w:rPr>
      </w:pPr>
    </w:p>
    <w:p w14:paraId="3541B42C" w14:textId="77777777" w:rsidR="00B9421A" w:rsidRDefault="00B9421A" w:rsidP="00B9421A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4A9CD22" w14:textId="6824E1C0" w:rsidR="00B9421A" w:rsidRDefault="00B9421A" w:rsidP="00B9421A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/@code="250.2" Pääryhmän tukikysymysten vastaukset (</w:t>
      </w:r>
      <w:proofErr w:type="spellStart"/>
      <w:r>
        <w:t>codeSystem</w:t>
      </w:r>
      <w:proofErr w:type="spellEnd"/>
      <w:r>
        <w:t>: 1.2.246.537.6.12.2002.348)</w:t>
      </w:r>
    </w:p>
    <w:p w14:paraId="43233CE3" w14:textId="77777777" w:rsidR="00B9421A" w:rsidRDefault="00B9421A" w:rsidP="00B9421A">
      <w:pPr>
        <w:pStyle w:val="Snt1"/>
      </w:pPr>
      <w:bookmarkStart w:id="280" w:name="_Hoidon_syy_-"/>
      <w:bookmarkEnd w:id="280"/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9E3B731" w14:textId="3710A02A" w:rsidR="00B9421A" w:rsidRDefault="00B9421A" w:rsidP="00B9421A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7E723A5" w14:textId="77777777" w:rsidR="00CC1ACD" w:rsidRDefault="00CC1ACD" w:rsidP="00CC1ACD">
      <w:pPr>
        <w:pStyle w:val="Snt1"/>
      </w:pPr>
    </w:p>
    <w:p w14:paraId="152F0CAA" w14:textId="0314E595" w:rsidR="00CC1ACD" w:rsidRDefault="00CC1ACD" w:rsidP="00CC1ACD">
      <w:pPr>
        <w:pStyle w:val="Snt1"/>
      </w:pPr>
      <w:r w:rsidRPr="00DA7717">
        <w:rPr>
          <w:b/>
        </w:rPr>
        <w:t>Toteutusohje</w:t>
      </w:r>
      <w:r>
        <w:t xml:space="preserve">: </w:t>
      </w:r>
      <w:r w:rsidR="00944596">
        <w:t xml:space="preserve">Hoidon syyn pääryhmän </w:t>
      </w:r>
      <w:proofErr w:type="spellStart"/>
      <w:r w:rsidR="00944596">
        <w:t>tukikymysten</w:t>
      </w:r>
      <w:proofErr w:type="spellEnd"/>
      <w:r w:rsidR="00944596">
        <w:t xml:space="preserve"> vastaukset rakenteessa näyttömuoto-osioon viedään sekä kysymys että siihen kirjattu vastaus.</w:t>
      </w:r>
    </w:p>
    <w:p w14:paraId="578ADD9F" w14:textId="4A00A1BB" w:rsidR="006A14B9" w:rsidRDefault="00847692" w:rsidP="006A14B9">
      <w:pPr>
        <w:pStyle w:val="Otsikko4"/>
      </w:pPr>
      <w:hyperlink w:anchor="_Hoidon_syy_ja" w:history="1">
        <w:bookmarkStart w:id="281" w:name="_Toc16776296"/>
        <w:r w:rsidR="006A14B9" w:rsidRPr="00B06A75">
          <w:rPr>
            <w:rStyle w:val="Hyperlinkki"/>
          </w:rPr>
          <w:t>Hoidon syy</w:t>
        </w:r>
      </w:hyperlink>
      <w:r w:rsidR="006A14B9">
        <w:t xml:space="preserve"> - </w:t>
      </w:r>
      <w:proofErr w:type="spellStart"/>
      <w:r w:rsidR="006A14B9">
        <w:t>observation</w:t>
      </w:r>
      <w:bookmarkEnd w:id="28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2FA7B5D1" w14:textId="77777777" w:rsidTr="00627942">
        <w:tc>
          <w:tcPr>
            <w:tcW w:w="9236" w:type="dxa"/>
          </w:tcPr>
          <w:p w14:paraId="02591C84" w14:textId="4CF4BA40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990E74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429855A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57ED9D6B" w14:textId="226B60CB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/@code="251" Hoidon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0808ECD" w14:textId="346DC3C5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EF30F96" w14:textId="77777777" w:rsidR="008B0BAD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9326533" w14:textId="183DABB5" w:rsidR="006A14B9" w:rsidRDefault="006A14B9" w:rsidP="006A14B9">
      <w:pPr>
        <w:pStyle w:val="Snt1"/>
      </w:pPr>
      <w:r w:rsidRPr="00163411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163411">
        <w:t xml:space="preserve">] </w:t>
      </w:r>
      <w:proofErr w:type="spellStart"/>
      <w:r w:rsidRPr="00163411">
        <w:t>value</w:t>
      </w:r>
      <w:proofErr w:type="spellEnd"/>
      <w:r w:rsidR="00A347BD">
        <w:t xml:space="preserve"> Hoidon syy (251)</w:t>
      </w:r>
      <w:r w:rsidRPr="00163411">
        <w:t xml:space="preserve">, arvo annetaan luokituksesta Kuntaliitto - ICPC Perusterveydenhuollon luokitus </w:t>
      </w:r>
      <w:r w:rsidR="000B14D2">
        <w:t>(</w:t>
      </w:r>
      <w:proofErr w:type="spellStart"/>
      <w:r w:rsidR="000B14D2">
        <w:t>codeSystem</w:t>
      </w:r>
      <w:proofErr w:type="spellEnd"/>
      <w:r w:rsidRPr="00163411">
        <w:t>: 1.2.246.537.6.31.2007)</w:t>
      </w:r>
      <w:r>
        <w:t xml:space="preserve"> </w:t>
      </w:r>
      <w:r w:rsidR="00A347BD" w:rsidRPr="00163411">
        <w:t>CD-tietotyypillä</w:t>
      </w:r>
    </w:p>
    <w:bookmarkStart w:id="282" w:name="_Hoidon_kiireellisyys_(triage)"/>
    <w:bookmarkEnd w:id="282"/>
    <w:p w14:paraId="7D613DE6" w14:textId="2585B475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283" w:name="_Toc16776297"/>
      <w:r w:rsidR="006A14B9" w:rsidRPr="00B06A75">
        <w:rPr>
          <w:rStyle w:val="Hyperlinkki"/>
        </w:rPr>
        <w:t>Hoidon kiireellisyys (</w:t>
      </w:r>
      <w:proofErr w:type="spellStart"/>
      <w:r w:rsidR="006A14B9" w:rsidRPr="00B06A75">
        <w:rPr>
          <w:rStyle w:val="Hyperlinkki"/>
        </w:rPr>
        <w:t>triage</w:t>
      </w:r>
      <w:proofErr w:type="spellEnd"/>
      <w:r w:rsidR="006A14B9" w:rsidRPr="00B06A75">
        <w:rPr>
          <w:rStyle w:val="Hyperlinkki"/>
        </w:rPr>
        <w:t>)</w:t>
      </w:r>
      <w:r>
        <w:fldChar w:fldCharType="end"/>
      </w:r>
      <w:r w:rsidR="006A14B9" w:rsidRPr="00B8625A">
        <w:t xml:space="preserve"> </w:t>
      </w:r>
      <w:r w:rsidR="006A14B9">
        <w:t xml:space="preserve">- </w:t>
      </w:r>
      <w:proofErr w:type="spellStart"/>
      <w:r w:rsidR="006A14B9">
        <w:t>observation</w:t>
      </w:r>
      <w:bookmarkEnd w:id="283"/>
      <w:proofErr w:type="spellEnd"/>
      <w:r w:rsidR="006A14B9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23D7FFD4" w14:textId="77777777" w:rsidTr="00627942">
        <w:tc>
          <w:tcPr>
            <w:tcW w:w="9236" w:type="dxa"/>
          </w:tcPr>
          <w:p w14:paraId="29470001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2BFC8F1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28635FC6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075E0207" w14:textId="30CDDCFD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/@code="252" </w:t>
      </w:r>
      <w:r w:rsidRPr="00163411">
        <w:t>Hoidon kiireellisyys (</w:t>
      </w:r>
      <w:proofErr w:type="spellStart"/>
      <w:r w:rsidRPr="00163411">
        <w:t>triage</w:t>
      </w:r>
      <w:proofErr w:type="spellEnd"/>
      <w:r w:rsidRPr="00163411">
        <w:t xml:space="preserve">)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0BAC83D" w14:textId="61678D1B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808AE1" w14:textId="5C9D1F8C" w:rsidR="006A14B9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A5CA664" w14:textId="771E493F" w:rsidR="006A14B9" w:rsidRDefault="006A14B9" w:rsidP="006A14B9">
      <w:pPr>
        <w:pStyle w:val="Snt1"/>
      </w:pPr>
      <w:r w:rsidRPr="00163411">
        <w:t>4. PAKOLLINEN yksi [</w:t>
      </w:r>
      <w:proofErr w:type="gramStart"/>
      <w:r w:rsidRPr="00163411">
        <w:t>1..</w:t>
      </w:r>
      <w:proofErr w:type="gramEnd"/>
      <w:r w:rsidRPr="00163411">
        <w:t xml:space="preserve">1] </w:t>
      </w:r>
      <w:proofErr w:type="spellStart"/>
      <w:r w:rsidRPr="00163411">
        <w:t>effectiveTime</w:t>
      </w:r>
      <w:proofErr w:type="spellEnd"/>
      <w:r w:rsidRPr="00163411">
        <w:t>/@value Hoidon kiireellisyyden määritysaika (</w:t>
      </w:r>
      <w:r>
        <w:t>253</w:t>
      </w:r>
      <w:r w:rsidRPr="00163411">
        <w:t>)</w:t>
      </w:r>
      <w:r w:rsidR="00A347BD">
        <w:t>, arvo annetaan</w:t>
      </w:r>
      <w:r w:rsidRPr="00163411">
        <w:t xml:space="preserve"> minuutin tarkkuudella</w:t>
      </w:r>
      <w:r w:rsidR="00A347BD">
        <w:t xml:space="preserve"> TS-tietotyypillä</w:t>
      </w:r>
    </w:p>
    <w:p w14:paraId="3F681D33" w14:textId="558356F8" w:rsidR="006A14B9" w:rsidRDefault="006A14B9" w:rsidP="006A14B9">
      <w:pPr>
        <w:pStyle w:val="Snt1"/>
      </w:pPr>
      <w:r w:rsidRPr="006A4DF8">
        <w:t>5. PAKOLLINEN yksi [</w:t>
      </w:r>
      <w:proofErr w:type="gramStart"/>
      <w:r w:rsidR="00A347BD">
        <w:t>1..</w:t>
      </w:r>
      <w:proofErr w:type="gramEnd"/>
      <w:r w:rsidR="00A347BD">
        <w:t>1</w:t>
      </w:r>
      <w:r w:rsidRPr="006A4DF8">
        <w:t xml:space="preserve">] </w:t>
      </w:r>
      <w:proofErr w:type="spellStart"/>
      <w:r w:rsidRPr="006A4DF8">
        <w:t>value</w:t>
      </w:r>
      <w:proofErr w:type="spellEnd"/>
      <w:r w:rsidR="00A347BD">
        <w:t xml:space="preserve"> </w:t>
      </w:r>
      <w:r w:rsidR="00A347BD" w:rsidRPr="00163411">
        <w:t>Hoidon kiireellisyys (</w:t>
      </w:r>
      <w:proofErr w:type="spellStart"/>
      <w:r w:rsidR="00A347BD" w:rsidRPr="00163411">
        <w:t>triage</w:t>
      </w:r>
      <w:proofErr w:type="spellEnd"/>
      <w:r w:rsidR="00A347BD" w:rsidRPr="00163411">
        <w:t>)</w:t>
      </w:r>
      <w:r w:rsidR="00A347BD">
        <w:t xml:space="preserve"> (252)</w:t>
      </w:r>
      <w:r w:rsidRPr="006A4DF8">
        <w:t>, arvo annetaan</w:t>
      </w:r>
      <w:r w:rsidR="00A347BD">
        <w:t xml:space="preserve"> </w:t>
      </w:r>
      <w:r w:rsidRPr="006A4DF8">
        <w:t xml:space="preserve">luokituksesta ENSIH - Hoidon kiireellisyys </w:t>
      </w:r>
      <w:r w:rsidR="000B14D2">
        <w:t>(</w:t>
      </w:r>
      <w:proofErr w:type="spellStart"/>
      <w:r w:rsidR="000B14D2">
        <w:t>codeSystem</w:t>
      </w:r>
      <w:proofErr w:type="spellEnd"/>
      <w:r w:rsidRPr="006A4DF8">
        <w:t xml:space="preserve">: 1.2.246.537.6.3008.2014) </w:t>
      </w:r>
      <w:r w:rsidR="00A347BD" w:rsidRPr="006A4DF8">
        <w:t>CD-tietotyypillä</w:t>
      </w:r>
    </w:p>
    <w:bookmarkStart w:id="284" w:name="_Hoidon_syyn_tai"/>
    <w:bookmarkEnd w:id="284"/>
    <w:p w14:paraId="18350353" w14:textId="0063D7C1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285" w:name="_Toc16776298"/>
      <w:r w:rsidR="006A14B9" w:rsidRPr="00B06A75">
        <w:rPr>
          <w:rStyle w:val="Hyperlinkki"/>
        </w:rPr>
        <w:t>Hoidon syyn tai kiireellisyyden puuttumisen perustelu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28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19D5E67D" w14:textId="77777777" w:rsidTr="00627942">
        <w:tc>
          <w:tcPr>
            <w:tcW w:w="9236" w:type="dxa"/>
          </w:tcPr>
          <w:p w14:paraId="2B1D30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5FF083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558E57E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3E68B684" w14:textId="1F4E6CC9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/@code="261" </w:t>
      </w:r>
      <w:r w:rsidRPr="004E5898">
        <w:t>Hoidon syyn tai kiireellisyyden puuttumisen perustelu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4729815" w14:textId="53F921E6" w:rsidR="006A14B9" w:rsidRDefault="008B0BAD" w:rsidP="006A14B9">
      <w:pPr>
        <w:pStyle w:val="Snt1"/>
      </w:pPr>
      <w:r>
        <w:t>3</w:t>
      </w:r>
      <w:r w:rsidR="006A14B9">
        <w:t>. PAKOLLINEN yksi [</w:t>
      </w:r>
      <w:proofErr w:type="gramStart"/>
      <w:r w:rsidR="006A14B9">
        <w:t>1..</w:t>
      </w:r>
      <w:proofErr w:type="gramEnd"/>
      <w:r w:rsidR="006A14B9">
        <w:t xml:space="preserve">1] </w:t>
      </w:r>
      <w:proofErr w:type="spellStart"/>
      <w:r w:rsidR="006A14B9">
        <w:t>value</w:t>
      </w:r>
      <w:proofErr w:type="spellEnd"/>
      <w:r w:rsidR="00C73714">
        <w:t xml:space="preserve"> </w:t>
      </w:r>
      <w:r w:rsidR="00C73714" w:rsidRPr="00C73714">
        <w:t>Hoidon syyn tai kiireellisyyden puuttumisen perustelu</w:t>
      </w:r>
      <w:r w:rsidR="00C73714">
        <w:t xml:space="preserve"> (261)</w:t>
      </w:r>
      <w:r w:rsidR="006A14B9">
        <w:t xml:space="preserve">, arvo annetaan ST-tietotyypillä </w:t>
      </w:r>
    </w:p>
    <w:bookmarkStart w:id="286" w:name="_Potilaan_ilmoittama_oire"/>
    <w:bookmarkEnd w:id="286"/>
    <w:p w14:paraId="1B415046" w14:textId="6E724B9F" w:rsidR="006A14B9" w:rsidRDefault="00B06A75" w:rsidP="006A14B9">
      <w:pPr>
        <w:pStyle w:val="Otsikko4"/>
      </w:pPr>
      <w:r>
        <w:lastRenderedPageBreak/>
        <w:fldChar w:fldCharType="begin"/>
      </w:r>
      <w:r>
        <w:instrText xml:space="preserve"> HYPERLINK  \l "_Hoidon_syy_ja" </w:instrText>
      </w:r>
      <w:r>
        <w:fldChar w:fldCharType="separate"/>
      </w:r>
      <w:bookmarkStart w:id="287" w:name="_Toc16776299"/>
      <w:r w:rsidR="006A14B9" w:rsidRPr="00B06A75">
        <w:rPr>
          <w:rStyle w:val="Hyperlinkki"/>
        </w:rPr>
        <w:t>Potilaan ilmoittama oire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28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1A639F29" w14:textId="77777777" w:rsidTr="00627942">
        <w:tc>
          <w:tcPr>
            <w:tcW w:w="9236" w:type="dxa"/>
          </w:tcPr>
          <w:p w14:paraId="410C92AC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B62D4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6D5CC40F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ADA56CF" w14:textId="674DA016" w:rsidR="006A14B9" w:rsidRDefault="006A14B9" w:rsidP="006A14B9">
      <w:pPr>
        <w:pStyle w:val="Snt1"/>
      </w:pPr>
      <w:r w:rsidRPr="001C7F58">
        <w:t>2. PAKOLLINEN yksi [</w:t>
      </w:r>
      <w:proofErr w:type="gramStart"/>
      <w:r w:rsidRPr="001C7F58">
        <w:t>1..</w:t>
      </w:r>
      <w:proofErr w:type="gramEnd"/>
      <w:r w:rsidRPr="001C7F58">
        <w:t xml:space="preserve">1] </w:t>
      </w:r>
      <w:proofErr w:type="spellStart"/>
      <w:r w:rsidRPr="001C7F58">
        <w:t>code</w:t>
      </w:r>
      <w:proofErr w:type="spellEnd"/>
      <w:r w:rsidRPr="001C7F58">
        <w:t>/@code="2</w:t>
      </w:r>
      <w:r>
        <w:t>54</w:t>
      </w:r>
      <w:r w:rsidRPr="001C7F58">
        <w:t xml:space="preserve">" Potilaan ilmoittama oire </w:t>
      </w:r>
      <w:r w:rsidR="000B14D2">
        <w:t>(</w:t>
      </w:r>
      <w:proofErr w:type="spellStart"/>
      <w:r w:rsidR="000B14D2">
        <w:t>codeSystem</w:t>
      </w:r>
      <w:proofErr w:type="spellEnd"/>
      <w:r w:rsidRPr="001C7F58">
        <w:t>: 1.2.246.</w:t>
      </w:r>
      <w:r w:rsidRPr="00FA4AE8">
        <w:t>537</w:t>
      </w:r>
      <w:r w:rsidRPr="001C7F58">
        <w:t>.6.12.2002.348)</w:t>
      </w:r>
    </w:p>
    <w:p w14:paraId="299111D8" w14:textId="77777777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D6649BC" w14:textId="77777777" w:rsidR="008B0BAD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77525D4" w14:textId="17689632" w:rsidR="006A14B9" w:rsidRDefault="006A14B9" w:rsidP="006A14B9">
      <w:pPr>
        <w:pStyle w:val="Snt1"/>
      </w:pPr>
      <w:r w:rsidRPr="001C7F58">
        <w:t xml:space="preserve">4. </w:t>
      </w:r>
      <w:r>
        <w:t>VAPAAEHTOINEN</w:t>
      </w:r>
      <w:r w:rsidRPr="001C7F58">
        <w:t xml:space="preserve"> </w:t>
      </w:r>
      <w:r w:rsidR="004A73A8">
        <w:t xml:space="preserve">nolla tai </w:t>
      </w:r>
      <w:r w:rsidRPr="001C7F58">
        <w:t>yksi [</w:t>
      </w:r>
      <w:proofErr w:type="gramStart"/>
      <w:r w:rsidR="004A73A8">
        <w:t>0</w:t>
      </w:r>
      <w:r w:rsidRPr="001C7F58">
        <w:t>..</w:t>
      </w:r>
      <w:proofErr w:type="gramEnd"/>
      <w:r w:rsidRPr="001C7F58">
        <w:t xml:space="preserve">1] </w:t>
      </w:r>
      <w:proofErr w:type="spellStart"/>
      <w:r w:rsidRPr="001C7F58">
        <w:t>effectiveTime</w:t>
      </w:r>
      <w:proofErr w:type="spellEnd"/>
    </w:p>
    <w:p w14:paraId="10DB4AE2" w14:textId="2256A97F" w:rsidR="00D560A6" w:rsidRDefault="00D560A6" w:rsidP="00D560A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low</w:t>
      </w:r>
      <w:proofErr w:type="spellEnd"/>
      <w:r w:rsidRPr="001C7F58">
        <w:t>/@value Oireiden tai tapahtuman alku (25</w:t>
      </w:r>
      <w:r>
        <w:t>5</w:t>
      </w:r>
      <w:r w:rsidRPr="001C7F58">
        <w:t>)</w:t>
      </w:r>
      <w:r w:rsidR="004A73A8">
        <w:t>, arvo annetaan</w:t>
      </w:r>
      <w:r w:rsidRPr="001C7F58">
        <w:t xml:space="preserve"> minuutin tarkkuudella</w:t>
      </w:r>
      <w:r>
        <w:t xml:space="preserve"> TS-tietotyypillä</w:t>
      </w:r>
    </w:p>
    <w:p w14:paraId="14392B95" w14:textId="10C29334" w:rsidR="006A14B9" w:rsidRDefault="006A14B9" w:rsidP="006A14B9">
      <w:pPr>
        <w:pStyle w:val="Snt1"/>
      </w:pPr>
      <w:r>
        <w:t>5</w:t>
      </w:r>
      <w:r w:rsidRPr="001C7F58">
        <w:t xml:space="preserve">. </w:t>
      </w:r>
      <w:r>
        <w:t xml:space="preserve">VAPAAEHTOINEN </w:t>
      </w:r>
      <w:r w:rsidR="004A73A8">
        <w:t>nolla tai yksi [</w:t>
      </w:r>
      <w:proofErr w:type="gramStart"/>
      <w:r w:rsidR="004A73A8">
        <w:t>0</w:t>
      </w:r>
      <w:r w:rsidRPr="001C7F58">
        <w:t>..</w:t>
      </w:r>
      <w:proofErr w:type="gramEnd"/>
      <w:r w:rsidRPr="001C7F58">
        <w:t xml:space="preserve">1] </w:t>
      </w:r>
      <w:proofErr w:type="spellStart"/>
      <w:r w:rsidRPr="001C7F58">
        <w:t>value</w:t>
      </w:r>
      <w:proofErr w:type="spellEnd"/>
      <w:r w:rsidR="004A73A8">
        <w:t xml:space="preserve"> Potilaan ilmoittama oire (254)</w:t>
      </w:r>
      <w:r w:rsidRPr="001C7F58">
        <w:t>, arvo annetaan ST-tietotyypillä</w:t>
      </w:r>
    </w:p>
    <w:p w14:paraId="71C19406" w14:textId="3B48CCD7" w:rsidR="006A14B9" w:rsidRDefault="002B1745" w:rsidP="006A14B9">
      <w:pPr>
        <w:pStyle w:val="Snt1"/>
      </w:pPr>
      <w:r>
        <w:t>6</w:t>
      </w:r>
      <w:r w:rsidR="006A14B9">
        <w:t>. VAPAAEHTOINEN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entryRelationship</w:t>
      </w:r>
      <w:proofErr w:type="spellEnd"/>
    </w:p>
    <w:p w14:paraId="2A588DFC" w14:textId="77777777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224BD44A" w14:textId="3DEB41FF" w:rsidR="006A14B9" w:rsidRDefault="006A14B9" w:rsidP="006A14B9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Oireen_kesto_-" w:history="1">
        <w:r w:rsidRPr="00B06A75">
          <w:rPr>
            <w:rStyle w:val="Hyperlinkki"/>
          </w:rPr>
          <w:t>Oireen kesto</w:t>
        </w:r>
      </w:hyperlink>
      <w:r>
        <w:t xml:space="preserve"> (257) </w:t>
      </w:r>
      <w:proofErr w:type="spellStart"/>
      <w:r>
        <w:t>observation</w:t>
      </w:r>
      <w:proofErr w:type="spellEnd"/>
    </w:p>
    <w:p w14:paraId="3C65FDDB" w14:textId="7B96110A" w:rsidR="006A14B9" w:rsidRDefault="006A14B9" w:rsidP="006D52D8">
      <w:pPr>
        <w:pStyle w:val="Snt1"/>
      </w:pPr>
      <w:r>
        <w:t xml:space="preserve"> </w:t>
      </w:r>
    </w:p>
    <w:bookmarkStart w:id="288" w:name="_Oireen_ensisijaisuus_-"/>
    <w:bookmarkStart w:id="289" w:name="_Oireen_kesto_-"/>
    <w:bookmarkEnd w:id="288"/>
    <w:bookmarkEnd w:id="289"/>
    <w:p w14:paraId="30687645" w14:textId="5FD6DAE6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290" w:name="_Toc16776300"/>
      <w:r w:rsidR="006A14B9" w:rsidRPr="00B06A75">
        <w:rPr>
          <w:rStyle w:val="Hyperlinkki"/>
        </w:rPr>
        <w:t>Oireen kesto</w:t>
      </w:r>
      <w:r>
        <w:fldChar w:fldCharType="end"/>
      </w:r>
      <w:r w:rsidR="006A14B9">
        <w:t xml:space="preserve"> - </w:t>
      </w:r>
      <w:proofErr w:type="spellStart"/>
      <w:r w:rsidR="006A14B9">
        <w:t>observation</w:t>
      </w:r>
      <w:bookmarkEnd w:id="29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F8B9DCA" w14:textId="77777777" w:rsidTr="00627942">
        <w:tc>
          <w:tcPr>
            <w:tcW w:w="9236" w:type="dxa"/>
          </w:tcPr>
          <w:p w14:paraId="13D50E20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749E6C8B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F99838D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0F586BED" w14:textId="28378C1E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/@code="257" </w:t>
      </w:r>
      <w:r w:rsidRPr="000068F0">
        <w:t xml:space="preserve">Oireen kesto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493F224" w14:textId="77777777" w:rsidR="00E634BD" w:rsidRDefault="00E634BD" w:rsidP="00E634B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ABD04CD" w14:textId="77777777" w:rsidR="00E634BD" w:rsidRDefault="00E634BD" w:rsidP="00E634B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E248117" w14:textId="248EF58F" w:rsidR="006A14B9" w:rsidRDefault="006A14B9" w:rsidP="006A14B9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, arvo annetaan </w:t>
      </w:r>
      <w:r w:rsidR="00A424A9" w:rsidRPr="000068F0">
        <w:t>joko päivissä, tunneissa tai minuuteissa</w:t>
      </w:r>
      <w:r w:rsidR="00A424A9">
        <w:t xml:space="preserve"> </w:t>
      </w:r>
      <w:r>
        <w:t xml:space="preserve">PQ-tietotyypillä </w:t>
      </w:r>
    </w:p>
    <w:bookmarkStart w:id="291" w:name="_Ensisijaisen_oireen_elinjärjestelmä"/>
    <w:bookmarkStart w:id="292" w:name="_Hoidon_toteuttamisen_esteet"/>
    <w:bookmarkEnd w:id="291"/>
    <w:bookmarkEnd w:id="292"/>
    <w:p w14:paraId="5B7AD49D" w14:textId="42D8784E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293" w:name="_Toc16776301"/>
      <w:r w:rsidR="006A14B9" w:rsidRPr="00B06A75">
        <w:rPr>
          <w:rStyle w:val="Hyperlinkki"/>
        </w:rPr>
        <w:t>Hoidon toteuttamisen esteet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29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9661498" w14:textId="77777777" w:rsidTr="00627942">
        <w:tc>
          <w:tcPr>
            <w:tcW w:w="9236" w:type="dxa"/>
          </w:tcPr>
          <w:p w14:paraId="6129531B" w14:textId="654CE19E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E4D4F6E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6FA4A93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B0BABF0" w14:textId="3558DC92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/@code="260" </w:t>
      </w:r>
      <w:r w:rsidRPr="00E02EE3">
        <w:t>Hoidon toteuttamisen esteet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043CF33" w14:textId="77777777" w:rsidR="00E634BD" w:rsidRDefault="00E634BD" w:rsidP="00E634B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70ADD8" w14:textId="77777777" w:rsidR="00E634BD" w:rsidRDefault="00E634BD" w:rsidP="00E634B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AECFA8E" w14:textId="7F60ABF7" w:rsidR="006A14B9" w:rsidRDefault="006A14B9" w:rsidP="006A14B9">
      <w:pPr>
        <w:pStyle w:val="Snt1"/>
      </w:pPr>
      <w:r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>
        <w:t xml:space="preserve">] </w:t>
      </w:r>
      <w:proofErr w:type="spellStart"/>
      <w:r>
        <w:t>value</w:t>
      </w:r>
      <w:proofErr w:type="spellEnd"/>
      <w:r w:rsidR="00A424A9">
        <w:t xml:space="preserve"> </w:t>
      </w:r>
      <w:r w:rsidR="00A424A9" w:rsidRPr="00E02EE3">
        <w:t>Hoidon toteuttamisen esteet</w:t>
      </w:r>
      <w:r w:rsidR="00A424A9">
        <w:t xml:space="preserve"> (260)</w:t>
      </w:r>
      <w:r>
        <w:t xml:space="preserve">, arvo annetaan luokituksesta </w:t>
      </w:r>
      <w:r w:rsidRPr="00E02EE3">
        <w:t>ENSIH - Hoidon toteuttamisen esteet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 xml:space="preserve">: </w:t>
      </w:r>
      <w:r w:rsidRPr="00E02EE3">
        <w:t>1.2.246.537.6.3011.2014</w:t>
      </w:r>
      <w:r>
        <w:t xml:space="preserve">) </w:t>
      </w:r>
      <w:r w:rsidR="00A424A9">
        <w:t>CD-tietotyypillä</w:t>
      </w:r>
    </w:p>
    <w:bookmarkStart w:id="294" w:name="_Hoito-ohjetiedot"/>
    <w:bookmarkEnd w:id="294"/>
    <w:p w14:paraId="7A1F0222" w14:textId="5274CE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95" w:name="_Toc16776302"/>
      <w:r w:rsidR="008558FE" w:rsidRPr="00382EF8">
        <w:rPr>
          <w:rStyle w:val="Hyperlinkki"/>
        </w:rPr>
        <w:t>Hoito-ohjetiedot</w:t>
      </w:r>
      <w:bookmarkEnd w:id="295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1E6B4D4" w14:textId="77777777" w:rsidR="00615700" w:rsidRPr="00615700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6B5BF1B6" w14:textId="1AB40AE0" w:rsidR="00A23265" w:rsidRPr="0095153D" w:rsidRDefault="00A23265" w:rsidP="0038271E">
      <w:pPr>
        <w:pStyle w:val="Snt1"/>
      </w:pPr>
      <w:r w:rsidRPr="0082643A">
        <w:lastRenderedPageBreak/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75</w:t>
      </w:r>
      <w:r w:rsidRPr="0082643A">
        <w:t xml:space="preserve">" </w:t>
      </w:r>
      <w:r>
        <w:t xml:space="preserve">Suunnitelma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19A9E8" w14:textId="77777777" w:rsidR="004D1A7B" w:rsidRDefault="004D1A7B" w:rsidP="004D1A7B"/>
    <w:p w14:paraId="0D981D80" w14:textId="62DD6A2D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Hoito-ohjetiedot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290</w:t>
      </w:r>
      <w:r w:rsidRPr="00567C0E">
        <w:t>)</w:t>
      </w:r>
      <w:r>
        <w:t xml:space="preserve"> </w:t>
      </w:r>
      <w:r w:rsidRPr="004D1A7B">
        <w:t>Hoito-ohjeen muoto</w:t>
      </w:r>
      <w:r>
        <w:t xml:space="preserve"> (291); </w:t>
      </w:r>
      <w:r w:rsidR="00E20490">
        <w:t>H</w:t>
      </w:r>
      <w:r w:rsidRPr="004D1A7B">
        <w:t>oito-ohje</w:t>
      </w:r>
      <w:r>
        <w:t xml:space="preserve"> (292); </w:t>
      </w:r>
    </w:p>
    <w:p w14:paraId="70426589" w14:textId="7724EE33" w:rsidR="00D51B65" w:rsidRDefault="00E20490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Hoito-ohjeen antajan </w:t>
      </w:r>
      <w:r w:rsidR="00D51B65">
        <w:t>nimi</w:t>
      </w:r>
      <w:r w:rsidR="004D1A7B">
        <w:t xml:space="preserve"> (</w:t>
      </w:r>
      <w:r w:rsidR="00D51B65">
        <w:t>295</w:t>
      </w:r>
      <w:r w:rsidR="004D1A7B">
        <w:t xml:space="preserve">); </w:t>
      </w:r>
      <w:r>
        <w:t>Hoito-ohjeen antajan</w:t>
      </w:r>
      <w:r w:rsidR="00D51B65" w:rsidRPr="00D51B65">
        <w:t xml:space="preserve"> palveluyksikön nimi</w:t>
      </w:r>
      <w:r w:rsidR="00D51B65">
        <w:t xml:space="preserve"> (289); </w:t>
      </w:r>
      <w:r>
        <w:t>H</w:t>
      </w:r>
      <w:r w:rsidR="00D51B65" w:rsidRPr="00D51B65">
        <w:t xml:space="preserve">oito-ohjeen sisältö </w:t>
      </w:r>
      <w:r w:rsidR="004D1A7B">
        <w:t>(2</w:t>
      </w:r>
      <w:r w:rsidR="00D51B65">
        <w:t>98</w:t>
      </w:r>
      <w:r w:rsidR="004D1A7B">
        <w:t>)</w:t>
      </w:r>
      <w:r w:rsidR="00D51B65">
        <w:t xml:space="preserve"> </w:t>
      </w:r>
    </w:p>
    <w:p w14:paraId="1FB0606A" w14:textId="27EBA6B3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BA3931E" w14:textId="7384D3A4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D4FE62D" w14:textId="77777777" w:rsidR="00A23265" w:rsidRDefault="00A23265" w:rsidP="00A23265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290” (</w:t>
      </w:r>
      <w:r w:rsidRPr="00CE65CD">
        <w:t>Hoito-ohjetiedot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0D3E24FE" w14:textId="6C73B056" w:rsidR="00A23265" w:rsidRDefault="00A23265" w:rsidP="00A23265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Hoito-ohjetiedot_-_organizer" w:history="1">
        <w:r w:rsidRPr="00DA3FC1">
          <w:rPr>
            <w:rStyle w:val="Hyperlinkki"/>
          </w:rPr>
          <w:t>Hoito-ohjetiedot</w:t>
        </w:r>
      </w:hyperlink>
      <w:r>
        <w:t xml:space="preserve"> </w:t>
      </w:r>
      <w:r w:rsidR="00A77493">
        <w:t>–</w:t>
      </w:r>
      <w:proofErr w:type="spellStart"/>
      <w:r>
        <w:t>organizer</w:t>
      </w:r>
      <w:proofErr w:type="spellEnd"/>
    </w:p>
    <w:p w14:paraId="29CBDBDF" w14:textId="77777777" w:rsidR="00A77493" w:rsidRDefault="00A77493" w:rsidP="00A77493">
      <w:pPr>
        <w:pStyle w:val="Snt1"/>
      </w:pPr>
    </w:p>
    <w:p w14:paraId="70800C7A" w14:textId="18EE169C" w:rsidR="00A77493" w:rsidRPr="0084646B" w:rsidRDefault="00A77493" w:rsidP="00A77493">
      <w:pPr>
        <w:pStyle w:val="Snt1"/>
      </w:pPr>
      <w:r w:rsidRPr="00DA7717">
        <w:rPr>
          <w:b/>
        </w:rPr>
        <w:t>Toteutusohje</w:t>
      </w:r>
      <w:r>
        <w:t xml:space="preserve">: Hoito-ohjeet kirjataan yhteen </w:t>
      </w:r>
      <w:proofErr w:type="spellStart"/>
      <w:r>
        <w:t>entry:n</w:t>
      </w:r>
      <w:proofErr w:type="spellEnd"/>
      <w:r>
        <w:t xml:space="preserve">, mikäli merkinnän teon aikana hoito-ohjeita on useampia tai potilaan tilanne muuttuu, </w:t>
      </w:r>
      <w:proofErr w:type="spellStart"/>
      <w:r>
        <w:t>entry:n</w:t>
      </w:r>
      <w:proofErr w:type="spellEnd"/>
      <w:r>
        <w:t xml:space="preserve"> sisäisissä rakenteissa on toistumat</w:t>
      </w:r>
      <w:r w:rsidR="006C0942">
        <w:t>, millä</w:t>
      </w:r>
      <w:r>
        <w:t xml:space="preserve"> tiedot ilmaistaan. Mikäli hoito-ohjeita päivitetään useamman merkinnän teon aikana, aikaisempien merkintöjen hoito-ohjeita ei toisteta tuoreimmalla kirjauksella.</w:t>
      </w:r>
    </w:p>
    <w:bookmarkStart w:id="296" w:name="_Hoito-ohjetiedot_-_organizer"/>
    <w:bookmarkEnd w:id="296"/>
    <w:p w14:paraId="241DD32E" w14:textId="3BC1EBE0" w:rsidR="00A23265" w:rsidRDefault="00DA3FC1" w:rsidP="00A23265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297" w:name="_Toc16776303"/>
      <w:r w:rsidR="00A23265" w:rsidRPr="00DA3FC1">
        <w:rPr>
          <w:rStyle w:val="Hyperlinkki"/>
        </w:rPr>
        <w:t>Hoito-ohjetiedot</w:t>
      </w:r>
      <w:r>
        <w:fldChar w:fldCharType="end"/>
      </w:r>
      <w:r w:rsidR="00A23265" w:rsidRPr="00373E41">
        <w:t xml:space="preserve"> </w:t>
      </w:r>
      <w:r w:rsidR="00A23265">
        <w:t xml:space="preserve">- </w:t>
      </w:r>
      <w:proofErr w:type="spellStart"/>
      <w:r w:rsidR="00A23265" w:rsidRPr="00373E41">
        <w:t>organizer</w:t>
      </w:r>
      <w:bookmarkEnd w:id="29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4A6BC48" w14:textId="77777777" w:rsidTr="00627942">
        <w:tc>
          <w:tcPr>
            <w:tcW w:w="9236" w:type="dxa"/>
          </w:tcPr>
          <w:p w14:paraId="2DD0F729" w14:textId="4B91EE92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5432F8CB" w14:textId="77777777" w:rsidR="00615700" w:rsidRPr="00615700" w:rsidRDefault="00615700" w:rsidP="00A23265">
      <w:pPr>
        <w:pStyle w:val="Snt1"/>
        <w:rPr>
          <w:lang w:val="en-US"/>
        </w:rPr>
      </w:pPr>
    </w:p>
    <w:p w14:paraId="656155FB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@classCode="CLUSTER" ja yksi [1..1] @moodCode="EVN"</w:t>
      </w:r>
    </w:p>
    <w:p w14:paraId="622C60F0" w14:textId="38362223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</w:t>
      </w:r>
      <w:r w:rsidR="009C3D1E" w:rsidRPr="009C3D1E">
        <w:t>/@root</w:t>
      </w:r>
    </w:p>
    <w:p w14:paraId="5B8FC076" w14:textId="09097B94" w:rsidR="00A23265" w:rsidRDefault="00A23265" w:rsidP="00A232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/@code="290" </w:t>
      </w:r>
      <w:r w:rsidRPr="00373E41">
        <w:t>Hoito-ohjetiedot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4D75093" w14:textId="31A6D524" w:rsidR="00A23265" w:rsidRDefault="00A23265" w:rsidP="00A23265">
      <w:pPr>
        <w:pStyle w:val="Snt1"/>
      </w:pPr>
      <w:r>
        <w:t xml:space="preserve">4. PAKOLLINEN yksi </w:t>
      </w:r>
      <w:r w:rsidR="00B628EA">
        <w:t>[</w:t>
      </w:r>
      <w:proofErr w:type="gramStart"/>
      <w:r w:rsidR="00B628EA">
        <w:t>1..</w:t>
      </w:r>
      <w:proofErr w:type="gramEnd"/>
      <w:r w:rsidR="00B628EA"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33AEBD9" w14:textId="2717193E" w:rsidR="00A23265" w:rsidRDefault="00A23265" w:rsidP="00A23265">
      <w:pPr>
        <w:pStyle w:val="Snt1"/>
      </w:pPr>
      <w:r>
        <w:t xml:space="preserve">5. PAKOLLINEN yksi </w:t>
      </w:r>
      <w:r w:rsidR="0092342C">
        <w:t xml:space="preserve">tai useampi </w:t>
      </w:r>
      <w:r>
        <w:t>[</w:t>
      </w:r>
      <w:proofErr w:type="gramStart"/>
      <w:r>
        <w:t>1..</w:t>
      </w:r>
      <w:proofErr w:type="gramEnd"/>
      <w:r w:rsidR="0092342C">
        <w:t>*</w:t>
      </w:r>
      <w:r>
        <w:t xml:space="preserve">] </w:t>
      </w:r>
      <w:proofErr w:type="spellStart"/>
      <w:r>
        <w:t>component</w:t>
      </w:r>
      <w:proofErr w:type="spellEnd"/>
      <w:r>
        <w:t xml:space="preserve"> </w:t>
      </w:r>
    </w:p>
    <w:p w14:paraId="4676B282" w14:textId="2DC41A41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to-ohjeen_muoto_-" w:history="1">
        <w:r w:rsidRPr="00DA3FC1">
          <w:rPr>
            <w:rStyle w:val="Hyperlinkki"/>
          </w:rPr>
          <w:t>Hoito-ohjeen muoto</w:t>
        </w:r>
      </w:hyperlink>
      <w:r>
        <w:t xml:space="preserve"> (291) </w:t>
      </w:r>
      <w:proofErr w:type="spellStart"/>
      <w:r>
        <w:t>observation</w:t>
      </w:r>
      <w:proofErr w:type="spellEnd"/>
    </w:p>
    <w:bookmarkStart w:id="298" w:name="_Hoito-ohjeen_muoto_-"/>
    <w:bookmarkStart w:id="299" w:name="_Hoito-ohjeen_muoto_–"/>
    <w:bookmarkEnd w:id="298"/>
    <w:bookmarkEnd w:id="299"/>
    <w:p w14:paraId="52AAF46D" w14:textId="58092FBA" w:rsidR="00A23265" w:rsidRDefault="00DA3FC1" w:rsidP="00A23265">
      <w:pPr>
        <w:pStyle w:val="Otsikko4"/>
      </w:pPr>
      <w:r>
        <w:fldChar w:fldCharType="begin"/>
      </w:r>
      <w:r>
        <w:instrText xml:space="preserve"> HYPERLINK  \l "_Hoito-ohjetiedot_-_organizer" </w:instrText>
      </w:r>
      <w:r>
        <w:fldChar w:fldCharType="separate"/>
      </w:r>
      <w:bookmarkStart w:id="300" w:name="_Toc16776304"/>
      <w:r w:rsidR="00A23265" w:rsidRPr="00DA3FC1">
        <w:rPr>
          <w:rStyle w:val="Hyperlinkki"/>
        </w:rPr>
        <w:t>Hoito-ohjeen muoto</w:t>
      </w:r>
      <w:r>
        <w:fldChar w:fldCharType="end"/>
      </w:r>
      <w:r w:rsidR="00A23265">
        <w:t xml:space="preserve"> </w:t>
      </w:r>
      <w:r w:rsidR="00615700">
        <w:t>–</w:t>
      </w:r>
      <w:r w:rsidR="00A23265">
        <w:t xml:space="preserve"> </w:t>
      </w:r>
      <w:proofErr w:type="spellStart"/>
      <w:r w:rsidR="00A23265">
        <w:t>observation</w:t>
      </w:r>
      <w:bookmarkEnd w:id="30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1036549" w14:textId="77777777" w:rsidTr="00627942">
        <w:tc>
          <w:tcPr>
            <w:tcW w:w="9236" w:type="dxa"/>
          </w:tcPr>
          <w:p w14:paraId="7E7170DA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87A3DC4" w14:textId="77777777" w:rsidR="00615700" w:rsidRPr="00615700" w:rsidRDefault="00615700" w:rsidP="00615700">
      <w:pPr>
        <w:rPr>
          <w:lang w:val="en-US"/>
        </w:rPr>
      </w:pPr>
    </w:p>
    <w:p w14:paraId="3D780224" w14:textId="7F8B070E" w:rsidR="00A23265" w:rsidRDefault="0038271E" w:rsidP="00A23265">
      <w:r w:rsidRPr="00DA7717">
        <w:rPr>
          <w:b/>
        </w:rPr>
        <w:t>Toteutusohje</w:t>
      </w:r>
      <w:r>
        <w:t xml:space="preserve">: </w:t>
      </w:r>
      <w:r w:rsidR="00A23265">
        <w:t>Jos on useamp</w:t>
      </w:r>
      <w:r w:rsidR="000E528F">
        <w:t>aa eri</w:t>
      </w:r>
      <w:r w:rsidR="00B27969">
        <w:t>tyyppistä hoito-ohjeen muotoa käytössä</w:t>
      </w:r>
      <w:r w:rsidR="00A23265">
        <w:t xml:space="preserve">, </w:t>
      </w:r>
      <w:r w:rsidR="00A23265" w:rsidRPr="00373E41">
        <w:t xml:space="preserve">toistetaan koko </w:t>
      </w:r>
      <w:r w:rsidR="00A23265" w:rsidRPr="00B83DD5">
        <w:t xml:space="preserve">Hoito-ohjeen muoto </w:t>
      </w:r>
      <w:r w:rsidR="00A23265">
        <w:t xml:space="preserve">- </w:t>
      </w:r>
      <w:proofErr w:type="spellStart"/>
      <w:proofErr w:type="gramStart"/>
      <w:r w:rsidR="00A23265">
        <w:t>component.</w:t>
      </w:r>
      <w:r w:rsidR="00A23265" w:rsidRPr="00B83DD5">
        <w:t>observation</w:t>
      </w:r>
      <w:proofErr w:type="spellEnd"/>
      <w:proofErr w:type="gramEnd"/>
      <w:r w:rsidR="00A23265" w:rsidRPr="00B83DD5">
        <w:t xml:space="preserve"> </w:t>
      </w:r>
      <w:r w:rsidR="00A23265">
        <w:t>-</w:t>
      </w:r>
      <w:r w:rsidR="00A23265" w:rsidRPr="00373E41">
        <w:t>rakennetta</w:t>
      </w:r>
      <w:r w:rsidR="00A23265">
        <w:t>.</w:t>
      </w:r>
    </w:p>
    <w:p w14:paraId="3FF6EC54" w14:textId="77777777" w:rsidR="00A23265" w:rsidRDefault="00A23265" w:rsidP="00A23265"/>
    <w:p w14:paraId="7ED536C4" w14:textId="77777777" w:rsidR="00A23265" w:rsidRDefault="00A23265" w:rsidP="0038271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4A2FEC1" w14:textId="7EE48929" w:rsidR="00A23265" w:rsidRDefault="00A23265" w:rsidP="0038271E">
      <w:pPr>
        <w:pStyle w:val="Snt1"/>
      </w:pPr>
      <w:r>
        <w:t xml:space="preserve">2. </w:t>
      </w:r>
      <w:r w:rsidRPr="0038271E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/@code="291" </w:t>
      </w:r>
      <w:r w:rsidRPr="00373E41">
        <w:t>Hoito-ohjeen muoto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</w:t>
      </w:r>
      <w:r w:rsidR="0038271E">
        <w:t xml:space="preserve"> </w:t>
      </w:r>
      <w:r>
        <w:t>1.2.246.537.6.12.2002.348)</w:t>
      </w:r>
    </w:p>
    <w:p w14:paraId="762673ED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C140E34" w14:textId="2281A511" w:rsidR="00A232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8719D6E" w14:textId="71F9F52C" w:rsidR="00A23265" w:rsidRDefault="00A23265" w:rsidP="00A23265">
      <w:pPr>
        <w:pStyle w:val="Snt1"/>
      </w:pPr>
      <w:r w:rsidRPr="005E171D">
        <w:t xml:space="preserve">4. </w:t>
      </w:r>
      <w:r w:rsidR="00B75E30">
        <w:t xml:space="preserve">VAPAAEHTOINEN nolla tai </w:t>
      </w:r>
      <w:r w:rsidR="002F2106">
        <w:t>yksi [</w:t>
      </w:r>
      <w:proofErr w:type="gramStart"/>
      <w:r w:rsidR="00B75E30">
        <w:t>0</w:t>
      </w:r>
      <w:r w:rsidRPr="005E171D">
        <w:t>..</w:t>
      </w:r>
      <w:proofErr w:type="gramEnd"/>
      <w:r w:rsidRPr="005E171D">
        <w:t xml:space="preserve">1] </w:t>
      </w:r>
      <w:proofErr w:type="spellStart"/>
      <w:r w:rsidRPr="005E171D">
        <w:t>value</w:t>
      </w:r>
      <w:proofErr w:type="spellEnd"/>
      <w:r w:rsidR="002F2106">
        <w:t xml:space="preserve"> Hoito-ohjeen muoto (291)</w:t>
      </w:r>
      <w:r w:rsidRPr="005E171D">
        <w:t xml:space="preserve">, arvo annetaan luokituksesta ENSIH - Hoito-ohjeen muoto </w:t>
      </w:r>
      <w:r w:rsidR="000B14D2">
        <w:t>(</w:t>
      </w:r>
      <w:proofErr w:type="spellStart"/>
      <w:r w:rsidR="000B14D2">
        <w:t>codeSystem</w:t>
      </w:r>
      <w:proofErr w:type="spellEnd"/>
      <w:r w:rsidRPr="005E171D">
        <w:t xml:space="preserve">: 1.2.246.537.6.3012.2014) </w:t>
      </w:r>
      <w:r w:rsidR="002F2106" w:rsidRPr="005E171D">
        <w:t xml:space="preserve">CD-tietotyypillä </w:t>
      </w:r>
    </w:p>
    <w:p w14:paraId="39B17C2C" w14:textId="6C1B382C" w:rsidR="00A23265" w:rsidRDefault="00A23265" w:rsidP="00A23265">
      <w:pPr>
        <w:pStyle w:val="Snt1"/>
      </w:pPr>
      <w:r>
        <w:t xml:space="preserve">5. </w:t>
      </w:r>
      <w:r w:rsidR="00F32A0D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  <w:r>
        <w:t xml:space="preserve"> </w:t>
      </w:r>
    </w:p>
    <w:p w14:paraId="68F57D86" w14:textId="77777777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2CDD59D8" w14:textId="62C6B456" w:rsidR="00A23265" w:rsidRDefault="00A23265" w:rsidP="00A23265">
      <w:pPr>
        <w:pStyle w:val="Snt2"/>
      </w:pPr>
      <w:r>
        <w:lastRenderedPageBreak/>
        <w:t>b. PAKOLLINEN yksi [</w:t>
      </w:r>
      <w:proofErr w:type="gramStart"/>
      <w:r>
        <w:t>1..</w:t>
      </w:r>
      <w:proofErr w:type="gramEnd"/>
      <w:r>
        <w:t xml:space="preserve">1] </w:t>
      </w:r>
      <w:hyperlink w:anchor="_Hoito-ohje_–_observation" w:history="1">
        <w:r w:rsidRPr="00DA3FC1">
          <w:rPr>
            <w:rStyle w:val="Hyperlinkki"/>
          </w:rPr>
          <w:t xml:space="preserve"> </w:t>
        </w:r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</w:t>
        </w:r>
      </w:hyperlink>
      <w:r>
        <w:t xml:space="preserve"> (292) </w:t>
      </w:r>
      <w:proofErr w:type="spellStart"/>
      <w:r>
        <w:t>observation</w:t>
      </w:r>
      <w:proofErr w:type="spellEnd"/>
    </w:p>
    <w:p w14:paraId="42CC76FB" w14:textId="31954377" w:rsidR="00A23265" w:rsidRDefault="00A23265" w:rsidP="00A23265">
      <w:pPr>
        <w:pStyle w:val="Snt1"/>
      </w:pPr>
      <w:r>
        <w:t xml:space="preserve">6. </w:t>
      </w:r>
      <w:r w:rsidR="00F32A0D">
        <w:t>VAPAAEHTOINEN</w:t>
      </w:r>
      <w:r>
        <w:t xml:space="preserve"> </w:t>
      </w:r>
      <w:r w:rsidR="002F2106">
        <w:t xml:space="preserve">nolla tai </w:t>
      </w:r>
      <w:r w:rsidR="008706C8">
        <w:t>useampi</w:t>
      </w:r>
      <w:r>
        <w:t xml:space="preserve"> [</w:t>
      </w:r>
      <w:proofErr w:type="gramStart"/>
      <w:r w:rsidR="00874661">
        <w:t>0</w:t>
      </w:r>
      <w:r>
        <w:t>..</w:t>
      </w:r>
      <w:proofErr w:type="gramEnd"/>
      <w:r w:rsidR="008706C8">
        <w:t>*</w:t>
      </w:r>
      <w:r>
        <w:t xml:space="preserve">] </w:t>
      </w:r>
      <w:proofErr w:type="spellStart"/>
      <w:r>
        <w:t>entryRelationship</w:t>
      </w:r>
      <w:proofErr w:type="spellEnd"/>
      <w:r w:rsidR="002F2106">
        <w:t xml:space="preserve"> </w:t>
      </w:r>
      <w:r w:rsidR="00874661">
        <w:br/>
      </w:r>
    </w:p>
    <w:p w14:paraId="38FD47E9" w14:textId="77777777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67BC8F7B" w14:textId="7C0143C5" w:rsidR="00A23265" w:rsidRDefault="00A23265" w:rsidP="00A23265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Hoito-ohjeen_sisältö_-" w:history="1"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-ohjeen sisältö</w:t>
        </w:r>
      </w:hyperlink>
      <w:r>
        <w:t xml:space="preserve"> (298) </w:t>
      </w:r>
      <w:proofErr w:type="spellStart"/>
      <w:r>
        <w:t>observation</w:t>
      </w:r>
      <w:proofErr w:type="spellEnd"/>
    </w:p>
    <w:p w14:paraId="53A78BC4" w14:textId="77777777" w:rsidR="00B27969" w:rsidRDefault="00B27969" w:rsidP="00A23265">
      <w:pPr>
        <w:pStyle w:val="Snt2"/>
      </w:pPr>
    </w:p>
    <w:p w14:paraId="5DA9D2A4" w14:textId="1EE43005" w:rsidR="00B27969" w:rsidRDefault="00B27969" w:rsidP="00A23265">
      <w:pPr>
        <w:pStyle w:val="Snt2"/>
      </w:pPr>
      <w:r w:rsidRPr="00DA7717">
        <w:rPr>
          <w:b/>
        </w:rPr>
        <w:t>Toteutusohje</w:t>
      </w:r>
      <w:r>
        <w:t xml:space="preserve">: </w:t>
      </w:r>
      <w:r w:rsidR="00DA085D">
        <w:t xml:space="preserve">Lääkärin hoito-ohjeen sisällön </w:t>
      </w:r>
      <w:proofErr w:type="spellStart"/>
      <w:r w:rsidR="00DA085D">
        <w:t>entryRelationship.observation</w:t>
      </w:r>
      <w:proofErr w:type="spellEnd"/>
      <w:r w:rsidR="00DA085D">
        <w:t xml:space="preserve">-rakennetta toistetaan, mikäli lääkärin antamia hoito-ohjeita on merkinnän aikana useampia (toistuva per hoito-ohje/antoaika). </w:t>
      </w:r>
    </w:p>
    <w:bookmarkStart w:id="301" w:name="_Käytetty_kirjallinen_hoito-ohje"/>
    <w:bookmarkStart w:id="302" w:name="_Hoito-ohje_–_observation"/>
    <w:bookmarkEnd w:id="301"/>
    <w:bookmarkEnd w:id="302"/>
    <w:p w14:paraId="47D959B8" w14:textId="7E509CAB" w:rsidR="00A23265" w:rsidRDefault="004801B6" w:rsidP="00A23265">
      <w:pPr>
        <w:pStyle w:val="Otsikko5"/>
      </w:pPr>
      <w:r>
        <w:fldChar w:fldCharType="begin"/>
      </w:r>
      <w:r>
        <w:instrText>HYPERLINK  \l "_Hoito-ohjeen_muoto_–"</w:instrText>
      </w:r>
      <w:r>
        <w:fldChar w:fldCharType="separate"/>
      </w:r>
      <w:bookmarkStart w:id="303" w:name="_Toc16776305"/>
      <w:r>
        <w:rPr>
          <w:rStyle w:val="Hyperlinkki"/>
        </w:rPr>
        <w:t>H</w:t>
      </w:r>
      <w:r w:rsidRPr="00DA3FC1">
        <w:rPr>
          <w:rStyle w:val="Hyperlinkki"/>
        </w:rPr>
        <w:t>oito-ohje</w:t>
      </w:r>
      <w:r>
        <w:fldChar w:fldCharType="end"/>
      </w:r>
      <w:r w:rsidR="00A23265" w:rsidRPr="00707D45">
        <w:t xml:space="preserve"> </w:t>
      </w:r>
      <w:r w:rsidR="00615700">
        <w:t>–</w:t>
      </w:r>
      <w:r w:rsidR="00A23265" w:rsidRPr="00707D45">
        <w:t xml:space="preserve"> </w:t>
      </w:r>
      <w:proofErr w:type="spellStart"/>
      <w:r w:rsidR="00A23265" w:rsidRPr="00707D45">
        <w:t>observation</w:t>
      </w:r>
      <w:bookmarkEnd w:id="30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90784" w14:paraId="62812C80" w14:textId="77777777" w:rsidTr="00627942">
        <w:tc>
          <w:tcPr>
            <w:tcW w:w="9236" w:type="dxa"/>
          </w:tcPr>
          <w:p w14:paraId="0545D175" w14:textId="109510C8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5A5198BB" w14:textId="77777777" w:rsidR="00615700" w:rsidRPr="00615700" w:rsidRDefault="00615700" w:rsidP="00615700">
      <w:pPr>
        <w:rPr>
          <w:lang w:val="en-US"/>
        </w:rPr>
      </w:pPr>
    </w:p>
    <w:p w14:paraId="6293DACD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D3DCB81" w14:textId="3FE1B22E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/@code="292" </w:t>
      </w:r>
      <w:r w:rsidR="004801B6">
        <w:t>H</w:t>
      </w:r>
      <w:r w:rsidR="004801B6" w:rsidRPr="00AC447B">
        <w:t>oito</w:t>
      </w:r>
      <w:r w:rsidRPr="00AC447B">
        <w:t>-ohje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2A64DF2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10935C7" w14:textId="77777777" w:rsidR="00D51B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75A7532" w14:textId="507D616E" w:rsidR="00A23265" w:rsidRDefault="00A23265" w:rsidP="00A23265">
      <w:pPr>
        <w:pStyle w:val="Snt1"/>
      </w:pPr>
      <w:r w:rsidRPr="00AC447B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AC447B">
        <w:t xml:space="preserve">] </w:t>
      </w:r>
      <w:proofErr w:type="spellStart"/>
      <w:r w:rsidRPr="00AC447B">
        <w:t>value</w:t>
      </w:r>
      <w:proofErr w:type="spellEnd"/>
      <w:r w:rsidR="002F2106">
        <w:t xml:space="preserve"> </w:t>
      </w:r>
      <w:r w:rsidR="004801B6">
        <w:t>H</w:t>
      </w:r>
      <w:r w:rsidR="002F2106" w:rsidRPr="002F2106">
        <w:t>oito-ohje</w:t>
      </w:r>
      <w:r w:rsidR="002F2106">
        <w:t xml:space="preserve"> (292)</w:t>
      </w:r>
      <w:r w:rsidRPr="00AC447B">
        <w:t xml:space="preserve">, arvo annetaan luokituksesta ENSIH - Käytetty kirjallinen hoito-ohje </w:t>
      </w:r>
      <w:r w:rsidR="000B14D2">
        <w:t>(</w:t>
      </w:r>
      <w:proofErr w:type="spellStart"/>
      <w:r w:rsidR="000B14D2">
        <w:t>codeSystem</w:t>
      </w:r>
      <w:proofErr w:type="spellEnd"/>
      <w:r w:rsidRPr="00AC447B">
        <w:t xml:space="preserve">: 1.2.246.537.6.3013.2014) </w:t>
      </w:r>
      <w:r w:rsidR="009777AC" w:rsidRPr="00AC447B">
        <w:t>CD-tietotyypillä</w:t>
      </w:r>
    </w:p>
    <w:bookmarkStart w:id="304" w:name="_Lääkärin_hoito-ohjeen_sisältö"/>
    <w:bookmarkStart w:id="305" w:name="_Hoito-ohjeen_sisältö_-"/>
    <w:bookmarkEnd w:id="304"/>
    <w:bookmarkEnd w:id="305"/>
    <w:p w14:paraId="344EA4A1" w14:textId="750FA72D" w:rsidR="00A23265" w:rsidRDefault="00DA3FC1" w:rsidP="00A23265">
      <w:pPr>
        <w:pStyle w:val="Otsikko5"/>
      </w:pPr>
      <w:r>
        <w:fldChar w:fldCharType="begin"/>
      </w:r>
      <w:r w:rsidR="004801B6">
        <w:instrText>HYPERLINK  \l "_Hoito-ohjeen_muoto_-"</w:instrText>
      </w:r>
      <w:r>
        <w:fldChar w:fldCharType="separate"/>
      </w:r>
      <w:bookmarkStart w:id="306" w:name="_Toc16776306"/>
      <w:r w:rsidR="004801B6">
        <w:rPr>
          <w:rStyle w:val="Hyperlinkki"/>
        </w:rPr>
        <w:t>H</w:t>
      </w:r>
      <w:r w:rsidR="004801B6" w:rsidRPr="00DA3FC1">
        <w:rPr>
          <w:rStyle w:val="Hyperlinkki"/>
        </w:rPr>
        <w:t>oito</w:t>
      </w:r>
      <w:r w:rsidR="00A23265" w:rsidRPr="00DA3FC1">
        <w:rPr>
          <w:rStyle w:val="Hyperlinkki"/>
        </w:rPr>
        <w:t>-ohjeen sisältö</w:t>
      </w:r>
      <w:r>
        <w:fldChar w:fldCharType="end"/>
      </w:r>
      <w:r w:rsidR="00A23265">
        <w:t xml:space="preserve"> - </w:t>
      </w:r>
      <w:proofErr w:type="spellStart"/>
      <w:r w:rsidR="00A23265">
        <w:t>observation</w:t>
      </w:r>
      <w:bookmarkEnd w:id="30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792A82C6" w14:textId="77777777" w:rsidTr="00627942">
        <w:tc>
          <w:tcPr>
            <w:tcW w:w="9236" w:type="dxa"/>
          </w:tcPr>
          <w:p w14:paraId="428EBE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496781FA" w14:textId="77777777" w:rsidR="00615700" w:rsidRPr="00615700" w:rsidRDefault="00615700" w:rsidP="00A23265">
      <w:pPr>
        <w:pStyle w:val="Snt1"/>
        <w:rPr>
          <w:lang w:val="en-US"/>
        </w:rPr>
      </w:pPr>
    </w:p>
    <w:p w14:paraId="2D76D0AA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22FC733" w14:textId="2700811C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/@code="298" </w:t>
      </w:r>
      <w:r w:rsidR="004801B6">
        <w:t>H</w:t>
      </w:r>
      <w:r w:rsidR="004801B6" w:rsidRPr="006C1669">
        <w:t>oito</w:t>
      </w:r>
      <w:r w:rsidRPr="006C1669">
        <w:t>-ohjeen sisältö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960C63E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0A22626" w14:textId="77777777" w:rsidR="00D51B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25E7071" w14:textId="1EA72B6F" w:rsidR="00A23265" w:rsidRDefault="00A23265" w:rsidP="00A23265">
      <w:pPr>
        <w:pStyle w:val="Snt1"/>
      </w:pPr>
      <w:r>
        <w:t xml:space="preserve">4. </w:t>
      </w:r>
      <w:r w:rsidR="00112589">
        <w:t xml:space="preserve">VAPAAEHTOINEN nolla tai </w:t>
      </w:r>
      <w:r>
        <w:t>yksi [</w:t>
      </w:r>
      <w:proofErr w:type="gramStart"/>
      <w:r w:rsidR="00112589">
        <w:t>0</w:t>
      </w:r>
      <w:r>
        <w:t>..</w:t>
      </w:r>
      <w:proofErr w:type="gramEnd"/>
      <w:r>
        <w:t xml:space="preserve">1] </w:t>
      </w:r>
      <w:proofErr w:type="spellStart"/>
      <w:r>
        <w:t>value</w:t>
      </w:r>
      <w:proofErr w:type="spellEnd"/>
      <w:r w:rsidR="00551C13">
        <w:t xml:space="preserve"> </w:t>
      </w:r>
      <w:r w:rsidR="00B9750C">
        <w:t>H</w:t>
      </w:r>
      <w:r w:rsidR="00551C13" w:rsidRPr="00551C13">
        <w:t>oito-ohjeen sisältö</w:t>
      </w:r>
      <w:r w:rsidR="00551C13">
        <w:t xml:space="preserve"> (298)</w:t>
      </w:r>
      <w:r>
        <w:t xml:space="preserve">, arvo annetaan ST-tietotyypillä </w:t>
      </w:r>
    </w:p>
    <w:p w14:paraId="4F4BDD76" w14:textId="1695BC87" w:rsidR="008706C8" w:rsidRDefault="008706C8" w:rsidP="008706C8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performer</w:t>
      </w:r>
      <w:proofErr w:type="spellEnd"/>
      <w:r>
        <w:t xml:space="preserve"> </w:t>
      </w:r>
    </w:p>
    <w:p w14:paraId="2C7BC6D8" w14:textId="77777777" w:rsidR="008706C8" w:rsidRDefault="008706C8" w:rsidP="008706C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78D5616E" w14:textId="07D2D229" w:rsidR="00B9750C" w:rsidRDefault="00B9750C" w:rsidP="00B9750C">
      <w:pPr>
        <w:pStyle w:val="Snt3"/>
      </w:pPr>
      <w:r>
        <w:t>a. VAIHTOEHTOISESTI PAKOLLINEN yksi [</w:t>
      </w:r>
      <w:proofErr w:type="gramStart"/>
      <w:r>
        <w:t>1..</w:t>
      </w:r>
      <w:proofErr w:type="gramEnd"/>
      <w:r>
        <w:t xml:space="preserve">1] </w:t>
      </w:r>
      <w:r w:rsidRPr="002F1384">
        <w:t>] id/@root=”</w:t>
      </w:r>
      <w:r>
        <w:t>1.2.246.537.26</w:t>
      </w:r>
      <w:r w:rsidRPr="002F1384">
        <w:t xml:space="preserve">” </w:t>
      </w:r>
      <w:r>
        <w:t>Terveydenhuollon ammattihenkilötunnuksen</w:t>
      </w:r>
      <w:r w:rsidRPr="002F1384">
        <w:t xml:space="preserve"> juuri ja id/@extension </w:t>
      </w:r>
      <w:r>
        <w:t>Terveydenhuollon ammattihenkilö</w:t>
      </w:r>
      <w:r w:rsidRPr="002F1384">
        <w:t>tunnus (</w:t>
      </w:r>
      <w:r w:rsidRPr="00583965">
        <w:t>01234567890</w:t>
      </w:r>
      <w:r w:rsidRPr="002F1384">
        <w:t xml:space="preserve">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2D07A409" w14:textId="26EE4B6C" w:rsidR="00B9750C" w:rsidRDefault="00B9750C" w:rsidP="00B9750C">
      <w:pPr>
        <w:pStyle w:val="Snt3"/>
      </w:pPr>
      <w:r w:rsidRPr="00583965">
        <w:t xml:space="preserve">b. </w:t>
      </w:r>
      <w:r w:rsidRPr="00021D3B">
        <w:t xml:space="preserve">VAIHTOEHTOISESTI </w:t>
      </w:r>
      <w:r w:rsidRPr="00583965">
        <w:t>PAKOLLINEN yksi [</w:t>
      </w:r>
      <w:proofErr w:type="gramStart"/>
      <w:r w:rsidRPr="00583965">
        <w:t>1..</w:t>
      </w:r>
      <w:proofErr w:type="gramEnd"/>
      <w:r w:rsidRPr="00583965">
        <w:t>1] id/@root=”</w:t>
      </w:r>
      <w:r w:rsidR="006A0813" w:rsidRPr="008F4944">
        <w:t>1.2.246.10.24060796.24</w:t>
      </w:r>
      <w:r w:rsidRPr="00583965">
        <w:t xml:space="preserve">” </w:t>
      </w:r>
      <w:r w:rsidR="006A0813">
        <w:t>Valtion tieto- ja viestintätekniikkakeskus</w:t>
      </w:r>
      <w:r w:rsidRPr="00583965">
        <w:t xml:space="preserve"> juuri ja id/@extension </w:t>
      </w:r>
      <w:proofErr w:type="spellStart"/>
      <w:r w:rsidRPr="00583965">
        <w:t>T</w:t>
      </w:r>
      <w:r w:rsidR="006A0813">
        <w:t>UVE</w:t>
      </w:r>
      <w:r w:rsidRPr="00583965">
        <w:t>n</w:t>
      </w:r>
      <w:proofErr w:type="spellEnd"/>
      <w:r w:rsidRPr="00583965">
        <w:t xml:space="preserve"> P-tunnus (P12345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3D14EEA7" w14:textId="77777777" w:rsidR="008706C8" w:rsidRDefault="008706C8" w:rsidP="008706C8">
      <w:pPr>
        <w:pStyle w:val="Snt3"/>
      </w:pPr>
    </w:p>
    <w:p w14:paraId="0F92CA12" w14:textId="05CBBB5B" w:rsidR="008706C8" w:rsidRDefault="008706C8" w:rsidP="008706C8">
      <w:pPr>
        <w:pStyle w:val="Snt3"/>
      </w:pPr>
      <w:r w:rsidRPr="00DA7717">
        <w:rPr>
          <w:b/>
        </w:rPr>
        <w:t>Toteutusohje</w:t>
      </w:r>
      <w:r>
        <w:t xml:space="preserve">: Mikäli lääkäri itse kirjaa ohjeen </w:t>
      </w:r>
      <w:proofErr w:type="spellStart"/>
      <w:r>
        <w:t>KEJO:on</w:t>
      </w:r>
      <w:proofErr w:type="spellEnd"/>
      <w:r>
        <w:t xml:space="preserve">, silloin siitä tehdään erillinen merkintä ja tämä kuka konsultoi </w:t>
      </w:r>
      <w:r w:rsidR="004600D5">
        <w:t>-</w:t>
      </w:r>
      <w:r>
        <w:t>tieto</w:t>
      </w:r>
      <w:r w:rsidR="004600D5">
        <w:t xml:space="preserve"> jää pois. Mikäli lääkäri antaa</w:t>
      </w:r>
      <w:r>
        <w:t xml:space="preserve"> ohjeensa suullisesti ja ensihoitoyksikön jäsen kirjaa sen </w:t>
      </w:r>
      <w:proofErr w:type="spellStart"/>
      <w:r>
        <w:t>KEJO:on</w:t>
      </w:r>
      <w:proofErr w:type="spellEnd"/>
      <w:r>
        <w:t>, tässä rakenteessa annetaan silloin konsultoineen yksikön jäsenen tunniste.</w:t>
      </w:r>
    </w:p>
    <w:p w14:paraId="67144472" w14:textId="77777777" w:rsidR="008706C8" w:rsidRDefault="008706C8" w:rsidP="008706C8">
      <w:pPr>
        <w:pStyle w:val="Snt3"/>
      </w:pPr>
    </w:p>
    <w:p w14:paraId="6C0C78BD" w14:textId="60125269" w:rsidR="00A23265" w:rsidRDefault="008706C8" w:rsidP="00A23265">
      <w:pPr>
        <w:pStyle w:val="Snt1"/>
      </w:pPr>
      <w:r>
        <w:t>6</w:t>
      </w:r>
      <w:r w:rsidR="00A23265" w:rsidRPr="00D3217C">
        <w:t xml:space="preserve">. </w:t>
      </w:r>
      <w:r w:rsidR="00872937">
        <w:t>VAPAAEHTOINEN</w:t>
      </w:r>
      <w:r w:rsidR="00872937" w:rsidRPr="00D3217C">
        <w:t xml:space="preserve"> </w:t>
      </w:r>
      <w:r w:rsidR="00872937">
        <w:t xml:space="preserve">nolla tai </w:t>
      </w:r>
      <w:r w:rsidR="00A23265" w:rsidRPr="00D3217C">
        <w:t>yksi</w:t>
      </w:r>
      <w:r w:rsidR="000C4C8D">
        <w:t xml:space="preserve"> </w:t>
      </w:r>
      <w:r w:rsidR="00A23265" w:rsidRPr="00D3217C">
        <w:t>[</w:t>
      </w:r>
      <w:proofErr w:type="gramStart"/>
      <w:r>
        <w:t>1</w:t>
      </w:r>
      <w:r w:rsidR="00A23265" w:rsidRPr="00D3217C">
        <w:t>..</w:t>
      </w:r>
      <w:proofErr w:type="gramEnd"/>
      <w:r w:rsidR="00A23265" w:rsidRPr="00D3217C">
        <w:t xml:space="preserve">1] </w:t>
      </w:r>
      <w:proofErr w:type="spellStart"/>
      <w:r w:rsidR="00A23265" w:rsidRPr="00D3217C">
        <w:t>author</w:t>
      </w:r>
      <w:proofErr w:type="spellEnd"/>
      <w:r w:rsidR="00A23265" w:rsidRPr="00D3217C">
        <w:t xml:space="preserve">, </w:t>
      </w:r>
      <w:r w:rsidR="00B9750C">
        <w:t>Hoito-ohjeen antajan</w:t>
      </w:r>
      <w:r w:rsidR="00B9750C" w:rsidRPr="00D3217C">
        <w:t xml:space="preserve"> </w:t>
      </w:r>
      <w:r w:rsidR="00A23265" w:rsidRPr="00D3217C">
        <w:t>tiedot (293-297)</w:t>
      </w:r>
      <w:r w:rsidR="00A23265" w:rsidRPr="008F6AE1">
        <w:t xml:space="preserve"> </w:t>
      </w:r>
    </w:p>
    <w:p w14:paraId="3580D4C2" w14:textId="11933C43" w:rsidR="00A23265" w:rsidRDefault="00A23265" w:rsidP="00A23265">
      <w:pPr>
        <w:pStyle w:val="Snt2"/>
      </w:pPr>
      <w:r>
        <w:lastRenderedPageBreak/>
        <w:t xml:space="preserve">a. </w:t>
      </w:r>
      <w:r w:rsidR="003E1B8C">
        <w:t xml:space="preserve">VAPAAEHTOINEN nolla tai </w:t>
      </w:r>
      <w:r>
        <w:t>yksi [</w:t>
      </w:r>
      <w:proofErr w:type="gramStart"/>
      <w:r w:rsidR="003E1B8C">
        <w:t>0</w:t>
      </w:r>
      <w:r>
        <w:t>..</w:t>
      </w:r>
      <w:proofErr w:type="gramEnd"/>
      <w:r>
        <w:t xml:space="preserve">1] </w:t>
      </w:r>
      <w:proofErr w:type="spellStart"/>
      <w:r>
        <w:t>functionCode</w:t>
      </w:r>
      <w:proofErr w:type="spellEnd"/>
      <w:r>
        <w:t xml:space="preserve">/@code, </w:t>
      </w:r>
      <w:r w:rsidR="007736F2" w:rsidRPr="007736F2">
        <w:t xml:space="preserve">arvo annetaan </w:t>
      </w:r>
      <w:r>
        <w:t xml:space="preserve">luokituksesta </w:t>
      </w:r>
      <w:r w:rsidRPr="008F6AE1">
        <w:t xml:space="preserve">ENSIH - </w:t>
      </w:r>
      <w:r w:rsidR="00B9750C">
        <w:t>Hoito-ohjeen antajan</w:t>
      </w:r>
      <w:r w:rsidR="00B9750C" w:rsidRPr="008F6AE1">
        <w:t xml:space="preserve"> </w:t>
      </w:r>
      <w:r w:rsidRPr="008F6AE1">
        <w:t xml:space="preserve">rooli ensihoitopalvelussa </w:t>
      </w:r>
      <w:r w:rsidR="000B14D2">
        <w:t>(</w:t>
      </w:r>
      <w:proofErr w:type="spellStart"/>
      <w:r w:rsidR="000B14D2">
        <w:t>codeSystem</w:t>
      </w:r>
      <w:proofErr w:type="spellEnd"/>
      <w:r>
        <w:t xml:space="preserve">: </w:t>
      </w:r>
      <w:r w:rsidRPr="008F6AE1">
        <w:t>1.2.246.537.6.3014.2014</w:t>
      </w:r>
      <w:r>
        <w:t>)</w:t>
      </w:r>
      <w:r w:rsidR="003E1B8C" w:rsidRPr="003E1B8C">
        <w:t xml:space="preserve"> </w:t>
      </w:r>
      <w:r w:rsidR="003E1B8C" w:rsidRPr="007736F2">
        <w:t>CE-tietotyypillä</w:t>
      </w:r>
    </w:p>
    <w:p w14:paraId="2A6EF81C" w14:textId="587B8DC9" w:rsidR="00A23265" w:rsidRDefault="00A23265" w:rsidP="00A23265">
      <w:pPr>
        <w:pStyle w:val="Snt3"/>
      </w:pPr>
      <w:r>
        <w:t>a. VAPAAEHTOINEN nol</w:t>
      </w:r>
      <w:r w:rsidR="00E77750">
        <w:t>la tai yksi [</w:t>
      </w:r>
      <w:proofErr w:type="gramStart"/>
      <w:r w:rsidR="00E77750">
        <w:t>0..</w:t>
      </w:r>
      <w:proofErr w:type="gramEnd"/>
      <w:r w:rsidR="00E77750">
        <w:t xml:space="preserve">1] </w:t>
      </w:r>
      <w:proofErr w:type="spellStart"/>
      <w:r w:rsidR="00E77750">
        <w:t>originalText</w:t>
      </w:r>
      <w:proofErr w:type="spellEnd"/>
      <w:r>
        <w:t xml:space="preserve"> </w:t>
      </w:r>
      <w:r w:rsidR="00B9750C">
        <w:t xml:space="preserve">Hoito-ohjeen antajan </w:t>
      </w:r>
      <w:r w:rsidRPr="008F6AE1">
        <w:t>roolin tarkenne</w:t>
      </w:r>
      <w:r>
        <w:t xml:space="preserve"> (</w:t>
      </w:r>
      <w:r w:rsidRPr="008F6AE1">
        <w:t>297</w:t>
      </w:r>
      <w:r>
        <w:t>)</w:t>
      </w:r>
      <w:r w:rsidR="00E77750">
        <w:t>, arvo annetaan ST-tietotyypillä</w:t>
      </w:r>
    </w:p>
    <w:p w14:paraId="7E3117A5" w14:textId="70BE298C" w:rsidR="00A23265" w:rsidRDefault="00A23265" w:rsidP="00A23265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time</w:t>
      </w:r>
      <w:proofErr w:type="spellEnd"/>
      <w:r>
        <w:t xml:space="preserve">, </w:t>
      </w:r>
      <w:r w:rsidR="00B9750C">
        <w:t>H</w:t>
      </w:r>
      <w:r w:rsidR="00B9750C" w:rsidRPr="008F6AE1">
        <w:t>oito</w:t>
      </w:r>
      <w:r w:rsidRPr="008F6AE1">
        <w:t xml:space="preserve">-ohjeen </w:t>
      </w:r>
      <w:r w:rsidR="0007597A">
        <w:t>anto</w:t>
      </w:r>
      <w:r w:rsidRPr="00A42D1A">
        <w:t>aika</w:t>
      </w:r>
      <w:r>
        <w:t xml:space="preserve"> (293)</w:t>
      </w:r>
      <w:r w:rsidR="00E77750">
        <w:t>, arvo annetaan</w:t>
      </w:r>
      <w:r w:rsidR="003C538D" w:rsidRPr="003C538D">
        <w:t xml:space="preserve"> </w:t>
      </w:r>
      <w:r w:rsidR="003C538D">
        <w:t>minuutin tarkkuudella</w:t>
      </w:r>
      <w:r>
        <w:t xml:space="preserve"> </w:t>
      </w:r>
      <w:r w:rsidR="00E77750">
        <w:t xml:space="preserve">TS-tietotyypillä </w:t>
      </w:r>
      <w:r w:rsidR="00112589">
        <w:t xml:space="preserve">TAI </w:t>
      </w:r>
      <w:proofErr w:type="spellStart"/>
      <w:r w:rsidR="008414B2">
        <w:t>time</w:t>
      </w:r>
      <w:proofErr w:type="spellEnd"/>
      <w:r w:rsidR="00112589">
        <w:t>/@nullFlavor="NA"</w:t>
      </w:r>
    </w:p>
    <w:p w14:paraId="3C650E1A" w14:textId="77777777" w:rsidR="00A23265" w:rsidRDefault="00A23265" w:rsidP="00A23265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assignedAuthor</w:t>
      </w:r>
      <w:proofErr w:type="spellEnd"/>
    </w:p>
    <w:p w14:paraId="0BDACA59" w14:textId="2651CF6E" w:rsidR="00A23265" w:rsidRPr="001F5D43" w:rsidRDefault="00A23265" w:rsidP="00A23265">
      <w:pPr>
        <w:pStyle w:val="Snt3"/>
      </w:pPr>
      <w:r>
        <w:t>a</w:t>
      </w:r>
      <w:r w:rsidRPr="001F5D43">
        <w:t>. PAKOLLINEN yksi [</w:t>
      </w:r>
      <w:proofErr w:type="gramStart"/>
      <w:r w:rsidR="001F5D43">
        <w:t>1</w:t>
      </w:r>
      <w:r w:rsidRPr="001F5D43">
        <w:t>..</w:t>
      </w:r>
      <w:proofErr w:type="gramEnd"/>
      <w:r w:rsidRPr="001F5D43">
        <w:t xml:space="preserve">1] id/@root=”1.2.246.21” ja id/@extension </w:t>
      </w:r>
      <w:r w:rsidR="009171B7" w:rsidRPr="00F61F47">
        <w:t>(he</w:t>
      </w:r>
      <w:r w:rsidR="009171B7">
        <w:t>nkilötunnus</w:t>
      </w:r>
      <w:r w:rsidR="009171B7" w:rsidRPr="00F61F47">
        <w:t xml:space="preserve">) </w:t>
      </w:r>
      <w:r w:rsidR="009171B7">
        <w:t>TAI id/</w:t>
      </w:r>
      <w:r w:rsidR="009171B7" w:rsidRPr="00F61F47">
        <w:t>@root=”</w:t>
      </w:r>
      <w:r w:rsidR="009171B7">
        <w:t>1.2.246.537.26</w:t>
      </w:r>
      <w:r w:rsidR="009171B7" w:rsidRPr="00F61F47">
        <w:t>” ja id/@extension (</w:t>
      </w:r>
      <w:proofErr w:type="spellStart"/>
      <w:r w:rsidR="009171B7">
        <w:t>terhikki</w:t>
      </w:r>
      <w:proofErr w:type="spellEnd"/>
      <w:r w:rsidR="009171B7">
        <w:t>-numero</w:t>
      </w:r>
      <w:r w:rsidR="009171B7" w:rsidRPr="00F61F47">
        <w:t>)</w:t>
      </w:r>
      <w:r w:rsidRPr="001F5D43">
        <w:t xml:space="preserve"> </w:t>
      </w:r>
      <w:r w:rsidR="00B9750C">
        <w:t>Hoito-ohjeen antajan</w:t>
      </w:r>
      <w:r w:rsidR="00B9750C" w:rsidRPr="001F5D43">
        <w:t xml:space="preserve"> </w:t>
      </w:r>
      <w:r w:rsidRPr="001F5D43">
        <w:t>tunniste (294)</w:t>
      </w:r>
      <w:r w:rsidR="001F5D43">
        <w:t>.</w:t>
      </w:r>
      <w:r w:rsidRPr="001F5D43">
        <w:t xml:space="preserve"> </w:t>
      </w:r>
      <w:r w:rsidR="00E90DCF">
        <w:br/>
      </w:r>
      <w:r w:rsidRPr="001F5D43">
        <w:t>{</w:t>
      </w:r>
      <w:r w:rsidR="001F5D43">
        <w:t xml:space="preserve">JOS </w:t>
      </w:r>
      <w:r w:rsidR="00B9750C">
        <w:t xml:space="preserve">Hoito-ohjeen antajan </w:t>
      </w:r>
      <w:r w:rsidR="001F5D43">
        <w:t>tunniste =tyhjä</w:t>
      </w:r>
      <w:r w:rsidRPr="001F5D43">
        <w:t>}</w:t>
      </w:r>
      <w:r w:rsidR="001F5D43">
        <w:t xml:space="preserve">, id annetaan </w:t>
      </w:r>
      <w:proofErr w:type="spellStart"/>
      <w:r w:rsidR="001F5D43">
        <w:t>nullFlavorilla</w:t>
      </w:r>
      <w:proofErr w:type="spellEnd"/>
      <w:r w:rsidR="001F5D43">
        <w:t xml:space="preserve"> skeemapakollisuuden takia.</w:t>
      </w:r>
      <w:r w:rsidR="00B9750C">
        <w:t>}</w:t>
      </w:r>
      <w:r w:rsidR="001F5D43">
        <w:t xml:space="preserve"> </w:t>
      </w:r>
    </w:p>
    <w:p w14:paraId="63917612" w14:textId="58AFD4E9" w:rsidR="00A23265" w:rsidRPr="00B70561" w:rsidRDefault="00A23265" w:rsidP="00A23265">
      <w:pPr>
        <w:pStyle w:val="Snt3"/>
      </w:pPr>
      <w:r w:rsidRPr="001F5D43">
        <w:t xml:space="preserve">b. </w:t>
      </w:r>
      <w:r w:rsidR="004543F9">
        <w:t>VAPAAEHTOINEN</w:t>
      </w:r>
      <w:r w:rsidR="004543F9" w:rsidRPr="001F5D43">
        <w:t xml:space="preserve"> </w:t>
      </w:r>
      <w:r w:rsidR="004543F9">
        <w:t xml:space="preserve">nolla tai </w:t>
      </w:r>
      <w:r w:rsidRPr="001F5D43">
        <w:t>yksi [</w:t>
      </w:r>
      <w:proofErr w:type="gramStart"/>
      <w:r w:rsidR="004543F9">
        <w:t>0</w:t>
      </w:r>
      <w:r w:rsidRPr="001F5D43">
        <w:t>..</w:t>
      </w:r>
      <w:proofErr w:type="gramEnd"/>
      <w:r w:rsidRPr="001F5D43">
        <w:t xml:space="preserve">1] </w:t>
      </w:r>
      <w:proofErr w:type="spellStart"/>
      <w:r w:rsidRPr="001F5D43">
        <w:t>assignedPerson</w:t>
      </w:r>
      <w:proofErr w:type="spellEnd"/>
      <w:r w:rsidR="008A4C9E" w:rsidRPr="001F5D43">
        <w:t>,</w:t>
      </w:r>
      <w:r w:rsidR="00B70561" w:rsidRPr="001F5D43">
        <w:t xml:space="preserve"> </w:t>
      </w:r>
    </w:p>
    <w:p w14:paraId="3DD513A2" w14:textId="43D9A1E3" w:rsidR="008A4C9E" w:rsidRDefault="008A4C9E" w:rsidP="00A23265">
      <w:pPr>
        <w:pStyle w:val="Snt4"/>
      </w:pPr>
      <w:r w:rsidRPr="008A4C9E">
        <w:t>a. PAKOLLINEN yksi [</w:t>
      </w:r>
      <w:proofErr w:type="gramStart"/>
      <w:r w:rsidRPr="008A4C9E">
        <w:t>1..</w:t>
      </w:r>
      <w:proofErr w:type="gramEnd"/>
      <w:r w:rsidRPr="008A4C9E">
        <w:t xml:space="preserve">1] </w:t>
      </w:r>
      <w:proofErr w:type="spellStart"/>
      <w:r w:rsidRPr="008A4C9E">
        <w:t>name</w:t>
      </w:r>
      <w:proofErr w:type="spellEnd"/>
      <w:r w:rsidRPr="008A4C9E">
        <w:t xml:space="preserve">, </w:t>
      </w:r>
      <w:r w:rsidR="008F4944">
        <w:t>Hoito-ohjeen antajan</w:t>
      </w:r>
      <w:r w:rsidR="008F4944" w:rsidRPr="008A4C9E">
        <w:t xml:space="preserve"> </w:t>
      </w:r>
      <w:r w:rsidRPr="008A4C9E">
        <w:t>nimi (295)</w:t>
      </w:r>
    </w:p>
    <w:p w14:paraId="5DB9B06C" w14:textId="18101115" w:rsidR="00A23265" w:rsidRDefault="00A23265" w:rsidP="00A23265">
      <w:pPr>
        <w:pStyle w:val="Snt5"/>
      </w:pPr>
      <w:r w:rsidRPr="000C6E69">
        <w:t>a. PAKOLLINEN yksi</w:t>
      </w:r>
      <w:r w:rsidR="001F5D43">
        <w:t xml:space="preserve"> tai useampi</w:t>
      </w:r>
      <w:r w:rsidRPr="000C6E69">
        <w:t xml:space="preserve"> [</w:t>
      </w:r>
      <w:proofErr w:type="gramStart"/>
      <w:r w:rsidRPr="000C6E69">
        <w:t>1..</w:t>
      </w:r>
      <w:proofErr w:type="gramEnd"/>
      <w:r w:rsidR="001F5D43">
        <w:t>*</w:t>
      </w:r>
      <w:r w:rsidRPr="000C6E69">
        <w:t xml:space="preserve">] </w:t>
      </w:r>
      <w:proofErr w:type="spellStart"/>
      <w:r>
        <w:t>given</w:t>
      </w:r>
      <w:proofErr w:type="spellEnd"/>
    </w:p>
    <w:p w14:paraId="37B1FA6C" w14:textId="77777777" w:rsidR="00A23265" w:rsidRDefault="00A23265" w:rsidP="00A23265">
      <w:pPr>
        <w:pStyle w:val="Snt5"/>
      </w:pPr>
      <w:r>
        <w:t>b</w:t>
      </w:r>
      <w:r w:rsidRPr="000C6E69">
        <w:t>. PAKOLLINEN yksi [</w:t>
      </w:r>
      <w:proofErr w:type="gramStart"/>
      <w:r w:rsidRPr="000C6E69">
        <w:t>1..</w:t>
      </w:r>
      <w:proofErr w:type="gramEnd"/>
      <w:r w:rsidRPr="000C6E69">
        <w:t xml:space="preserve">1] </w:t>
      </w:r>
      <w:proofErr w:type="spellStart"/>
      <w:r>
        <w:t>family</w:t>
      </w:r>
      <w:proofErr w:type="spellEnd"/>
      <w:r>
        <w:t xml:space="preserve"> </w:t>
      </w:r>
    </w:p>
    <w:p w14:paraId="41E0DD3F" w14:textId="7CDBA588" w:rsidR="00A23265" w:rsidRDefault="00A23265" w:rsidP="00A23265">
      <w:pPr>
        <w:pStyle w:val="Snt5"/>
      </w:pPr>
      <w:r>
        <w:t>c</w:t>
      </w:r>
      <w:r w:rsidRPr="000C6E69">
        <w:t xml:space="preserve">. </w:t>
      </w:r>
      <w:r w:rsidR="001F5D43">
        <w:t>VAPAAEHTOINEN</w:t>
      </w:r>
      <w:r w:rsidRPr="000C6E69">
        <w:t xml:space="preserve"> </w:t>
      </w:r>
      <w:r w:rsidR="004A73A8">
        <w:t xml:space="preserve">nolla tai </w:t>
      </w:r>
      <w:r w:rsidRPr="000C6E69">
        <w:t>yksi [</w:t>
      </w:r>
      <w:proofErr w:type="gramStart"/>
      <w:r w:rsidR="004A73A8">
        <w:t>0</w:t>
      </w:r>
      <w:r w:rsidRPr="000C6E69">
        <w:t>..</w:t>
      </w:r>
      <w:proofErr w:type="gramEnd"/>
      <w:r w:rsidRPr="000C6E69">
        <w:t xml:space="preserve">1] </w:t>
      </w:r>
      <w:proofErr w:type="spellStart"/>
      <w:r>
        <w:t>suffix</w:t>
      </w:r>
      <w:proofErr w:type="spellEnd"/>
    </w:p>
    <w:p w14:paraId="380B6E93" w14:textId="33F182E1" w:rsidR="006A530A" w:rsidRPr="001F5D43" w:rsidRDefault="006A530A" w:rsidP="006A530A">
      <w:pPr>
        <w:pStyle w:val="Snt3"/>
        <w:rPr>
          <w:rStyle w:val="Snt3Char"/>
        </w:rPr>
      </w:pPr>
      <w:r w:rsidRPr="001F5D43">
        <w:t xml:space="preserve">c. </w:t>
      </w:r>
      <w:r w:rsidR="004543F9">
        <w:rPr>
          <w:rStyle w:val="Snt3Char"/>
        </w:rPr>
        <w:t xml:space="preserve">VAPAAEHTOINEN nolla tai </w:t>
      </w:r>
      <w:r w:rsidR="001F5D43">
        <w:rPr>
          <w:rStyle w:val="Snt3Char"/>
        </w:rPr>
        <w:t>yksi [</w:t>
      </w:r>
      <w:proofErr w:type="gramStart"/>
      <w:r w:rsidR="004543F9">
        <w:rPr>
          <w:rStyle w:val="Snt3Char"/>
        </w:rPr>
        <w:t>0</w:t>
      </w:r>
      <w:r w:rsidRPr="001F5D43">
        <w:rPr>
          <w:rStyle w:val="Snt3Char"/>
        </w:rPr>
        <w:t>..</w:t>
      </w:r>
      <w:proofErr w:type="gramEnd"/>
      <w:r w:rsidRPr="001F5D43">
        <w:rPr>
          <w:rStyle w:val="Snt3Char"/>
        </w:rPr>
        <w:t xml:space="preserve">1] </w:t>
      </w:r>
      <w:proofErr w:type="spellStart"/>
      <w:r w:rsidR="00956F51" w:rsidRPr="001F5D43">
        <w:rPr>
          <w:rStyle w:val="Snt3Char"/>
        </w:rPr>
        <w:t>representedOrganization</w:t>
      </w:r>
      <w:proofErr w:type="spellEnd"/>
      <w:r w:rsidR="00956F51" w:rsidRPr="001F5D43">
        <w:rPr>
          <w:rStyle w:val="Snt3Char"/>
        </w:rPr>
        <w:t xml:space="preserve"> </w:t>
      </w:r>
    </w:p>
    <w:p w14:paraId="1A660DCB" w14:textId="11A4E848" w:rsidR="00956F51" w:rsidRPr="001F5D43" w:rsidRDefault="00956F51" w:rsidP="00956F51">
      <w:pPr>
        <w:pStyle w:val="Snt4"/>
      </w:pPr>
      <w:r w:rsidRPr="001F5D43">
        <w:t xml:space="preserve">a. </w:t>
      </w:r>
      <w:r w:rsidR="000E278E">
        <w:t>VAPAAEHTOINEN</w:t>
      </w:r>
      <w:r w:rsidRPr="001F5D43">
        <w:t xml:space="preserve"> </w:t>
      </w:r>
      <w:r w:rsidR="00E90DCF">
        <w:t xml:space="preserve">nolla tai </w:t>
      </w:r>
      <w:r w:rsidRPr="001F5D43">
        <w:t>yksi [</w:t>
      </w:r>
      <w:proofErr w:type="gramStart"/>
      <w:r w:rsidR="00E90DCF">
        <w:t>0</w:t>
      </w:r>
      <w:r w:rsidRPr="001F5D43">
        <w:t>..</w:t>
      </w:r>
      <w:proofErr w:type="gramEnd"/>
      <w:r w:rsidRPr="001F5D43">
        <w:t>1] id</w:t>
      </w:r>
      <w:r w:rsidR="001F5D43">
        <w:t xml:space="preserve"> </w:t>
      </w:r>
      <w:r w:rsidR="00E90DCF">
        <w:t xml:space="preserve">Hoito-ohjeen antajan </w:t>
      </w:r>
      <w:r w:rsidR="001F5D43">
        <w:t xml:space="preserve">palveluyksikkö </w:t>
      </w:r>
      <w:r w:rsidR="001F5D43" w:rsidRPr="001F5D43">
        <w:rPr>
          <w:rStyle w:val="Snt3Char"/>
        </w:rPr>
        <w:t>(299)</w:t>
      </w:r>
      <w:r w:rsidR="001F5D43">
        <w:rPr>
          <w:rStyle w:val="Snt3Char"/>
        </w:rPr>
        <w:t>, arvo annetaan II-tietotyypillä</w:t>
      </w:r>
      <w:r w:rsidR="00E90DCF">
        <w:rPr>
          <w:rStyle w:val="Snt3Char"/>
        </w:rPr>
        <w:t xml:space="preserve"> </w:t>
      </w:r>
    </w:p>
    <w:p w14:paraId="3D31D915" w14:textId="227358B7" w:rsidR="00956F51" w:rsidRDefault="00956F51" w:rsidP="00956F51">
      <w:pPr>
        <w:pStyle w:val="Snt4"/>
      </w:pPr>
      <w:r w:rsidRPr="001F5D43">
        <w:t xml:space="preserve">b. </w:t>
      </w:r>
      <w:r w:rsidR="000E278E">
        <w:t>VAPAAEHTOINEN</w:t>
      </w:r>
      <w:r w:rsidR="000E278E" w:rsidRPr="001F5D43">
        <w:t xml:space="preserve"> </w:t>
      </w:r>
      <w:r w:rsidR="000E278E">
        <w:t xml:space="preserve">nolla tai </w:t>
      </w:r>
      <w:r w:rsidRPr="001F5D43">
        <w:t>yksi [</w:t>
      </w:r>
      <w:proofErr w:type="gramStart"/>
      <w:r w:rsidR="000E278E">
        <w:t>0</w:t>
      </w:r>
      <w:r w:rsidRPr="001F5D43">
        <w:t>..</w:t>
      </w:r>
      <w:proofErr w:type="gramEnd"/>
      <w:r w:rsidRPr="001F5D43">
        <w:t xml:space="preserve">1] </w:t>
      </w:r>
      <w:proofErr w:type="spellStart"/>
      <w:r w:rsidRPr="001F5D43">
        <w:t>name</w:t>
      </w:r>
      <w:proofErr w:type="spellEnd"/>
      <w:r w:rsidR="001F5D43">
        <w:t xml:space="preserve"> </w:t>
      </w:r>
      <w:r w:rsidR="00E90DCF">
        <w:t xml:space="preserve">Hoito-ohjeen antajan </w:t>
      </w:r>
      <w:r w:rsidR="001F5D43">
        <w:t>palveluyksikön nimi (289), arvo annetaan ST-tietotyypillä</w:t>
      </w:r>
    </w:p>
    <w:bookmarkStart w:id="307" w:name="_Vammautumistiedot"/>
    <w:bookmarkEnd w:id="307"/>
    <w:p w14:paraId="2190E109" w14:textId="23BEEB64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08" w:name="_Toc16776307"/>
      <w:r w:rsidR="00B161DC" w:rsidRPr="00382EF8">
        <w:rPr>
          <w:rStyle w:val="Hyperlinkki"/>
        </w:rPr>
        <w:t>Vammautumistiedot</w:t>
      </w:r>
      <w:bookmarkEnd w:id="308"/>
    </w:p>
    <w:p w14:paraId="6443EC7C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15DF5136" w14:textId="77777777" w:rsidTr="00627942">
        <w:tc>
          <w:tcPr>
            <w:tcW w:w="9236" w:type="dxa"/>
          </w:tcPr>
          <w:p w14:paraId="1CD44171" w14:textId="67C9E116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69F3FB57" w14:textId="77777777" w:rsidR="00615700" w:rsidRPr="00615700" w:rsidRDefault="00615700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37171CF8" w14:textId="4FFE27A6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Pr="0082643A">
        <w:t xml:space="preserve">" </w:t>
      </w:r>
      <w:r w:rsidRPr="00BF4C0F">
        <w:t>Esitiedot (anamneesi)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CBF35A1" w14:textId="0E2F6CE9" w:rsidR="00B161DC" w:rsidRPr="0082643A" w:rsidRDefault="00B161DC" w:rsidP="00AC4E00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Pr="00BF4C0F">
        <w:t xml:space="preserve"> Esitiedot (anamneesi)</w:t>
      </w:r>
      <w:r w:rsidRPr="0082643A">
        <w:t xml:space="preserve">" </w:t>
      </w:r>
    </w:p>
    <w:p w14:paraId="1E792BAB" w14:textId="77777777" w:rsidR="00B161DC" w:rsidRPr="0080598B" w:rsidRDefault="00B161DC" w:rsidP="00AC4E00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0338773" w14:textId="77777777" w:rsidR="00507552" w:rsidRDefault="00507552" w:rsidP="00507552"/>
    <w:p w14:paraId="54D7E708" w14:textId="3406DCD2" w:rsidR="00507552" w:rsidRDefault="00507552" w:rsidP="005075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Vammautumistiedot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300</w:t>
      </w:r>
      <w:r w:rsidRPr="00567C0E">
        <w:t>)</w:t>
      </w:r>
      <w:r>
        <w:t xml:space="preserve"> </w:t>
      </w:r>
      <w:r w:rsidRPr="00507552">
        <w:t xml:space="preserve">Vammamekanismi </w:t>
      </w:r>
      <w:r>
        <w:t xml:space="preserve">(302); </w:t>
      </w:r>
      <w:r w:rsidRPr="00507552">
        <w:t xml:space="preserve">Vammautumisen riskitekijät </w:t>
      </w:r>
      <w:r>
        <w:t xml:space="preserve">(303); </w:t>
      </w:r>
      <w:r w:rsidRPr="00507552">
        <w:t>Potilaan paikka onnettomuusajoneuvossa</w:t>
      </w:r>
      <w:r>
        <w:t xml:space="preserve"> (</w:t>
      </w:r>
      <w:proofErr w:type="gramStart"/>
      <w:r>
        <w:t>304)*</w:t>
      </w:r>
      <w:proofErr w:type="gramEnd"/>
      <w:r>
        <w:t xml:space="preserve">; </w:t>
      </w:r>
      <w:r w:rsidR="001E3FB6" w:rsidRPr="001E3FB6">
        <w:t xml:space="preserve">Turvatyynyjen käyttö </w:t>
      </w:r>
      <w:r>
        <w:t>(</w:t>
      </w:r>
      <w:r w:rsidR="001E3FB6">
        <w:t>306</w:t>
      </w:r>
      <w:r>
        <w:t xml:space="preserve">); </w:t>
      </w:r>
      <w:r w:rsidR="001E3FB6" w:rsidRPr="001E3FB6">
        <w:t>Putoamiskorkeus</w:t>
      </w:r>
      <w:r w:rsidRPr="00D51B65">
        <w:t xml:space="preserve"> </w:t>
      </w:r>
      <w:r>
        <w:t>(</w:t>
      </w:r>
      <w:r w:rsidR="001E3FB6">
        <w:t>307</w:t>
      </w:r>
      <w:r>
        <w:t>)</w:t>
      </w:r>
      <w:r w:rsidR="001E3FB6">
        <w:t>*</w:t>
      </w:r>
      <w:r>
        <w:t xml:space="preserve"> </w:t>
      </w:r>
      <w:r>
        <w:br/>
      </w:r>
      <w:r>
        <w:br/>
        <w:t>* myös otsikko</w:t>
      </w:r>
    </w:p>
    <w:p w14:paraId="644E6733" w14:textId="77777777" w:rsidR="00507552" w:rsidRPr="0080598B" w:rsidRDefault="00507552" w:rsidP="00507552"/>
    <w:p w14:paraId="535CB628" w14:textId="77777777" w:rsidR="00B161DC" w:rsidRPr="0082643A" w:rsidRDefault="00B161DC" w:rsidP="00AC4E00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6C4F253" w14:textId="5B89E5C8" w:rsidR="00B161DC" w:rsidRDefault="00B161DC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C91332A" w14:textId="34992932" w:rsidR="00B161DC" w:rsidRDefault="00B161DC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300” (Vammautumistiedot </w:t>
      </w:r>
      <w:proofErr w:type="spellStart"/>
      <w:r>
        <w:t>entry</w:t>
      </w:r>
      <w:proofErr w:type="spellEnd"/>
      <w:r>
        <w:t>)</w:t>
      </w:r>
    </w:p>
    <w:p w14:paraId="1964CA5F" w14:textId="092EB590" w:rsidR="00B161DC" w:rsidRDefault="00B161DC" w:rsidP="00AC4E00">
      <w:pPr>
        <w:pStyle w:val="Snt2"/>
      </w:pPr>
      <w:r w:rsidRPr="0084646B">
        <w:t xml:space="preserve">c. </w:t>
      </w:r>
      <w:r w:rsidR="007C79A5">
        <w:t>PAKOLLINEN yks</w:t>
      </w:r>
      <w:r w:rsidR="00487841">
        <w:t>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Vammautumistiedot_-_organizer" w:history="1">
        <w:r w:rsidRPr="00290ACB">
          <w:rPr>
            <w:rStyle w:val="Hyperlinkki"/>
          </w:rPr>
          <w:t>Vammautumistiedot</w:t>
        </w:r>
      </w:hyperlink>
      <w:r>
        <w:t xml:space="preserve"> </w:t>
      </w:r>
      <w:proofErr w:type="spellStart"/>
      <w:r w:rsidR="00487841">
        <w:t>organizer</w:t>
      </w:r>
      <w:proofErr w:type="spellEnd"/>
    </w:p>
    <w:p w14:paraId="11117EE6" w14:textId="77777777" w:rsidR="00A77493" w:rsidRDefault="00A77493" w:rsidP="00AC4E00">
      <w:pPr>
        <w:pStyle w:val="Snt2"/>
      </w:pPr>
    </w:p>
    <w:p w14:paraId="1D80D144" w14:textId="0FD9249E" w:rsidR="00A77493" w:rsidRPr="0084646B" w:rsidRDefault="00A77493" w:rsidP="00A77493">
      <w:pPr>
        <w:pStyle w:val="Snt1"/>
      </w:pPr>
      <w:r w:rsidRPr="00DA7717">
        <w:rPr>
          <w:b/>
        </w:rPr>
        <w:t>Toteutusohje</w:t>
      </w:r>
      <w:r>
        <w:t xml:space="preserve">: </w:t>
      </w:r>
      <w:proofErr w:type="spellStart"/>
      <w:r>
        <w:t>Vammautumistiedot-</w:t>
      </w:r>
      <w:r w:rsidR="003113AD">
        <w:t>entry:n</w:t>
      </w:r>
      <w:proofErr w:type="spellEnd"/>
      <w:r>
        <w:t xml:space="preserve"> tietoja käsitellään päivit</w:t>
      </w:r>
      <w:r w:rsidR="00E369F4">
        <w:t>et</w:t>
      </w:r>
      <w:r>
        <w:t>täessä tai täyden</w:t>
      </w:r>
      <w:r w:rsidR="00E369F4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309" w:name="_Vammautumistiedot_-_organizer"/>
    <w:bookmarkEnd w:id="309"/>
    <w:p w14:paraId="4AB45895" w14:textId="3E8210E2" w:rsidR="00B161DC" w:rsidRDefault="00290ACB" w:rsidP="00B161DC">
      <w:pPr>
        <w:pStyle w:val="Otsikko3"/>
      </w:pPr>
      <w:r>
        <w:lastRenderedPageBreak/>
        <w:fldChar w:fldCharType="begin"/>
      </w:r>
      <w:r>
        <w:instrText xml:space="preserve"> HYPERLINK  \l "_Vammautumistiedot" </w:instrText>
      </w:r>
      <w:r>
        <w:fldChar w:fldCharType="separate"/>
      </w:r>
      <w:bookmarkStart w:id="310" w:name="_Toc16776308"/>
      <w:r w:rsidR="00B161DC" w:rsidRPr="00290ACB">
        <w:rPr>
          <w:rStyle w:val="Hyperlinkki"/>
        </w:rPr>
        <w:t>Vammautumistiedot</w:t>
      </w:r>
      <w:r>
        <w:fldChar w:fldCharType="end"/>
      </w:r>
      <w:r w:rsidR="00B161DC" w:rsidRPr="0084646B">
        <w:t xml:space="preserve"> </w:t>
      </w:r>
      <w:r w:rsidR="00615700">
        <w:t>–</w:t>
      </w:r>
      <w:r w:rsidR="00B161DC">
        <w:t xml:space="preserve"> </w:t>
      </w:r>
      <w:proofErr w:type="spellStart"/>
      <w:r w:rsidR="00B161DC" w:rsidRPr="0084646B">
        <w:t>organizer</w:t>
      </w:r>
      <w:bookmarkEnd w:id="31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78601CA" w14:textId="77777777" w:rsidTr="00627942">
        <w:tc>
          <w:tcPr>
            <w:tcW w:w="9236" w:type="dxa"/>
          </w:tcPr>
          <w:p w14:paraId="719E789D" w14:textId="1AFF8BCF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6CD07FF" w14:textId="77777777" w:rsidR="00615700" w:rsidRPr="00615700" w:rsidRDefault="00615700" w:rsidP="00615700">
      <w:pPr>
        <w:rPr>
          <w:lang w:val="en-US"/>
        </w:rPr>
      </w:pPr>
    </w:p>
    <w:p w14:paraId="3D830F63" w14:textId="77777777" w:rsidR="00B161DC" w:rsidRPr="007E0AC1" w:rsidRDefault="00B161DC" w:rsidP="00B76291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67F211B8" w14:textId="4A09EF36" w:rsidR="00B161DC" w:rsidRPr="007E0AC1" w:rsidRDefault="00B161DC" w:rsidP="00B76291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4C9EA7FE" w14:textId="4DB52394" w:rsidR="00B161DC" w:rsidRPr="0095153D" w:rsidRDefault="00B161DC" w:rsidP="00B76291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300</w:t>
      </w:r>
      <w:r w:rsidRPr="0082643A">
        <w:t xml:space="preserve">" </w:t>
      </w:r>
      <w:r>
        <w:t xml:space="preserve">Vammautumistiedot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(300)</w:t>
      </w:r>
    </w:p>
    <w:p w14:paraId="7D9FA78B" w14:textId="77777777" w:rsidR="00B161DC" w:rsidRDefault="00B161DC" w:rsidP="00B76291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70EB6B64" w14:textId="77777777" w:rsidR="00B161DC" w:rsidRPr="00125567" w:rsidRDefault="00B161DC" w:rsidP="00B76291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1283CAC0" w14:textId="126D61A6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mmapotilas_-_observation" w:history="1">
        <w:r w:rsidRPr="00290ACB">
          <w:rPr>
            <w:rStyle w:val="Hyperlinkki"/>
          </w:rPr>
          <w:t>Vammapotilas</w:t>
        </w:r>
      </w:hyperlink>
      <w:r>
        <w:t xml:space="preserve"> (301)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6505DF1F" w14:textId="1C93EE85" w:rsidR="00B161DC" w:rsidRPr="00125567" w:rsidRDefault="00B161DC" w:rsidP="00B76291">
      <w:pPr>
        <w:pStyle w:val="Snt1"/>
      </w:pPr>
      <w:r>
        <w:t>6</w:t>
      </w:r>
      <w:r w:rsidRPr="00125567">
        <w:t xml:space="preserve">. </w:t>
      </w:r>
      <w:r>
        <w:t>EHDOLLISESTI PAKOLLINEN</w:t>
      </w:r>
      <w:r w:rsidRPr="00125567">
        <w:t xml:space="preserve"> </w:t>
      </w:r>
      <w:r>
        <w:t xml:space="preserve">nolla tai yksi </w:t>
      </w:r>
      <w:r w:rsidRPr="00125567">
        <w:t>[</w:t>
      </w:r>
      <w:proofErr w:type="gramStart"/>
      <w:r w:rsidRPr="00125567">
        <w:t>0..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="001F0C0D" w:rsidRPr="001F0C0D">
        <w:t xml:space="preserve"> {Vammapotilas (301)=</w:t>
      </w:r>
      <w:proofErr w:type="spellStart"/>
      <w:r w:rsidR="001F0C0D" w:rsidRPr="001F0C0D">
        <w:t>true</w:t>
      </w:r>
      <w:proofErr w:type="spellEnd"/>
      <w:r w:rsidR="001F0C0D" w:rsidRPr="001F0C0D">
        <w:t>}</w:t>
      </w:r>
    </w:p>
    <w:p w14:paraId="2D4D8B05" w14:textId="6FD318A8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Vammamekanismi_-_observation" w:history="1">
        <w:r w:rsidRPr="00290ACB">
          <w:rPr>
            <w:rStyle w:val="Hyperlinkki"/>
          </w:rPr>
          <w:t>Vammamekanismi</w:t>
        </w:r>
      </w:hyperlink>
      <w:r w:rsidRPr="00125567">
        <w:t xml:space="preserve"> </w:t>
      </w:r>
      <w:r>
        <w:t>(302)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12DB01BB" w14:textId="77777777" w:rsidR="00B161DC" w:rsidRPr="00125567" w:rsidRDefault="00B161DC" w:rsidP="00B76291">
      <w:pPr>
        <w:pStyle w:val="Snt1"/>
      </w:pPr>
      <w:r>
        <w:t>7</w:t>
      </w:r>
      <w:r w:rsidRPr="00125567">
        <w:t xml:space="preserve">. VAPAAEHTOINEN </w:t>
      </w:r>
      <w:r>
        <w:t xml:space="preserve">nolla tai yksi </w:t>
      </w:r>
      <w:r w:rsidRPr="00125567">
        <w:t>[</w:t>
      </w:r>
      <w:proofErr w:type="gramStart"/>
      <w:r w:rsidRPr="00125567">
        <w:t>0..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6DE1E46" w14:textId="31EC2CF1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mmautumisen_riskitekijät_-" w:history="1">
        <w:r w:rsidRPr="00290ACB">
          <w:rPr>
            <w:rStyle w:val="Hyperlinkki"/>
          </w:rPr>
          <w:t>Vammautumisen riskitekijät</w:t>
        </w:r>
      </w:hyperlink>
      <w:r>
        <w:t xml:space="preserve"> (303)</w:t>
      </w:r>
      <w:r w:rsidR="00E7746D">
        <w:t xml:space="preserve"> </w:t>
      </w:r>
      <w:proofErr w:type="spellStart"/>
      <w:r w:rsidR="00E7746D">
        <w:t>observation</w:t>
      </w:r>
      <w:proofErr w:type="spellEnd"/>
      <w:r>
        <w:t xml:space="preserve"> </w:t>
      </w:r>
    </w:p>
    <w:p w14:paraId="423C5E3D" w14:textId="77777777" w:rsidR="00B161DC" w:rsidRPr="00125567" w:rsidRDefault="00B161DC" w:rsidP="00B76291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0F818E9" w14:textId="423C80DB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paikka_onnettomuusajoneuvo" w:history="1">
        <w:r w:rsidRPr="00290ACB">
          <w:rPr>
            <w:rStyle w:val="Hyperlinkki"/>
          </w:rPr>
          <w:t>Potilaan paikka onnettomuusajoneuvossa</w:t>
        </w:r>
      </w:hyperlink>
      <w:r>
        <w:t xml:space="preserve"> (304)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68E078CF" w14:textId="77777777" w:rsidR="00B161DC" w:rsidRPr="00125567" w:rsidRDefault="00B161DC" w:rsidP="00B76291">
      <w:pPr>
        <w:pStyle w:val="Snt1"/>
      </w:pPr>
      <w:r>
        <w:t>9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687990F" w14:textId="268FA003" w:rsidR="00B161DC" w:rsidRPr="00125567" w:rsidRDefault="00B161DC" w:rsidP="00B161DC">
      <w:pPr>
        <w:tabs>
          <w:tab w:val="center" w:pos="567"/>
        </w:tabs>
        <w:ind w:left="567"/>
        <w:rPr>
          <w:rFonts w:cs="Times New Roman"/>
        </w:rPr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käyttämä_turvaväline" w:history="1">
        <w:r w:rsidRPr="00066AD5">
          <w:rPr>
            <w:rStyle w:val="Hyperlinkki"/>
          </w:rPr>
          <w:t>Potilaan käyttämä turvaväline</w:t>
        </w:r>
      </w:hyperlink>
      <w:r>
        <w:t xml:space="preserve"> (305)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1B079198" w14:textId="77777777" w:rsidR="00B161DC" w:rsidRPr="00125567" w:rsidRDefault="00B161DC" w:rsidP="00B76291">
      <w:pPr>
        <w:pStyle w:val="Snt1"/>
      </w:pPr>
      <w:r>
        <w:t>10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C693017" w14:textId="6ECD4ECF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urvatyynyjen_käyttö_-" w:history="1">
        <w:r w:rsidRPr="00066AD5">
          <w:rPr>
            <w:rStyle w:val="Hyperlinkki"/>
          </w:rPr>
          <w:t>Turvatyynyjen käyttö</w:t>
        </w:r>
      </w:hyperlink>
      <w:r w:rsidRPr="00125567">
        <w:t xml:space="preserve"> </w:t>
      </w:r>
      <w:r>
        <w:t>(306)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3A669ADA" w14:textId="77777777" w:rsidR="00B161DC" w:rsidRPr="00125567" w:rsidRDefault="00B161DC" w:rsidP="00B76291">
      <w:pPr>
        <w:pStyle w:val="Snt1"/>
      </w:pPr>
      <w:r>
        <w:t>11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D4F7564" w14:textId="3D8F6245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utoamiskorkeus_-_observation" w:history="1">
        <w:r w:rsidRPr="00066AD5">
          <w:rPr>
            <w:rStyle w:val="Hyperlinkki"/>
          </w:rPr>
          <w:t>Putoamiskorkeus</w:t>
        </w:r>
      </w:hyperlink>
      <w:r w:rsidRPr="00125567">
        <w:t xml:space="preserve"> </w:t>
      </w:r>
      <w:r>
        <w:t>(307)</w:t>
      </w:r>
      <w:r w:rsidR="00E7746D">
        <w:t xml:space="preserve"> </w:t>
      </w:r>
      <w:proofErr w:type="spellStart"/>
      <w:r w:rsidR="00E7746D">
        <w:t>observation</w:t>
      </w:r>
      <w:proofErr w:type="spellEnd"/>
    </w:p>
    <w:bookmarkStart w:id="311" w:name="_Vammapotilas_-_observation"/>
    <w:bookmarkEnd w:id="311"/>
    <w:p w14:paraId="3C5728C9" w14:textId="33335AE4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312" w:name="_Toc16776309"/>
      <w:r w:rsidR="00B161DC" w:rsidRPr="00290ACB">
        <w:rPr>
          <w:rStyle w:val="Hyperlinkki"/>
        </w:rPr>
        <w:t>Vammapotilas</w:t>
      </w:r>
      <w:r>
        <w:fldChar w:fldCharType="end"/>
      </w:r>
      <w:r w:rsidR="00B161DC" w:rsidRPr="00125567">
        <w:t xml:space="preserve"> </w:t>
      </w:r>
      <w:r w:rsidR="00615700">
        <w:t>–</w:t>
      </w:r>
      <w:r w:rsidR="00B161DC">
        <w:t xml:space="preserve"> </w:t>
      </w:r>
      <w:proofErr w:type="spellStart"/>
      <w:r w:rsidR="00B161DC" w:rsidRPr="00125567">
        <w:t>observation</w:t>
      </w:r>
      <w:bookmarkEnd w:id="31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5A2D99F0" w14:textId="77777777" w:rsidTr="00627942">
        <w:tc>
          <w:tcPr>
            <w:tcW w:w="9236" w:type="dxa"/>
          </w:tcPr>
          <w:p w14:paraId="35F02E51" w14:textId="5BD3B2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8A34D7A" w14:textId="77777777" w:rsidR="00615700" w:rsidRPr="00615700" w:rsidRDefault="00615700" w:rsidP="00615700">
      <w:pPr>
        <w:rPr>
          <w:lang w:val="en-US"/>
        </w:rPr>
      </w:pPr>
    </w:p>
    <w:p w14:paraId="22E69A14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3B1C437" w14:textId="046D1831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/@code="301" Vammapotilas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D44A92">
        <w:t xml:space="preserve"> (301)</w:t>
      </w:r>
    </w:p>
    <w:p w14:paraId="6E36E621" w14:textId="389F8D5A" w:rsidR="00B161DC" w:rsidRPr="00770C6A" w:rsidRDefault="00127578" w:rsidP="00B76291">
      <w:pPr>
        <w:pStyle w:val="Snt1"/>
      </w:pPr>
      <w:r>
        <w:t>3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value</w:t>
      </w:r>
      <w:proofErr w:type="spellEnd"/>
      <w:r w:rsidR="00B161DC" w:rsidRPr="00770C6A">
        <w:t xml:space="preserve">, </w:t>
      </w:r>
      <w:r w:rsidR="00570E97">
        <w:t xml:space="preserve">arvo annetaan </w:t>
      </w:r>
      <w:r w:rsidR="00B161DC" w:rsidRPr="00770C6A">
        <w:t xml:space="preserve">BL-tietotyypillä </w:t>
      </w:r>
    </w:p>
    <w:bookmarkStart w:id="313" w:name="_Vammamekanismi_-_observation"/>
    <w:bookmarkEnd w:id="313"/>
    <w:p w14:paraId="4B277879" w14:textId="01537091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314" w:name="_Toc16776310"/>
      <w:r w:rsidR="00B161DC" w:rsidRPr="00290ACB">
        <w:rPr>
          <w:rStyle w:val="Hyperlinkki"/>
        </w:rPr>
        <w:t>Vammamekanismi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31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39E08DF4" w14:textId="77777777" w:rsidTr="00627942">
        <w:tc>
          <w:tcPr>
            <w:tcW w:w="9236" w:type="dxa"/>
          </w:tcPr>
          <w:p w14:paraId="18095A79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DF15AD" w14:textId="77777777" w:rsidR="00615700" w:rsidRPr="00615700" w:rsidRDefault="00615700" w:rsidP="00B76291">
      <w:pPr>
        <w:pStyle w:val="Snt1"/>
        <w:rPr>
          <w:lang w:val="en-US"/>
        </w:rPr>
      </w:pPr>
    </w:p>
    <w:p w14:paraId="4AC7BFAC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6C1106B1" w14:textId="583602E5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/@code="302" Vammamekanismi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D44A92">
        <w:t xml:space="preserve"> (302)</w:t>
      </w:r>
    </w:p>
    <w:p w14:paraId="50FA7F40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4F0954A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AF20D32" w14:textId="1BADB2FE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annetaan </w:t>
      </w:r>
      <w:r w:rsidRPr="00770C6A">
        <w:t xml:space="preserve">luokituksesta ENSIH - Vammamekanismi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1.2.246.537.6.3015.2014)</w:t>
      </w:r>
      <w:r w:rsidR="00D44A92" w:rsidRPr="00D44A92">
        <w:t xml:space="preserve"> </w:t>
      </w:r>
      <w:r w:rsidR="00D44A92" w:rsidRPr="00770C6A">
        <w:t>CD-tietotyypillä</w:t>
      </w:r>
    </w:p>
    <w:bookmarkStart w:id="315" w:name="_Vammautumisen_riskitekijät_-"/>
    <w:bookmarkEnd w:id="315"/>
    <w:p w14:paraId="72F11D37" w14:textId="6161818E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316" w:name="_Toc16776311"/>
      <w:r w:rsidR="00B161DC" w:rsidRPr="00290ACB">
        <w:rPr>
          <w:rStyle w:val="Hyperlinkki"/>
        </w:rPr>
        <w:t>Vammautumisen riskitekijät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31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529BA6D" w14:textId="77777777" w:rsidTr="00627942">
        <w:tc>
          <w:tcPr>
            <w:tcW w:w="9236" w:type="dxa"/>
          </w:tcPr>
          <w:p w14:paraId="54CADA68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6B293BE" w14:textId="77777777" w:rsidR="00615700" w:rsidRPr="00615700" w:rsidRDefault="00615700" w:rsidP="00B76291">
      <w:pPr>
        <w:pStyle w:val="Snt1"/>
        <w:rPr>
          <w:lang w:val="en-US"/>
        </w:rPr>
      </w:pPr>
    </w:p>
    <w:p w14:paraId="1398498B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544A228D" w14:textId="502B38D0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/@code="303" Vammautumisen riskitekijät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89D6C2F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B1C58E2" w14:textId="44BFEC61" w:rsidR="00B161DC" w:rsidRPr="00770C6A" w:rsidRDefault="00127578" w:rsidP="00127578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98AB1E3" w14:textId="23F4178B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annetaan </w:t>
      </w:r>
      <w:r w:rsidRPr="00770C6A">
        <w:t xml:space="preserve">luokituksesta ENSIH - Vammautumisen riskitekijät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1.2.246.537.6.3016.2014)</w:t>
      </w:r>
      <w:r w:rsidR="00D44A92" w:rsidRPr="00D44A92">
        <w:t xml:space="preserve"> </w:t>
      </w:r>
      <w:r w:rsidR="00D44A92" w:rsidRPr="00770C6A">
        <w:t>CD-tietotyypillä</w:t>
      </w:r>
    </w:p>
    <w:bookmarkStart w:id="317" w:name="_Potilaan_paikka_onnettomuusajoneuvo"/>
    <w:bookmarkEnd w:id="317"/>
    <w:p w14:paraId="68D73EDC" w14:textId="500155B5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318" w:name="_Toc16776312"/>
      <w:r w:rsidR="00B161DC" w:rsidRPr="00290ACB">
        <w:rPr>
          <w:rStyle w:val="Hyperlinkki"/>
        </w:rPr>
        <w:t>Potilaan paikka onnettomuusajoneuvossa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31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DF256D3" w14:textId="77777777" w:rsidTr="00627942">
        <w:tc>
          <w:tcPr>
            <w:tcW w:w="9236" w:type="dxa"/>
          </w:tcPr>
          <w:p w14:paraId="58AF08D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2CE197A1" w14:textId="77777777" w:rsidR="00615700" w:rsidRPr="00615700" w:rsidRDefault="00615700" w:rsidP="00B76291">
      <w:pPr>
        <w:pStyle w:val="Snt1"/>
        <w:rPr>
          <w:lang w:val="en-US"/>
        </w:rPr>
      </w:pPr>
    </w:p>
    <w:p w14:paraId="324DC90C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6D269EAF" w14:textId="09F6F187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/@code="304" Potilaan paikka onnettomuusajoneuvossa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4E330F7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DA28ACB" w14:textId="0118ABA9" w:rsidR="00B161DC" w:rsidRPr="00770C6A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FB38B40" w14:textId="4C43E317" w:rsidR="00B161DC" w:rsidRPr="00770C6A" w:rsidRDefault="00B161DC" w:rsidP="00B76291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</w:t>
      </w:r>
      <w:r w:rsidR="002B15F3">
        <w:t xml:space="preserve">(304) </w:t>
      </w:r>
      <w:r w:rsidR="00440466">
        <w:t xml:space="preserve">annetaan </w:t>
      </w:r>
      <w:r w:rsidRPr="00770C6A">
        <w:t xml:space="preserve">luokituksesta ENSIH - Potilaan paikka onnettomuusajoneuvossa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1.2.246.537.6.3017.2014)</w:t>
      </w:r>
      <w:r w:rsidR="00D44A92" w:rsidRPr="00D44A92">
        <w:t xml:space="preserve"> </w:t>
      </w:r>
      <w:r w:rsidR="00D44A92" w:rsidRPr="00770C6A">
        <w:t>CD-tietotyypillä</w:t>
      </w:r>
    </w:p>
    <w:bookmarkStart w:id="319" w:name="_Potilaan_käyttämä_turvaväline"/>
    <w:bookmarkEnd w:id="319"/>
    <w:p w14:paraId="05F1F9AF" w14:textId="3C7584C1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320" w:name="_Toc16776313"/>
      <w:r w:rsidR="00B161DC" w:rsidRPr="00066AD5">
        <w:rPr>
          <w:rStyle w:val="Hyperlinkki"/>
        </w:rPr>
        <w:t>Potilaan käyttämä turvaväline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32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FBB40F8" w14:textId="77777777" w:rsidTr="00627942">
        <w:tc>
          <w:tcPr>
            <w:tcW w:w="9236" w:type="dxa"/>
          </w:tcPr>
          <w:p w14:paraId="7DB123E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4F9C420" w14:textId="77777777" w:rsidR="00615700" w:rsidRPr="00615700" w:rsidRDefault="00615700" w:rsidP="00B161DC">
      <w:pPr>
        <w:pStyle w:val="Eivli"/>
        <w:rPr>
          <w:rFonts w:ascii="Times New Roman" w:hAnsi="Times New Roman" w:cs="Times New Roman"/>
          <w:lang w:val="en-US"/>
        </w:rPr>
      </w:pPr>
    </w:p>
    <w:p w14:paraId="1495FE02" w14:textId="77777777" w:rsidR="00B161DC" w:rsidRPr="00770C6A" w:rsidRDefault="00B161DC" w:rsidP="00B161DC">
      <w:pPr>
        <w:pStyle w:val="Eivli"/>
        <w:rPr>
          <w:rFonts w:ascii="Times New Roman" w:hAnsi="Times New Roman" w:cs="Times New Roman"/>
        </w:rPr>
      </w:pPr>
      <w:r w:rsidRPr="00770C6A">
        <w:rPr>
          <w:rFonts w:ascii="Times New Roman" w:hAnsi="Times New Roman" w:cs="Times New Roman"/>
        </w:rPr>
        <w:t>1. PAKOLLINEN yksi [</w:t>
      </w:r>
      <w:proofErr w:type="gramStart"/>
      <w:r w:rsidRPr="00770C6A">
        <w:rPr>
          <w:rFonts w:ascii="Times New Roman" w:hAnsi="Times New Roman" w:cs="Times New Roman"/>
        </w:rPr>
        <w:t>1..</w:t>
      </w:r>
      <w:proofErr w:type="gramEnd"/>
      <w:r w:rsidRPr="00770C6A">
        <w:rPr>
          <w:rFonts w:ascii="Times New Roman" w:hAnsi="Times New Roman" w:cs="Times New Roman"/>
        </w:rPr>
        <w:t xml:space="preserve">1] @classCode="OBS" ja yksi [1..1] @moodCode="EVN" </w:t>
      </w:r>
    </w:p>
    <w:p w14:paraId="593E41B5" w14:textId="38C75FDA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/@code="305" Potilaan käyttämä turvaväline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2A7E1384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1BF6D5F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DD93E42" w14:textId="64160686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>arvo</w:t>
      </w:r>
      <w:r w:rsidR="00440466">
        <w:t xml:space="preserve"> </w:t>
      </w:r>
      <w:r w:rsidR="002B15F3">
        <w:t xml:space="preserve">(305) </w:t>
      </w:r>
      <w:r w:rsidRPr="00770C6A">
        <w:t xml:space="preserve">luokituksesta ENSIH - Potilaan käyttämä turvaväline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1.2.246.537.6.3018.2014)</w:t>
      </w:r>
      <w:r w:rsidR="00D44A92" w:rsidRPr="00D44A92">
        <w:t xml:space="preserve"> </w:t>
      </w:r>
      <w:r w:rsidR="00D44A92" w:rsidRPr="00770C6A">
        <w:t>annetaan CD-tietotyypillä</w:t>
      </w:r>
    </w:p>
    <w:bookmarkStart w:id="321" w:name="_Turvatyynyjen_käyttö_-"/>
    <w:bookmarkEnd w:id="321"/>
    <w:p w14:paraId="42366E73" w14:textId="79ABD1DD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322" w:name="_Toc16776314"/>
      <w:r w:rsidR="00B161DC" w:rsidRPr="00066AD5">
        <w:rPr>
          <w:rStyle w:val="Hyperlinkki"/>
        </w:rPr>
        <w:t>Turvatyynyjen käyttö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32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27A9828" w14:textId="77777777" w:rsidTr="00627942">
        <w:tc>
          <w:tcPr>
            <w:tcW w:w="9236" w:type="dxa"/>
          </w:tcPr>
          <w:p w14:paraId="013FAA7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DB81AE0" w14:textId="77777777" w:rsidR="00615700" w:rsidRPr="00615700" w:rsidRDefault="00615700" w:rsidP="00B76291">
      <w:pPr>
        <w:pStyle w:val="Snt1"/>
        <w:rPr>
          <w:lang w:val="en-US"/>
        </w:rPr>
      </w:pPr>
    </w:p>
    <w:p w14:paraId="0C191A0F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3A097449" w14:textId="2F067F3E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/@code="306" Turvatyynyjen käyttö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67D3A040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B7AB64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2ED8F8B" w14:textId="3352185B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>arvo</w:t>
      </w:r>
      <w:r w:rsidR="00440466">
        <w:t xml:space="preserve"> </w:t>
      </w:r>
      <w:r w:rsidR="002B15F3">
        <w:t xml:space="preserve">(306) </w:t>
      </w:r>
      <w:r w:rsidR="00440466" w:rsidRPr="00770C6A">
        <w:t xml:space="preserve">annetaan </w:t>
      </w:r>
      <w:r w:rsidRPr="00770C6A">
        <w:t xml:space="preserve">luokituksesta ENSIH - Turvatyynyjen käyttö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1.2.246.537.6.3019.2014)</w:t>
      </w:r>
      <w:r w:rsidR="00D44A92" w:rsidRPr="00D44A92">
        <w:t xml:space="preserve"> </w:t>
      </w:r>
      <w:r w:rsidR="00D44A92" w:rsidRPr="00770C6A">
        <w:t>CD-tietotyypillä</w:t>
      </w:r>
    </w:p>
    <w:bookmarkStart w:id="323" w:name="_Putoamiskorkeus_-_observation"/>
    <w:bookmarkEnd w:id="323"/>
    <w:p w14:paraId="3EA895CC" w14:textId="0BAA8B5B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324" w:name="_Toc16776315"/>
      <w:r w:rsidR="00B161DC" w:rsidRPr="00066AD5">
        <w:rPr>
          <w:rStyle w:val="Hyperlinkki"/>
        </w:rPr>
        <w:t>Putoamiskorkeus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32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53BC5D12" w14:textId="77777777" w:rsidTr="00627942">
        <w:tc>
          <w:tcPr>
            <w:tcW w:w="9236" w:type="dxa"/>
          </w:tcPr>
          <w:p w14:paraId="127CAB1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42BE79D" w14:textId="77777777" w:rsidR="00615700" w:rsidRPr="00615700" w:rsidRDefault="00615700" w:rsidP="00B76291">
      <w:pPr>
        <w:pStyle w:val="Snt1"/>
        <w:rPr>
          <w:lang w:val="en-US"/>
        </w:rPr>
      </w:pPr>
    </w:p>
    <w:p w14:paraId="537D530E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9E81116" w14:textId="30A575C3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/@code="307" Putoamiskorkeus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6D36E3A2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DC7A28D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9311DC" w14:textId="39348EBA" w:rsidR="00B161DC" w:rsidRPr="00770C6A" w:rsidRDefault="00B161DC" w:rsidP="00B76291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 xml:space="preserve">arvo </w:t>
      </w:r>
      <w:r w:rsidR="002B15F3">
        <w:t xml:space="preserve">(307) </w:t>
      </w:r>
      <w:r w:rsidR="00440466" w:rsidRPr="00770C6A">
        <w:t xml:space="preserve">annetaan </w:t>
      </w:r>
      <w:r w:rsidRPr="00770C6A">
        <w:t xml:space="preserve">PQ-tietotyypillä </w:t>
      </w:r>
    </w:p>
    <w:bookmarkStart w:id="325" w:name="_Potilaan_status"/>
    <w:bookmarkEnd w:id="325"/>
    <w:p w14:paraId="7A1F0224" w14:textId="5F99681B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326" w:name="_Toc16776316"/>
      <w:r w:rsidR="008558FE" w:rsidRPr="00382EF8">
        <w:rPr>
          <w:rStyle w:val="Hyperlinkki"/>
        </w:rPr>
        <w:t>Potilaan status</w:t>
      </w:r>
      <w:bookmarkEnd w:id="326"/>
    </w:p>
    <w:bookmarkStart w:id="327" w:name="_Fysiologiset_mittaukset"/>
    <w:bookmarkEnd w:id="327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7C4B5736" w14:textId="77777777" w:rsidR="00615700" w:rsidRPr="00615700" w:rsidRDefault="00615700" w:rsidP="00EF31C6">
      <w:pPr>
        <w:pStyle w:val="Snt1"/>
        <w:rPr>
          <w:lang w:val="en-US"/>
        </w:rPr>
      </w:pPr>
    </w:p>
    <w:p w14:paraId="31ED5CE7" w14:textId="715DA8B4" w:rsidR="00EF31C6" w:rsidRPr="0095153D" w:rsidRDefault="00EF31C6" w:rsidP="00EF31C6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37</w:t>
      </w:r>
      <w:r w:rsidRPr="0082643A">
        <w:t xml:space="preserve">" </w:t>
      </w:r>
      <w:r>
        <w:t>Nykytila (status)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A11D200" w14:textId="4A4A8095" w:rsidR="00EF31C6" w:rsidRPr="0082643A" w:rsidRDefault="00EF31C6" w:rsidP="00EF31C6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Nykytila (status)</w:t>
      </w:r>
      <w:r w:rsidRPr="0082643A">
        <w:t xml:space="preserve">" </w:t>
      </w:r>
    </w:p>
    <w:p w14:paraId="18B230CE" w14:textId="77777777" w:rsidR="00EF31C6" w:rsidRPr="0080598B" w:rsidRDefault="00EF31C6" w:rsidP="00EF31C6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181B8118" w14:textId="77777777" w:rsidR="00635A82" w:rsidRDefault="00635A82" w:rsidP="00635A82"/>
    <w:p w14:paraId="2F301B5F" w14:textId="0FC7C63B" w:rsidR="00C0288B" w:rsidRPr="006D52D8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Ensiarvio: </w:t>
      </w:r>
      <w:r>
        <w:t>(400.1, otsikko) Statuskirjauksen aika (422); Ensiarvio (400.1, arvo)</w:t>
      </w:r>
    </w:p>
    <w:p w14:paraId="0313992D" w14:textId="0BCF3EAC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Painoarvio:</w:t>
      </w:r>
      <w:r>
        <w:t xml:space="preserve"> (401, otsikko) </w:t>
      </w:r>
      <w:r w:rsidR="00294D00">
        <w:t xml:space="preserve">Statuskirjauksen aika (422); </w:t>
      </w:r>
      <w:r w:rsidR="00227018">
        <w:t>Painoarvio (401</w:t>
      </w:r>
      <w:r>
        <w:t>, arvo</w:t>
      </w:r>
      <w:r w:rsidR="00227018">
        <w:t xml:space="preserve">) </w:t>
      </w:r>
    </w:p>
    <w:p w14:paraId="142AA443" w14:textId="28A401E9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 xml:space="preserve">Ihon löydös: </w:t>
      </w:r>
      <w:r>
        <w:t xml:space="preserve">(402, otsikko) </w:t>
      </w:r>
      <w:r w:rsidR="00294D00">
        <w:t xml:space="preserve">Statuskirjauksen aika (422); </w:t>
      </w:r>
      <w:r w:rsidR="00227018">
        <w:t>Ihon löydös (402</w:t>
      </w:r>
      <w:r>
        <w:t xml:space="preserve">, </w:t>
      </w:r>
      <w:proofErr w:type="gramStart"/>
      <w:r>
        <w:t>arvo</w:t>
      </w:r>
      <w:r w:rsidR="00227018">
        <w:t>)</w:t>
      </w:r>
      <w:r w:rsidR="00930B8A">
        <w:t>*</w:t>
      </w:r>
      <w:proofErr w:type="gramEnd"/>
      <w:r w:rsidR="00227018">
        <w:t xml:space="preserve">* </w:t>
      </w:r>
    </w:p>
    <w:p w14:paraId="5A156CB7" w14:textId="36EA0EAD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Pään löydös</w:t>
      </w:r>
      <w:r w:rsidR="00C95A55" w:rsidRPr="00C95A55">
        <w:rPr>
          <w:b/>
        </w:rPr>
        <w:t>:</w:t>
      </w:r>
      <w:r w:rsidRPr="0079309D">
        <w:t xml:space="preserve"> </w:t>
      </w:r>
      <w:r w:rsidR="00C95A55">
        <w:t xml:space="preserve">(403, otsikko) </w:t>
      </w:r>
      <w:r w:rsidR="00294D00">
        <w:t xml:space="preserve">Statuskirjauksen aika (422); </w:t>
      </w:r>
      <w:r w:rsidR="00227018">
        <w:t xml:space="preserve">Pään </w:t>
      </w:r>
      <w:r w:rsidR="00227018" w:rsidRPr="0079309D">
        <w:t>löydös (403</w:t>
      </w:r>
      <w:r w:rsidR="00C95A55">
        <w:t xml:space="preserve">, </w:t>
      </w:r>
      <w:proofErr w:type="gramStart"/>
      <w:r w:rsidR="00C95A55">
        <w:t>arvo</w:t>
      </w:r>
      <w:r w:rsidR="00227018" w:rsidRPr="0079309D">
        <w:t>)*</w:t>
      </w:r>
      <w:proofErr w:type="gramEnd"/>
      <w:r w:rsidR="00930B8A">
        <w:t>*</w:t>
      </w:r>
      <w:r w:rsidR="00227018" w:rsidRPr="0079309D">
        <w:t xml:space="preserve"> </w:t>
      </w:r>
    </w:p>
    <w:p w14:paraId="7AAF34B3" w14:textId="4C41E42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Kasvojen löydös:</w:t>
      </w:r>
      <w:r w:rsidRPr="0079309D">
        <w:t xml:space="preserve"> (404</w:t>
      </w:r>
      <w:r>
        <w:t xml:space="preserve">, otsikko) </w:t>
      </w:r>
      <w:r w:rsidR="00294D00">
        <w:t xml:space="preserve">Statuskirjauksen aika (422); </w:t>
      </w:r>
      <w:r w:rsidR="00227018" w:rsidRPr="0079309D">
        <w:t>Kasvojen löydös (404</w:t>
      </w:r>
      <w:r>
        <w:t xml:space="preserve">, </w:t>
      </w:r>
      <w:proofErr w:type="gramStart"/>
      <w:r>
        <w:t>arvo</w:t>
      </w:r>
      <w:r w:rsidR="00227018" w:rsidRPr="0079309D">
        <w:t>)</w:t>
      </w:r>
      <w:r w:rsidR="00930B8A">
        <w:t>*</w:t>
      </w:r>
      <w:proofErr w:type="gramEnd"/>
      <w:r w:rsidR="00227018" w:rsidRPr="0079309D">
        <w:t xml:space="preserve">* </w:t>
      </w:r>
    </w:p>
    <w:p w14:paraId="5034F14F" w14:textId="16DB90A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Kaulan löydös:</w:t>
      </w:r>
      <w:r w:rsidRPr="0079309D">
        <w:t xml:space="preserve"> (405</w:t>
      </w:r>
      <w:r>
        <w:t>, otsikko</w:t>
      </w:r>
      <w:r w:rsidRPr="0079309D">
        <w:t>)</w:t>
      </w:r>
      <w:r>
        <w:t xml:space="preserve"> </w:t>
      </w:r>
      <w:r w:rsidR="00294D00">
        <w:t xml:space="preserve">Statuskirjauksen aika (422); </w:t>
      </w:r>
      <w:r w:rsidR="00227018" w:rsidRPr="0079309D">
        <w:t>Kaulan löydös (405</w:t>
      </w:r>
      <w:r>
        <w:t xml:space="preserve">, </w:t>
      </w:r>
      <w:proofErr w:type="gramStart"/>
      <w:r>
        <w:t>arvo</w:t>
      </w:r>
      <w:r w:rsidR="00227018" w:rsidRPr="0079309D">
        <w:t>)*</w:t>
      </w:r>
      <w:proofErr w:type="gramEnd"/>
      <w:r w:rsidR="00930B8A">
        <w:t>*</w:t>
      </w:r>
      <w:r w:rsidR="00227018" w:rsidRPr="0079309D">
        <w:t xml:space="preserve"> </w:t>
      </w:r>
    </w:p>
    <w:p w14:paraId="30EB9C90" w14:textId="004A2022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Rintakehän tai keuhkojen löydös:</w:t>
      </w:r>
      <w:r w:rsidRPr="0079309D">
        <w:t xml:space="preserve"> (406</w:t>
      </w:r>
      <w:r>
        <w:t xml:space="preserve">, otsikko) </w:t>
      </w:r>
      <w:r w:rsidR="00294D00">
        <w:t xml:space="preserve">Statuskirjauksen aika (422); </w:t>
      </w:r>
      <w:r w:rsidR="00227018" w:rsidRPr="0079309D">
        <w:t>Rintake</w:t>
      </w:r>
      <w:r w:rsidR="0079309D" w:rsidRPr="0079309D">
        <w:t>hän tai keuhkojen löydös (406</w:t>
      </w:r>
      <w:r>
        <w:t xml:space="preserve">, </w:t>
      </w:r>
      <w:proofErr w:type="gramStart"/>
      <w:r>
        <w:t>arvo</w:t>
      </w:r>
      <w:r w:rsidR="0079309D" w:rsidRPr="0079309D">
        <w:t>)</w:t>
      </w:r>
      <w:r w:rsidR="00930B8A">
        <w:t>*</w:t>
      </w:r>
      <w:proofErr w:type="gramEnd"/>
      <w:r w:rsidR="0079309D" w:rsidRPr="0079309D">
        <w:t xml:space="preserve">* </w:t>
      </w:r>
    </w:p>
    <w:p w14:paraId="2BF5961C" w14:textId="36BF5F51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 xml:space="preserve">Sydämen kuuntelulöydös: </w:t>
      </w:r>
      <w:r w:rsidRPr="0079309D">
        <w:t>(407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Sydämen kuuntelulöydös</w:t>
      </w:r>
      <w:r>
        <w:t xml:space="preserve"> </w:t>
      </w:r>
      <w:r w:rsidR="0079309D" w:rsidRPr="0079309D">
        <w:t>(407</w:t>
      </w:r>
      <w:r>
        <w:t xml:space="preserve">, </w:t>
      </w:r>
      <w:proofErr w:type="gramStart"/>
      <w:r>
        <w:t>arvo</w:t>
      </w:r>
      <w:r w:rsidR="0079309D" w:rsidRPr="0079309D">
        <w:t>)</w:t>
      </w:r>
      <w:r w:rsidR="00930B8A">
        <w:t>*</w:t>
      </w:r>
      <w:proofErr w:type="gramEnd"/>
      <w:r w:rsidR="0079309D" w:rsidRPr="0079309D">
        <w:t xml:space="preserve">* </w:t>
      </w:r>
    </w:p>
    <w:p w14:paraId="4F06D163" w14:textId="66B86B49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Vatsan löydös:</w:t>
      </w:r>
      <w:r w:rsidRPr="0079309D">
        <w:t xml:space="preserve"> (409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Vatsan löydös</w:t>
      </w:r>
      <w:r w:rsidR="0079309D" w:rsidRPr="0079309D">
        <w:t xml:space="preserve"> (409</w:t>
      </w:r>
      <w:r>
        <w:t xml:space="preserve">, </w:t>
      </w:r>
      <w:proofErr w:type="gramStart"/>
      <w:r>
        <w:t>arvo</w:t>
      </w:r>
      <w:r w:rsidR="0079309D" w:rsidRPr="0079309D">
        <w:t>)</w:t>
      </w:r>
      <w:r>
        <w:t>*</w:t>
      </w:r>
      <w:proofErr w:type="gramEnd"/>
      <w:r>
        <w:t>*</w:t>
      </w:r>
      <w:r w:rsidR="00227018" w:rsidRPr="0079309D">
        <w:t xml:space="preserve">; </w:t>
      </w:r>
      <w:r w:rsidR="0079309D" w:rsidRPr="0079309D">
        <w:t>Vatsan löydöksen sijainti (408)</w:t>
      </w:r>
      <w:r w:rsidR="00227018" w:rsidRPr="0079309D">
        <w:t xml:space="preserve"> </w:t>
      </w:r>
    </w:p>
    <w:p w14:paraId="2FF258E4" w14:textId="4BF8B4F9" w:rsidR="00A77493" w:rsidRDefault="0079309D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L</w:t>
      </w:r>
      <w:r w:rsidR="00227018" w:rsidRPr="00A0119F">
        <w:rPr>
          <w:b/>
        </w:rPr>
        <w:t>antion tai sukuelinten löydös</w:t>
      </w:r>
      <w:r w:rsidR="00A0119F" w:rsidRPr="00A0119F">
        <w:rPr>
          <w:b/>
        </w:rPr>
        <w:t>:</w:t>
      </w:r>
      <w:r>
        <w:t xml:space="preserve"> (410</w:t>
      </w:r>
      <w:r w:rsidR="00A0119F">
        <w:t>, otsikko</w:t>
      </w:r>
      <w:r>
        <w:t>)</w:t>
      </w:r>
      <w:r w:rsidR="00A0119F" w:rsidRPr="00A0119F">
        <w:t xml:space="preserve"> </w:t>
      </w:r>
      <w:r w:rsidR="00294D00">
        <w:t xml:space="preserve">Statuskirjauksen aika (422); </w:t>
      </w:r>
      <w:r w:rsidR="00A0119F">
        <w:t>L</w:t>
      </w:r>
      <w:r w:rsidR="00A0119F" w:rsidRPr="0079309D">
        <w:t>antion tai sukuelinten löydös</w:t>
      </w:r>
      <w:r w:rsidR="00A0119F">
        <w:t xml:space="preserve"> (410, </w:t>
      </w:r>
      <w:proofErr w:type="gramStart"/>
      <w:r w:rsidR="00A0119F">
        <w:t>arvo)</w:t>
      </w:r>
      <w:r w:rsidR="00930B8A">
        <w:t>*</w:t>
      </w:r>
      <w:proofErr w:type="gramEnd"/>
      <w:r>
        <w:t>*</w:t>
      </w:r>
    </w:p>
    <w:p w14:paraId="539B9FBA" w14:textId="1F438C0D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Selän tai selkärangan löydös:</w:t>
      </w:r>
      <w:r>
        <w:t xml:space="preserve"> (412, otsikko)</w:t>
      </w:r>
      <w:r w:rsidRPr="0079309D">
        <w:t xml:space="preserve"> </w:t>
      </w:r>
      <w:r w:rsidR="00294D00">
        <w:t xml:space="preserve">Statuskirjauksen aika (422); </w:t>
      </w:r>
      <w:r w:rsidR="00227018" w:rsidRPr="0079309D">
        <w:t>Selän tai selkärangan löydös</w:t>
      </w:r>
      <w:r w:rsidR="00886D49">
        <w:t xml:space="preserve"> (412</w:t>
      </w:r>
      <w:r>
        <w:t xml:space="preserve">, </w:t>
      </w:r>
      <w:proofErr w:type="gramStart"/>
      <w:r>
        <w:t>arvo</w:t>
      </w:r>
      <w:r w:rsidR="00886D49">
        <w:t>)</w:t>
      </w:r>
      <w:r w:rsidR="00930B8A">
        <w:t>*</w:t>
      </w:r>
      <w:proofErr w:type="gramEnd"/>
      <w:r w:rsidR="00886D49">
        <w:t>*</w:t>
      </w:r>
      <w:r w:rsidR="00227018" w:rsidRPr="0079309D">
        <w:t xml:space="preserve">; </w:t>
      </w:r>
      <w:r w:rsidR="00886D49">
        <w:t>Selän tai selkärangan löydöksen sijainti (411)</w:t>
      </w:r>
      <w:r w:rsidR="00227018" w:rsidRPr="0079309D">
        <w:t xml:space="preserve"> </w:t>
      </w:r>
    </w:p>
    <w:p w14:paraId="550F1C42" w14:textId="7D608F28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Raajan löydös:</w:t>
      </w:r>
      <w:r>
        <w:t xml:space="preserve"> (414, otsikko) </w:t>
      </w:r>
      <w:r w:rsidR="00294D00">
        <w:t xml:space="preserve">Statuskirjauksen aika (422); </w:t>
      </w:r>
      <w:r w:rsidR="00227018" w:rsidRPr="0079309D">
        <w:t>Raajan löydös</w:t>
      </w:r>
      <w:r w:rsidR="00886D49">
        <w:t xml:space="preserve"> (414</w:t>
      </w:r>
      <w:r>
        <w:t xml:space="preserve">, </w:t>
      </w:r>
      <w:proofErr w:type="gramStart"/>
      <w:r>
        <w:t>arvo</w:t>
      </w:r>
      <w:r w:rsidR="00886D49">
        <w:t>)*</w:t>
      </w:r>
      <w:proofErr w:type="gramEnd"/>
      <w:r w:rsidR="00930B8A">
        <w:t>*</w:t>
      </w:r>
      <w:r w:rsidR="00227018" w:rsidRPr="0079309D">
        <w:t xml:space="preserve">; </w:t>
      </w:r>
      <w:r w:rsidR="00886D49" w:rsidRPr="00886D49">
        <w:t xml:space="preserve">Raajan löydöksen sijainti </w:t>
      </w:r>
      <w:r w:rsidR="00886D49">
        <w:t xml:space="preserve">(413) </w:t>
      </w:r>
    </w:p>
    <w:p w14:paraId="144B7778" w14:textId="7C60F9D3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Silmän löydös:</w:t>
      </w:r>
      <w:r>
        <w:t xml:space="preserve"> (416, otsikko) </w:t>
      </w:r>
      <w:r w:rsidR="00294D00">
        <w:t xml:space="preserve">Statuskirjauksen aika (422); </w:t>
      </w:r>
      <w:r w:rsidR="00227018" w:rsidRPr="0079309D">
        <w:t>Silmän löydös</w:t>
      </w:r>
      <w:r w:rsidR="00886D49">
        <w:t xml:space="preserve"> (416</w:t>
      </w:r>
      <w:r>
        <w:t xml:space="preserve">, </w:t>
      </w:r>
      <w:proofErr w:type="gramStart"/>
      <w:r>
        <w:t>arvo</w:t>
      </w:r>
      <w:r w:rsidR="00886D49">
        <w:t>)*</w:t>
      </w:r>
      <w:proofErr w:type="gramEnd"/>
      <w:r w:rsidR="00930B8A">
        <w:t>*</w:t>
      </w:r>
      <w:r w:rsidR="00886D49">
        <w:t xml:space="preserve">; </w:t>
      </w:r>
      <w:r w:rsidR="00886D49" w:rsidRPr="00886D49">
        <w:t>Silmän löydöksen sijainti</w:t>
      </w:r>
      <w:r w:rsidR="00886D49">
        <w:t xml:space="preserve"> (415)</w:t>
      </w:r>
    </w:p>
    <w:p w14:paraId="5205AC65" w14:textId="615BF3EE" w:rsidR="00A77493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Mielentila</w:t>
      </w:r>
      <w:r w:rsidR="00A0119F" w:rsidRPr="00A0119F">
        <w:rPr>
          <w:b/>
        </w:rPr>
        <w:t>:</w:t>
      </w:r>
      <w:r w:rsidR="00886D49">
        <w:t xml:space="preserve"> (417</w:t>
      </w:r>
      <w:r w:rsidR="00A0119F">
        <w:t>, otsikko</w:t>
      </w:r>
      <w:r w:rsidR="00886D49">
        <w:t>)</w:t>
      </w:r>
      <w:r w:rsidR="00A0119F">
        <w:t xml:space="preserve"> </w:t>
      </w:r>
      <w:r w:rsidR="00294D00">
        <w:t xml:space="preserve">Statuskirjauksen aika (422); </w:t>
      </w:r>
      <w:r>
        <w:t>Mielentila</w:t>
      </w:r>
      <w:r w:rsidR="00A0119F">
        <w:t xml:space="preserve"> (417, arvo)</w:t>
      </w:r>
      <w:r w:rsidR="00886D49">
        <w:t xml:space="preserve"> </w:t>
      </w:r>
    </w:p>
    <w:p w14:paraId="1A7FEC85" w14:textId="1FA9E321" w:rsidR="00635A82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Neurologinen status:</w:t>
      </w:r>
      <w:r>
        <w:t xml:space="preserve"> (418, otsikko) </w:t>
      </w:r>
      <w:r w:rsidR="00294D00">
        <w:t xml:space="preserve">Statuskirjauksen aika (422); </w:t>
      </w:r>
      <w:r w:rsidR="00227018" w:rsidRPr="0079309D">
        <w:t>Neurologinen status</w:t>
      </w:r>
      <w:r w:rsidR="00886D49">
        <w:t xml:space="preserve"> (418</w:t>
      </w:r>
      <w:r>
        <w:t>, arvo</w:t>
      </w:r>
      <w:r w:rsidR="00886D49">
        <w:t>)</w:t>
      </w:r>
    </w:p>
    <w:p w14:paraId="36CA6FF3" w14:textId="4EAACAE7" w:rsidR="00886D49" w:rsidRDefault="00886D49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86D49">
        <w:rPr>
          <w:b/>
        </w:rPr>
        <w:t xml:space="preserve">Päihteiden käytön </w:t>
      </w:r>
      <w:r w:rsidR="00C0288B">
        <w:rPr>
          <w:b/>
        </w:rPr>
        <w:t>todentaminen</w:t>
      </w:r>
      <w:r w:rsidRPr="00886D49">
        <w:rPr>
          <w:b/>
        </w:rPr>
        <w:t>:</w:t>
      </w:r>
      <w:r>
        <w:t xml:space="preserve"> (419, otsikko) </w:t>
      </w:r>
      <w:r w:rsidR="00294D00">
        <w:t xml:space="preserve">Statuskirjauksen aika (422); </w:t>
      </w:r>
      <w:r w:rsidRPr="00886D49">
        <w:t xml:space="preserve">Päihteiden käytön </w:t>
      </w:r>
      <w:r w:rsidR="00C0288B">
        <w:t xml:space="preserve">todentaminen </w:t>
      </w:r>
      <w:r>
        <w:t>(419, arvo)</w:t>
      </w:r>
    </w:p>
    <w:p w14:paraId="658AAA78" w14:textId="77EF49E8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Lisätiedot</w:t>
      </w:r>
      <w:r w:rsidRPr="00886D49">
        <w:rPr>
          <w:b/>
        </w:rPr>
        <w:t>:</w:t>
      </w:r>
      <w:r>
        <w:t xml:space="preserve"> (421, otsikko) Lisätiedot (421, arvo)</w:t>
      </w:r>
    </w:p>
    <w:p w14:paraId="79D73D68" w14:textId="4428846B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9BE0E12" w14:textId="3B215C76" w:rsidR="00930B8A" w:rsidRDefault="008B2C10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 xml:space="preserve">** </w:t>
      </w:r>
      <w:r w:rsidR="00930B8A">
        <w:t>jos arvo on =</w:t>
      </w:r>
      <w:r w:rsidR="00F50252">
        <w:t xml:space="preserve"> </w:t>
      </w:r>
      <w:r w:rsidR="00930B8A">
        <w:t>”normaali”, tietoa ei tuoda näyttömuotoon</w:t>
      </w:r>
    </w:p>
    <w:p w14:paraId="43EB264D" w14:textId="57940AD5" w:rsidR="00930B8A" w:rsidRDefault="00930B8A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>*** jos arvo on = ”ei raskaana”, tietoa ei tuoda näyttömuotoon</w:t>
      </w:r>
    </w:p>
    <w:p w14:paraId="2CB0ECFA" w14:textId="5A3B2E8A" w:rsidR="00635A82" w:rsidRDefault="00635A82" w:rsidP="00635A82"/>
    <w:p w14:paraId="626F4D0A" w14:textId="77777777" w:rsidR="003A16B6" w:rsidRPr="0082643A" w:rsidRDefault="003A16B6" w:rsidP="003A16B6">
      <w:pPr>
        <w:pStyle w:val="Snt1"/>
      </w:pPr>
      <w:r>
        <w:t>4. VAPAAEHTOINEN nolla tai useampi [</w:t>
      </w:r>
      <w:proofErr w:type="gramStart"/>
      <w:r>
        <w:t>0..</w:t>
      </w:r>
      <w:proofErr w:type="gramEnd"/>
      <w:r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62EB70BE" w14:textId="77777777" w:rsidR="003A16B6" w:rsidRDefault="003A16B6" w:rsidP="003A16B6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>
        <w:t>”1.2.246.777.11.2017.7” (ensihoidon CDA 2017)</w:t>
      </w:r>
    </w:p>
    <w:p w14:paraId="7D510961" w14:textId="36F6EAE9" w:rsidR="003A16B6" w:rsidRDefault="003A16B6" w:rsidP="003A16B6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1.2.246.537.6.12.2002.348.400.1” (Ensiarvio </w:t>
      </w:r>
      <w:proofErr w:type="spellStart"/>
      <w:r>
        <w:t>entry</w:t>
      </w:r>
      <w:proofErr w:type="spellEnd"/>
      <w:r>
        <w:t>)</w:t>
      </w:r>
    </w:p>
    <w:p w14:paraId="28E1BEB5" w14:textId="4142C491" w:rsidR="003A16B6" w:rsidRDefault="003A16B6" w:rsidP="003A16B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Ensiarvio_-_observation" w:history="1">
        <w:r>
          <w:rPr>
            <w:rStyle w:val="Hyperlinkki"/>
          </w:rPr>
          <w:t>Ensiarvio</w:t>
        </w:r>
      </w:hyperlink>
      <w:r>
        <w:t xml:space="preserve"> (40</w:t>
      </w:r>
      <w:r w:rsidR="00CD6B77">
        <w:t>0.1</w:t>
      </w:r>
      <w:r>
        <w:t xml:space="preserve">) </w:t>
      </w:r>
      <w:proofErr w:type="spellStart"/>
      <w:r>
        <w:t>observation</w:t>
      </w:r>
      <w:proofErr w:type="spellEnd"/>
    </w:p>
    <w:p w14:paraId="4E11C8D1" w14:textId="175E23E3" w:rsidR="001F79FC" w:rsidRPr="0082643A" w:rsidRDefault="003A16B6" w:rsidP="001F79FC">
      <w:pPr>
        <w:pStyle w:val="Snt1"/>
      </w:pPr>
      <w:r>
        <w:t>5</w:t>
      </w:r>
      <w:r w:rsidR="001F79FC">
        <w:t xml:space="preserve">. </w:t>
      </w:r>
      <w:r w:rsidR="003F5756">
        <w:t>VAPAAEHTOINEN</w:t>
      </w:r>
      <w:r w:rsidR="001F79FC">
        <w:t xml:space="preserve">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1F79FC" w:rsidRPr="0082643A">
        <w:t xml:space="preserve"> </w:t>
      </w:r>
      <w:proofErr w:type="spellStart"/>
      <w:r w:rsidR="001F79FC" w:rsidRPr="0082643A">
        <w:t>entry</w:t>
      </w:r>
      <w:proofErr w:type="spellEnd"/>
    </w:p>
    <w:p w14:paraId="1B51D112" w14:textId="78D4B5DD" w:rsidR="001F79FC" w:rsidRDefault="001F79FC" w:rsidP="001F79F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4D2CCCF" w14:textId="337284B5" w:rsidR="00294D00" w:rsidRDefault="001F79FC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A503B9">
        <w:t>1</w:t>
      </w:r>
      <w:r>
        <w:t>” (</w:t>
      </w:r>
      <w:r w:rsidR="00A503B9">
        <w:t>Painoarvio</w:t>
      </w:r>
      <w:r>
        <w:t xml:space="preserve"> </w:t>
      </w:r>
      <w:proofErr w:type="spellStart"/>
      <w:r>
        <w:t>entry</w:t>
      </w:r>
      <w:proofErr w:type="spellEnd"/>
      <w:r w:rsidR="003F5756">
        <w:t>)</w:t>
      </w:r>
    </w:p>
    <w:p w14:paraId="70050FA2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ainoarvio_-_observation" w:history="1">
        <w:r w:rsidRPr="00F12967">
          <w:rPr>
            <w:rStyle w:val="Hyperlinkki"/>
          </w:rPr>
          <w:t>Painoarvio</w:t>
        </w:r>
      </w:hyperlink>
      <w:r>
        <w:t xml:space="preserve"> (401) </w:t>
      </w:r>
      <w:proofErr w:type="spellStart"/>
      <w:r>
        <w:t>observation</w:t>
      </w:r>
      <w:proofErr w:type="spellEnd"/>
    </w:p>
    <w:p w14:paraId="6B032EFA" w14:textId="11936B46" w:rsidR="00A503B9" w:rsidRPr="0082643A" w:rsidRDefault="003A16B6" w:rsidP="00A503B9">
      <w:pPr>
        <w:pStyle w:val="Snt1"/>
      </w:pPr>
      <w:r>
        <w:t>6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742E21DB" w14:textId="67FF5332" w:rsidR="00A503B9" w:rsidRDefault="00A503B9" w:rsidP="00A503B9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D5C446" w14:textId="49B12541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2</w:t>
      </w:r>
      <w:r>
        <w:t>” (</w:t>
      </w:r>
      <w:r w:rsidR="0030641F">
        <w:t>Ihon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EB4397D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Ihon_löydös_-" w:history="1">
        <w:r w:rsidRPr="00F12967">
          <w:rPr>
            <w:rStyle w:val="Hyperlinkki"/>
          </w:rPr>
          <w:t>Ihon löydös</w:t>
        </w:r>
      </w:hyperlink>
      <w:r>
        <w:t xml:space="preserve"> (402) </w:t>
      </w:r>
      <w:proofErr w:type="spellStart"/>
      <w:r>
        <w:t>observation</w:t>
      </w:r>
      <w:proofErr w:type="spellEnd"/>
    </w:p>
    <w:p w14:paraId="2BD772B2" w14:textId="5F870B8F" w:rsidR="00A503B9" w:rsidRPr="0082643A" w:rsidRDefault="003A16B6" w:rsidP="00A503B9">
      <w:pPr>
        <w:pStyle w:val="Snt1"/>
      </w:pPr>
      <w:r>
        <w:t>7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0357D229" w14:textId="71B57A3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B262AE9" w14:textId="216C790C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3</w:t>
      </w:r>
      <w:r>
        <w:t>” (</w:t>
      </w:r>
      <w:r w:rsidR="0030641F">
        <w:t>Pään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6CA64D9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ään_löydös_-" w:history="1">
        <w:r w:rsidRPr="00F12967">
          <w:rPr>
            <w:rStyle w:val="Hyperlinkki"/>
          </w:rPr>
          <w:t>Pään löydös</w:t>
        </w:r>
      </w:hyperlink>
      <w:r>
        <w:t xml:space="preserve"> (403) </w:t>
      </w:r>
      <w:proofErr w:type="spellStart"/>
      <w:r>
        <w:t>observation</w:t>
      </w:r>
      <w:proofErr w:type="spellEnd"/>
    </w:p>
    <w:p w14:paraId="62491970" w14:textId="5AD35074" w:rsidR="00A503B9" w:rsidRPr="0082643A" w:rsidRDefault="003A16B6" w:rsidP="00A503B9">
      <w:pPr>
        <w:pStyle w:val="Snt1"/>
      </w:pPr>
      <w:r>
        <w:t>8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2961D400" w14:textId="534EBB9F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90ED693" w14:textId="05673A60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4</w:t>
      </w:r>
      <w:r>
        <w:t>” (</w:t>
      </w:r>
      <w:r w:rsidR="0030641F">
        <w:t>Kasvojen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D396862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asvojen_löydös_-" w:history="1">
        <w:r w:rsidRPr="00F12967">
          <w:rPr>
            <w:rStyle w:val="Hyperlinkki"/>
          </w:rPr>
          <w:t>Kasvojen löydös</w:t>
        </w:r>
      </w:hyperlink>
      <w:r>
        <w:t xml:space="preserve"> (404) </w:t>
      </w:r>
      <w:proofErr w:type="spellStart"/>
      <w:r>
        <w:t>observation</w:t>
      </w:r>
      <w:proofErr w:type="spellEnd"/>
    </w:p>
    <w:p w14:paraId="394A7F53" w14:textId="77C2545E" w:rsidR="00A503B9" w:rsidRPr="0082643A" w:rsidRDefault="003A16B6" w:rsidP="00A503B9">
      <w:pPr>
        <w:pStyle w:val="Snt1"/>
      </w:pPr>
      <w:r>
        <w:t>9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7A035649" w14:textId="17548A61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122521" w14:textId="456B5EAB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5</w:t>
      </w:r>
      <w:r>
        <w:t>” (</w:t>
      </w:r>
      <w:r w:rsidR="0030641F">
        <w:t>Kaulan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7266DABA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aulan_löydös_-" w:history="1">
        <w:r w:rsidRPr="00F12967">
          <w:rPr>
            <w:rStyle w:val="Hyperlinkki"/>
          </w:rPr>
          <w:t>Kaulan löydös</w:t>
        </w:r>
      </w:hyperlink>
      <w:r>
        <w:t xml:space="preserve"> (405) </w:t>
      </w:r>
      <w:proofErr w:type="spellStart"/>
      <w:r>
        <w:t>observation</w:t>
      </w:r>
      <w:proofErr w:type="spellEnd"/>
    </w:p>
    <w:p w14:paraId="6C275181" w14:textId="752B9F5E" w:rsidR="00A503B9" w:rsidRPr="0082643A" w:rsidRDefault="003A16B6" w:rsidP="00A503B9">
      <w:pPr>
        <w:pStyle w:val="Snt1"/>
      </w:pPr>
      <w:r>
        <w:t>10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3B6EBF12" w14:textId="68BDF185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A4DD19" w14:textId="5C12ADFC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6</w:t>
      </w:r>
      <w:r>
        <w:t>” (</w:t>
      </w:r>
      <w:r w:rsidR="0030641F">
        <w:t>Rintakehän tai keuhkojen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6E331451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Rintakehän_tai_keuhkojen" w:history="1">
        <w:r w:rsidRPr="00F12967">
          <w:rPr>
            <w:rStyle w:val="Hyperlinkki"/>
          </w:rPr>
          <w:t>Rintakehän tai keuhkojen löydös</w:t>
        </w:r>
      </w:hyperlink>
      <w:r>
        <w:t xml:space="preserve"> (406) </w:t>
      </w:r>
      <w:proofErr w:type="spellStart"/>
      <w:r>
        <w:t>observation</w:t>
      </w:r>
      <w:proofErr w:type="spellEnd"/>
    </w:p>
    <w:p w14:paraId="29C2CD78" w14:textId="258DD7DB" w:rsidR="00A503B9" w:rsidRPr="0082643A" w:rsidRDefault="00A503B9" w:rsidP="00A503B9">
      <w:pPr>
        <w:pStyle w:val="Snt1"/>
      </w:pPr>
      <w:r>
        <w:t>1</w:t>
      </w:r>
      <w:r w:rsidR="003A16B6">
        <w:t>1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31512FB7" w14:textId="788F599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2A03F06" w14:textId="4F42E101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7</w:t>
      </w:r>
      <w:r>
        <w:t>” (</w:t>
      </w:r>
      <w:r w:rsidR="0030641F">
        <w:t>Sydämen kuuntelulöydös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4F8AD03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ydämen_kuuntelulöydös_-" w:history="1">
        <w:r w:rsidRPr="00F12967">
          <w:rPr>
            <w:rStyle w:val="Hyperlinkki"/>
          </w:rPr>
          <w:t>Sydämen kuuntelulöydös</w:t>
        </w:r>
      </w:hyperlink>
      <w:r>
        <w:t xml:space="preserve"> (407) </w:t>
      </w:r>
      <w:proofErr w:type="spellStart"/>
      <w:r>
        <w:t>observation</w:t>
      </w:r>
      <w:proofErr w:type="spellEnd"/>
    </w:p>
    <w:p w14:paraId="289E7DDB" w14:textId="4D9EA607" w:rsidR="00A503B9" w:rsidRPr="0082643A" w:rsidRDefault="00A503B9" w:rsidP="00A503B9">
      <w:pPr>
        <w:pStyle w:val="Snt1"/>
      </w:pPr>
      <w:r>
        <w:t>1</w:t>
      </w:r>
      <w:r w:rsidR="003A16B6">
        <w:t>2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634F08A2" w14:textId="19DFE629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A0B1307" w14:textId="476D5F07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9</w:t>
      </w:r>
      <w:r>
        <w:t>” (</w:t>
      </w:r>
      <w:r w:rsidR="0030641F">
        <w:t>Vatsan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4BDB3AE6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Vatsan_löydös_-" w:history="1">
        <w:r w:rsidRPr="00F12967">
          <w:rPr>
            <w:rStyle w:val="Hyperlinkki"/>
          </w:rPr>
          <w:t>Vatsan löydös</w:t>
        </w:r>
      </w:hyperlink>
      <w:r>
        <w:t xml:space="preserve"> (409) </w:t>
      </w:r>
      <w:proofErr w:type="spellStart"/>
      <w:r>
        <w:t>observation</w:t>
      </w:r>
      <w:proofErr w:type="spellEnd"/>
    </w:p>
    <w:p w14:paraId="04ED73D8" w14:textId="5A544098" w:rsidR="00A503B9" w:rsidRPr="0082643A" w:rsidRDefault="00A503B9" w:rsidP="00A503B9">
      <w:pPr>
        <w:pStyle w:val="Snt1"/>
      </w:pPr>
      <w:r>
        <w:t>1</w:t>
      </w:r>
      <w:r w:rsidR="003A16B6">
        <w:t>3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2481E4B6" w14:textId="7673535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62FD949" w14:textId="78F19B52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10</w:t>
      </w:r>
      <w:r>
        <w:t>” (</w:t>
      </w:r>
      <w:r w:rsidR="0030641F">
        <w:t>Lantion tai sukuelinten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F5C15D7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Lantion_tai_sukuelinten" w:history="1">
        <w:r w:rsidRPr="00F12967">
          <w:rPr>
            <w:rStyle w:val="Hyperlinkki"/>
          </w:rPr>
          <w:t>Lantion tai sukuelinten löydös</w:t>
        </w:r>
      </w:hyperlink>
      <w:r>
        <w:t xml:space="preserve"> (410) </w:t>
      </w:r>
      <w:proofErr w:type="spellStart"/>
      <w:r>
        <w:t>observation</w:t>
      </w:r>
      <w:proofErr w:type="spellEnd"/>
    </w:p>
    <w:p w14:paraId="14AF7DB8" w14:textId="6D3EF031" w:rsidR="00A503B9" w:rsidRPr="0082643A" w:rsidRDefault="00A503B9" w:rsidP="00A503B9">
      <w:pPr>
        <w:pStyle w:val="Snt1"/>
      </w:pPr>
      <w:r>
        <w:t>1</w:t>
      </w:r>
      <w:r w:rsidR="003A16B6">
        <w:t>4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2B76B82A" w14:textId="1E46E4A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83DF34" w14:textId="05C8B259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1.2.246.537.6.12.2002.348.41</w:t>
      </w:r>
      <w:r w:rsidR="0030641F">
        <w:t>2</w:t>
      </w:r>
      <w:r>
        <w:t>” (</w:t>
      </w:r>
      <w:r w:rsidR="0030641F">
        <w:t>Selän tai selkärangan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7F1AB425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elän_tai_selkärangan" w:history="1">
        <w:r w:rsidRPr="00F12967">
          <w:rPr>
            <w:rStyle w:val="Hyperlinkki"/>
          </w:rPr>
          <w:t>Selän tai selkärangan löydös</w:t>
        </w:r>
      </w:hyperlink>
      <w:r>
        <w:t xml:space="preserve"> (412) </w:t>
      </w:r>
      <w:proofErr w:type="spellStart"/>
      <w:r>
        <w:t>observation</w:t>
      </w:r>
      <w:proofErr w:type="spellEnd"/>
    </w:p>
    <w:p w14:paraId="52168D5B" w14:textId="22917400" w:rsidR="00A503B9" w:rsidRPr="0082643A" w:rsidRDefault="00A503B9" w:rsidP="00A503B9">
      <w:pPr>
        <w:pStyle w:val="Snt1"/>
      </w:pPr>
      <w:r>
        <w:lastRenderedPageBreak/>
        <w:t>1</w:t>
      </w:r>
      <w:r w:rsidR="003A16B6">
        <w:t>5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4639B021" w14:textId="40DD5DE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E26B430" w14:textId="30AF1924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14</w:t>
      </w:r>
      <w:r>
        <w:t>” (</w:t>
      </w:r>
      <w:r w:rsidR="0030641F">
        <w:t>Raajan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00C6DA09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Raajan_löydös_-" w:history="1">
        <w:r w:rsidRPr="00F12967">
          <w:rPr>
            <w:rStyle w:val="Hyperlinkki"/>
          </w:rPr>
          <w:t>Raajan löydös</w:t>
        </w:r>
      </w:hyperlink>
      <w:r>
        <w:t xml:space="preserve"> (414) </w:t>
      </w:r>
      <w:proofErr w:type="spellStart"/>
      <w:r>
        <w:t>observation</w:t>
      </w:r>
      <w:proofErr w:type="spellEnd"/>
    </w:p>
    <w:p w14:paraId="1DDB52E2" w14:textId="411BE291" w:rsidR="00A503B9" w:rsidRPr="0082643A" w:rsidRDefault="00A503B9" w:rsidP="00A503B9">
      <w:pPr>
        <w:pStyle w:val="Snt1"/>
      </w:pPr>
      <w:r>
        <w:t>1</w:t>
      </w:r>
      <w:r w:rsidR="003A16B6">
        <w:t>6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0207597C" w14:textId="1A38AEA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F00920E" w14:textId="643B0EAF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16</w:t>
      </w:r>
      <w:r>
        <w:t>” (</w:t>
      </w:r>
      <w:r w:rsidR="0030641F">
        <w:t>Silmän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7DC8304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ilmän_löydös_-" w:history="1">
        <w:r w:rsidRPr="00F12967">
          <w:rPr>
            <w:rStyle w:val="Hyperlinkki"/>
          </w:rPr>
          <w:t>Silmän löydös</w:t>
        </w:r>
      </w:hyperlink>
      <w:r>
        <w:t xml:space="preserve"> (416) </w:t>
      </w:r>
      <w:proofErr w:type="spellStart"/>
      <w:r>
        <w:t>observation</w:t>
      </w:r>
      <w:proofErr w:type="spellEnd"/>
    </w:p>
    <w:p w14:paraId="4B461813" w14:textId="65CFA1DA" w:rsidR="00A503B9" w:rsidRPr="0082643A" w:rsidRDefault="00A503B9" w:rsidP="00A503B9">
      <w:pPr>
        <w:pStyle w:val="Snt1"/>
      </w:pPr>
      <w:r>
        <w:t>1</w:t>
      </w:r>
      <w:r w:rsidR="003A16B6">
        <w:t>7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5B16639F" w14:textId="0BD6E60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F8B8FC" w14:textId="6981057B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1.2.246.537.6.12.2002.348.41</w:t>
      </w:r>
      <w:r w:rsidR="0030641F">
        <w:t>7</w:t>
      </w:r>
      <w:r>
        <w:t>” (</w:t>
      </w:r>
      <w:r w:rsidR="00BF08B2">
        <w:t>Mielentila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1D008F9" w14:textId="33B81C08" w:rsidR="00A503B9" w:rsidRPr="00B51930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Mielentila_-_observation" w:history="1">
        <w:r w:rsidR="001F142D" w:rsidRPr="001F142D">
          <w:rPr>
            <w:rStyle w:val="Hyperlinkki"/>
          </w:rPr>
          <w:t>Mielentila</w:t>
        </w:r>
      </w:hyperlink>
      <w:r w:rsidRPr="00B51930">
        <w:t xml:space="preserve"> (417) </w:t>
      </w:r>
      <w:proofErr w:type="spellStart"/>
      <w:r w:rsidRPr="00B51930">
        <w:t>observation</w:t>
      </w:r>
      <w:proofErr w:type="spellEnd"/>
    </w:p>
    <w:p w14:paraId="54DD5671" w14:textId="15BC1EFF" w:rsidR="00A503B9" w:rsidRPr="0082643A" w:rsidRDefault="00A503B9" w:rsidP="00A503B9">
      <w:pPr>
        <w:pStyle w:val="Snt1"/>
      </w:pPr>
      <w:r>
        <w:t>1</w:t>
      </w:r>
      <w:r w:rsidR="003A16B6">
        <w:t>8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4A49FE0C" w14:textId="1C1EDF7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3A3F9C3" w14:textId="09E4F4DD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="0030641F">
        <w:t>1.2.246.537.6.12.2002.348.4</w:t>
      </w:r>
      <w:r>
        <w:t>1</w:t>
      </w:r>
      <w:r w:rsidR="0030641F">
        <w:t>8</w:t>
      </w:r>
      <w:r>
        <w:t>” (</w:t>
      </w:r>
      <w:r w:rsidR="0030641F">
        <w:t>Neurologinen</w:t>
      </w:r>
      <w:r>
        <w:t xml:space="preserve"> </w:t>
      </w:r>
      <w:r w:rsidR="00F50252">
        <w:t xml:space="preserve">status </w:t>
      </w:r>
      <w:proofErr w:type="spellStart"/>
      <w:r>
        <w:t>entry</w:t>
      </w:r>
      <w:proofErr w:type="spellEnd"/>
      <w:r>
        <w:t>)</w:t>
      </w:r>
    </w:p>
    <w:p w14:paraId="74BD571F" w14:textId="189DCCDB" w:rsidR="00A503B9" w:rsidRDefault="00A503B9" w:rsidP="00A503B9">
      <w:pPr>
        <w:pStyle w:val="Snt2"/>
      </w:pPr>
      <w:r w:rsidRPr="00B51930">
        <w:t>a. PAKOLLINEN yksi [</w:t>
      </w:r>
      <w:proofErr w:type="gramStart"/>
      <w:r w:rsidRPr="00B51930">
        <w:t>1..</w:t>
      </w:r>
      <w:proofErr w:type="gramEnd"/>
      <w:r w:rsidRPr="00B51930">
        <w:t xml:space="preserve">1] </w:t>
      </w:r>
      <w:hyperlink w:anchor="_Neurologinen_status_-" w:history="1">
        <w:r w:rsidRPr="00F12967">
          <w:rPr>
            <w:rStyle w:val="Hyperlinkki"/>
          </w:rPr>
          <w:t>Neurologinen status</w:t>
        </w:r>
      </w:hyperlink>
      <w:r w:rsidRPr="00B51930">
        <w:t xml:space="preserve"> (418) </w:t>
      </w:r>
      <w:proofErr w:type="spellStart"/>
      <w:r w:rsidRPr="00B51930">
        <w:t>observation</w:t>
      </w:r>
      <w:proofErr w:type="spellEnd"/>
    </w:p>
    <w:p w14:paraId="00F9F4B7" w14:textId="6CFDD1E9" w:rsidR="009E0997" w:rsidRPr="0082643A" w:rsidRDefault="00A503B9" w:rsidP="009E0997">
      <w:pPr>
        <w:pStyle w:val="Snt1"/>
      </w:pPr>
      <w:r>
        <w:t>1</w:t>
      </w:r>
      <w:r w:rsidR="003A16B6">
        <w:t>9</w:t>
      </w:r>
      <w:r w:rsidR="009E0997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9E0997" w:rsidRPr="0082643A">
        <w:t xml:space="preserve"> </w:t>
      </w:r>
      <w:proofErr w:type="spellStart"/>
      <w:r w:rsidR="009E0997" w:rsidRPr="0082643A">
        <w:t>entry</w:t>
      </w:r>
      <w:proofErr w:type="spellEnd"/>
    </w:p>
    <w:p w14:paraId="102DCA41" w14:textId="275CFC1D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7B4D4D0" w14:textId="74CD38C5" w:rsidR="009E0997" w:rsidRDefault="009E0997" w:rsidP="009E0997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1.2.246.537.6.12.2002.348.419” (Päihteiden </w:t>
      </w:r>
      <w:r w:rsidR="009E0F7C">
        <w:t>käytö</w:t>
      </w:r>
      <w:r w:rsidR="00BF08B2">
        <w:t>n</w:t>
      </w:r>
      <w:r w:rsidR="00605A2C">
        <w:t xml:space="preserve">todentaminen </w:t>
      </w:r>
      <w:proofErr w:type="spellStart"/>
      <w:r>
        <w:t>entry</w:t>
      </w:r>
      <w:proofErr w:type="spellEnd"/>
      <w:r w:rsidR="006D075B">
        <w:t>)</w:t>
      </w:r>
    </w:p>
    <w:p w14:paraId="7F55138D" w14:textId="3DACA355" w:rsidR="009E0997" w:rsidRDefault="009E0997" w:rsidP="009E0997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Päihteiden_käytön_todentaminen" w:history="1">
        <w:r w:rsidR="001F142D" w:rsidRPr="009E0F7C">
          <w:rPr>
            <w:rStyle w:val="Hyperlinkki"/>
          </w:rPr>
          <w:t xml:space="preserve">Päihteiden käytön </w:t>
        </w:r>
        <w:r w:rsidR="001F142D">
          <w:rPr>
            <w:rStyle w:val="Hyperlinkki"/>
          </w:rPr>
          <w:t>todentaminen</w:t>
        </w:r>
      </w:hyperlink>
      <w:r w:rsidR="001F142D">
        <w:t xml:space="preserve"> </w:t>
      </w:r>
      <w:r>
        <w:t xml:space="preserve">(419) </w:t>
      </w:r>
      <w:proofErr w:type="spellStart"/>
      <w:r>
        <w:t>observation</w:t>
      </w:r>
      <w:proofErr w:type="spellEnd"/>
    </w:p>
    <w:p w14:paraId="33C64D41" w14:textId="7C1F2746" w:rsidR="009E0997" w:rsidRPr="0082643A" w:rsidRDefault="00A503B9" w:rsidP="009E0997">
      <w:pPr>
        <w:pStyle w:val="Snt1"/>
      </w:pPr>
      <w:r>
        <w:t>2</w:t>
      </w:r>
      <w:r w:rsidR="005E07B2">
        <w:t>0</w:t>
      </w:r>
      <w:r>
        <w:t>.</w:t>
      </w:r>
      <w:r w:rsidR="009E0997">
        <w:t xml:space="preserve">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9E0997" w:rsidRPr="0082643A">
        <w:t xml:space="preserve"> </w:t>
      </w:r>
      <w:proofErr w:type="spellStart"/>
      <w:r w:rsidR="009E0997" w:rsidRPr="0082643A">
        <w:t>entry</w:t>
      </w:r>
      <w:proofErr w:type="spellEnd"/>
    </w:p>
    <w:p w14:paraId="598E983E" w14:textId="7D0EE8D7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73765D" w14:textId="3DA1D448" w:rsidR="009E0997" w:rsidRDefault="009E0997" w:rsidP="009E0997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1.2.246.537.6.12.2002.348.421” (Lisätiedot </w:t>
      </w:r>
      <w:proofErr w:type="spellStart"/>
      <w:r>
        <w:t>entry</w:t>
      </w:r>
      <w:proofErr w:type="spellEnd"/>
      <w:r w:rsidR="006D075B">
        <w:t>)</w:t>
      </w:r>
    </w:p>
    <w:p w14:paraId="3E90A095" w14:textId="13BA5FD0" w:rsidR="009E0997" w:rsidRDefault="009E0997" w:rsidP="009E0997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Lisätiedot_–_observation" w:history="1">
        <w:r w:rsidRPr="009E0997">
          <w:rPr>
            <w:rStyle w:val="Hyperlinkki"/>
          </w:rPr>
          <w:t>Lisätiedot</w:t>
        </w:r>
      </w:hyperlink>
      <w:r>
        <w:t xml:space="preserve"> (421) </w:t>
      </w:r>
      <w:proofErr w:type="spellStart"/>
      <w:r>
        <w:t>observation</w:t>
      </w:r>
      <w:proofErr w:type="spellEnd"/>
    </w:p>
    <w:p w14:paraId="077F12F3" w14:textId="77777777" w:rsidR="006912D1" w:rsidRDefault="006912D1" w:rsidP="009E0997">
      <w:pPr>
        <w:pStyle w:val="Snt2"/>
      </w:pPr>
    </w:p>
    <w:p w14:paraId="3106A043" w14:textId="6D0E6E7D" w:rsidR="006912D1" w:rsidRDefault="006912D1" w:rsidP="006912D1">
      <w:pPr>
        <w:pStyle w:val="Snt1"/>
      </w:pPr>
      <w:r w:rsidRPr="00E918C8">
        <w:rPr>
          <w:b/>
        </w:rPr>
        <w:t>Toteutusohje</w:t>
      </w:r>
      <w:r>
        <w:t>: Potilaan status</w:t>
      </w:r>
      <w:r w:rsidR="000B3D9A">
        <w:t xml:space="preserve"> </w:t>
      </w:r>
      <w:r>
        <w:t xml:space="preserve">-osion </w:t>
      </w:r>
      <w:proofErr w:type="spellStart"/>
      <w:r w:rsidR="003113AD">
        <w:t>entry:t</w:t>
      </w:r>
      <w:proofErr w:type="spellEnd"/>
      <w:r>
        <w:t xml:space="preserve"> ovat toisistaan riippumattomia, merkinnälle viedään ne </w:t>
      </w:r>
      <w:proofErr w:type="spellStart"/>
      <w:r>
        <w:t>entry:t</w:t>
      </w:r>
      <w:proofErr w:type="spellEnd"/>
      <w:r>
        <w:t xml:space="preserve"> (havainnot) jotka ko. merkinnän aikavälillä ovat syntyneet. </w:t>
      </w:r>
      <w:proofErr w:type="spellStart"/>
      <w:proofErr w:type="gramStart"/>
      <w:r>
        <w:t>Entry:illä</w:t>
      </w:r>
      <w:proofErr w:type="spellEnd"/>
      <w:proofErr w:type="gramEnd"/>
      <w:r>
        <w:t xml:space="preserve"> on aikaleima, uudesta havainnosta tehdään uusi </w:t>
      </w:r>
      <w:proofErr w:type="spellStart"/>
      <w:r>
        <w:t>entry</w:t>
      </w:r>
      <w:proofErr w:type="spellEnd"/>
      <w:r>
        <w:t xml:space="preserve">. </w:t>
      </w:r>
    </w:p>
    <w:bookmarkStart w:id="328" w:name="_Ensiarvio_-_observation"/>
    <w:bookmarkEnd w:id="328"/>
    <w:p w14:paraId="1921A04D" w14:textId="79F5AF90" w:rsidR="001F142D" w:rsidRDefault="001F142D" w:rsidP="001F142D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329" w:name="_Toc16776317"/>
      <w:r w:rsidRPr="001F142D">
        <w:rPr>
          <w:rStyle w:val="Hyperlinkki"/>
        </w:rPr>
        <w:t>Ensiarvio</w:t>
      </w:r>
      <w:r>
        <w:fldChar w:fldCharType="end"/>
      </w:r>
      <w:r>
        <w:t xml:space="preserve"> - </w:t>
      </w:r>
      <w:proofErr w:type="spellStart"/>
      <w:r>
        <w:t>observation</w:t>
      </w:r>
      <w:bookmarkEnd w:id="32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F142D" w:rsidRPr="00D03CCD" w14:paraId="7F1E414B" w14:textId="77777777" w:rsidTr="0082235A">
        <w:tc>
          <w:tcPr>
            <w:tcW w:w="9236" w:type="dxa"/>
          </w:tcPr>
          <w:p w14:paraId="3A0F7C3F" w14:textId="77777777" w:rsidR="001F142D" w:rsidRPr="00C51DBD" w:rsidRDefault="001F142D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6BBD43B" w14:textId="77777777" w:rsidR="001F142D" w:rsidRPr="00615700" w:rsidRDefault="001F142D" w:rsidP="001F142D">
      <w:pPr>
        <w:pStyle w:val="Snt1"/>
        <w:rPr>
          <w:lang w:val="en-US"/>
        </w:rPr>
      </w:pPr>
    </w:p>
    <w:p w14:paraId="2EC9AA2F" w14:textId="77777777" w:rsidR="001F142D" w:rsidRPr="0003454B" w:rsidRDefault="001F142D" w:rsidP="001F142D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92A33F" w14:textId="77777777" w:rsidR="001F142D" w:rsidRPr="0003454B" w:rsidRDefault="001F142D" w:rsidP="001F142D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98D5704" w14:textId="2A124F5A" w:rsidR="001F142D" w:rsidRDefault="001F142D" w:rsidP="001F142D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400.1</w:t>
      </w:r>
      <w:r w:rsidRPr="0082643A">
        <w:t xml:space="preserve">" </w:t>
      </w:r>
      <w:r>
        <w:t>Ensiarvio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E5017F6" w14:textId="77777777" w:rsidR="001F142D" w:rsidRDefault="001F142D" w:rsidP="001F142D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B3F43D" w14:textId="77777777" w:rsidR="001F142D" w:rsidRDefault="001F142D" w:rsidP="001F14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AD80A7" w14:textId="77777777" w:rsidR="001F142D" w:rsidRPr="0003454B" w:rsidRDefault="001F142D" w:rsidP="001F142D">
      <w:pPr>
        <w:pStyle w:val="Snt1"/>
      </w:pPr>
      <w:r>
        <w:lastRenderedPageBreak/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Statuskirjauksen aika (422), arvo annetaan minuutin tarkkuudella TS-tietotyypillä</w:t>
      </w:r>
    </w:p>
    <w:p w14:paraId="16604A94" w14:textId="0873AF82" w:rsidR="00494F16" w:rsidRPr="00494F16" w:rsidRDefault="001F142D" w:rsidP="00494F16">
      <w:r>
        <w:t>6</w:t>
      </w:r>
      <w:r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Ensiarvio</w:t>
      </w:r>
      <w:r w:rsidRPr="00021940">
        <w:t xml:space="preserve"> (</w:t>
      </w:r>
      <w:r>
        <w:t>400.1</w:t>
      </w:r>
      <w:r w:rsidRPr="00021940">
        <w:t xml:space="preserve">), arvo annetaan </w:t>
      </w:r>
      <w:r>
        <w:t>ST</w:t>
      </w:r>
      <w:r w:rsidRPr="00021940">
        <w:t>-tietotyypillä</w:t>
      </w:r>
    </w:p>
    <w:bookmarkStart w:id="330" w:name="_Potilaan_status_-"/>
    <w:bookmarkStart w:id="331" w:name="_Painoarvio_-_observation"/>
    <w:bookmarkEnd w:id="330"/>
    <w:bookmarkEnd w:id="331"/>
    <w:p w14:paraId="7CB9DC8D" w14:textId="3FCEAE44" w:rsidR="009E0997" w:rsidRDefault="00766B33" w:rsidP="00A503B9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332" w:name="_Toc16776318"/>
      <w:r w:rsidR="009E0997" w:rsidRPr="00766B33">
        <w:rPr>
          <w:rStyle w:val="Hyperlinkki"/>
        </w:rPr>
        <w:t>Painoarvio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3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5512DA9B" w14:textId="77777777" w:rsidTr="00627942">
        <w:tc>
          <w:tcPr>
            <w:tcW w:w="9236" w:type="dxa"/>
          </w:tcPr>
          <w:p w14:paraId="604BC008" w14:textId="0C3876D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C7EEF1" w14:textId="77777777" w:rsidR="00615700" w:rsidRPr="00615700" w:rsidRDefault="00615700" w:rsidP="00C5435B">
      <w:pPr>
        <w:pStyle w:val="Snt1"/>
        <w:rPr>
          <w:lang w:val="en-US"/>
        </w:rPr>
      </w:pPr>
    </w:p>
    <w:p w14:paraId="521FFE09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E10736B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06184CC" w14:textId="57E7409C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401</w:t>
      </w:r>
      <w:r w:rsidR="00C5435B" w:rsidRPr="0082643A">
        <w:t xml:space="preserve">" </w:t>
      </w:r>
      <w:r w:rsidR="00C5435B">
        <w:t>Painoarvio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7FC1EEE5" w14:textId="5AFDF3FD" w:rsidR="00ED612D" w:rsidRDefault="00C8484C" w:rsidP="00ED612D">
      <w:pPr>
        <w:pStyle w:val="Snt1"/>
      </w:pPr>
      <w:r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4DF6B63C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185198" w14:textId="40B0556A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D6AC307" w14:textId="1AAF27A3" w:rsidR="009E0997" w:rsidRDefault="00C8484C" w:rsidP="009E0997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 [</w:t>
      </w:r>
      <w:proofErr w:type="gramStart"/>
      <w:r w:rsidR="00C5435B" w:rsidRPr="00021940">
        <w:t>1..</w:t>
      </w:r>
      <w:proofErr w:type="gramEnd"/>
      <w:r w:rsidR="00C5435B" w:rsidRPr="00021940">
        <w:t xml:space="preserve">1]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C5435B">
        <w:t>Painoarvio</w:t>
      </w:r>
      <w:r w:rsidR="00C5435B" w:rsidRPr="00021940">
        <w:t xml:space="preserve"> (</w:t>
      </w:r>
      <w:r w:rsidR="00C5435B">
        <w:t>401</w:t>
      </w:r>
      <w:r w:rsidR="00C5435B" w:rsidRPr="00021940">
        <w:t xml:space="preserve">), arvo annetaan </w:t>
      </w:r>
      <w:r w:rsidR="00C5435B">
        <w:t>kilogramman tarkkuudella PQ</w:t>
      </w:r>
      <w:r w:rsidR="00C5435B" w:rsidRPr="00021940">
        <w:t>-tietotyypillä</w:t>
      </w:r>
    </w:p>
    <w:bookmarkStart w:id="333" w:name="_Ihon_löydös_-"/>
    <w:bookmarkEnd w:id="333"/>
    <w:p w14:paraId="014F1645" w14:textId="3B09008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34" w:name="_Toc16776319"/>
      <w:r w:rsidR="009E0997" w:rsidRPr="00766B33">
        <w:rPr>
          <w:rStyle w:val="Hyperlinkki"/>
        </w:rPr>
        <w:t>Ihon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3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63E1379" w14:textId="77777777" w:rsidTr="00627942">
        <w:tc>
          <w:tcPr>
            <w:tcW w:w="9236" w:type="dxa"/>
          </w:tcPr>
          <w:p w14:paraId="68D81F85" w14:textId="71ABDB35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1368D8" w14:textId="77777777" w:rsidR="00615700" w:rsidRPr="00615700" w:rsidRDefault="00615700" w:rsidP="00C5435B">
      <w:pPr>
        <w:pStyle w:val="Snt1"/>
        <w:rPr>
          <w:lang w:val="en-US"/>
        </w:rPr>
      </w:pPr>
    </w:p>
    <w:p w14:paraId="59020965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9E557CC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E2F5D08" w14:textId="5D10F3FC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402</w:t>
      </w:r>
      <w:r w:rsidR="00C5435B" w:rsidRPr="0082643A">
        <w:t xml:space="preserve">" </w:t>
      </w:r>
      <w:r w:rsidR="00C5435B" w:rsidRPr="00C5435B">
        <w:t>Ihon löydös</w:t>
      </w:r>
      <w:r w:rsidR="00C5435B">
        <w:t xml:space="preserve">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29FCA97A" w14:textId="77777777" w:rsidR="00897FD4" w:rsidRDefault="00897FD4" w:rsidP="00897FD4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CFE7F97" w14:textId="13B1DFB0" w:rsidR="00897FD4" w:rsidRDefault="00897FD4" w:rsidP="00897FD4">
      <w:pPr>
        <w:pStyle w:val="Snt2"/>
      </w:pPr>
      <w:r w:rsidRPr="00897FD4">
        <w:t xml:space="preserve">{JOS </w:t>
      </w:r>
      <w:r w:rsidR="00C86F18" w:rsidRPr="00C5435B">
        <w:t xml:space="preserve">Ihon löydös </w:t>
      </w:r>
      <w:r w:rsidR="00C86F18" w:rsidRPr="00021940">
        <w:t>(</w:t>
      </w:r>
      <w:r w:rsidR="00C86F18">
        <w:t>402</w:t>
      </w:r>
      <w:r w:rsidR="00C86F18"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</w:t>
      </w:r>
      <w:r w:rsidR="00C86F18">
        <w:t>02001</w:t>
      </w:r>
      <w:r>
        <w:t xml:space="preserve"> </w:t>
      </w:r>
      <w:r w:rsidR="00C86F18">
        <w:t>Normaali</w:t>
      </w:r>
      <w:r w:rsidRPr="00897FD4">
        <w:t>}</w:t>
      </w:r>
    </w:p>
    <w:p w14:paraId="5630B2F4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0373CB9" w14:textId="57F747A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5CABDAD" w14:textId="139AA45E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</w:t>
      </w:r>
      <w:r w:rsidR="00BE05C1" w:rsidRPr="00021940">
        <w:t>yksi</w:t>
      </w:r>
      <w:r w:rsidR="00BE05C1">
        <w:t xml:space="preserve"> tai useampi [</w:t>
      </w:r>
      <w:proofErr w:type="gramStart"/>
      <w:r w:rsidR="00BE05C1">
        <w:t>1..</w:t>
      </w:r>
      <w:proofErr w:type="gramEnd"/>
      <w:r w:rsidR="00BE05C1">
        <w:t>*</w:t>
      </w:r>
      <w:r w:rsidR="00BE05C1" w:rsidRPr="00021940">
        <w:t>]</w:t>
      </w:r>
      <w:r w:rsidR="00C5435B" w:rsidRPr="00021940">
        <w:t xml:space="preserve">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C5435B" w:rsidRPr="00C5435B">
        <w:t xml:space="preserve">Ihon löydös </w:t>
      </w:r>
      <w:r w:rsidR="00C5435B" w:rsidRPr="00021940">
        <w:t>(</w:t>
      </w:r>
      <w:r w:rsidR="00C5435B">
        <w:t>402</w:t>
      </w:r>
      <w:r w:rsidR="00C5435B" w:rsidRPr="00021940">
        <w:t xml:space="preserve">), arvo annetaan luokituksesta ENSIH – </w:t>
      </w:r>
      <w:r w:rsidR="00C5435B" w:rsidRPr="00C5435B">
        <w:t>Ihon löydös</w:t>
      </w:r>
      <w:r w:rsidR="00C5435B" w:rsidRPr="00021940">
        <w:t xml:space="preserve"> (</w:t>
      </w:r>
      <w:proofErr w:type="spellStart"/>
      <w:r w:rsidR="00C5435B" w:rsidRPr="00021940">
        <w:t>codeSystem</w:t>
      </w:r>
      <w:proofErr w:type="spellEnd"/>
      <w:r w:rsidR="00C5435B" w:rsidRPr="00021940">
        <w:t>: 1.2.246.537.6.</w:t>
      </w:r>
      <w:r w:rsidR="00C5435B">
        <w:t>3020</w:t>
      </w:r>
      <w:r w:rsidR="00C5435B" w:rsidRPr="00021940">
        <w:t>.2014) CD-tietotyypillä</w:t>
      </w:r>
    </w:p>
    <w:bookmarkStart w:id="335" w:name="_Pään_löydös_-"/>
    <w:bookmarkEnd w:id="335"/>
    <w:p w14:paraId="52161115" w14:textId="004174CC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36" w:name="_Toc16776320"/>
      <w:r w:rsidR="009E0997" w:rsidRPr="00766B33">
        <w:rPr>
          <w:rStyle w:val="Hyperlinkki"/>
        </w:rPr>
        <w:t>Pään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3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835E451" w14:textId="77777777" w:rsidTr="00627942">
        <w:tc>
          <w:tcPr>
            <w:tcW w:w="9236" w:type="dxa"/>
          </w:tcPr>
          <w:p w14:paraId="2E2979E4" w14:textId="4231020C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9DDADD0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4D7BE2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861EF0A" w14:textId="3DC2393B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</w:t>
      </w:r>
      <w:r w:rsidR="00B40E2A">
        <w:t>3</w:t>
      </w:r>
      <w:r w:rsidR="00C5435B" w:rsidRPr="0082643A">
        <w:t xml:space="preserve">" </w:t>
      </w:r>
      <w:r w:rsidR="00B40E2A">
        <w:t>Pään</w:t>
      </w:r>
      <w:r w:rsidR="00C5435B" w:rsidRPr="00C5435B">
        <w:t xml:space="preserve"> löydös</w:t>
      </w:r>
      <w:r w:rsidR="00C5435B">
        <w:t xml:space="preserve">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3A9F651A" w14:textId="77777777" w:rsidR="00C86F18" w:rsidRDefault="00C86F18" w:rsidP="00C86F18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FF656D0" w14:textId="2BEA800D" w:rsidR="00C86F18" w:rsidRDefault="00C86F18" w:rsidP="00C86F18">
      <w:pPr>
        <w:pStyle w:val="Snt2"/>
      </w:pPr>
      <w:r w:rsidRPr="00897FD4">
        <w:t xml:space="preserve">{JOS </w:t>
      </w:r>
      <w:r>
        <w:t>Pään</w:t>
      </w:r>
      <w:r w:rsidRPr="00C5435B">
        <w:t xml:space="preserve"> löydös </w:t>
      </w:r>
      <w:r w:rsidRPr="00021940">
        <w:t>(</w:t>
      </w:r>
      <w:r>
        <w:t>403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403001 Normaali</w:t>
      </w:r>
      <w:r w:rsidRPr="00897FD4">
        <w:t>}</w:t>
      </w:r>
    </w:p>
    <w:p w14:paraId="40DEB410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6A45F7" w14:textId="49A6F98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5EC70A78" w14:textId="432191DB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C5435B" w:rsidRPr="00021940">
        <w:t xml:space="preserve">]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B40E2A">
        <w:t>Pään</w:t>
      </w:r>
      <w:r w:rsidR="00C5435B" w:rsidRPr="00C5435B">
        <w:t xml:space="preserve"> löydös </w:t>
      </w:r>
      <w:r w:rsidR="00C5435B" w:rsidRPr="00021940">
        <w:t>(</w:t>
      </w:r>
      <w:r w:rsidR="00C5435B">
        <w:t>40</w:t>
      </w:r>
      <w:r w:rsidR="00B40E2A">
        <w:t>3</w:t>
      </w:r>
      <w:r w:rsidR="00C5435B" w:rsidRPr="00021940">
        <w:t xml:space="preserve">), arvo annetaan luokituksesta ENSIH – </w:t>
      </w:r>
      <w:r w:rsidR="00B40E2A">
        <w:t>Pään</w:t>
      </w:r>
      <w:r w:rsidR="00C5435B" w:rsidRPr="00C5435B">
        <w:t xml:space="preserve"> löydös</w:t>
      </w:r>
      <w:r w:rsidR="00C5435B" w:rsidRPr="00021940">
        <w:t xml:space="preserve"> (</w:t>
      </w:r>
      <w:proofErr w:type="spellStart"/>
      <w:r w:rsidR="00C5435B" w:rsidRPr="00021940">
        <w:t>codeSystem</w:t>
      </w:r>
      <w:proofErr w:type="spellEnd"/>
      <w:r w:rsidR="00C5435B" w:rsidRPr="00021940">
        <w:t>: 1.2.246.537.6.</w:t>
      </w:r>
      <w:r w:rsidR="00C5435B">
        <w:t>3021</w:t>
      </w:r>
      <w:r w:rsidR="00C5435B" w:rsidRPr="00021940">
        <w:t>.2014) CD-tietotyypillä</w:t>
      </w:r>
    </w:p>
    <w:bookmarkStart w:id="337" w:name="_Kasvojen_löydös_-"/>
    <w:bookmarkEnd w:id="337"/>
    <w:p w14:paraId="339A3F6D" w14:textId="1AB1DB0D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338" w:name="_Toc16776321"/>
      <w:r w:rsidR="009E0997" w:rsidRPr="00766B33">
        <w:rPr>
          <w:rStyle w:val="Hyperlinkki"/>
        </w:rPr>
        <w:t>Kasvojen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3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3DA92C37" w14:textId="77777777" w:rsidTr="00627942">
        <w:tc>
          <w:tcPr>
            <w:tcW w:w="9236" w:type="dxa"/>
          </w:tcPr>
          <w:p w14:paraId="4A446A27" w14:textId="0B57991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84ABA7" w14:textId="77777777" w:rsidR="00615700" w:rsidRPr="00615700" w:rsidRDefault="00615700" w:rsidP="00B40E2A">
      <w:pPr>
        <w:pStyle w:val="Snt1"/>
        <w:rPr>
          <w:lang w:val="en-US"/>
        </w:rPr>
      </w:pPr>
    </w:p>
    <w:p w14:paraId="4763CC62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F7EDD6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AA4AE22" w14:textId="06FF0796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404</w:t>
      </w:r>
      <w:r w:rsidR="00B40E2A" w:rsidRPr="0082643A">
        <w:t xml:space="preserve">" </w:t>
      </w:r>
      <w:r w:rsidR="00B40E2A">
        <w:t xml:space="preserve">Kasvojen </w:t>
      </w:r>
      <w:r w:rsidR="00B40E2A" w:rsidRPr="00C5435B">
        <w:t>löydös</w:t>
      </w:r>
      <w:r w:rsidR="00B40E2A">
        <w:t xml:space="preserve"> 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25FEE3E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E799225" w14:textId="2E220BCB" w:rsidR="004B295A" w:rsidRDefault="004B295A" w:rsidP="004B295A">
      <w:pPr>
        <w:pStyle w:val="Snt2"/>
      </w:pPr>
      <w:r w:rsidRPr="00897FD4">
        <w:t xml:space="preserve">{JOS </w:t>
      </w:r>
      <w:r>
        <w:t>Kasvojen</w:t>
      </w:r>
      <w:r w:rsidRPr="00C5435B">
        <w:t xml:space="preserve"> löydös </w:t>
      </w:r>
      <w:r w:rsidRPr="00021940">
        <w:t>(</w:t>
      </w:r>
      <w:r>
        <w:t>404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404001 Normaali</w:t>
      </w:r>
      <w:r w:rsidRPr="00897FD4">
        <w:t>}</w:t>
      </w:r>
    </w:p>
    <w:p w14:paraId="55A4338D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D0AE4E7" w14:textId="29972592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B75DAEA" w14:textId="73407821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 xml:space="preserve">]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Kasvojen</w:t>
      </w:r>
      <w:r w:rsidR="00B40E2A" w:rsidRPr="00C5435B">
        <w:t xml:space="preserve"> löydös </w:t>
      </w:r>
      <w:r w:rsidR="00B40E2A" w:rsidRPr="00021940">
        <w:t>(</w:t>
      </w:r>
      <w:r w:rsidR="00B40E2A">
        <w:t>404</w:t>
      </w:r>
      <w:r w:rsidR="00B40E2A" w:rsidRPr="00021940">
        <w:t xml:space="preserve">), arvo annetaan luokituksesta ENSIH – </w:t>
      </w:r>
      <w:r w:rsidR="00B40E2A">
        <w:t>Kasvojen</w:t>
      </w:r>
      <w:r w:rsidR="00B40E2A" w:rsidRPr="00C5435B">
        <w:t xml:space="preserve">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3022</w:t>
      </w:r>
      <w:r w:rsidR="00B40E2A" w:rsidRPr="00021940">
        <w:t>.2014) CD-tietotyypillä</w:t>
      </w:r>
    </w:p>
    <w:bookmarkStart w:id="339" w:name="_Kaulan_löydös_-"/>
    <w:bookmarkEnd w:id="339"/>
    <w:p w14:paraId="3F801403" w14:textId="239B8C3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40" w:name="_Toc16776322"/>
      <w:r w:rsidR="009E0997" w:rsidRPr="00766B33">
        <w:rPr>
          <w:rStyle w:val="Hyperlinkki"/>
        </w:rPr>
        <w:t>Kaulan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4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B4D13F5" w14:textId="77777777" w:rsidTr="00627942">
        <w:tc>
          <w:tcPr>
            <w:tcW w:w="9236" w:type="dxa"/>
          </w:tcPr>
          <w:p w14:paraId="59C23A8D" w14:textId="5C2C5BB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E120FDA" w14:textId="77777777" w:rsidR="00615700" w:rsidRPr="00615700" w:rsidRDefault="00615700" w:rsidP="00B40E2A">
      <w:pPr>
        <w:pStyle w:val="Snt1"/>
        <w:rPr>
          <w:lang w:val="en-US"/>
        </w:rPr>
      </w:pPr>
    </w:p>
    <w:p w14:paraId="0F316E19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DECA1A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6596F39" w14:textId="6926A94B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405</w:t>
      </w:r>
      <w:r w:rsidR="00B40E2A" w:rsidRPr="0082643A">
        <w:t xml:space="preserve">" </w:t>
      </w:r>
      <w:r w:rsidR="00B40E2A">
        <w:t xml:space="preserve">Kaulan </w:t>
      </w:r>
      <w:r w:rsidR="00B40E2A" w:rsidRPr="00C5435B">
        <w:t>löydös</w:t>
      </w:r>
      <w:r w:rsidR="00B40E2A">
        <w:t xml:space="preserve"> 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0A08568A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CEC9E8E" w14:textId="48FF2441" w:rsidR="004B295A" w:rsidRDefault="004B295A" w:rsidP="004B295A">
      <w:pPr>
        <w:pStyle w:val="Snt2"/>
      </w:pPr>
      <w:r w:rsidRPr="00897FD4">
        <w:t xml:space="preserve">{JOS </w:t>
      </w:r>
      <w:r>
        <w:t>Kaulan</w:t>
      </w:r>
      <w:r w:rsidRPr="00C5435B">
        <w:t xml:space="preserve"> löydös </w:t>
      </w:r>
      <w:r w:rsidRPr="00021940">
        <w:t>(</w:t>
      </w:r>
      <w:r>
        <w:t>405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405001 Normaali</w:t>
      </w:r>
      <w:r w:rsidRPr="00897FD4">
        <w:t>}</w:t>
      </w:r>
    </w:p>
    <w:p w14:paraId="069E2D17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2A78A4B" w14:textId="5A3EF066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865087E" w14:textId="04B4A55E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Kaulan</w:t>
      </w:r>
      <w:r w:rsidR="00B40E2A" w:rsidRPr="00C5435B">
        <w:t xml:space="preserve"> löydös </w:t>
      </w:r>
      <w:r w:rsidR="00B40E2A" w:rsidRPr="00021940">
        <w:t>(</w:t>
      </w:r>
      <w:r w:rsidR="00B40E2A">
        <w:t>405</w:t>
      </w:r>
      <w:r w:rsidR="00B40E2A" w:rsidRPr="00021940">
        <w:t xml:space="preserve">), arvo annetaan luokituksesta ENSIH – </w:t>
      </w:r>
      <w:r w:rsidR="00B40E2A">
        <w:t>Kaulan</w:t>
      </w:r>
      <w:r w:rsidR="00B40E2A" w:rsidRPr="00C5435B">
        <w:t xml:space="preserve">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3023</w:t>
      </w:r>
      <w:r w:rsidR="00B40E2A" w:rsidRPr="00021940">
        <w:t>.2014) CD-tietotyypillä</w:t>
      </w:r>
    </w:p>
    <w:bookmarkStart w:id="341" w:name="_Rintakehän_tai_keuhkojen"/>
    <w:bookmarkEnd w:id="341"/>
    <w:p w14:paraId="2F8C81A5" w14:textId="31B80A5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42" w:name="_Toc16776323"/>
      <w:r w:rsidR="009E0997" w:rsidRPr="00766B33">
        <w:rPr>
          <w:rStyle w:val="Hyperlinkki"/>
        </w:rPr>
        <w:t>Rintakehän tai keuhkojen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4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64ACEB5" w14:textId="77777777" w:rsidTr="00627942">
        <w:tc>
          <w:tcPr>
            <w:tcW w:w="9236" w:type="dxa"/>
          </w:tcPr>
          <w:p w14:paraId="747FCF90" w14:textId="60DED6FF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7036497" w14:textId="77777777" w:rsidR="00615700" w:rsidRPr="00615700" w:rsidRDefault="00615700" w:rsidP="00B40E2A">
      <w:pPr>
        <w:pStyle w:val="Snt1"/>
        <w:rPr>
          <w:lang w:val="en-US"/>
        </w:rPr>
      </w:pPr>
    </w:p>
    <w:p w14:paraId="68D65483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E063D11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1751F34" w14:textId="2D0B37D9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406</w:t>
      </w:r>
      <w:r w:rsidR="00B40E2A" w:rsidRPr="0082643A">
        <w:t xml:space="preserve">" </w:t>
      </w:r>
      <w:r w:rsidR="00B40E2A" w:rsidRPr="00B40E2A">
        <w:t xml:space="preserve">Rintakehän tai keuhkojen löydös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56946068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543667A" w14:textId="46273330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Rintakehän tai keuhkojen löydös </w:t>
      </w:r>
      <w:r w:rsidRPr="00021940">
        <w:t>(</w:t>
      </w:r>
      <w:r>
        <w:t>406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406001 Normaali</w:t>
      </w:r>
      <w:r w:rsidRPr="00897FD4">
        <w:t>}</w:t>
      </w:r>
    </w:p>
    <w:p w14:paraId="63E0ECCE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8202094" w14:textId="3BA9A804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38F6B1E2" w14:textId="5D3315F9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>
        <w:t>value</w:t>
      </w:r>
      <w:proofErr w:type="spellEnd"/>
      <w:r w:rsidR="00B40E2A">
        <w:t xml:space="preserve"> </w:t>
      </w:r>
      <w:r w:rsidR="00B40E2A" w:rsidRPr="00B40E2A">
        <w:t xml:space="preserve">Rintakehän tai keuhkojen löydös </w:t>
      </w:r>
      <w:r w:rsidR="00B40E2A" w:rsidRPr="00021940">
        <w:t>(</w:t>
      </w:r>
      <w:r w:rsidR="00B40E2A">
        <w:t>406</w:t>
      </w:r>
      <w:r w:rsidR="00B40E2A" w:rsidRPr="00021940">
        <w:t xml:space="preserve">), arvo annetaan luokituksesta ENSIH – </w:t>
      </w:r>
      <w:r w:rsidR="00B40E2A" w:rsidRPr="00B40E2A">
        <w:t>Rintakehän tai keuhkojen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3024</w:t>
      </w:r>
      <w:r w:rsidR="00B40E2A" w:rsidRPr="00021940">
        <w:t>.2014) CD-tietotyypillä</w:t>
      </w:r>
    </w:p>
    <w:bookmarkStart w:id="343" w:name="_Sydämen_kuuntelulöydös_-"/>
    <w:bookmarkEnd w:id="343"/>
    <w:p w14:paraId="3C566684" w14:textId="008F3C2A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344" w:name="_Toc16776324"/>
      <w:r w:rsidR="009E0997" w:rsidRPr="00766B33">
        <w:rPr>
          <w:rStyle w:val="Hyperlinkki"/>
        </w:rPr>
        <w:t>Sydämen kuuntelulöydös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4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BC46117" w14:textId="77777777" w:rsidTr="00627942">
        <w:tc>
          <w:tcPr>
            <w:tcW w:w="9236" w:type="dxa"/>
          </w:tcPr>
          <w:p w14:paraId="0E32BE8A" w14:textId="05D6C4C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E8D848" w14:textId="77777777" w:rsidR="00615700" w:rsidRPr="00615700" w:rsidRDefault="00615700" w:rsidP="00B40E2A">
      <w:pPr>
        <w:pStyle w:val="Snt1"/>
        <w:rPr>
          <w:lang w:val="en-US"/>
        </w:rPr>
      </w:pPr>
    </w:p>
    <w:p w14:paraId="27D46FBE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3EBA9E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BCF89D8" w14:textId="436340EF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407</w:t>
      </w:r>
      <w:r w:rsidR="00B40E2A" w:rsidRPr="0082643A">
        <w:t xml:space="preserve">" </w:t>
      </w:r>
      <w:r w:rsidR="00B40E2A" w:rsidRPr="00B40E2A">
        <w:t xml:space="preserve">Sydämen kuuntelulöydös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510FDC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E43A05" w14:textId="35151A6C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Sydämen kuuntelulöydös </w:t>
      </w:r>
      <w:r w:rsidRPr="00021940">
        <w:t>(</w:t>
      </w:r>
      <w:r>
        <w:t>407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407001 Normaali</w:t>
      </w:r>
      <w:r w:rsidRPr="00897FD4">
        <w:t>}</w:t>
      </w:r>
    </w:p>
    <w:p w14:paraId="0824C062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81F78A4" w14:textId="27527455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F563D48" w14:textId="08A93295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 w:rsidRPr="00B40E2A">
        <w:t xml:space="preserve">Sydämen kuuntelulöydös </w:t>
      </w:r>
      <w:r w:rsidR="00B40E2A" w:rsidRPr="00021940">
        <w:t>(</w:t>
      </w:r>
      <w:r w:rsidR="00B40E2A">
        <w:t>407</w:t>
      </w:r>
      <w:r w:rsidR="00B40E2A" w:rsidRPr="00021940">
        <w:t xml:space="preserve">), arvo annetaan luokituksesta ENSIH – </w:t>
      </w:r>
      <w:r w:rsidR="00B40E2A" w:rsidRPr="00B40E2A">
        <w:t xml:space="preserve">Sydämen kuuntelulöydös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3025</w:t>
      </w:r>
      <w:r w:rsidR="00B40E2A" w:rsidRPr="00021940">
        <w:t>.2014) CD-tietotyypillä</w:t>
      </w:r>
    </w:p>
    <w:bookmarkStart w:id="345" w:name="_Vatsan_löydös_-"/>
    <w:bookmarkEnd w:id="345"/>
    <w:p w14:paraId="59A7AC0B" w14:textId="728D07FE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346" w:name="_Toc16776325"/>
      <w:r w:rsidR="009E0997" w:rsidRPr="004D63D3">
        <w:rPr>
          <w:rStyle w:val="Hyperlinkki"/>
        </w:rPr>
        <w:t>Vatsan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4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223377F5" w14:textId="77777777" w:rsidTr="00627942">
        <w:tc>
          <w:tcPr>
            <w:tcW w:w="9236" w:type="dxa"/>
          </w:tcPr>
          <w:p w14:paraId="5899E001" w14:textId="70F6A4C6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CD8898" w14:textId="77777777" w:rsidR="00615700" w:rsidRPr="00615700" w:rsidRDefault="00615700" w:rsidP="00B40E2A">
      <w:pPr>
        <w:pStyle w:val="Snt1"/>
        <w:rPr>
          <w:lang w:val="en-US"/>
        </w:rPr>
      </w:pPr>
    </w:p>
    <w:p w14:paraId="074A50B8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396AD4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9075785" w14:textId="4C474D93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409</w:t>
      </w:r>
      <w:r w:rsidR="00B40E2A" w:rsidRPr="0082643A">
        <w:t xml:space="preserve">" </w:t>
      </w:r>
      <w:r w:rsidR="00B40E2A">
        <w:t>Vatsan löydös</w:t>
      </w:r>
      <w:r w:rsidR="00B40E2A" w:rsidRPr="00B40E2A">
        <w:t xml:space="preserve">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DDF6CF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F63AA3A" w14:textId="07F9D49A" w:rsidR="004B295A" w:rsidRDefault="004B295A" w:rsidP="004B295A">
      <w:pPr>
        <w:pStyle w:val="Snt2"/>
      </w:pPr>
      <w:r w:rsidRPr="00897FD4">
        <w:t xml:space="preserve">{JOS </w:t>
      </w:r>
      <w:r>
        <w:t>Vatsan löydös</w:t>
      </w:r>
      <w:r w:rsidRPr="00B40E2A">
        <w:t xml:space="preserve"> </w:t>
      </w:r>
      <w:r w:rsidRPr="00021940">
        <w:t>(</w:t>
      </w:r>
      <w:r>
        <w:t>409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409001 Normaali</w:t>
      </w:r>
      <w:r w:rsidRPr="00897FD4">
        <w:t>}</w:t>
      </w:r>
    </w:p>
    <w:p w14:paraId="492D6082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615BF1" w14:textId="18F44B3D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7CE67B81" w14:textId="19C46A86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r w:rsidR="00B40E2A">
        <w:t>409</w:t>
      </w:r>
      <w:r w:rsidR="00B40E2A" w:rsidRPr="00021940">
        <w:t xml:space="preserve">), arvo annetaan luokituksesta ENSIH –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</w:t>
      </w:r>
      <w:r w:rsidR="001B1DE0">
        <w:t>7</w:t>
      </w:r>
      <w:r w:rsidR="00B40E2A" w:rsidRPr="00021940">
        <w:t>.2014) CD-tietotyypillä</w:t>
      </w:r>
    </w:p>
    <w:p w14:paraId="49253843" w14:textId="2B5D8194" w:rsidR="00B40E2A" w:rsidRDefault="00C8484C" w:rsidP="00B40E2A">
      <w:pPr>
        <w:pStyle w:val="Snt1"/>
      </w:pPr>
      <w:r>
        <w:t>7</w:t>
      </w:r>
      <w:r w:rsidR="00B40E2A">
        <w:t>. VAPAAEHTOINEN nolla tai yksi [</w:t>
      </w:r>
      <w:proofErr w:type="gramStart"/>
      <w:r w:rsidR="00B40E2A">
        <w:t>0..</w:t>
      </w:r>
      <w:proofErr w:type="gramEnd"/>
      <w:r w:rsidR="00B40E2A">
        <w:t xml:space="preserve">1] </w:t>
      </w:r>
      <w:proofErr w:type="spellStart"/>
      <w:r w:rsidR="00B40E2A">
        <w:t>targetSiteCode</w:t>
      </w:r>
      <w:proofErr w:type="spellEnd"/>
      <w:r w:rsidR="00B40E2A">
        <w:t xml:space="preserve"> </w:t>
      </w:r>
      <w:r w:rsidR="001B1DE0">
        <w:t>Vatsan löydöksen sijainti (408)</w:t>
      </w:r>
      <w:r w:rsidR="00B40E2A">
        <w:t>,</w:t>
      </w:r>
      <w:r w:rsidR="001B1DE0">
        <w:t xml:space="preserve"> </w:t>
      </w:r>
      <w:r w:rsidR="00B40E2A" w:rsidRPr="00021940">
        <w:t xml:space="preserve">arvo annetaan luokituksesta ENSIH – </w:t>
      </w:r>
      <w:r w:rsidR="001B1DE0">
        <w:t>Vatsan löydöksen sijainti</w:t>
      </w:r>
      <w:r w:rsidR="00B40E2A" w:rsidRPr="00B40E2A">
        <w:t xml:space="preserve">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</w:t>
      </w:r>
      <w:r w:rsidR="001B1DE0">
        <w:t>6</w:t>
      </w:r>
      <w:r w:rsidR="00B40E2A" w:rsidRPr="00021940">
        <w:t>.2014) C</w:t>
      </w:r>
      <w:r w:rsidR="001B1DE0">
        <w:t>E</w:t>
      </w:r>
      <w:r w:rsidR="00B40E2A" w:rsidRPr="00021940">
        <w:t>-tietotyypillä</w:t>
      </w:r>
    </w:p>
    <w:p w14:paraId="73BDA24F" w14:textId="77777777" w:rsidR="00955C52" w:rsidRDefault="00955C52" w:rsidP="00B40E2A">
      <w:pPr>
        <w:pStyle w:val="Snt1"/>
      </w:pPr>
    </w:p>
    <w:p w14:paraId="4D0899F9" w14:textId="2623978A" w:rsidR="00955C52" w:rsidRDefault="00955C52" w:rsidP="00B40E2A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347" w:name="_Lantion_tai_sukuelinten"/>
    <w:bookmarkEnd w:id="347"/>
    <w:p w14:paraId="108016E3" w14:textId="5899E406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348" w:name="_Toc16776326"/>
      <w:r w:rsidR="009E0997" w:rsidRPr="004D63D3">
        <w:rPr>
          <w:rStyle w:val="Hyperlinkki"/>
        </w:rPr>
        <w:t>Lantion tai sukuelinten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4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DA57532" w14:textId="77777777" w:rsidTr="00627942">
        <w:tc>
          <w:tcPr>
            <w:tcW w:w="9236" w:type="dxa"/>
          </w:tcPr>
          <w:p w14:paraId="74B20CE4" w14:textId="7B5E0CF9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B8DB391" w14:textId="77777777" w:rsidR="00615700" w:rsidRPr="00615700" w:rsidRDefault="00615700" w:rsidP="001B1DE0">
      <w:pPr>
        <w:pStyle w:val="Snt1"/>
        <w:rPr>
          <w:lang w:val="en-US"/>
        </w:rPr>
      </w:pPr>
    </w:p>
    <w:p w14:paraId="3E88AFE1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8C55A9F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CD02D45" w14:textId="0AAEED64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410</w:t>
      </w:r>
      <w:r w:rsidR="001B1DE0" w:rsidRPr="0082643A">
        <w:t xml:space="preserve">" </w:t>
      </w:r>
      <w:r w:rsidR="001B1DE0" w:rsidRPr="001B1DE0">
        <w:t xml:space="preserve">Lantion tai sukuelinten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7C2B375B" w14:textId="54AE1FE0" w:rsidR="004B295A" w:rsidRDefault="00FF7B07" w:rsidP="004B295A">
      <w:pPr>
        <w:pStyle w:val="Snt1"/>
      </w:pPr>
      <w:r>
        <w:t xml:space="preserve">4. </w:t>
      </w:r>
      <w:r w:rsidR="004B295A">
        <w:t>EHDOLLISESTI PAKOLLINEN nolla tai yksi [</w:t>
      </w:r>
      <w:proofErr w:type="gramStart"/>
      <w:r w:rsidR="004B295A">
        <w:t>0..</w:t>
      </w:r>
      <w:proofErr w:type="gramEnd"/>
      <w:r w:rsidR="004B295A">
        <w:t xml:space="preserve">1] </w:t>
      </w:r>
      <w:proofErr w:type="spellStart"/>
      <w:r w:rsidR="004B295A">
        <w:t>text</w:t>
      </w:r>
      <w:proofErr w:type="spellEnd"/>
    </w:p>
    <w:p w14:paraId="20F79306" w14:textId="3596D03B" w:rsidR="004B295A" w:rsidRDefault="004B295A" w:rsidP="004B295A">
      <w:pPr>
        <w:pStyle w:val="Snt2"/>
      </w:pPr>
      <w:r w:rsidRPr="00897FD4">
        <w:t xml:space="preserve">{JOS </w:t>
      </w:r>
      <w:r w:rsidRPr="001B1DE0">
        <w:t xml:space="preserve">Lantion tai sukuelinten löydös </w:t>
      </w:r>
      <w:r w:rsidRPr="00021940">
        <w:t>(</w:t>
      </w:r>
      <w:r>
        <w:t>410</w:t>
      </w:r>
      <w:r w:rsidRPr="00021940">
        <w:t>)</w:t>
      </w:r>
      <w:r>
        <w:t xml:space="preserve"> ≠</w:t>
      </w:r>
      <w:r w:rsidRPr="00897FD4">
        <w:t xml:space="preserve"> </w:t>
      </w:r>
      <w:r>
        <w:t>410001 Normaali</w:t>
      </w:r>
      <w:r w:rsidRPr="00897FD4">
        <w:t>}</w:t>
      </w:r>
    </w:p>
    <w:p w14:paraId="59370477" w14:textId="77777777" w:rsidR="00ED612D" w:rsidRDefault="00ED612D" w:rsidP="00ED612D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9FE4D2C" w14:textId="63D9017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46968465" w14:textId="74225E0C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 w:rsidRPr="001B1DE0">
        <w:t xml:space="preserve">Lantion tai sukuelinten löydös </w:t>
      </w:r>
      <w:r w:rsidR="001B1DE0" w:rsidRPr="00021940">
        <w:t>(</w:t>
      </w:r>
      <w:r w:rsidR="001B1DE0">
        <w:t>410</w:t>
      </w:r>
      <w:r w:rsidR="001B1DE0" w:rsidRPr="00021940">
        <w:t xml:space="preserve">), arvo annetaan luokituksesta ENSIH – </w:t>
      </w:r>
      <w:r w:rsidR="001B1DE0" w:rsidRPr="001B1DE0">
        <w:t xml:space="preserve">Lantion tai sukuelinten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3028</w:t>
      </w:r>
      <w:r w:rsidR="001B1DE0" w:rsidRPr="00021940">
        <w:t>) CD-tietotyypillä</w:t>
      </w:r>
    </w:p>
    <w:bookmarkStart w:id="349" w:name="_Selän_tai_selkärangan"/>
    <w:bookmarkEnd w:id="349"/>
    <w:p w14:paraId="5B33986D" w14:textId="77855AAF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50" w:name="_Toc16776327"/>
      <w:r w:rsidR="009E0997" w:rsidRPr="00766B33">
        <w:rPr>
          <w:rStyle w:val="Hyperlinkki"/>
        </w:rPr>
        <w:t>Selän tai selkärangan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5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2AD92460" w14:textId="77777777" w:rsidTr="00627942">
        <w:tc>
          <w:tcPr>
            <w:tcW w:w="9236" w:type="dxa"/>
          </w:tcPr>
          <w:p w14:paraId="54D5D855" w14:textId="2C9B039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7F8DEE6E" w14:textId="77777777" w:rsidR="00615700" w:rsidRPr="00615700" w:rsidRDefault="00615700" w:rsidP="001B1DE0">
      <w:pPr>
        <w:pStyle w:val="Snt1"/>
        <w:rPr>
          <w:lang w:val="en-US"/>
        </w:rPr>
      </w:pPr>
    </w:p>
    <w:p w14:paraId="05CFBBC8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C08396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D6389FA" w14:textId="342E459B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412</w:t>
      </w:r>
      <w:r w:rsidR="001B1DE0" w:rsidRPr="0082643A">
        <w:t xml:space="preserve">" </w:t>
      </w:r>
      <w:r w:rsidR="001B1DE0" w:rsidRPr="001B1DE0">
        <w:t xml:space="preserve">Selän tai selkärangan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60C8EBDD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70D68CF" w14:textId="72522733" w:rsidR="00FF7B07" w:rsidRDefault="00FF7B07" w:rsidP="00FF7B07">
      <w:pPr>
        <w:pStyle w:val="Snt2"/>
      </w:pPr>
      <w:r w:rsidRPr="00897FD4">
        <w:t xml:space="preserve">{JOS </w:t>
      </w:r>
      <w:r w:rsidRPr="001B1DE0">
        <w:t xml:space="preserve">Selän tai selkärangan löydös </w:t>
      </w:r>
      <w:r w:rsidRPr="00021940">
        <w:t>(</w:t>
      </w:r>
      <w:r>
        <w:t>412</w:t>
      </w:r>
      <w:r w:rsidRPr="00021940">
        <w:t>)</w:t>
      </w:r>
      <w:r>
        <w:t xml:space="preserve"> ≠</w:t>
      </w:r>
      <w:r w:rsidRPr="00897FD4">
        <w:t xml:space="preserve"> </w:t>
      </w:r>
      <w:r>
        <w:t>412001 Normaali</w:t>
      </w:r>
      <w:r w:rsidRPr="00897FD4">
        <w:t>}</w:t>
      </w:r>
    </w:p>
    <w:p w14:paraId="29C8360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E66B4E" w14:textId="13BB61EB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5F2BB9C" w14:textId="4C721CFA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 w:rsidRPr="001B1DE0">
        <w:t xml:space="preserve">Selän tai selkärangan löydös </w:t>
      </w:r>
      <w:r w:rsidR="001B1DE0" w:rsidRPr="00021940">
        <w:t>(</w:t>
      </w:r>
      <w:r w:rsidR="001B1DE0">
        <w:t>412</w:t>
      </w:r>
      <w:r w:rsidR="001B1DE0" w:rsidRPr="00021940">
        <w:t xml:space="preserve">), arvo annetaan luokituksesta ENSIH – </w:t>
      </w:r>
      <w:r w:rsidR="001B1DE0" w:rsidRPr="001B1DE0">
        <w:t xml:space="preserve">Selän tai selkärangan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3030</w:t>
      </w:r>
      <w:r w:rsidR="001B1DE0" w:rsidRPr="00021940">
        <w:t>.2014) CD-tietotyypillä</w:t>
      </w:r>
    </w:p>
    <w:p w14:paraId="6C1414D4" w14:textId="1DE181F0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</w:t>
      </w:r>
      <w:r w:rsidR="001B1DE0" w:rsidRPr="001B1DE0">
        <w:t xml:space="preserve">Selän tai selkärangan löydöksen sijainti </w:t>
      </w:r>
      <w:r w:rsidR="001B1DE0">
        <w:t xml:space="preserve">(411), </w:t>
      </w:r>
      <w:r w:rsidR="001B1DE0" w:rsidRPr="00021940">
        <w:t xml:space="preserve">arvo annetaan luokituksesta ENSIH – </w:t>
      </w:r>
      <w:r w:rsidR="001B1DE0" w:rsidRPr="001B1DE0">
        <w:t xml:space="preserve">Selän tai selkärangan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3029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080CBE3A" w14:textId="77777777" w:rsidR="00CF1E56" w:rsidRDefault="00CF1E56" w:rsidP="001B1DE0">
      <w:pPr>
        <w:pStyle w:val="Snt1"/>
      </w:pPr>
    </w:p>
    <w:p w14:paraId="1B2E8CB9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351" w:name="_Raajan_löydös_-"/>
    <w:bookmarkEnd w:id="351"/>
    <w:p w14:paraId="65B3B69D" w14:textId="17E778E2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352" w:name="_Toc16776328"/>
      <w:r w:rsidR="009E0997" w:rsidRPr="00766B33">
        <w:rPr>
          <w:rStyle w:val="Hyperlinkki"/>
        </w:rPr>
        <w:t>Raajan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5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538CAACE" w14:textId="77777777" w:rsidTr="00627942">
        <w:tc>
          <w:tcPr>
            <w:tcW w:w="9236" w:type="dxa"/>
          </w:tcPr>
          <w:p w14:paraId="7929CC39" w14:textId="68EE4C1B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7554C24" w14:textId="77777777" w:rsidR="00615700" w:rsidRPr="00615700" w:rsidRDefault="00615700" w:rsidP="001B1DE0">
      <w:pPr>
        <w:pStyle w:val="Snt1"/>
        <w:rPr>
          <w:lang w:val="en-US"/>
        </w:rPr>
      </w:pPr>
    </w:p>
    <w:p w14:paraId="4979EE03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F3D0BE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5ACD6DC" w14:textId="18C05379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414</w:t>
      </w:r>
      <w:r w:rsidR="001B1DE0" w:rsidRPr="0082643A">
        <w:t xml:space="preserve">" </w:t>
      </w:r>
      <w:r w:rsidR="001B1DE0">
        <w:t>Raajan</w:t>
      </w:r>
      <w:r w:rsidR="001B1DE0" w:rsidRPr="001B1DE0">
        <w:t xml:space="preserve">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4E0EB36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3AC1F01" w14:textId="0256247B" w:rsidR="00FF7B07" w:rsidRDefault="00FF7B07" w:rsidP="00FF7B07">
      <w:pPr>
        <w:pStyle w:val="Snt2"/>
      </w:pPr>
      <w:r w:rsidRPr="00897FD4">
        <w:t xml:space="preserve">{JOS </w:t>
      </w:r>
      <w:r>
        <w:t>Raajan</w:t>
      </w:r>
      <w:r w:rsidRPr="001B1DE0">
        <w:t xml:space="preserve"> löydös </w:t>
      </w:r>
      <w:r w:rsidRPr="00021940">
        <w:t>(</w:t>
      </w:r>
      <w:r>
        <w:t>414</w:t>
      </w:r>
      <w:r w:rsidRPr="00021940">
        <w:t>)</w:t>
      </w:r>
      <w:r>
        <w:t xml:space="preserve"> ≠</w:t>
      </w:r>
      <w:r w:rsidRPr="00897FD4">
        <w:t xml:space="preserve"> </w:t>
      </w:r>
      <w:r>
        <w:t>414001 Normaali</w:t>
      </w:r>
      <w:r w:rsidRPr="00897FD4">
        <w:t>}</w:t>
      </w:r>
    </w:p>
    <w:p w14:paraId="76D5830F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97A16B" w14:textId="244362A3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11F56A8" w14:textId="53942838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r w:rsidR="001B1DE0">
        <w:t>414</w:t>
      </w:r>
      <w:r w:rsidR="001B1DE0" w:rsidRPr="00021940">
        <w:t xml:space="preserve">), arvo annetaan luokituksesta ENSIH –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3032</w:t>
      </w:r>
      <w:r w:rsidR="001B1DE0" w:rsidRPr="00021940">
        <w:t>.2014) CD-tietotyypillä</w:t>
      </w:r>
    </w:p>
    <w:p w14:paraId="0A4C5030" w14:textId="7192EDFA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Raajan </w:t>
      </w:r>
      <w:r w:rsidR="001B1DE0" w:rsidRPr="001B1DE0">
        <w:t xml:space="preserve">löydöksen sijainti </w:t>
      </w:r>
      <w:r w:rsidR="001B1DE0">
        <w:t xml:space="preserve">(413), </w:t>
      </w:r>
      <w:r w:rsidR="001B1DE0" w:rsidRPr="00021940">
        <w:t xml:space="preserve">arvo annetaan luokituksesta ENSIH – </w:t>
      </w:r>
      <w:r w:rsidR="001B1DE0">
        <w:t>Raajan</w:t>
      </w:r>
      <w:r w:rsidR="001B1DE0" w:rsidRPr="001B1DE0">
        <w:t xml:space="preserve">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3031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248F132D" w14:textId="77777777" w:rsidR="00CF1E56" w:rsidRDefault="00CF1E56" w:rsidP="001B1DE0">
      <w:pPr>
        <w:pStyle w:val="Snt1"/>
      </w:pPr>
    </w:p>
    <w:p w14:paraId="57E793D0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353" w:name="_Silmän_löydös_-"/>
    <w:bookmarkEnd w:id="353"/>
    <w:p w14:paraId="3A719B59" w14:textId="6844FA4F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354" w:name="_Toc16776329"/>
      <w:r w:rsidR="009E0997" w:rsidRPr="004D63D3">
        <w:rPr>
          <w:rStyle w:val="Hyperlinkki"/>
        </w:rPr>
        <w:t>Silmän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5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72E8614F" w14:textId="77777777" w:rsidTr="00627942">
        <w:tc>
          <w:tcPr>
            <w:tcW w:w="9236" w:type="dxa"/>
          </w:tcPr>
          <w:p w14:paraId="72243A95" w14:textId="52F4B423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8183AA" w14:textId="77777777" w:rsidR="00615700" w:rsidRPr="00615700" w:rsidRDefault="00615700" w:rsidP="001B1DE0">
      <w:pPr>
        <w:pStyle w:val="Snt1"/>
        <w:rPr>
          <w:lang w:val="en-US"/>
        </w:rPr>
      </w:pPr>
    </w:p>
    <w:p w14:paraId="739C5ED5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D12BADF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0EF164D" w14:textId="53571AAE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416</w:t>
      </w:r>
      <w:r w:rsidR="001B1DE0" w:rsidRPr="0082643A">
        <w:t xml:space="preserve">" </w:t>
      </w:r>
      <w:r w:rsidR="001B1DE0">
        <w:t>Silmän</w:t>
      </w:r>
      <w:r w:rsidR="001B1DE0" w:rsidRPr="001B1DE0">
        <w:t xml:space="preserve">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DFC8006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C8318F" w14:textId="7AB74B72" w:rsidR="00FF7B07" w:rsidRDefault="00FF7B07" w:rsidP="00FF7B07">
      <w:pPr>
        <w:pStyle w:val="Snt2"/>
      </w:pPr>
      <w:r w:rsidRPr="00897FD4">
        <w:t xml:space="preserve">{JOS </w:t>
      </w:r>
      <w:r>
        <w:t>Silmän</w:t>
      </w:r>
      <w:r w:rsidRPr="001B1DE0">
        <w:t xml:space="preserve"> löydös </w:t>
      </w:r>
      <w:r w:rsidRPr="00021940">
        <w:t>(</w:t>
      </w:r>
      <w:r>
        <w:t>416</w:t>
      </w:r>
      <w:r w:rsidRPr="00021940">
        <w:t>)</w:t>
      </w:r>
      <w:r>
        <w:t xml:space="preserve"> ≠</w:t>
      </w:r>
      <w:r w:rsidRPr="00897FD4">
        <w:t xml:space="preserve"> </w:t>
      </w:r>
      <w:r>
        <w:t>416001 Normaali</w:t>
      </w:r>
      <w:r w:rsidRPr="00897FD4">
        <w:t>}</w:t>
      </w:r>
    </w:p>
    <w:p w14:paraId="5F2B248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8DF92F3" w14:textId="559DA9D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0C092AB8" w14:textId="61A1E834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r w:rsidR="001B1DE0">
        <w:t>416</w:t>
      </w:r>
      <w:r w:rsidR="001B1DE0" w:rsidRPr="00021940">
        <w:t xml:space="preserve">), arvo annetaan luokituksesta ENSIH –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3034</w:t>
      </w:r>
      <w:r w:rsidR="001B1DE0" w:rsidRPr="00021940">
        <w:t>.2014) CD-tietotyypillä</w:t>
      </w:r>
    </w:p>
    <w:p w14:paraId="56B88C37" w14:textId="657EE72C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Silmän </w:t>
      </w:r>
      <w:r w:rsidR="001B1DE0" w:rsidRPr="001B1DE0">
        <w:t xml:space="preserve">löydöksen sijainti </w:t>
      </w:r>
      <w:r w:rsidR="001B1DE0">
        <w:t xml:space="preserve">(415), </w:t>
      </w:r>
      <w:r w:rsidR="001B1DE0" w:rsidRPr="00021940">
        <w:t xml:space="preserve">arvo annetaan luokituksesta </w:t>
      </w:r>
      <w:r w:rsidR="0098016F">
        <w:t>THL</w:t>
      </w:r>
      <w:r w:rsidR="0098016F" w:rsidRPr="00021940">
        <w:t xml:space="preserve"> </w:t>
      </w:r>
      <w:r w:rsidR="001B1DE0" w:rsidRPr="00021940">
        <w:t xml:space="preserve">– </w:t>
      </w:r>
      <w:r w:rsidR="001B1DE0">
        <w:t>Silmän</w:t>
      </w:r>
      <w:r w:rsidR="001B1DE0" w:rsidRPr="001B1DE0">
        <w:t xml:space="preserve">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3033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1EDAC059" w14:textId="77777777" w:rsidR="00CF1E56" w:rsidRDefault="00CF1E56" w:rsidP="001B1DE0">
      <w:pPr>
        <w:pStyle w:val="Snt1"/>
      </w:pPr>
    </w:p>
    <w:p w14:paraId="448AE579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355" w:name="_Psykiatrinen_status_-"/>
    <w:bookmarkStart w:id="356" w:name="_Mielentila_-_observation"/>
    <w:bookmarkEnd w:id="355"/>
    <w:bookmarkEnd w:id="356"/>
    <w:p w14:paraId="336177E7" w14:textId="2E6B8B84" w:rsidR="009E0997" w:rsidRDefault="001F142D" w:rsidP="00A503B9">
      <w:pPr>
        <w:pStyle w:val="Otsikko3"/>
      </w:pPr>
      <w:r>
        <w:fldChar w:fldCharType="begin"/>
      </w:r>
      <w:r>
        <w:instrText>HYPERLINK  \l "_Potilaan_status"</w:instrText>
      </w:r>
      <w:r>
        <w:fldChar w:fldCharType="separate"/>
      </w:r>
      <w:bookmarkStart w:id="357" w:name="_Toc16776330"/>
      <w:r>
        <w:rPr>
          <w:rStyle w:val="Hyperlinkki"/>
        </w:rPr>
        <w:t>Mielentila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5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108A1943" w14:textId="77777777" w:rsidTr="00627942">
        <w:tc>
          <w:tcPr>
            <w:tcW w:w="9236" w:type="dxa"/>
          </w:tcPr>
          <w:p w14:paraId="1BC2858C" w14:textId="7D384EE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7EA0537" w14:textId="77777777" w:rsidR="00615700" w:rsidRPr="00615700" w:rsidRDefault="00615700" w:rsidP="001B1DE0">
      <w:pPr>
        <w:pStyle w:val="Snt1"/>
        <w:rPr>
          <w:lang w:val="en-US"/>
        </w:rPr>
      </w:pPr>
    </w:p>
    <w:p w14:paraId="4B37D946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CAF79D" w14:textId="77777777" w:rsidR="00D9056F" w:rsidRPr="0003454B" w:rsidRDefault="00D9056F" w:rsidP="00D9056F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89730C4" w14:textId="29FFF729" w:rsidR="001B1DE0" w:rsidRDefault="00D9056F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417</w:t>
      </w:r>
      <w:r w:rsidR="001B1DE0" w:rsidRPr="0082643A">
        <w:t xml:space="preserve">" </w:t>
      </w:r>
      <w:r w:rsidR="001F142D">
        <w:t>Mielentila</w:t>
      </w:r>
      <w:r w:rsidR="001B1DE0" w:rsidRPr="001B1DE0">
        <w:t xml:space="preserve">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1525A737" w14:textId="02D43DEC" w:rsidR="00ED612D" w:rsidRDefault="00D9056F" w:rsidP="00ED612D">
      <w:pPr>
        <w:pStyle w:val="Snt1"/>
      </w:pPr>
      <w:r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608C9DB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97D4769" w14:textId="095F4B13" w:rsidR="001F213E" w:rsidRPr="0003454B" w:rsidRDefault="00D9056F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931117E" w14:textId="523298E5" w:rsidR="001B1DE0" w:rsidRDefault="00D9056F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F142D">
        <w:t>Mielentila</w:t>
      </w:r>
      <w:r w:rsidR="009E0F7C" w:rsidRPr="009E0F7C">
        <w:t xml:space="preserve"> </w:t>
      </w:r>
      <w:r w:rsidR="001B1DE0" w:rsidRPr="00021940">
        <w:t>(</w:t>
      </w:r>
      <w:r w:rsidR="001B1DE0">
        <w:t>41</w:t>
      </w:r>
      <w:r w:rsidR="009E0F7C">
        <w:t>7</w:t>
      </w:r>
      <w:r w:rsidR="001B1DE0" w:rsidRPr="00021940">
        <w:t xml:space="preserve">), arvo annetaan luokituksesta ENSIH – </w:t>
      </w:r>
      <w:r w:rsidR="00261049">
        <w:t>M</w:t>
      </w:r>
      <w:r w:rsidR="00566A5D">
        <w:t>ielentila</w:t>
      </w:r>
      <w:r w:rsidR="009E0F7C" w:rsidRPr="009E0F7C">
        <w:t xml:space="preserve">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</w:t>
      </w:r>
      <w:r w:rsidR="009E0F7C">
        <w:t>5</w:t>
      </w:r>
      <w:r w:rsidR="001B1DE0" w:rsidRPr="00021940">
        <w:t>.2014) CD-tietotyypillä</w:t>
      </w:r>
    </w:p>
    <w:bookmarkStart w:id="358" w:name="_Neurologinen_status_-"/>
    <w:bookmarkEnd w:id="358"/>
    <w:p w14:paraId="666FD3B7" w14:textId="17D261FD" w:rsidR="001F79FC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359" w:name="_Toc16776331"/>
      <w:r w:rsidR="009E0997" w:rsidRPr="004D63D3">
        <w:rPr>
          <w:rStyle w:val="Hyperlinkki"/>
        </w:rPr>
        <w:t>Neurologinen status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35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1DC73BB" w14:textId="77777777" w:rsidTr="00627942">
        <w:tc>
          <w:tcPr>
            <w:tcW w:w="9236" w:type="dxa"/>
          </w:tcPr>
          <w:p w14:paraId="6960CE6F" w14:textId="20F8522E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60" w:name="_Päihteiden_vaikutus_–"/>
            <w:bookmarkEnd w:id="360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F7EB2B" w14:textId="77777777" w:rsidR="00615700" w:rsidRPr="00615700" w:rsidRDefault="00615700" w:rsidP="009E0F7C">
      <w:pPr>
        <w:pStyle w:val="Snt1"/>
        <w:rPr>
          <w:lang w:val="en-US"/>
        </w:rPr>
      </w:pPr>
    </w:p>
    <w:p w14:paraId="51A4FADD" w14:textId="77777777" w:rsidR="009E0F7C" w:rsidRPr="0003454B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0DAFAE2" w14:textId="77777777" w:rsidR="007944FD" w:rsidRPr="0003454B" w:rsidRDefault="007944FD" w:rsidP="007944FD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138DBBC" w14:textId="4286C5C1" w:rsidR="009E0F7C" w:rsidRDefault="007944FD" w:rsidP="009E0F7C">
      <w:pPr>
        <w:pStyle w:val="Snt1"/>
      </w:pPr>
      <w:r>
        <w:t>3</w:t>
      </w:r>
      <w:r w:rsidR="009E0F7C" w:rsidRPr="00AE0334">
        <w:t>. PAKOLLINEN yksi [</w:t>
      </w:r>
      <w:proofErr w:type="gramStart"/>
      <w:r w:rsidR="009E0F7C" w:rsidRPr="00AE0334">
        <w:t>1..</w:t>
      </w:r>
      <w:proofErr w:type="gramEnd"/>
      <w:r w:rsidR="009E0F7C" w:rsidRPr="00AE0334">
        <w:t xml:space="preserve">1] </w:t>
      </w:r>
      <w:proofErr w:type="spellStart"/>
      <w:r w:rsidR="009E0F7C" w:rsidRPr="0082643A">
        <w:t>code</w:t>
      </w:r>
      <w:proofErr w:type="spellEnd"/>
      <w:r w:rsidR="009E0F7C" w:rsidRPr="0082643A">
        <w:t>/@code="</w:t>
      </w:r>
      <w:r w:rsidR="009E0F7C">
        <w:t>418</w:t>
      </w:r>
      <w:r w:rsidR="009E0F7C" w:rsidRPr="0082643A">
        <w:t xml:space="preserve">" </w:t>
      </w:r>
      <w:r w:rsidR="009E0F7C" w:rsidRPr="009E0F7C">
        <w:t xml:space="preserve">Neurologinen </w:t>
      </w:r>
      <w:r w:rsidR="009E0F7C" w:rsidRPr="001B1DE0">
        <w:t xml:space="preserve">status </w:t>
      </w:r>
      <w:r w:rsidR="009E0F7C">
        <w:t>(</w:t>
      </w:r>
      <w:proofErr w:type="spellStart"/>
      <w:r w:rsidR="009E0F7C">
        <w:t>codeSystem</w:t>
      </w:r>
      <w:proofErr w:type="spellEnd"/>
      <w:r w:rsidR="009E0F7C" w:rsidRPr="0095153D">
        <w:t xml:space="preserve">: </w:t>
      </w:r>
      <w:r w:rsidR="009E0F7C" w:rsidRPr="007E0AC1">
        <w:t>1.2.246.537.6.12.2002.348</w:t>
      </w:r>
      <w:r w:rsidR="009E0F7C" w:rsidRPr="0095153D">
        <w:t>)</w:t>
      </w:r>
    </w:p>
    <w:p w14:paraId="0D8BE3FB" w14:textId="655BC39A" w:rsidR="00ED612D" w:rsidRDefault="007944FD" w:rsidP="00ED612D">
      <w:pPr>
        <w:pStyle w:val="Snt1"/>
      </w:pPr>
      <w:r>
        <w:lastRenderedPageBreak/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4AB5CDE1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9BFB6A6" w14:textId="1E381B62" w:rsidR="001F213E" w:rsidRPr="0003454B" w:rsidRDefault="007944FD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128144F" w14:textId="5126AA20" w:rsidR="009E0F7C" w:rsidRDefault="007944FD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</w:t>
      </w:r>
      <w:proofErr w:type="gramStart"/>
      <w:r w:rsidR="009E0F7C">
        <w:t>1..</w:t>
      </w:r>
      <w:proofErr w:type="gramEnd"/>
      <w:r w:rsidR="009E0F7C">
        <w:t>*</w:t>
      </w:r>
      <w:r w:rsidR="009E0F7C" w:rsidRPr="00021940">
        <w:t>]</w:t>
      </w:r>
      <w:r w:rsidR="009E0F7C">
        <w:t xml:space="preserve"> </w:t>
      </w:r>
      <w:proofErr w:type="spellStart"/>
      <w:r w:rsidR="009E0F7C" w:rsidRPr="00021940">
        <w:t>value</w:t>
      </w:r>
      <w:proofErr w:type="spellEnd"/>
      <w:r w:rsidR="009E0F7C" w:rsidRPr="00021940">
        <w:t xml:space="preserve"> </w:t>
      </w:r>
      <w:r w:rsidR="009E0F7C" w:rsidRPr="009E0F7C">
        <w:t xml:space="preserve">Neurologinen status </w:t>
      </w:r>
      <w:r w:rsidR="009E0F7C" w:rsidRPr="00021940">
        <w:t>(</w:t>
      </w:r>
      <w:r w:rsidR="009E0F7C">
        <w:t>418</w:t>
      </w:r>
      <w:r w:rsidR="009E0F7C" w:rsidRPr="00021940">
        <w:t xml:space="preserve">), arvo annetaan luokituksesta ENSIH – </w:t>
      </w:r>
      <w:r w:rsidR="009E0F7C" w:rsidRPr="009E0F7C">
        <w:t xml:space="preserve">Neurologinen status </w:t>
      </w:r>
      <w:r w:rsidR="009E0F7C" w:rsidRPr="00021940">
        <w:t>(</w:t>
      </w:r>
      <w:proofErr w:type="spellStart"/>
      <w:r w:rsidR="009E0F7C" w:rsidRPr="00021940">
        <w:t>codeSystem</w:t>
      </w:r>
      <w:proofErr w:type="spellEnd"/>
      <w:r w:rsidR="009E0F7C" w:rsidRPr="00021940">
        <w:t>: 1.2.246.537.6.</w:t>
      </w:r>
      <w:r w:rsidR="009E0F7C">
        <w:t>3036</w:t>
      </w:r>
      <w:r w:rsidR="009E0F7C" w:rsidRPr="00021940">
        <w:t>.2014) CD-tietotyypillä</w:t>
      </w:r>
    </w:p>
    <w:bookmarkStart w:id="361" w:name="_Päihteiden_käytön_merkit"/>
    <w:bookmarkStart w:id="362" w:name="_Päihteiden_käytön_todentaminen"/>
    <w:bookmarkEnd w:id="361"/>
    <w:bookmarkEnd w:id="362"/>
    <w:p w14:paraId="1567A927" w14:textId="4A05F7EC" w:rsidR="009E0997" w:rsidRDefault="001F142D" w:rsidP="009E0997">
      <w:pPr>
        <w:pStyle w:val="Otsikko3"/>
      </w:pPr>
      <w:r>
        <w:fldChar w:fldCharType="begin"/>
      </w:r>
      <w:r>
        <w:instrText>HYPERLINK  \l "_Potilaan_status"</w:instrText>
      </w:r>
      <w:r>
        <w:fldChar w:fldCharType="separate"/>
      </w:r>
      <w:bookmarkStart w:id="363" w:name="_Toc16776332"/>
      <w:r w:rsidRPr="004D63D3">
        <w:rPr>
          <w:rStyle w:val="Hyperlinkki"/>
        </w:rPr>
        <w:t xml:space="preserve">Päihteiden käytön </w:t>
      </w:r>
      <w:r>
        <w:rPr>
          <w:rStyle w:val="Hyperlinkki"/>
        </w:rPr>
        <w:t>todentaminen</w:t>
      </w:r>
      <w:r>
        <w:fldChar w:fldCharType="end"/>
      </w:r>
      <w:r>
        <w:t xml:space="preserve"> </w:t>
      </w:r>
      <w:r w:rsidR="009E0997">
        <w:t xml:space="preserve">– </w:t>
      </w:r>
      <w:proofErr w:type="spellStart"/>
      <w:r w:rsidR="009E0997">
        <w:t>observation</w:t>
      </w:r>
      <w:bookmarkEnd w:id="36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DFB2E4B" w14:textId="77777777" w:rsidTr="00627942">
        <w:tc>
          <w:tcPr>
            <w:tcW w:w="9236" w:type="dxa"/>
          </w:tcPr>
          <w:p w14:paraId="35D60143" w14:textId="69764C9B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64" w:name="_Raskaus_–_observation"/>
            <w:bookmarkEnd w:id="364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 w:rsidR="00BB4A2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150ACFE" w14:textId="77777777" w:rsidR="00615700" w:rsidRPr="00615700" w:rsidRDefault="00615700" w:rsidP="009E0F7C">
      <w:pPr>
        <w:pStyle w:val="Snt1"/>
        <w:rPr>
          <w:lang w:val="en-US"/>
        </w:rPr>
      </w:pPr>
    </w:p>
    <w:p w14:paraId="2CF079AE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6826ECD" w14:textId="49EC3E07" w:rsidR="009E0F7C" w:rsidRPr="0003454B" w:rsidRDefault="009E0F7C" w:rsidP="009E0F7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078D637" w14:textId="39094DD0" w:rsidR="009E0F7C" w:rsidRDefault="009E0F7C" w:rsidP="009E0F7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419</w:t>
      </w:r>
      <w:r w:rsidRPr="0082643A">
        <w:t xml:space="preserve">" </w:t>
      </w:r>
      <w:r>
        <w:t xml:space="preserve">Päihteiden käytön </w:t>
      </w:r>
      <w:r w:rsidR="001F142D">
        <w:t>todentaminen</w:t>
      </w:r>
      <w:r w:rsidR="001F142D"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BA80555" w14:textId="09D7224D" w:rsidR="00ED612D" w:rsidRDefault="00ED612D" w:rsidP="00ED612D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7E16A7E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57FDD79" w14:textId="1CBFCF4E" w:rsidR="001F213E" w:rsidRPr="0003454B" w:rsidRDefault="001F213E" w:rsidP="001F213E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Statuskirjauksen aika (422), arvo annetaan minuutin tarkkuudella TS-tietotyypillä</w:t>
      </w:r>
    </w:p>
    <w:p w14:paraId="6CDF475B" w14:textId="1A0D48EE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</w:t>
      </w:r>
      <w:proofErr w:type="gramStart"/>
      <w:r w:rsidR="009E0F7C">
        <w:t>1..</w:t>
      </w:r>
      <w:proofErr w:type="gramEnd"/>
      <w:r w:rsidR="009E0F7C">
        <w:t>*</w:t>
      </w:r>
      <w:r w:rsidR="009E0F7C" w:rsidRPr="00021940">
        <w:t>]</w:t>
      </w:r>
      <w:r w:rsidR="009E0F7C">
        <w:t xml:space="preserve"> </w:t>
      </w:r>
      <w:proofErr w:type="spellStart"/>
      <w:r w:rsidR="009E0F7C" w:rsidRPr="00021940">
        <w:t>value</w:t>
      </w:r>
      <w:proofErr w:type="spellEnd"/>
      <w:r w:rsidR="009E0F7C" w:rsidRPr="00021940">
        <w:t xml:space="preserve"> </w:t>
      </w:r>
      <w:r w:rsidR="009E0F7C">
        <w:t xml:space="preserve">Päihteiden käytön </w:t>
      </w:r>
      <w:r w:rsidR="001F142D">
        <w:t>todentaminen</w:t>
      </w:r>
      <w:r w:rsidR="001F142D" w:rsidRPr="001B1DE0">
        <w:t xml:space="preserve"> </w:t>
      </w:r>
      <w:r w:rsidR="009E0F7C" w:rsidRPr="00021940">
        <w:t>(</w:t>
      </w:r>
      <w:r w:rsidR="009E0F7C">
        <w:t>419</w:t>
      </w:r>
      <w:r w:rsidR="009E0F7C" w:rsidRPr="00021940">
        <w:t xml:space="preserve">), arvo annetaan luokituksesta ENSIH –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</w:t>
      </w:r>
      <w:proofErr w:type="spellStart"/>
      <w:r w:rsidR="009E0F7C" w:rsidRPr="00021940">
        <w:t>codeSystem</w:t>
      </w:r>
      <w:proofErr w:type="spellEnd"/>
      <w:r w:rsidR="009E0F7C" w:rsidRPr="00021940">
        <w:t>: 1.2.246.537.6.</w:t>
      </w:r>
      <w:r w:rsidR="009E0F7C">
        <w:t>3037</w:t>
      </w:r>
      <w:r w:rsidR="009E0F7C" w:rsidRPr="00021940">
        <w:t>.2014) CD-tietotyypillä</w:t>
      </w:r>
    </w:p>
    <w:bookmarkStart w:id="365" w:name="_Lisätiedot_–_observation"/>
    <w:bookmarkEnd w:id="365"/>
    <w:p w14:paraId="08845063" w14:textId="1EF82D0C" w:rsidR="009E0997" w:rsidRDefault="00D83589" w:rsidP="009E0997">
      <w:pPr>
        <w:pStyle w:val="Otsikko3"/>
      </w:pPr>
      <w:r>
        <w:fldChar w:fldCharType="begin"/>
      </w:r>
      <w:r>
        <w:instrText xml:space="preserve"> HYPERLINK \l "_Potilaan_status" </w:instrText>
      </w:r>
      <w:r>
        <w:fldChar w:fldCharType="separate"/>
      </w:r>
      <w:bookmarkStart w:id="366" w:name="_Toc16776334"/>
      <w:r w:rsidR="009E0997" w:rsidRPr="009E0997">
        <w:rPr>
          <w:rStyle w:val="Hyperlinkki"/>
        </w:rPr>
        <w:t>Lisätiedot</w:t>
      </w:r>
      <w:r>
        <w:rPr>
          <w:rStyle w:val="Hyperlinkki"/>
        </w:rPr>
        <w:fldChar w:fldCharType="end"/>
      </w:r>
      <w:r w:rsidR="009E0997">
        <w:t xml:space="preserve"> – </w:t>
      </w:r>
      <w:proofErr w:type="spellStart"/>
      <w:r w:rsidR="009E0997">
        <w:t>observation</w:t>
      </w:r>
      <w:bookmarkEnd w:id="36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2EC31E2E" w14:textId="77777777" w:rsidTr="00627942">
        <w:tc>
          <w:tcPr>
            <w:tcW w:w="9236" w:type="dxa"/>
          </w:tcPr>
          <w:p w14:paraId="0FC90B4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B3EB90B" w14:textId="77777777" w:rsidR="00BB4A27" w:rsidRPr="00BB4A27" w:rsidRDefault="00BB4A27" w:rsidP="009E0F7C">
      <w:pPr>
        <w:pStyle w:val="Snt1"/>
        <w:rPr>
          <w:lang w:val="en-US"/>
        </w:rPr>
      </w:pPr>
    </w:p>
    <w:p w14:paraId="12A19234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B728152" w14:textId="77777777" w:rsidR="009E0F7C" w:rsidRPr="0003454B" w:rsidRDefault="009E0F7C" w:rsidP="009E0F7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2D81BFA" w14:textId="359A354C" w:rsidR="009E0F7C" w:rsidRDefault="009E0F7C" w:rsidP="009E0F7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42</w:t>
      </w:r>
      <w:r w:rsidR="00A613AA">
        <w:t>1</w:t>
      </w:r>
      <w:r w:rsidRPr="0082643A">
        <w:t xml:space="preserve">" </w:t>
      </w:r>
      <w:r w:rsidR="00A613AA">
        <w:t>Lisätiedot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CFBDF8F" w14:textId="77777777" w:rsidR="00ED612D" w:rsidRDefault="00ED612D" w:rsidP="00ED612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B622F5" w14:textId="0BD731E8" w:rsidR="009E0F7C" w:rsidRPr="0003454B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167E261" w14:textId="0BAC5AD8" w:rsidR="009E0F7C" w:rsidRDefault="009E0F7C" w:rsidP="009E0F7C">
      <w:pPr>
        <w:pStyle w:val="Snt1"/>
      </w:pPr>
      <w:r>
        <w:t>5</w:t>
      </w:r>
      <w:r w:rsidRPr="00AE0334">
        <w:t xml:space="preserve">. </w:t>
      </w:r>
      <w:r w:rsidRPr="00021940">
        <w:t>PAKOLLINEN yksi</w:t>
      </w:r>
      <w:r>
        <w:t xml:space="preserve"> [</w:t>
      </w:r>
      <w:proofErr w:type="gramStart"/>
      <w:r>
        <w:t>1</w:t>
      </w:r>
      <w:r w:rsidR="00BE05C1">
        <w:t>..</w:t>
      </w:r>
      <w:proofErr w:type="gramEnd"/>
      <w:r w:rsidR="00BE05C1">
        <w:t>1</w:t>
      </w:r>
      <w:r w:rsidR="00BE05C1" w:rsidRPr="00021940">
        <w:t>]</w:t>
      </w:r>
      <w:r w:rsidR="00BE05C1"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A613AA">
        <w:t>Lisätiedot</w:t>
      </w:r>
      <w:r w:rsidRPr="00021940">
        <w:t xml:space="preserve"> (</w:t>
      </w:r>
      <w:r>
        <w:t>42</w:t>
      </w:r>
      <w:r w:rsidR="00A613AA">
        <w:t>1</w:t>
      </w:r>
      <w:r w:rsidRPr="00021940">
        <w:t xml:space="preserve">), arvo annetaan </w:t>
      </w:r>
      <w:r w:rsidR="00A613AA">
        <w:t>ST</w:t>
      </w:r>
      <w:r w:rsidRPr="00021940">
        <w:t>-tietotyypillä</w:t>
      </w:r>
    </w:p>
    <w:bookmarkStart w:id="367" w:name="_Fysiologiset_mittaukset_1"/>
    <w:bookmarkEnd w:id="367"/>
    <w:p w14:paraId="7A1F0225" w14:textId="204BD5B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68" w:name="_Toc16776335"/>
      <w:r w:rsidR="008558FE" w:rsidRPr="00382EF8">
        <w:rPr>
          <w:rStyle w:val="Hyperlinkki"/>
        </w:rPr>
        <w:t>Fysiologiset mittaukset</w:t>
      </w:r>
      <w:bookmarkEnd w:id="368"/>
    </w:p>
    <w:bookmarkStart w:id="369" w:name="_Laboratorio-_ja_kuvantamistutkimuks"/>
    <w:bookmarkStart w:id="370" w:name="_Toc433030208"/>
    <w:bookmarkEnd w:id="369"/>
    <w:p w14:paraId="4991AFEE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047E046" w14:textId="77777777" w:rsidTr="00627942">
        <w:tc>
          <w:tcPr>
            <w:tcW w:w="9236" w:type="dxa"/>
          </w:tcPr>
          <w:p w14:paraId="75170C82" w14:textId="3A0306DD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0E698DB3" w14:textId="77777777" w:rsidR="00BB4A27" w:rsidRPr="00BB4A27" w:rsidRDefault="00BB4A27" w:rsidP="00B037A2">
      <w:pPr>
        <w:jc w:val="left"/>
        <w:rPr>
          <w:lang w:val="en-US"/>
        </w:rPr>
      </w:pPr>
    </w:p>
    <w:p w14:paraId="0261633C" w14:textId="026DCE58" w:rsidR="001A67A9" w:rsidRPr="0095153D" w:rsidRDefault="00B037A2" w:rsidP="00B037A2">
      <w:pPr>
        <w:jc w:val="left"/>
      </w:pPr>
      <w:r>
        <w:t xml:space="preserve">1. </w:t>
      </w:r>
      <w:r w:rsidR="001A67A9" w:rsidRPr="0082643A">
        <w:t>PAKOLLINEN yksi [</w:t>
      </w:r>
      <w:proofErr w:type="gramStart"/>
      <w:r w:rsidR="001A67A9" w:rsidRPr="0082643A">
        <w:t>1..</w:t>
      </w:r>
      <w:proofErr w:type="gramEnd"/>
      <w:r w:rsidR="001A67A9" w:rsidRPr="0082643A">
        <w:t xml:space="preserve">1] </w:t>
      </w:r>
      <w:proofErr w:type="spellStart"/>
      <w:r w:rsidR="001A67A9" w:rsidRPr="0082643A">
        <w:t>code</w:t>
      </w:r>
      <w:proofErr w:type="spellEnd"/>
      <w:r w:rsidR="001A67A9" w:rsidRPr="0082643A">
        <w:t>/@code="</w:t>
      </w:r>
      <w:r w:rsidR="001A67A9">
        <w:t>64</w:t>
      </w:r>
      <w:r w:rsidR="001A67A9" w:rsidRPr="0082643A">
        <w:t xml:space="preserve">" </w:t>
      </w:r>
      <w:r w:rsidR="001A67A9">
        <w:t>Fysiologiset mittaukset (</w:t>
      </w:r>
      <w:proofErr w:type="spellStart"/>
      <w:r w:rsidR="001A67A9">
        <w:t>codeSystem</w:t>
      </w:r>
      <w:proofErr w:type="spellEnd"/>
      <w:r w:rsidR="001A67A9" w:rsidRPr="0095153D">
        <w:t>: 1.2.246.537.6.14.2006 AR/YDIN - Otsikot)</w:t>
      </w:r>
    </w:p>
    <w:p w14:paraId="6D28B276" w14:textId="075D7579" w:rsidR="001A67A9" w:rsidRPr="0082643A" w:rsidRDefault="001A67A9" w:rsidP="00B037A2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Fysiologiset mittaukset</w:t>
      </w:r>
      <w:r w:rsidRPr="0082643A">
        <w:t xml:space="preserve">" </w:t>
      </w:r>
    </w:p>
    <w:p w14:paraId="4D534584" w14:textId="77777777" w:rsidR="001A67A9" w:rsidRPr="0080598B" w:rsidRDefault="001A67A9" w:rsidP="00B037A2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10C1A51" w14:textId="77777777" w:rsidR="00B4244F" w:rsidRDefault="00B4244F" w:rsidP="00B4244F"/>
    <w:p w14:paraId="07201E73" w14:textId="34944CC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Systolinen verenpaine (503, </w:t>
      </w:r>
      <w:proofErr w:type="gramStart"/>
      <w:r>
        <w:t>arvo)</w:t>
      </w:r>
      <w:r w:rsidR="00C83913">
        <w:t>*</w:t>
      </w:r>
      <w:proofErr w:type="gramEnd"/>
    </w:p>
    <w:p w14:paraId="55853E92" w14:textId="3851BC0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Diastolinen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504,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B4244F">
        <w:t>Diastolinen</w:t>
      </w:r>
      <w:r>
        <w:t xml:space="preserve"> verenpaine (504, </w:t>
      </w:r>
      <w:proofErr w:type="gramStart"/>
      <w:r>
        <w:t>arvo)</w:t>
      </w:r>
      <w:r w:rsidR="00C83913">
        <w:t>*</w:t>
      </w:r>
      <w:proofErr w:type="gramEnd"/>
    </w:p>
    <w:p w14:paraId="2E39F81B" w14:textId="61221CF3" w:rsidR="004033E1" w:rsidRDefault="004033E1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lastRenderedPageBreak/>
        <w:t>Keskiverenpaine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525,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Keskiverenpaine (525, arvo)</w:t>
      </w:r>
      <w:r w:rsidR="00043AA1">
        <w:t>; Verenpaineen mittaustapa (502)</w:t>
      </w:r>
    </w:p>
    <w:p w14:paraId="0A37BC4B" w14:textId="73603DF9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Syke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50</w:t>
      </w:r>
      <w:r>
        <w:t>6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Syketaajuus</w:t>
      </w:r>
      <w:r w:rsidR="00B4244F">
        <w:t xml:space="preserve"> (50</w:t>
      </w:r>
      <w:r>
        <w:t>6</w:t>
      </w:r>
      <w:r w:rsidR="00B4244F">
        <w:t xml:space="preserve">, </w:t>
      </w:r>
      <w:proofErr w:type="gramStart"/>
      <w:r w:rsidR="00B4244F">
        <w:t>arvo)</w:t>
      </w:r>
      <w:r>
        <w:t>*</w:t>
      </w:r>
      <w:proofErr w:type="gramEnd"/>
    </w:p>
    <w:p w14:paraId="38D34247" w14:textId="492ECFF6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EKG löydös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507,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EKG-löydös</w:t>
      </w:r>
      <w:r w:rsidR="00B4244F">
        <w:t xml:space="preserve"> (50</w:t>
      </w:r>
      <w:r>
        <w:t>7</w:t>
      </w:r>
      <w:r w:rsidR="00B4244F">
        <w:t>, arvo)</w:t>
      </w:r>
      <w:r>
        <w:t>; EKG-tulkinta (509); EKG-kytkennät (508)</w:t>
      </w:r>
    </w:p>
    <w:p w14:paraId="0A467B81" w14:textId="263CC1CE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Hengitystiheys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510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Hengitystaajuus</w:t>
      </w:r>
      <w:r w:rsidR="00B4244F">
        <w:t xml:space="preserve"> (</w:t>
      </w:r>
      <w:r>
        <w:t>510</w:t>
      </w:r>
      <w:r w:rsidR="00B4244F">
        <w:t>, arvo)</w:t>
      </w:r>
    </w:p>
    <w:p w14:paraId="60012E54" w14:textId="132B193F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Uloshengitysilman hiilidioksidi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>
        <w:t>12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Uloshengitysilman hiilidioksidi </w:t>
      </w:r>
      <w:r w:rsidR="00B4244F">
        <w:t>(5</w:t>
      </w:r>
      <w:r>
        <w:t>12</w:t>
      </w:r>
      <w:r w:rsidR="00B4244F">
        <w:t>, arvo)</w:t>
      </w:r>
    </w:p>
    <w:p w14:paraId="54493595" w14:textId="77777777" w:rsidR="00B21042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Veren häkäpitoisuus, %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 w:rsidR="00B21042">
        <w:t>1</w:t>
      </w:r>
      <w:r w:rsidR="00B4244F">
        <w:t>3,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Veren häkäpitoisuus, % </w:t>
      </w:r>
      <w:r w:rsidR="00B4244F">
        <w:t>(5</w:t>
      </w:r>
      <w:r w:rsidR="00B21042">
        <w:t>1</w:t>
      </w:r>
      <w:r w:rsidR="00B4244F">
        <w:t>3, arvo)</w:t>
      </w:r>
    </w:p>
    <w:p w14:paraId="009572CD" w14:textId="288968CF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Happisaturaatio</w:t>
      </w:r>
      <w:r>
        <w:t xml:space="preserve"> </w:t>
      </w:r>
      <w:r w:rsidRPr="00567C0E">
        <w:t>(</w:t>
      </w:r>
      <w:r>
        <w:t>513,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C83913">
        <w:t xml:space="preserve">Veren </w:t>
      </w:r>
      <w:r>
        <w:t>happisaturaatio</w:t>
      </w:r>
      <w:r w:rsidRPr="00C83913">
        <w:t xml:space="preserve">, % </w:t>
      </w:r>
      <w:r>
        <w:t xml:space="preserve">(513, </w:t>
      </w:r>
      <w:proofErr w:type="gramStart"/>
      <w:r>
        <w:t>arvo)</w:t>
      </w:r>
      <w:r w:rsidR="008530A1">
        <w:t>*</w:t>
      </w:r>
      <w:proofErr w:type="gramEnd"/>
    </w:p>
    <w:p w14:paraId="0E02ED91" w14:textId="355D4AC4" w:rsidR="00BD5F65" w:rsidRPr="00BD5F65" w:rsidRDefault="00BD5F65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rPr>
          <w:b/>
        </w:rPr>
        <w:t>Glasgow'n kooma-asteikko</w:t>
      </w:r>
      <w:r>
        <w:rPr>
          <w:b/>
        </w:rPr>
        <w:t xml:space="preserve">: </w:t>
      </w:r>
      <w:r>
        <w:t>(9003, otsikko)</w:t>
      </w:r>
    </w:p>
    <w:p w14:paraId="5F04F1F0" w14:textId="0616E884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silmien avaaminen:</w:t>
      </w:r>
      <w:r>
        <w:t xml:space="preserve"> (</w:t>
      </w:r>
      <w:proofErr w:type="gramStart"/>
      <w:r>
        <w:t>515)</w:t>
      </w:r>
      <w:r w:rsidR="00BD5F65">
        <w:t>*</w:t>
      </w:r>
      <w:proofErr w:type="gramEnd"/>
      <w:r w:rsidR="00BD5F65">
        <w:t>*</w:t>
      </w:r>
    </w:p>
    <w:p w14:paraId="6BE8E04B" w14:textId="0396E8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verbaalinen vaste:</w:t>
      </w:r>
      <w:r w:rsidRPr="00B21042">
        <w:t xml:space="preserve"> </w:t>
      </w:r>
      <w:r w:rsidR="00BD5F65">
        <w:t>(516</w:t>
      </w:r>
      <w:proofErr w:type="gramStart"/>
      <w:r w:rsidR="00BD5F65">
        <w:t>,)*</w:t>
      </w:r>
      <w:proofErr w:type="gramEnd"/>
      <w:r w:rsidR="00BD5F65">
        <w:t>*</w:t>
      </w:r>
    </w:p>
    <w:p w14:paraId="62BC0A3C" w14:textId="4515C1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motoriikka:</w:t>
      </w:r>
      <w:r>
        <w:t xml:space="preserve"> (</w:t>
      </w:r>
      <w:proofErr w:type="gramStart"/>
      <w:r>
        <w:t>517</w:t>
      </w:r>
      <w:r w:rsidR="00BD5F65">
        <w:t>)*</w:t>
      </w:r>
      <w:proofErr w:type="gramEnd"/>
      <w:r w:rsidR="00BD5F65">
        <w:t>*</w:t>
      </w:r>
    </w:p>
    <w:p w14:paraId="505DB71D" w14:textId="0E8C77B7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Mittaustapahtuman aika</w:t>
      </w:r>
      <w:r w:rsidRPr="00507552">
        <w:t xml:space="preserve"> </w:t>
      </w:r>
      <w:r>
        <w:t xml:space="preserve">(501); </w:t>
      </w:r>
      <w:proofErr w:type="spellStart"/>
      <w:r w:rsidRPr="00B21042">
        <w:t>GCS:n</w:t>
      </w:r>
      <w:proofErr w:type="spellEnd"/>
      <w:r w:rsidRPr="00B21042">
        <w:t xml:space="preserve"> arvioon vaikuttavat tekijät</w:t>
      </w:r>
      <w:r>
        <w:t xml:space="preserve"> (518)</w:t>
      </w:r>
    </w:p>
    <w:p w14:paraId="57C48A3A" w14:textId="5D58AC0E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Kivun voimakkuus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519,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Kivun voimakkuus (519, arvo)</w:t>
      </w:r>
    </w:p>
    <w:p w14:paraId="63AF9A3C" w14:textId="63CF7795" w:rsidR="00B21042" w:rsidRDefault="008530A1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530A1">
        <w:rPr>
          <w:b/>
        </w:rPr>
        <w:t>Uloshengitysilman alkoholipitoisuus</w:t>
      </w:r>
      <w:r w:rsidR="00B21042" w:rsidRPr="00567C0E">
        <w:rPr>
          <w:b/>
        </w:rPr>
        <w:t>:</w:t>
      </w:r>
      <w:r w:rsidR="00B21042">
        <w:t xml:space="preserve"> </w:t>
      </w:r>
      <w:r w:rsidR="00B21042" w:rsidRPr="00567C0E">
        <w:t>(</w:t>
      </w:r>
      <w:r w:rsidR="00B21042">
        <w:t>5</w:t>
      </w:r>
      <w:r>
        <w:t>20</w:t>
      </w:r>
      <w:r w:rsidR="00B21042">
        <w:t>, otsikko</w:t>
      </w:r>
      <w:r w:rsidR="00B21042" w:rsidRPr="00567C0E">
        <w:t>)</w:t>
      </w:r>
      <w:r w:rsidR="00B21042">
        <w:t xml:space="preserve"> Mittaustapahtuman aika</w:t>
      </w:r>
      <w:r w:rsidR="00B21042" w:rsidRPr="00507552">
        <w:t xml:space="preserve"> </w:t>
      </w:r>
      <w:r w:rsidR="00B21042">
        <w:t xml:space="preserve">(501); </w:t>
      </w:r>
      <w:r w:rsidRPr="008530A1">
        <w:t>Alkoholin määrä uloshengitysilmassa</w:t>
      </w:r>
      <w:r w:rsidR="00B21042">
        <w:t xml:space="preserve"> (5</w:t>
      </w:r>
      <w:r>
        <w:t>20</w:t>
      </w:r>
      <w:r w:rsidR="00B21042">
        <w:t>, arvo)</w:t>
      </w:r>
    </w:p>
    <w:p w14:paraId="18F526CB" w14:textId="6A8918CD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Kehon lämpötila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522,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Kehon lämpötila (522, arvo); </w:t>
      </w:r>
      <w:r w:rsidRPr="008530A1">
        <w:t>Kehon lämpötilan mittauspaikka</w:t>
      </w:r>
      <w:r>
        <w:t xml:space="preserve"> (</w:t>
      </w:r>
      <w:proofErr w:type="gramStart"/>
      <w:r>
        <w:t>521)*</w:t>
      </w:r>
      <w:proofErr w:type="gramEnd"/>
    </w:p>
    <w:p w14:paraId="465EB965" w14:textId="4D02411F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APGAR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APGAR (523, arvo)</w:t>
      </w:r>
    </w:p>
    <w:p w14:paraId="68A9AD30" w14:textId="7DB2866F" w:rsidR="00304084" w:rsidRPr="00304084" w:rsidRDefault="00304084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Mittauksen kirjaamattomuuden perustelu: </w:t>
      </w:r>
      <w:r>
        <w:t xml:space="preserve">(524, otsikko) </w:t>
      </w:r>
      <w:r w:rsidRPr="00304084">
        <w:t>Mittauksen kirjaamattomuuden perustelu</w:t>
      </w:r>
      <w:r>
        <w:t xml:space="preserve"> (524, arvo)</w:t>
      </w:r>
    </w:p>
    <w:p w14:paraId="6EAB8C3A" w14:textId="575963F6" w:rsidR="00BD5F65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br/>
      </w:r>
      <w:r>
        <w:t xml:space="preserve">* </w:t>
      </w:r>
      <w:r w:rsidR="00C83913">
        <w:t>näyttömuotoon vain ensimmäinen ja viimeinen mittaustapahtuma</w:t>
      </w:r>
      <w:r w:rsidR="00BD5F65">
        <w:br/>
        <w:t>**</w:t>
      </w:r>
      <w:r w:rsidR="006743E0">
        <w:t xml:space="preserve"> </w:t>
      </w:r>
      <w:r w:rsidR="00BD5F65">
        <w:t>myös otsikko</w:t>
      </w:r>
      <w:r w:rsidR="00BD5F65">
        <w:br/>
        <w:t xml:space="preserve">Huom. tiedon otsikot ovat monilla tiedoilla </w:t>
      </w:r>
      <w:proofErr w:type="spellStart"/>
      <w:r w:rsidR="00BD5F65">
        <w:t>finLOINC</w:t>
      </w:r>
      <w:proofErr w:type="spellEnd"/>
      <w:r w:rsidR="00BD5F65">
        <w:t xml:space="preserve"> koodin mukainen arvo mittaukselle, ei tietosisältöön kirjattu muoto</w:t>
      </w:r>
    </w:p>
    <w:p w14:paraId="3334354E" w14:textId="77777777" w:rsidR="00B4244F" w:rsidRPr="0080598B" w:rsidRDefault="00B4244F" w:rsidP="00B4244F"/>
    <w:p w14:paraId="5B4B2F9C" w14:textId="2572CDB2" w:rsidR="001A67A9" w:rsidRPr="0082643A" w:rsidRDefault="001A67A9" w:rsidP="001A67A9">
      <w:pPr>
        <w:pStyle w:val="Snt1"/>
      </w:pPr>
      <w:r w:rsidRPr="0082643A">
        <w:t xml:space="preserve">4.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E6E699B" w14:textId="166EDD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CD65BC4" w14:textId="5CA4826E" w:rsidR="001A67A9" w:rsidRDefault="001A67A9" w:rsidP="001A67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1.2.246.537.6.12.2002.348.503” (Systolinen verenpaine </w:t>
      </w:r>
      <w:proofErr w:type="spellStart"/>
      <w:r>
        <w:t>entry</w:t>
      </w:r>
      <w:proofErr w:type="spellEnd"/>
      <w:r>
        <w:t xml:space="preserve">) </w:t>
      </w:r>
    </w:p>
    <w:p w14:paraId="668B3CCD" w14:textId="0C32BA2B" w:rsidR="001A67A9" w:rsidRPr="0095153D" w:rsidRDefault="001A67A9" w:rsidP="001A67A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Systolinen_verenpaine_-" w:history="1">
        <w:r w:rsidRPr="0065252E">
          <w:rPr>
            <w:rStyle w:val="Hyperlinkki"/>
          </w:rPr>
          <w:t>Systolinen verenpaine</w:t>
        </w:r>
      </w:hyperlink>
      <w:r>
        <w:t xml:space="preserve"> (503) </w:t>
      </w:r>
      <w:proofErr w:type="spellStart"/>
      <w:r>
        <w:t>observation</w:t>
      </w:r>
      <w:proofErr w:type="spellEnd"/>
    </w:p>
    <w:p w14:paraId="075330EA" w14:textId="27289BF2" w:rsidR="001A67A9" w:rsidRPr="0082643A" w:rsidRDefault="001A67A9" w:rsidP="001A67A9">
      <w:pPr>
        <w:pStyle w:val="Snt1"/>
      </w:pPr>
      <w:r>
        <w:t>5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1D883D67" w14:textId="1104C9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EA85B55" w14:textId="2A5F0CB9" w:rsidR="001A67A9" w:rsidRDefault="001A67A9" w:rsidP="001A67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1.2.246.537.6.12.2002.348.504” (Diastolinen verenpaine </w:t>
      </w:r>
      <w:proofErr w:type="spellStart"/>
      <w:r>
        <w:t>entry</w:t>
      </w:r>
      <w:proofErr w:type="spellEnd"/>
      <w:r>
        <w:t>)</w:t>
      </w:r>
    </w:p>
    <w:p w14:paraId="6BC48738" w14:textId="4FAA8C23" w:rsidR="001A67A9" w:rsidRPr="0095153D" w:rsidRDefault="001A67A9" w:rsidP="001A67A9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Diastolinen_verenpaine_-" w:history="1">
        <w:r w:rsidRPr="00D4733D">
          <w:rPr>
            <w:rStyle w:val="Hyperlinkki"/>
          </w:rPr>
          <w:t>Diastolinen verenpaine</w:t>
        </w:r>
      </w:hyperlink>
      <w:r>
        <w:t xml:space="preserve"> (504) </w:t>
      </w:r>
      <w:proofErr w:type="spellStart"/>
      <w:r>
        <w:t>observation</w:t>
      </w:r>
      <w:proofErr w:type="spellEnd"/>
    </w:p>
    <w:p w14:paraId="41D4A807" w14:textId="77777777" w:rsidR="002714A9" w:rsidRPr="0082643A" w:rsidRDefault="002714A9" w:rsidP="002714A9">
      <w:pPr>
        <w:pStyle w:val="Snt1"/>
      </w:pPr>
      <w:r>
        <w:t>5</w:t>
      </w:r>
      <w:r w:rsidRPr="0082643A">
        <w:t xml:space="preserve">. </w:t>
      </w:r>
      <w:r>
        <w:t>VAPAAEHTOINEN nolla tai useampi [</w:t>
      </w:r>
      <w:proofErr w:type="gramStart"/>
      <w:r>
        <w:t>0..</w:t>
      </w:r>
      <w:proofErr w:type="gramEnd"/>
      <w:r>
        <w:t xml:space="preserve">*] </w:t>
      </w:r>
      <w:proofErr w:type="spellStart"/>
      <w:r>
        <w:t>entry</w:t>
      </w:r>
      <w:proofErr w:type="spellEnd"/>
    </w:p>
    <w:p w14:paraId="163EDBA7" w14:textId="338E5077" w:rsidR="002714A9" w:rsidRDefault="002714A9" w:rsidP="002714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7D579C" w14:textId="7A05CE1F" w:rsidR="002714A9" w:rsidRDefault="002714A9" w:rsidP="002714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1.2.246.537.6.12.2002.348.525” (Keskiverenpaine </w:t>
      </w:r>
      <w:proofErr w:type="spellStart"/>
      <w:r>
        <w:t>entry</w:t>
      </w:r>
      <w:proofErr w:type="spellEnd"/>
      <w:r>
        <w:t>)</w:t>
      </w:r>
    </w:p>
    <w:p w14:paraId="5796A927" w14:textId="6972B956" w:rsidR="002714A9" w:rsidRPr="0095153D" w:rsidRDefault="002714A9" w:rsidP="002714A9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eskiverenpaine_-_observation" w:history="1">
        <w:r>
          <w:rPr>
            <w:rStyle w:val="Hyperlinkki"/>
          </w:rPr>
          <w:t>Keski</w:t>
        </w:r>
        <w:r w:rsidRPr="00D4733D">
          <w:rPr>
            <w:rStyle w:val="Hyperlinkki"/>
          </w:rPr>
          <w:t>verenpaine</w:t>
        </w:r>
      </w:hyperlink>
      <w:r>
        <w:t xml:space="preserve"> (525) </w:t>
      </w:r>
      <w:proofErr w:type="spellStart"/>
      <w:r>
        <w:t>observation</w:t>
      </w:r>
      <w:proofErr w:type="spellEnd"/>
    </w:p>
    <w:p w14:paraId="1FAC52D2" w14:textId="77777777" w:rsidR="000F3F11" w:rsidRPr="0082643A" w:rsidRDefault="00D8584C" w:rsidP="000F3F11">
      <w:pPr>
        <w:pStyle w:val="Snt1"/>
      </w:pPr>
      <w:r>
        <w:t>6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3E90DC86" w14:textId="797122E8" w:rsidR="00D8584C" w:rsidRDefault="00D8584C" w:rsidP="00D8584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668C550" w14:textId="6124FC13" w:rsidR="00D8584C" w:rsidRDefault="00D8584C" w:rsidP="00D8584C">
      <w:pPr>
        <w:pStyle w:val="Snt2"/>
      </w:pPr>
      <w:r>
        <w:lastRenderedPageBreak/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1.2.246.537.6.12.2002.348.506” (Syketaajuus </w:t>
      </w:r>
      <w:proofErr w:type="spellStart"/>
      <w:r>
        <w:t>entry</w:t>
      </w:r>
      <w:proofErr w:type="spellEnd"/>
      <w:r>
        <w:t>)</w:t>
      </w:r>
    </w:p>
    <w:p w14:paraId="0C667697" w14:textId="2B54D6F7" w:rsidR="00D8584C" w:rsidRDefault="00D8584C" w:rsidP="00D8584C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Syketaajuus_-_observation" w:history="1">
        <w:r w:rsidRPr="00D8584C">
          <w:rPr>
            <w:rStyle w:val="Hyperlinkki"/>
          </w:rPr>
          <w:t>Syketaajuus</w:t>
        </w:r>
      </w:hyperlink>
      <w:r>
        <w:t xml:space="preserve"> (506) </w:t>
      </w:r>
      <w:proofErr w:type="spellStart"/>
      <w:r>
        <w:t>observation</w:t>
      </w:r>
      <w:proofErr w:type="spellEnd"/>
    </w:p>
    <w:p w14:paraId="4F81F9F3" w14:textId="77777777" w:rsidR="000F3F11" w:rsidRPr="0082643A" w:rsidRDefault="00473BF8" w:rsidP="000F3F11">
      <w:pPr>
        <w:pStyle w:val="Snt1"/>
      </w:pPr>
      <w:r>
        <w:t>7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18FC7815" w14:textId="42394ED8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978FAD" w14:textId="51B0979B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1.2.246.537.6.12.2002.348.507” (EKG-löydös </w:t>
      </w:r>
      <w:proofErr w:type="spellStart"/>
      <w:r>
        <w:t>entry</w:t>
      </w:r>
      <w:proofErr w:type="spellEnd"/>
      <w:r>
        <w:t>)</w:t>
      </w:r>
    </w:p>
    <w:p w14:paraId="596FB5B7" w14:textId="1FCBEA9E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KG-löydös_-_observation" w:history="1">
        <w:r w:rsidRPr="005E58B7">
          <w:rPr>
            <w:rStyle w:val="Hyperlinkki"/>
          </w:rPr>
          <w:t>EKG-löydös</w:t>
        </w:r>
      </w:hyperlink>
      <w:r>
        <w:t xml:space="preserve"> (507) </w:t>
      </w:r>
      <w:proofErr w:type="spellStart"/>
      <w:r>
        <w:t>observation</w:t>
      </w:r>
      <w:proofErr w:type="spellEnd"/>
    </w:p>
    <w:p w14:paraId="759A1DF0" w14:textId="77777777" w:rsidR="000F3F11" w:rsidRPr="0082643A" w:rsidRDefault="00473BF8" w:rsidP="000F3F11">
      <w:pPr>
        <w:pStyle w:val="Snt1"/>
      </w:pPr>
      <w:r>
        <w:t>8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77B61900" w14:textId="75667D4A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EA0971" w14:textId="6FB85859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1.2.246.537.6.12.2002.348.510” (Hengitystaajuus </w:t>
      </w:r>
      <w:proofErr w:type="spellStart"/>
      <w:r>
        <w:t>entry</w:t>
      </w:r>
      <w:proofErr w:type="spellEnd"/>
      <w:r>
        <w:t>)</w:t>
      </w:r>
    </w:p>
    <w:p w14:paraId="7078F204" w14:textId="03E3D5FB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Hengitystaajuus_-_observation_1" w:history="1">
        <w:r w:rsidRPr="005E58B7">
          <w:rPr>
            <w:rStyle w:val="Hyperlinkki"/>
          </w:rPr>
          <w:t>Hengitystaajuus</w:t>
        </w:r>
      </w:hyperlink>
      <w:r>
        <w:t xml:space="preserve"> (510) </w:t>
      </w:r>
      <w:proofErr w:type="spellStart"/>
      <w:r>
        <w:t>observation</w:t>
      </w:r>
      <w:proofErr w:type="spellEnd"/>
    </w:p>
    <w:p w14:paraId="7EF6C525" w14:textId="77777777" w:rsidR="000F3F11" w:rsidRPr="0082643A" w:rsidRDefault="00473BF8" w:rsidP="000F3F11">
      <w:pPr>
        <w:pStyle w:val="Snt1"/>
      </w:pPr>
      <w:r>
        <w:t>9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7AAC904" w14:textId="74B563D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7DEE6FD2" w14:textId="549040CA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1.2.246.537.6.12.2002.348.512” (</w:t>
      </w:r>
      <w:r w:rsidRPr="00473BF8">
        <w:t>Uloshengitysilman hiilidioksidi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F44D588" w14:textId="32777E0D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Uloshengitysilman_hiilidioksidi_-" w:history="1">
        <w:r w:rsidRPr="005E58B7">
          <w:rPr>
            <w:rStyle w:val="Hyperlinkki"/>
          </w:rPr>
          <w:t>Uloshengitysilman hiilidioksidi</w:t>
        </w:r>
      </w:hyperlink>
      <w:r w:rsidRPr="00473BF8">
        <w:t xml:space="preserve"> </w:t>
      </w:r>
      <w:r>
        <w:t xml:space="preserve">(512) </w:t>
      </w:r>
      <w:proofErr w:type="spellStart"/>
      <w:r>
        <w:t>observation</w:t>
      </w:r>
      <w:proofErr w:type="spellEnd"/>
    </w:p>
    <w:p w14:paraId="0CF4C969" w14:textId="77777777" w:rsidR="000F3F11" w:rsidRPr="0082643A" w:rsidRDefault="00473BF8" w:rsidP="000F3F11">
      <w:pPr>
        <w:pStyle w:val="Snt1"/>
      </w:pPr>
      <w:r>
        <w:t>10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3966A88B" w14:textId="1007E0A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25CAE78" w14:textId="14213185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1.2.246.537.6.12.2002.348.513” (</w:t>
      </w:r>
      <w:r w:rsidRPr="00473BF8">
        <w:t>Veren häkäpitoisuus, %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89E007F" w14:textId="24638932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Veren_häkäpitoisuus,_%" w:history="1">
        <w:r w:rsidRPr="005E58B7">
          <w:rPr>
            <w:rStyle w:val="Hyperlinkki"/>
          </w:rPr>
          <w:t>Veren häkäpitoisuus, %</w:t>
        </w:r>
      </w:hyperlink>
      <w:r w:rsidRPr="00473BF8">
        <w:t xml:space="preserve"> </w:t>
      </w:r>
      <w:r>
        <w:t xml:space="preserve">(513) </w:t>
      </w:r>
      <w:proofErr w:type="spellStart"/>
      <w:r>
        <w:t>observation</w:t>
      </w:r>
      <w:proofErr w:type="spellEnd"/>
    </w:p>
    <w:p w14:paraId="0AFF4D1D" w14:textId="77777777" w:rsidR="000F3F11" w:rsidRPr="0082643A" w:rsidRDefault="00473BF8" w:rsidP="000F3F11">
      <w:pPr>
        <w:pStyle w:val="Snt1"/>
      </w:pPr>
      <w:r>
        <w:t>11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57F245DD" w14:textId="5B39D8C9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6F21A1" w14:textId="6A2D4828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1.2.246.537.6.12.2002.348.514” (</w:t>
      </w:r>
      <w:r w:rsidRPr="00473BF8">
        <w:t>Veren happisaturaatio, %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669D802" w14:textId="094F45D7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Veren_happisaturaatio,_%" w:history="1">
        <w:r w:rsidRPr="005E58B7">
          <w:rPr>
            <w:rStyle w:val="Hyperlinkki"/>
          </w:rPr>
          <w:t>Veren happisaturaatio, %</w:t>
        </w:r>
      </w:hyperlink>
      <w:r w:rsidRPr="00473BF8">
        <w:t xml:space="preserve"> </w:t>
      </w:r>
      <w:r>
        <w:t xml:space="preserve">(514) </w:t>
      </w:r>
      <w:proofErr w:type="spellStart"/>
      <w:r>
        <w:t>observation</w:t>
      </w:r>
      <w:proofErr w:type="spellEnd"/>
    </w:p>
    <w:p w14:paraId="0BFC571D" w14:textId="77777777" w:rsidR="000F3F11" w:rsidRPr="0082643A" w:rsidRDefault="00473BF8" w:rsidP="000F3F11">
      <w:pPr>
        <w:pStyle w:val="Snt1"/>
      </w:pPr>
      <w:r>
        <w:t>12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B59C647" w14:textId="554ABD56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186317" w14:textId="772B4D96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</w:t>
      </w:r>
      <w:r w:rsidR="00322594">
        <w:t>9003</w:t>
      </w:r>
      <w:r>
        <w:t>” (</w:t>
      </w:r>
      <w:r w:rsidR="00322594" w:rsidRPr="00322594">
        <w:t>Glasgow'n kooma-asteikko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89E4645" w14:textId="168BE05F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Glasgow'n_kooma-asteikko_-" w:history="1">
        <w:r w:rsidR="00322594" w:rsidRPr="005E58B7">
          <w:rPr>
            <w:rStyle w:val="Hyperlinkki"/>
          </w:rPr>
          <w:t>Glasgow'n kooma-asteikko</w:t>
        </w:r>
      </w:hyperlink>
      <w:r w:rsidR="00322594" w:rsidRPr="00322594">
        <w:t xml:space="preserve"> </w:t>
      </w:r>
      <w:r>
        <w:t>(</w:t>
      </w:r>
      <w:r w:rsidR="00322594">
        <w:t>9003</w:t>
      </w:r>
      <w:r>
        <w:t xml:space="preserve">) </w:t>
      </w:r>
      <w:proofErr w:type="spellStart"/>
      <w:r w:rsidR="00322594">
        <w:t>organizer</w:t>
      </w:r>
      <w:proofErr w:type="spellEnd"/>
    </w:p>
    <w:p w14:paraId="196FCC96" w14:textId="77777777" w:rsidR="000F3F11" w:rsidRPr="0082643A" w:rsidRDefault="00322594" w:rsidP="000F3F11">
      <w:pPr>
        <w:pStyle w:val="Snt1"/>
      </w:pPr>
      <w:r>
        <w:t>13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596094B4" w14:textId="1BF9D463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935B4E6" w14:textId="65DD80BF" w:rsidR="00322594" w:rsidRDefault="00322594" w:rsidP="00322594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1.2.246.537.6.12.2002.348.519” (Kivun voimakkuus </w:t>
      </w:r>
      <w:proofErr w:type="spellStart"/>
      <w:r>
        <w:t>entry</w:t>
      </w:r>
      <w:proofErr w:type="spellEnd"/>
      <w:r>
        <w:t>)</w:t>
      </w:r>
    </w:p>
    <w:p w14:paraId="4C69D0E4" w14:textId="7301B249" w:rsidR="00322594" w:rsidRDefault="00322594" w:rsidP="00322594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ivun_voimakkuus_-" w:history="1">
        <w:r w:rsidRPr="005E58B7">
          <w:rPr>
            <w:rStyle w:val="Hyperlinkki"/>
          </w:rPr>
          <w:t>Kivun voimakkuus</w:t>
        </w:r>
      </w:hyperlink>
      <w:r w:rsidRPr="00473BF8">
        <w:t xml:space="preserve"> </w:t>
      </w:r>
      <w:r>
        <w:t xml:space="preserve">(519) </w:t>
      </w:r>
      <w:proofErr w:type="spellStart"/>
      <w:r>
        <w:t>observation</w:t>
      </w:r>
      <w:proofErr w:type="spellEnd"/>
    </w:p>
    <w:p w14:paraId="6A770DCF" w14:textId="77777777" w:rsidR="000F3F11" w:rsidRPr="0082643A" w:rsidRDefault="00322594" w:rsidP="000F3F11">
      <w:pPr>
        <w:pStyle w:val="Snt1"/>
      </w:pPr>
      <w:r>
        <w:t>14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917A7F5" w14:textId="13876915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B934EB9" w14:textId="334A4B75" w:rsidR="00322594" w:rsidRDefault="00322594" w:rsidP="00322594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1.2.246.537.6.12.2002.348.520” (</w:t>
      </w:r>
      <w:r w:rsidRPr="00322594">
        <w:t>Alkoholin määrä uloshengitysilmassa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6D3FFE8C" w14:textId="28240BAA" w:rsidR="00322594" w:rsidRDefault="00322594" w:rsidP="00322594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Alkoholin_määrä_uloshengitysilmassa" w:history="1">
        <w:r w:rsidRPr="005E58B7">
          <w:rPr>
            <w:rStyle w:val="Hyperlinkki"/>
          </w:rPr>
          <w:t>Alkoholin määrä uloshengitysilmassa</w:t>
        </w:r>
      </w:hyperlink>
      <w:r w:rsidRPr="00322594">
        <w:t xml:space="preserve"> </w:t>
      </w:r>
      <w:r>
        <w:t xml:space="preserve">(520) </w:t>
      </w:r>
      <w:proofErr w:type="spellStart"/>
      <w:r>
        <w:t>observation</w:t>
      </w:r>
      <w:proofErr w:type="spellEnd"/>
    </w:p>
    <w:p w14:paraId="2FFBDD56" w14:textId="77777777" w:rsidR="000F3F11" w:rsidRPr="0082643A" w:rsidRDefault="00281E5B" w:rsidP="000F3F11">
      <w:pPr>
        <w:pStyle w:val="Snt1"/>
      </w:pPr>
      <w:r>
        <w:t>15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ACD5305" w14:textId="07204CA6" w:rsidR="00281E5B" w:rsidRDefault="00281E5B" w:rsidP="00281E5B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1F6B7E4" w14:textId="3014DA2E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1.2.246.537.6.12.2002.348.522” (Kehon lämpötila </w:t>
      </w:r>
      <w:proofErr w:type="spellStart"/>
      <w:r>
        <w:t>entry</w:t>
      </w:r>
      <w:proofErr w:type="spellEnd"/>
      <w:r>
        <w:t>)</w:t>
      </w:r>
    </w:p>
    <w:p w14:paraId="30F96DD6" w14:textId="53D2DE42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ehon_lämpötila_-" w:history="1">
        <w:r w:rsidRPr="005E58B7">
          <w:rPr>
            <w:rStyle w:val="Hyperlinkki"/>
          </w:rPr>
          <w:t>Kehon lämpötila</w:t>
        </w:r>
      </w:hyperlink>
      <w:r w:rsidRPr="00322594">
        <w:t xml:space="preserve"> </w:t>
      </w:r>
      <w:r>
        <w:t xml:space="preserve">(522) </w:t>
      </w:r>
      <w:proofErr w:type="spellStart"/>
      <w:r>
        <w:t>observation</w:t>
      </w:r>
      <w:proofErr w:type="spellEnd"/>
    </w:p>
    <w:p w14:paraId="4453487A" w14:textId="77777777" w:rsidR="000F3F11" w:rsidRPr="0082643A" w:rsidRDefault="00281E5B" w:rsidP="000F3F11">
      <w:pPr>
        <w:pStyle w:val="Snt1"/>
      </w:pPr>
      <w:r>
        <w:t>16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3C8C1C1" w14:textId="29773D9E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7BDFC5B" w14:textId="13C92E38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1.2.246.537.6.12.2002.348.523” (APGAR </w:t>
      </w:r>
      <w:proofErr w:type="spellStart"/>
      <w:r>
        <w:t>entry</w:t>
      </w:r>
      <w:proofErr w:type="spellEnd"/>
      <w:r>
        <w:t>)</w:t>
      </w:r>
    </w:p>
    <w:p w14:paraId="3E86F079" w14:textId="5E377526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APGAR_-_observation" w:history="1">
        <w:r w:rsidRPr="005E58B7">
          <w:rPr>
            <w:rStyle w:val="Hyperlinkki"/>
          </w:rPr>
          <w:t>APGAR</w:t>
        </w:r>
      </w:hyperlink>
      <w:r w:rsidRPr="00322594">
        <w:t xml:space="preserve"> </w:t>
      </w:r>
      <w:r>
        <w:t xml:space="preserve">(523) </w:t>
      </w:r>
      <w:proofErr w:type="spellStart"/>
      <w:r>
        <w:t>observation</w:t>
      </w:r>
      <w:proofErr w:type="spellEnd"/>
    </w:p>
    <w:p w14:paraId="140D0653" w14:textId="0762FE2A" w:rsidR="00281E5B" w:rsidRPr="0082643A" w:rsidRDefault="00281E5B" w:rsidP="00281E5B">
      <w:pPr>
        <w:pStyle w:val="Snt1"/>
      </w:pPr>
      <w:bookmarkStart w:id="371" w:name="_Systolinen_verenpaine_-"/>
      <w:bookmarkEnd w:id="371"/>
      <w:r>
        <w:t>1</w:t>
      </w:r>
      <w:r w:rsidR="000F3F11">
        <w:t>7</w:t>
      </w:r>
      <w:r w:rsidRPr="0082643A">
        <w:t xml:space="preserve">. </w:t>
      </w:r>
      <w:r w:rsidR="00A67297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52B86688" w14:textId="50DBC061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7425B15" w14:textId="68027AD8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1.2.246.537.6.12.2002.348.524” (</w:t>
      </w:r>
      <w:r w:rsidRPr="00281E5B">
        <w:t>Mittauksen kirjaamattomuuden perustelu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7ACE8C8" w14:textId="6F24CDD8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Mittauksen_kirjaamattomuuden_perust" w:history="1">
        <w:r w:rsidRPr="005E58B7">
          <w:rPr>
            <w:rStyle w:val="Hyperlinkki"/>
          </w:rPr>
          <w:t>Mittauksen kirjaamattomuuden perustelu</w:t>
        </w:r>
      </w:hyperlink>
      <w:r w:rsidRPr="00322594">
        <w:t xml:space="preserve"> </w:t>
      </w:r>
      <w:r>
        <w:t xml:space="preserve">(524) </w:t>
      </w:r>
      <w:proofErr w:type="spellStart"/>
      <w:r>
        <w:t>observation</w:t>
      </w:r>
      <w:proofErr w:type="spellEnd"/>
    </w:p>
    <w:p w14:paraId="5E09792F" w14:textId="77777777" w:rsidR="000A4CA6" w:rsidRDefault="000A4CA6" w:rsidP="00281E5B">
      <w:pPr>
        <w:pStyle w:val="Snt2"/>
      </w:pPr>
    </w:p>
    <w:p w14:paraId="2C7AE202" w14:textId="2647DA60" w:rsidR="000A4CA6" w:rsidRDefault="000A4CA6" w:rsidP="000A4CA6">
      <w:pPr>
        <w:pStyle w:val="Snt1"/>
      </w:pPr>
      <w:r w:rsidRPr="00E918C8">
        <w:rPr>
          <w:b/>
        </w:rPr>
        <w:t>Toteutusohje</w:t>
      </w:r>
      <w:r>
        <w:t xml:space="preserve">: Fysiologisten mittausten </w:t>
      </w:r>
      <w:proofErr w:type="spellStart"/>
      <w:r>
        <w:t>entry:t</w:t>
      </w:r>
      <w:proofErr w:type="spellEnd"/>
      <w:r>
        <w:t xml:space="preserve"> annetaan per mittaustapahtuma aikaleimalla varustettuna ja ne ovat toisistaan riippumattomia kirjauksia.</w:t>
      </w:r>
      <w:r w:rsidR="00ED5E4E">
        <w:t xml:space="preserve"> </w:t>
      </w:r>
    </w:p>
    <w:p w14:paraId="71CBC223" w14:textId="0DC812B7" w:rsidR="0065252E" w:rsidRDefault="00847692" w:rsidP="0065252E">
      <w:pPr>
        <w:pStyle w:val="Otsikko3"/>
      </w:pPr>
      <w:hyperlink w:anchor="_Fysiologiset_mittaukset_1" w:history="1">
        <w:bookmarkStart w:id="372" w:name="_Toc16776336"/>
        <w:r w:rsidR="0065252E" w:rsidRPr="0065252E">
          <w:rPr>
            <w:rStyle w:val="Hyperlinkki"/>
          </w:rPr>
          <w:t>Systolinen verenpaine</w:t>
        </w:r>
      </w:hyperlink>
      <w:r w:rsidR="0065252E">
        <w:t xml:space="preserve"> </w:t>
      </w:r>
      <w:r w:rsidR="00BB4A27">
        <w:t>–</w:t>
      </w:r>
      <w:r w:rsidR="0065252E">
        <w:t xml:space="preserve"> </w:t>
      </w:r>
      <w:proofErr w:type="spellStart"/>
      <w:r w:rsidR="0065252E">
        <w:t>observation</w:t>
      </w:r>
      <w:bookmarkEnd w:id="37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DD4E643" w14:textId="77777777" w:rsidTr="00627942">
        <w:tc>
          <w:tcPr>
            <w:tcW w:w="9236" w:type="dxa"/>
          </w:tcPr>
          <w:p w14:paraId="60CAC42D" w14:textId="4B92721B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13D40A60" w14:textId="77777777" w:rsidR="00BB4A27" w:rsidRPr="00BB4A27" w:rsidRDefault="00BB4A27" w:rsidP="00BB4A27">
      <w:pPr>
        <w:rPr>
          <w:lang w:val="en-US"/>
        </w:rPr>
      </w:pPr>
    </w:p>
    <w:p w14:paraId="2072D7BF" w14:textId="77777777" w:rsidR="00707831" w:rsidRDefault="00707831" w:rsidP="0070783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0CB74AE" w14:textId="77777777" w:rsidR="00707831" w:rsidRPr="0003454B" w:rsidRDefault="00707831" w:rsidP="0070783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8481D30" w14:textId="73774F66" w:rsidR="00707831" w:rsidRDefault="00707831" w:rsidP="00707831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707831">
        <w:t>8480-6</w:t>
      </w:r>
      <w:r w:rsidRPr="0082643A">
        <w:t xml:space="preserve">" </w:t>
      </w:r>
      <w:r>
        <w:t>Systolinen 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432DE8A0" w14:textId="790353FC" w:rsidR="00707831" w:rsidRDefault="00707831" w:rsidP="00707831">
      <w:pPr>
        <w:pStyle w:val="Snt2"/>
      </w:pPr>
      <w:proofErr w:type="spellStart"/>
      <w:r>
        <w:t>Huom</w:t>
      </w:r>
      <w:proofErr w:type="spellEnd"/>
      <w:r>
        <w:t xml:space="preserve">! Systolisen verenpaineen mittauksen tarkempia </w:t>
      </w:r>
      <w:proofErr w:type="spellStart"/>
      <w:r>
        <w:t>FinLOINC</w:t>
      </w:r>
      <w:proofErr w:type="spellEnd"/>
      <w:r>
        <w:t>-koodeja ei ensihoidossa käytetä.</w:t>
      </w:r>
    </w:p>
    <w:p w14:paraId="2C6FE981" w14:textId="78B704B3" w:rsidR="004033E1" w:rsidRDefault="004033E1" w:rsidP="004033E1">
      <w:pPr>
        <w:pStyle w:val="Snt1"/>
      </w:pPr>
      <w:r>
        <w:t xml:space="preserve">4. </w:t>
      </w:r>
      <w:r w:rsidR="00043AA1">
        <w:t>VAPAAEHTOINEN nolla tai</w:t>
      </w:r>
      <w:r>
        <w:t xml:space="preserve"> yksi [</w:t>
      </w:r>
      <w:proofErr w:type="gramStart"/>
      <w:r w:rsidR="00043AA1">
        <w:t>0</w:t>
      </w:r>
      <w:r>
        <w:t>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C5DD0B4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230CC6" w14:textId="3A098B16" w:rsidR="00707831" w:rsidRPr="0003454B" w:rsidRDefault="00707831" w:rsidP="0070783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</w:t>
      </w:r>
      <w:r w:rsidR="00D4733D">
        <w:t xml:space="preserve"> (501)</w:t>
      </w:r>
      <w:r>
        <w:t>, arvo annetaan</w:t>
      </w:r>
      <w:r w:rsidR="00D4733D">
        <w:t xml:space="preserve"> sekunnin tarkkuudella</w:t>
      </w:r>
      <w:r>
        <w:t xml:space="preserve"> </w:t>
      </w:r>
      <w:r w:rsidR="00D4733D">
        <w:t>TS-tietotyypillä</w:t>
      </w:r>
    </w:p>
    <w:p w14:paraId="0D456B3E" w14:textId="4E221322" w:rsidR="00707831" w:rsidRDefault="00D4733D" w:rsidP="00707831">
      <w:pPr>
        <w:pStyle w:val="Snt1"/>
      </w:pPr>
      <w:r>
        <w:t>6</w:t>
      </w:r>
      <w:r w:rsidR="00707831" w:rsidRPr="00AE0334">
        <w:t xml:space="preserve">. </w:t>
      </w:r>
      <w:r w:rsidR="00707831" w:rsidRPr="00021940">
        <w:t xml:space="preserve">PAKOLLINEN </w:t>
      </w:r>
      <w:r w:rsidR="00707831">
        <w:t>yksi [</w:t>
      </w:r>
      <w:proofErr w:type="gramStart"/>
      <w:r w:rsidR="00707831">
        <w:t>1..</w:t>
      </w:r>
      <w:proofErr w:type="gramEnd"/>
      <w:r w:rsidR="00707831">
        <w:t>1</w:t>
      </w:r>
      <w:r w:rsidR="00707831" w:rsidRPr="00021940">
        <w:t>]</w:t>
      </w:r>
      <w:r w:rsidR="00707831">
        <w:t xml:space="preserve"> </w:t>
      </w:r>
      <w:proofErr w:type="spellStart"/>
      <w:r w:rsidR="00707831" w:rsidRPr="00021940">
        <w:t>value</w:t>
      </w:r>
      <w:proofErr w:type="spellEnd"/>
      <w:r w:rsidR="00707831" w:rsidRPr="00021940">
        <w:t xml:space="preserve"> </w:t>
      </w:r>
      <w:r w:rsidR="00707831">
        <w:t>Systolinen verenpaine</w:t>
      </w:r>
      <w:r w:rsidR="00707831" w:rsidRPr="00021940">
        <w:t xml:space="preserve"> (</w:t>
      </w:r>
      <w:r w:rsidR="002714A9">
        <w:t>503</w:t>
      </w:r>
      <w:r w:rsidR="00707831" w:rsidRPr="00021940">
        <w:t xml:space="preserve">), arvo annetaan </w:t>
      </w:r>
      <w:r w:rsidR="00707831">
        <w:t>PQ</w:t>
      </w:r>
      <w:r w:rsidR="00707831" w:rsidRPr="00021940">
        <w:t>-tietotyypillä</w:t>
      </w:r>
    </w:p>
    <w:p w14:paraId="30E3BDCA" w14:textId="2CB99557" w:rsidR="0065252E" w:rsidRDefault="004033E1" w:rsidP="0065252E">
      <w:pPr>
        <w:pStyle w:val="Snt1"/>
      </w:pPr>
      <w:r>
        <w:t>7</w:t>
      </w:r>
      <w:r w:rsidR="00D4733D">
        <w:t>. VAPAAEHTOINEN nolla tai yksi [</w:t>
      </w:r>
      <w:proofErr w:type="gramStart"/>
      <w:r w:rsidR="00D4733D">
        <w:t>0..</w:t>
      </w:r>
      <w:proofErr w:type="gramEnd"/>
      <w:r w:rsidR="00D4733D">
        <w:t xml:space="preserve">1] </w:t>
      </w:r>
      <w:proofErr w:type="spellStart"/>
      <w:r w:rsidR="00D4733D">
        <w:t>methodCode</w:t>
      </w:r>
      <w:proofErr w:type="spellEnd"/>
      <w:r w:rsidR="00D4733D">
        <w:t xml:space="preserve"> Verenpaineen mittaustapa (502), arvo annetaan luokituksesta ENSIH – Verenpaineen mittaustapa (</w:t>
      </w:r>
      <w:proofErr w:type="spellStart"/>
      <w:r w:rsidR="00D4733D">
        <w:t>codeSystem</w:t>
      </w:r>
      <w:proofErr w:type="spellEnd"/>
      <w:r w:rsidR="00D4733D">
        <w:t>: 1.2.246.537.6.3039.2014) CE-tietotyypillä</w:t>
      </w:r>
    </w:p>
    <w:bookmarkStart w:id="373" w:name="_Diastolinen_verenpaine_-"/>
    <w:bookmarkEnd w:id="373"/>
    <w:p w14:paraId="2BF4B8A3" w14:textId="1338DEE8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374" w:name="_Toc16776337"/>
      <w:r w:rsidRPr="0065252E">
        <w:rPr>
          <w:rStyle w:val="Hyperlinkki"/>
        </w:rPr>
        <w:t>Diastolinen verenpaine</w:t>
      </w:r>
      <w:r>
        <w:fldChar w:fldCharType="end"/>
      </w:r>
      <w:r>
        <w:t xml:space="preserve"> - </w:t>
      </w:r>
      <w:proofErr w:type="spellStart"/>
      <w:r>
        <w:t>observation</w:t>
      </w:r>
      <w:bookmarkEnd w:id="37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9B2CA59" w14:textId="77777777" w:rsidTr="00627942">
        <w:tc>
          <w:tcPr>
            <w:tcW w:w="9236" w:type="dxa"/>
          </w:tcPr>
          <w:p w14:paraId="7700185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75" w:name="_Syketaajuus_-_observation"/>
            <w:bookmarkEnd w:id="375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4F330F5" w14:textId="77777777" w:rsidR="00BB4A27" w:rsidRPr="00BB4A27" w:rsidRDefault="00BB4A27" w:rsidP="00D8584C">
      <w:pPr>
        <w:pStyle w:val="Snt1"/>
        <w:rPr>
          <w:lang w:val="en-US"/>
        </w:rPr>
      </w:pPr>
    </w:p>
    <w:p w14:paraId="2FAD77F2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DF39BC" w14:textId="77777777" w:rsidR="00D8584C" w:rsidRPr="0003454B" w:rsidRDefault="00D8584C" w:rsidP="00D85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AB6AB54" w14:textId="77777777" w:rsidR="00D8584C" w:rsidRDefault="00D8584C" w:rsidP="00D8584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707831">
        <w:t>84</w:t>
      </w:r>
      <w:r>
        <w:t>62</w:t>
      </w:r>
      <w:r w:rsidRPr="00707831">
        <w:t>-</w:t>
      </w:r>
      <w:r>
        <w:t>4</w:t>
      </w:r>
      <w:r w:rsidRPr="0082643A">
        <w:t xml:space="preserve">" </w:t>
      </w:r>
      <w:r>
        <w:t>Diastolinen 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CD77AAD" w14:textId="77777777" w:rsidR="00D8584C" w:rsidRDefault="00D8584C" w:rsidP="00D8584C">
      <w:pPr>
        <w:pStyle w:val="Snt2"/>
      </w:pPr>
      <w:proofErr w:type="spellStart"/>
      <w:r>
        <w:t>Huom</w:t>
      </w:r>
      <w:proofErr w:type="spellEnd"/>
      <w:r>
        <w:t xml:space="preserve">! Diastolisen verenpaineen mittauksen tarkempia </w:t>
      </w:r>
      <w:proofErr w:type="spellStart"/>
      <w:r>
        <w:t>FinLOINC</w:t>
      </w:r>
      <w:proofErr w:type="spellEnd"/>
      <w:r>
        <w:t>-koodeja ei ensihoidossa käytetä.</w:t>
      </w:r>
    </w:p>
    <w:p w14:paraId="7EEC6A86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EBF9B01" w14:textId="77777777" w:rsidR="00043AA1" w:rsidRPr="0003454B" w:rsidRDefault="00043AA1" w:rsidP="00043AA1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7E5207F" w14:textId="77777777" w:rsidR="00D8584C" w:rsidRPr="0003454B" w:rsidRDefault="00D8584C" w:rsidP="00D8584C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C1CA86A" w14:textId="5F1C2E04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0B7788">
        <w:t>Diastolinen</w:t>
      </w:r>
      <w:r>
        <w:t xml:space="preserve"> verenpaine</w:t>
      </w:r>
      <w:r w:rsidRPr="00021940">
        <w:t xml:space="preserve"> (</w:t>
      </w:r>
      <w:r w:rsidR="002714A9">
        <w:t>504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6275C325" w14:textId="13CF1F0B" w:rsidR="00D8584C" w:rsidRDefault="004033E1" w:rsidP="00D8584C">
      <w:pPr>
        <w:pStyle w:val="Snt1"/>
      </w:pPr>
      <w:r>
        <w:t>7</w:t>
      </w:r>
      <w:r w:rsidR="00D8584C">
        <w:t>. VAPAAEHTOINEN nolla tai yksi [</w:t>
      </w:r>
      <w:proofErr w:type="gramStart"/>
      <w:r w:rsidR="00D8584C">
        <w:t>0..</w:t>
      </w:r>
      <w:proofErr w:type="gramEnd"/>
      <w:r w:rsidR="00D8584C">
        <w:t xml:space="preserve">1] </w:t>
      </w:r>
      <w:proofErr w:type="spellStart"/>
      <w:r w:rsidR="00D8584C">
        <w:t>methodCode</w:t>
      </w:r>
      <w:proofErr w:type="spellEnd"/>
      <w:r w:rsidR="00D8584C">
        <w:t xml:space="preserve"> Verenpaineen mittaustapa (502), arvo annetaan luokituksesta ENSIH – Verenpaineen mittaustapa (</w:t>
      </w:r>
      <w:proofErr w:type="spellStart"/>
      <w:r w:rsidR="00D8584C">
        <w:t>codeSystem</w:t>
      </w:r>
      <w:proofErr w:type="spellEnd"/>
      <w:r w:rsidR="00D8584C">
        <w:t>: 1.2.246.537.6.3039.2014) CE-tietotyypillä</w:t>
      </w:r>
    </w:p>
    <w:bookmarkStart w:id="376" w:name="_Keskiverenpaine_-_observation"/>
    <w:bookmarkEnd w:id="376"/>
    <w:p w14:paraId="4B34E535" w14:textId="56DF10B1" w:rsidR="004033E1" w:rsidRDefault="004033E1" w:rsidP="004033E1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377" w:name="_Toc16776338"/>
      <w:r>
        <w:rPr>
          <w:rStyle w:val="Hyperlinkki"/>
        </w:rPr>
        <w:t>Keskiverenp</w:t>
      </w:r>
      <w:r w:rsidRPr="0065252E">
        <w:rPr>
          <w:rStyle w:val="Hyperlinkki"/>
        </w:rPr>
        <w:t>aine</w:t>
      </w:r>
      <w:r>
        <w:fldChar w:fldCharType="end"/>
      </w:r>
      <w:r>
        <w:t xml:space="preserve"> - </w:t>
      </w:r>
      <w:proofErr w:type="spellStart"/>
      <w:r>
        <w:t>observation</w:t>
      </w:r>
      <w:bookmarkEnd w:id="37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033E1" w:rsidRPr="00D03CCD" w14:paraId="2B0BF289" w14:textId="77777777" w:rsidTr="008706C8">
        <w:tc>
          <w:tcPr>
            <w:tcW w:w="9236" w:type="dxa"/>
          </w:tcPr>
          <w:p w14:paraId="7D4A6B86" w14:textId="77777777" w:rsidR="004033E1" w:rsidRPr="00C51DBD" w:rsidRDefault="004033E1" w:rsidP="008706C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0464392E" w14:textId="77777777" w:rsidR="004033E1" w:rsidRPr="00BB4A27" w:rsidRDefault="004033E1" w:rsidP="004033E1">
      <w:pPr>
        <w:pStyle w:val="Snt1"/>
        <w:rPr>
          <w:lang w:val="en-US"/>
        </w:rPr>
      </w:pPr>
    </w:p>
    <w:p w14:paraId="13F25129" w14:textId="77777777" w:rsidR="004033E1" w:rsidRDefault="004033E1" w:rsidP="004033E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2205541" w14:textId="77777777" w:rsidR="004033E1" w:rsidRPr="0003454B" w:rsidRDefault="004033E1" w:rsidP="004033E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D7383C4" w14:textId="20773FED" w:rsidR="004033E1" w:rsidRDefault="004033E1" w:rsidP="004033E1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4033E1">
        <w:t>8478-0</w:t>
      </w:r>
      <w:r w:rsidRPr="0082643A">
        <w:t xml:space="preserve">" </w:t>
      </w:r>
      <w:r>
        <w:t>Keskiverenpaine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00EAE64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E44EECC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928847B" w14:textId="77777777" w:rsidR="004033E1" w:rsidRPr="0003454B" w:rsidRDefault="004033E1" w:rsidP="004033E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26F5A1E" w14:textId="4F66EC95" w:rsidR="004033E1" w:rsidRDefault="004033E1" w:rsidP="004033E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2714A9">
        <w:t>Keski</w:t>
      </w:r>
      <w:r>
        <w:t>verenpaine</w:t>
      </w:r>
      <w:r w:rsidRPr="00021940">
        <w:t xml:space="preserve"> (</w:t>
      </w:r>
      <w:r w:rsidR="002714A9">
        <w:t>525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4E11F45" w14:textId="77777777" w:rsidR="004033E1" w:rsidRDefault="004033E1" w:rsidP="004033E1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Verenpaineen mittaustapa (502), arvo annetaan luokituksesta ENSIH – Verenpaineen mittaustapa (</w:t>
      </w:r>
      <w:proofErr w:type="spellStart"/>
      <w:r>
        <w:t>codeSystem</w:t>
      </w:r>
      <w:proofErr w:type="spellEnd"/>
      <w:r>
        <w:t>: 1.2.246.537.6.3039.2014) CE-tietotyypillä</w:t>
      </w:r>
    </w:p>
    <w:p w14:paraId="7728CD5E" w14:textId="788450C3" w:rsidR="0065252E" w:rsidRDefault="00847692" w:rsidP="0065252E">
      <w:pPr>
        <w:pStyle w:val="Otsikko3"/>
      </w:pPr>
      <w:hyperlink w:anchor="_Fysiologiset_mittaukset_1" w:history="1">
        <w:bookmarkStart w:id="378" w:name="_Toc16776339"/>
        <w:r w:rsidR="0065252E" w:rsidRPr="0065252E">
          <w:rPr>
            <w:rStyle w:val="Hyperlinkki"/>
          </w:rPr>
          <w:t>Syketaajuus</w:t>
        </w:r>
      </w:hyperlink>
      <w:r w:rsidR="0065252E">
        <w:t xml:space="preserve"> - </w:t>
      </w:r>
      <w:proofErr w:type="spellStart"/>
      <w:r w:rsidR="0065252E">
        <w:t>observation</w:t>
      </w:r>
      <w:bookmarkEnd w:id="37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78B0A09" w14:textId="77777777" w:rsidTr="00627942">
        <w:tc>
          <w:tcPr>
            <w:tcW w:w="9236" w:type="dxa"/>
          </w:tcPr>
          <w:p w14:paraId="15F3DDA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B09A534" w14:textId="77777777" w:rsidR="00BB4A27" w:rsidRPr="00BB4A27" w:rsidRDefault="00BB4A27" w:rsidP="00D8584C">
      <w:pPr>
        <w:pStyle w:val="Snt1"/>
        <w:rPr>
          <w:lang w:val="en-US"/>
        </w:rPr>
      </w:pPr>
    </w:p>
    <w:p w14:paraId="72636EA8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B9916A5" w14:textId="77777777" w:rsidR="00D8584C" w:rsidRPr="0003454B" w:rsidRDefault="00D8584C" w:rsidP="00D85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B069C45" w14:textId="77777777" w:rsidR="00D8584C" w:rsidRDefault="00D8584C" w:rsidP="00D8584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8867-4</w:t>
      </w:r>
      <w:r w:rsidRPr="0082643A">
        <w:t xml:space="preserve">" </w:t>
      </w:r>
      <w:r>
        <w:t>Syke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27AA46D0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A6B5E0C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25A738B" w14:textId="77777777" w:rsidR="00D8584C" w:rsidRPr="0003454B" w:rsidRDefault="00D8584C" w:rsidP="00D8584C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30F7ABB" w14:textId="77777777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Syketaajuus</w:t>
      </w:r>
      <w:r w:rsidRPr="00021940">
        <w:t xml:space="preserve"> (</w:t>
      </w:r>
      <w:r>
        <w:t>506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3E42C9B" w14:textId="2579207B" w:rsidR="00D8584C" w:rsidRDefault="005E58B7" w:rsidP="00D8584C">
      <w:pPr>
        <w:pStyle w:val="Snt1"/>
      </w:pPr>
      <w:r>
        <w:t>7</w:t>
      </w:r>
      <w:r w:rsidR="00D8584C">
        <w:t>. VAPAAEHTOINEN nolla tai yksi [</w:t>
      </w:r>
      <w:proofErr w:type="gramStart"/>
      <w:r w:rsidR="00D8584C">
        <w:t>0..</w:t>
      </w:r>
      <w:proofErr w:type="gramEnd"/>
      <w:r w:rsidR="00D8584C">
        <w:t xml:space="preserve">1] </w:t>
      </w:r>
      <w:proofErr w:type="spellStart"/>
      <w:r w:rsidR="00D8584C">
        <w:t>methodCode</w:t>
      </w:r>
      <w:proofErr w:type="spellEnd"/>
      <w:r w:rsidR="00D8584C">
        <w:t xml:space="preserve"> Syketaajuuden mittaustapa (505), arvo annetaan luokituksesta ENSIH – Syketaajuuden mittaustapa (</w:t>
      </w:r>
      <w:proofErr w:type="spellStart"/>
      <w:r w:rsidR="00D8584C">
        <w:t>codeSystem</w:t>
      </w:r>
      <w:proofErr w:type="spellEnd"/>
      <w:r w:rsidR="00D8584C">
        <w:t>: 1.2.246.537.6.3040.2014) CE-tietotyypillä</w:t>
      </w:r>
    </w:p>
    <w:bookmarkStart w:id="379" w:name="_EKG-löydös_-_observation"/>
    <w:bookmarkEnd w:id="379"/>
    <w:p w14:paraId="18ABB77C" w14:textId="200E2D1F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80" w:name="_Toc16776340"/>
      <w:r w:rsidR="0065252E" w:rsidRPr="0065252E">
        <w:rPr>
          <w:rStyle w:val="Hyperlinkki"/>
        </w:rPr>
        <w:t>EKG-löydös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38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80328DA" w14:textId="77777777" w:rsidTr="00627942">
        <w:tc>
          <w:tcPr>
            <w:tcW w:w="9236" w:type="dxa"/>
          </w:tcPr>
          <w:p w14:paraId="594505F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81" w:name="_Hengitystaajuus_-_observation"/>
            <w:bookmarkEnd w:id="381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0CE837" w14:textId="77777777" w:rsidR="00BB4A27" w:rsidRPr="00BB4A27" w:rsidRDefault="00BB4A27" w:rsidP="005E58B7">
      <w:pPr>
        <w:pStyle w:val="Snt1"/>
        <w:rPr>
          <w:lang w:val="en-US"/>
        </w:rPr>
      </w:pPr>
    </w:p>
    <w:p w14:paraId="36B3A96E" w14:textId="77777777" w:rsidR="005E58B7" w:rsidRDefault="005E58B7" w:rsidP="005E58B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77B302" w14:textId="77777777" w:rsidR="005E58B7" w:rsidRPr="0003454B" w:rsidRDefault="005E58B7" w:rsidP="005E58B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C1B2997" w14:textId="3933FFDE" w:rsidR="005E58B7" w:rsidRDefault="005E58B7" w:rsidP="005E58B7">
      <w:pPr>
        <w:pStyle w:val="Snt1"/>
      </w:pPr>
      <w:r>
        <w:lastRenderedPageBreak/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/@code="507</w:t>
      </w:r>
      <w:r w:rsidRPr="00770C6A">
        <w:t xml:space="preserve">" </w:t>
      </w:r>
      <w:r>
        <w:t>EKG-löydös 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6BDB597C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904EBE5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76A7497" w14:textId="77777777" w:rsidR="005E58B7" w:rsidRPr="0003454B" w:rsidRDefault="005E58B7" w:rsidP="005E58B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A07AC8F" w14:textId="6538A583" w:rsidR="005E58B7" w:rsidRDefault="005E58B7" w:rsidP="005E58B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EKG-löydös</w:t>
      </w:r>
      <w:r w:rsidRPr="00021940">
        <w:t xml:space="preserve"> (</w:t>
      </w:r>
      <w:r>
        <w:t>507</w:t>
      </w:r>
      <w:r w:rsidRPr="00021940">
        <w:t xml:space="preserve">), arvo </w:t>
      </w:r>
      <w:r>
        <w:t>annetaan luokituksesta ENSIH – EKG-löydös (</w:t>
      </w:r>
      <w:proofErr w:type="spellStart"/>
      <w:r>
        <w:t>codeSystem</w:t>
      </w:r>
      <w:proofErr w:type="spellEnd"/>
      <w:r>
        <w:t>: 1.2.246.537.6.3041.2014) CD-tietotyypillä</w:t>
      </w:r>
    </w:p>
    <w:p w14:paraId="0373AC6A" w14:textId="3A764CC8" w:rsidR="005E58B7" w:rsidRDefault="005E58B7" w:rsidP="005E58B7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EKG-tulkinta (509), arvo annetaan luokituksesta ENSIH – EKG-tulkinta (</w:t>
      </w:r>
      <w:proofErr w:type="spellStart"/>
      <w:r>
        <w:t>codeSystem</w:t>
      </w:r>
      <w:proofErr w:type="spellEnd"/>
      <w:r>
        <w:t>: 1.2.246.537.6.3043.2014) CE-tietotyypillä</w:t>
      </w:r>
    </w:p>
    <w:p w14:paraId="676C59F6" w14:textId="42C4333E" w:rsidR="001873C2" w:rsidRDefault="001873C2" w:rsidP="005E58B7">
      <w:pPr>
        <w:pStyle w:val="Snt1"/>
      </w:pPr>
    </w:p>
    <w:p w14:paraId="7BEEBB8B" w14:textId="1688437C" w:rsidR="001873C2" w:rsidRDefault="00EC1A9B" w:rsidP="005E58B7">
      <w:pPr>
        <w:pStyle w:val="Snt1"/>
      </w:pPr>
      <w:r w:rsidRPr="00E918C8">
        <w:rPr>
          <w:b/>
        </w:rPr>
        <w:t>Toteutusohje</w:t>
      </w:r>
      <w:r>
        <w:t xml:space="preserve">: Kentälle 509.1 EKG-tulkinta tekstinä ei lisätty omaa rakennetta vaan ko. </w:t>
      </w:r>
      <w:r w:rsidR="00BB23F4">
        <w:t xml:space="preserve">vapaamuotoinen tulkinta annetaan suoraan </w:t>
      </w:r>
      <w:proofErr w:type="spellStart"/>
      <w:r w:rsidR="00BB23F4">
        <w:t>näyttömuototekstiosuuteen</w:t>
      </w:r>
      <w:proofErr w:type="spellEnd"/>
      <w:r w:rsidR="00BB23F4">
        <w:t>.</w:t>
      </w:r>
    </w:p>
    <w:p w14:paraId="0F891A6E" w14:textId="77777777" w:rsidR="001873C2" w:rsidRDefault="001873C2" w:rsidP="005E58B7">
      <w:pPr>
        <w:pStyle w:val="Snt1"/>
      </w:pPr>
    </w:p>
    <w:p w14:paraId="0A593FE8" w14:textId="3F28F5F7" w:rsidR="005E58B7" w:rsidRDefault="005E58B7" w:rsidP="005E58B7">
      <w:pPr>
        <w:pStyle w:val="Snt1"/>
      </w:pPr>
      <w:r>
        <w:t xml:space="preserve">8. </w:t>
      </w:r>
      <w:r w:rsidR="00490FC4">
        <w:t xml:space="preserve">VAPAAEHTOINEN nolla tai </w:t>
      </w:r>
      <w:r>
        <w:t>yksi [</w:t>
      </w:r>
      <w:proofErr w:type="gramStart"/>
      <w:r w:rsidR="00490FC4">
        <w:t>0</w:t>
      </w:r>
      <w:r>
        <w:t>..</w:t>
      </w:r>
      <w:proofErr w:type="gramEnd"/>
      <w:r>
        <w:t xml:space="preserve">1] </w:t>
      </w:r>
      <w:proofErr w:type="spellStart"/>
      <w:r>
        <w:t>participant</w:t>
      </w:r>
      <w:proofErr w:type="spellEnd"/>
    </w:p>
    <w:p w14:paraId="1CF54DF2" w14:textId="1B3C03A7" w:rsidR="005E58B7" w:rsidRDefault="005E58B7" w:rsidP="005E58B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@typeCode=”DEV”</w:t>
      </w:r>
    </w:p>
    <w:p w14:paraId="0E2F4DE5" w14:textId="72DE8F2C" w:rsidR="005E58B7" w:rsidRDefault="005E58B7" w:rsidP="005E58B7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1]</w:t>
      </w:r>
      <w:r w:rsidRPr="005E58B7">
        <w:t xml:space="preserve"> </w:t>
      </w:r>
      <w:proofErr w:type="spellStart"/>
      <w:r w:rsidRPr="005E58B7">
        <w:t>participantRole</w:t>
      </w:r>
      <w:proofErr w:type="spellEnd"/>
    </w:p>
    <w:p w14:paraId="77F798FB" w14:textId="0A334C46" w:rsidR="005E58B7" w:rsidRDefault="005E58B7" w:rsidP="005E58B7">
      <w:pPr>
        <w:pStyle w:val="Snt3"/>
      </w:pPr>
      <w:proofErr w:type="gramStart"/>
      <w:r>
        <w:t>a..</w:t>
      </w:r>
      <w:proofErr w:type="gramEnd"/>
      <w:r>
        <w:t xml:space="preserve"> PAKOLLINEN yksi [</w:t>
      </w:r>
      <w:proofErr w:type="gramStart"/>
      <w:r>
        <w:t>1..</w:t>
      </w:r>
      <w:proofErr w:type="gramEnd"/>
      <w:r>
        <w:t>1]</w:t>
      </w:r>
      <w:r w:rsidRPr="005E58B7">
        <w:t xml:space="preserve"> playingDevice</w:t>
      </w:r>
    </w:p>
    <w:p w14:paraId="6914C053" w14:textId="628D9E49" w:rsidR="005572FB" w:rsidRDefault="005572FB" w:rsidP="005572FB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 w:rsidRPr="005572FB">
        <w:t xml:space="preserve"> EKG-</w:t>
      </w:r>
      <w:r>
        <w:t>kytkennät</w:t>
      </w:r>
      <w:r w:rsidRPr="005572FB">
        <w:t xml:space="preserve"> (50</w:t>
      </w:r>
      <w:r>
        <w:t>8</w:t>
      </w:r>
      <w:r w:rsidRPr="005572FB">
        <w:t>), arvo annetaan luokituksesta ENSIH – EKG-</w:t>
      </w:r>
      <w:r>
        <w:t>kytkennät</w:t>
      </w:r>
      <w:r w:rsidRPr="005572FB">
        <w:t xml:space="preserve"> (</w:t>
      </w:r>
      <w:proofErr w:type="spellStart"/>
      <w:r w:rsidRPr="005572FB">
        <w:t>codeSystem</w:t>
      </w:r>
      <w:proofErr w:type="spellEnd"/>
      <w:r w:rsidRPr="005572FB">
        <w:t>: 1.2.246.537.6.304</w:t>
      </w:r>
      <w:r>
        <w:t>2</w:t>
      </w:r>
      <w:r w:rsidRPr="005572FB">
        <w:t>.2014) CE-tietotyypillä</w:t>
      </w:r>
    </w:p>
    <w:bookmarkStart w:id="382" w:name="_Hengitystaajuus_-_observation_1"/>
    <w:bookmarkEnd w:id="382"/>
    <w:p w14:paraId="4A2CA58E" w14:textId="1B892270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383" w:name="_Toc16776341"/>
      <w:r w:rsidRPr="0065252E">
        <w:rPr>
          <w:rStyle w:val="Hyperlinkki"/>
        </w:rPr>
        <w:t>Hengitystaajuus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38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0B5E8C19" w14:textId="77777777" w:rsidTr="00627942">
        <w:tc>
          <w:tcPr>
            <w:tcW w:w="9236" w:type="dxa"/>
          </w:tcPr>
          <w:p w14:paraId="1771FF5F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4315A7" w14:textId="77777777" w:rsidR="00BB4A27" w:rsidRPr="00BB4A27" w:rsidRDefault="00BB4A27" w:rsidP="008D274F">
      <w:pPr>
        <w:pStyle w:val="Snt1"/>
        <w:rPr>
          <w:lang w:val="en-US"/>
        </w:rPr>
      </w:pPr>
    </w:p>
    <w:p w14:paraId="0B2AA7C1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725407" w14:textId="77777777" w:rsidR="008D274F" w:rsidRPr="0003454B" w:rsidRDefault="008D274F" w:rsidP="008D274F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30E843C" w14:textId="562175F6" w:rsidR="008D274F" w:rsidRDefault="008D274F" w:rsidP="008D274F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8D274F">
        <w:t>9279-1</w:t>
      </w:r>
      <w:r w:rsidRPr="0082643A">
        <w:t xml:space="preserve">" </w:t>
      </w:r>
      <w:r>
        <w:t>Hengitystiheys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2CDAA827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B71B296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6B3221A" w14:textId="77777777" w:rsidR="008D274F" w:rsidRPr="0003454B" w:rsidRDefault="008D274F" w:rsidP="008D274F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61300C78" w14:textId="646980CD" w:rsidR="008D274F" w:rsidRDefault="008D274F" w:rsidP="008D274F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Hengitystaajuus</w:t>
      </w:r>
      <w:r w:rsidRPr="00021940">
        <w:t xml:space="preserve"> (</w:t>
      </w:r>
      <w:r>
        <w:t>510</w:t>
      </w:r>
      <w:r w:rsidRPr="00021940">
        <w:t xml:space="preserve">), arvo annetaan </w:t>
      </w:r>
      <w:r>
        <w:t>PQ</w:t>
      </w:r>
      <w:r w:rsidRPr="00021940">
        <w:t>-tietotyypillä</w:t>
      </w:r>
    </w:p>
    <w:bookmarkStart w:id="384" w:name="_Hengitystyö_-_observation"/>
    <w:bookmarkStart w:id="385" w:name="_Uloshengitysilman_hiilidioksidi_-"/>
    <w:bookmarkEnd w:id="384"/>
    <w:bookmarkEnd w:id="385"/>
    <w:p w14:paraId="4D9D76D8" w14:textId="24473FA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86" w:name="_Toc16776342"/>
      <w:r w:rsidR="0065252E" w:rsidRPr="0065252E">
        <w:rPr>
          <w:rStyle w:val="Hyperlinkki"/>
        </w:rPr>
        <w:t>Uloshengitysilman hiilidioksidi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38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17A405E" w14:textId="77777777" w:rsidTr="00627942">
        <w:tc>
          <w:tcPr>
            <w:tcW w:w="9236" w:type="dxa"/>
          </w:tcPr>
          <w:p w14:paraId="5C1FF8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D78E4BE" w14:textId="77777777" w:rsidR="00BB4A27" w:rsidRPr="00BB4A27" w:rsidRDefault="00BB4A27" w:rsidP="00281921">
      <w:pPr>
        <w:pStyle w:val="Snt1"/>
        <w:rPr>
          <w:lang w:val="en-US"/>
        </w:rPr>
      </w:pPr>
    </w:p>
    <w:p w14:paraId="043430A9" w14:textId="77777777" w:rsidR="00281921" w:rsidRDefault="00281921" w:rsidP="0028192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3B784B" w14:textId="77777777" w:rsidR="00281921" w:rsidRPr="0003454B" w:rsidRDefault="00281921" w:rsidP="0028192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182B83A" w14:textId="24F7679C" w:rsidR="00281921" w:rsidRDefault="00281921" w:rsidP="00281921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/@code="512</w:t>
      </w:r>
      <w:r w:rsidRPr="00770C6A">
        <w:t xml:space="preserve">" </w:t>
      </w:r>
      <w:r w:rsidRPr="00281921">
        <w:t xml:space="preserve">Uloshengitysilman hiilidioksidi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7A0EC11E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13833A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DABB9CF" w14:textId="77777777" w:rsidR="00281921" w:rsidRPr="0003454B" w:rsidRDefault="00281921" w:rsidP="0028192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0040FC5" w14:textId="4687213F" w:rsidR="00281921" w:rsidRDefault="00281921" w:rsidP="00281921">
      <w:pPr>
        <w:pStyle w:val="Snt1"/>
      </w:pPr>
      <w:r>
        <w:lastRenderedPageBreak/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1921">
        <w:t xml:space="preserve">Uloshengitysilman hiilidioksidi </w:t>
      </w:r>
      <w:r w:rsidRPr="00021940">
        <w:t>(</w:t>
      </w:r>
      <w:r>
        <w:t>512</w:t>
      </w:r>
      <w:r w:rsidRPr="00021940">
        <w:t xml:space="preserve">), arvo </w:t>
      </w:r>
      <w:r>
        <w:t>annetaan PQ-tietotyypillä</w:t>
      </w:r>
    </w:p>
    <w:bookmarkStart w:id="387" w:name="_Veren_häkäpitoisuus,_%"/>
    <w:bookmarkEnd w:id="387"/>
    <w:p w14:paraId="6C8CDB3F" w14:textId="76D147E0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88" w:name="_Toc16776343"/>
      <w:r w:rsidR="0065252E" w:rsidRPr="0065252E">
        <w:rPr>
          <w:rStyle w:val="Hyperlinkki"/>
        </w:rPr>
        <w:t>Veren häkäpitoisuus, %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38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A861942" w14:textId="77777777" w:rsidTr="00627942">
        <w:tc>
          <w:tcPr>
            <w:tcW w:w="9236" w:type="dxa"/>
          </w:tcPr>
          <w:p w14:paraId="598D3D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A04263F" w14:textId="77777777" w:rsidR="00BB4A27" w:rsidRPr="00BB4A27" w:rsidRDefault="00BB4A27" w:rsidP="00283AD7">
      <w:pPr>
        <w:pStyle w:val="Snt1"/>
        <w:rPr>
          <w:lang w:val="en-US"/>
        </w:rPr>
      </w:pPr>
    </w:p>
    <w:p w14:paraId="210D501D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C73950" w14:textId="77777777" w:rsidR="00283AD7" w:rsidRPr="0003454B" w:rsidRDefault="00283AD7" w:rsidP="00283AD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3EE5E31" w14:textId="15427D35" w:rsidR="00283AD7" w:rsidRDefault="00283AD7" w:rsidP="00283AD7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/@code="513</w:t>
      </w:r>
      <w:r w:rsidRPr="00770C6A">
        <w:t xml:space="preserve">" </w:t>
      </w:r>
      <w:r w:rsidRPr="00283AD7">
        <w:t xml:space="preserve">Veren häkäpitoisuus, %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3E9E0E21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090DB75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FA9EF1" w14:textId="77777777" w:rsidR="00283AD7" w:rsidRPr="0003454B" w:rsidRDefault="00283AD7" w:rsidP="00283AD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3EB0536D" w14:textId="6A2E02AB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3AD7">
        <w:t xml:space="preserve">Veren häkäpitoisuus, % </w:t>
      </w:r>
      <w:r w:rsidRPr="00021940">
        <w:t>(</w:t>
      </w:r>
      <w:r>
        <w:t>513</w:t>
      </w:r>
      <w:r w:rsidRPr="00021940">
        <w:t xml:space="preserve">), arvo </w:t>
      </w:r>
      <w:r>
        <w:t>annetaan PQ-tietotyypillä</w:t>
      </w:r>
    </w:p>
    <w:bookmarkStart w:id="389" w:name="_Veren_happisaturaatio,_%"/>
    <w:bookmarkEnd w:id="389"/>
    <w:p w14:paraId="62D454A7" w14:textId="5E9D9277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390" w:name="_Toc16776344"/>
      <w:r w:rsidR="0065252E" w:rsidRPr="0065252E">
        <w:rPr>
          <w:rStyle w:val="Hyperlinkki"/>
        </w:rPr>
        <w:t>Veren happisaturaatio, %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39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73423786" w14:textId="77777777" w:rsidTr="00627942">
        <w:tc>
          <w:tcPr>
            <w:tcW w:w="9236" w:type="dxa"/>
          </w:tcPr>
          <w:p w14:paraId="6A6D0413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91" w:name="_Glasgow'n_kooma-asteikko_-"/>
            <w:bookmarkEnd w:id="391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583C927" w14:textId="77777777" w:rsidR="00BB4A27" w:rsidRPr="00BB4A27" w:rsidRDefault="00BB4A27" w:rsidP="00283AD7">
      <w:pPr>
        <w:pStyle w:val="Snt1"/>
        <w:rPr>
          <w:lang w:val="en-US"/>
        </w:rPr>
      </w:pPr>
    </w:p>
    <w:p w14:paraId="3F2799BB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415EE4" w14:textId="77777777" w:rsidR="00283AD7" w:rsidRPr="0003454B" w:rsidRDefault="00283AD7" w:rsidP="00283AD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671C5DA" w14:textId="4C7EEB0B" w:rsidR="00283AD7" w:rsidRDefault="00283AD7" w:rsidP="00283AD7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283AD7">
        <w:t>40592-8</w:t>
      </w:r>
      <w:r w:rsidRPr="0082643A">
        <w:t xml:space="preserve">" </w:t>
      </w:r>
      <w:r w:rsidRPr="00283AD7">
        <w:t>Happisaturaatio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403CCF3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0DA50E7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FDB7813" w14:textId="77777777" w:rsidR="00283AD7" w:rsidRPr="0003454B" w:rsidRDefault="00283AD7" w:rsidP="00283AD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019A5A41" w14:textId="2469E07F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3AD7">
        <w:t xml:space="preserve">Veren happisaturaatio, % </w:t>
      </w:r>
      <w:r w:rsidRPr="00021940">
        <w:t>(</w:t>
      </w:r>
      <w:r>
        <w:t>514</w:t>
      </w:r>
      <w:r w:rsidRPr="00021940">
        <w:t xml:space="preserve">), arvo </w:t>
      </w:r>
      <w:r>
        <w:t>annetaan PQ-tietotyypillä</w:t>
      </w:r>
    </w:p>
    <w:bookmarkStart w:id="392" w:name="_Glasgow'n_kooma-asteikko_-_1"/>
    <w:bookmarkEnd w:id="392"/>
    <w:p w14:paraId="232963DC" w14:textId="4FA283CC" w:rsidR="0065252E" w:rsidRDefault="0065252E" w:rsidP="0065252E">
      <w:pPr>
        <w:pStyle w:val="Otsikko3"/>
      </w:pPr>
      <w:r>
        <w:fldChar w:fldCharType="begin"/>
      </w:r>
      <w:r>
        <w:instrText>HYPERLINK  \l "_Fysiologiset_mittaukset_1"</w:instrText>
      </w:r>
      <w:r>
        <w:fldChar w:fldCharType="separate"/>
      </w:r>
      <w:bookmarkStart w:id="393" w:name="_Toc16776345"/>
      <w:r w:rsidRPr="0065252E">
        <w:rPr>
          <w:rStyle w:val="Hyperlinkki"/>
        </w:rPr>
        <w:t>Glasgow'n kooma-asteikko</w:t>
      </w:r>
      <w:r>
        <w:fldChar w:fldCharType="end"/>
      </w:r>
      <w:r>
        <w:t xml:space="preserve"> - </w:t>
      </w:r>
      <w:proofErr w:type="spellStart"/>
      <w:r>
        <w:t>organizer</w:t>
      </w:r>
      <w:bookmarkEnd w:id="39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06F5A841" w14:textId="77777777" w:rsidTr="00627942">
        <w:tc>
          <w:tcPr>
            <w:tcW w:w="9236" w:type="dxa"/>
          </w:tcPr>
          <w:p w14:paraId="7E225A78" w14:textId="74E5E2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4E58FBBA" w14:textId="77777777" w:rsidR="00BB4A27" w:rsidRPr="00BB4A27" w:rsidRDefault="00BB4A27" w:rsidP="00B92BB9">
      <w:pPr>
        <w:pStyle w:val="Snt1"/>
        <w:rPr>
          <w:lang w:val="en-US"/>
        </w:rPr>
      </w:pPr>
    </w:p>
    <w:p w14:paraId="469C54E5" w14:textId="77777777" w:rsidR="00B92BB9" w:rsidRPr="007E0AC1" w:rsidRDefault="00B92BB9" w:rsidP="00B92BB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671B9BE" w14:textId="49F43725" w:rsidR="00B92BB9" w:rsidRPr="007E0AC1" w:rsidRDefault="00B92BB9" w:rsidP="00B92BB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03EFA517" w14:textId="11068132" w:rsidR="00B92BB9" w:rsidRPr="0095153D" w:rsidRDefault="00B92BB9" w:rsidP="00B92BB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9003</w:t>
      </w:r>
      <w:r w:rsidRPr="0082643A">
        <w:t xml:space="preserve">" </w:t>
      </w:r>
      <w:r w:rsidRPr="00B92BB9">
        <w:t xml:space="preserve">Glasgow'n kooma-asteikko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B9D0899" w14:textId="77777777" w:rsidR="00B92BB9" w:rsidRDefault="00B92BB9" w:rsidP="00B92BB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489494D6" w14:textId="77777777" w:rsidR="00A81EEB" w:rsidRPr="0003454B" w:rsidRDefault="00A81EEB" w:rsidP="00A81EEB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725F939F" w14:textId="401D2EF9" w:rsidR="00B92BB9" w:rsidRPr="00125567" w:rsidRDefault="00A81EEB" w:rsidP="00B92BB9">
      <w:pPr>
        <w:pStyle w:val="Snt1"/>
      </w:pPr>
      <w:r>
        <w:t>6</w:t>
      </w:r>
      <w:r w:rsidR="00B92BB9" w:rsidRPr="00125567">
        <w:t xml:space="preserve">. </w:t>
      </w:r>
      <w:r w:rsidR="0010330A">
        <w:t>PAKOLLINEN</w:t>
      </w:r>
      <w:r w:rsidR="00B92BB9">
        <w:t xml:space="preserve"> yksi</w:t>
      </w:r>
      <w:r w:rsidR="00B92BB9" w:rsidRPr="00125567">
        <w:t xml:space="preserve"> [</w:t>
      </w:r>
      <w:proofErr w:type="gramStart"/>
      <w:r w:rsidR="0010330A">
        <w:t>1</w:t>
      </w:r>
      <w:r w:rsidR="00B92BB9" w:rsidRPr="00125567">
        <w:t>..</w:t>
      </w:r>
      <w:proofErr w:type="gramEnd"/>
      <w:r w:rsidR="00B92BB9" w:rsidRPr="00125567">
        <w:t xml:space="preserve">1] </w:t>
      </w:r>
      <w:proofErr w:type="spellStart"/>
      <w:r w:rsidR="00B92BB9" w:rsidRPr="00125567">
        <w:t>component</w:t>
      </w:r>
      <w:proofErr w:type="spellEnd"/>
    </w:p>
    <w:p w14:paraId="57AF23E3" w14:textId="23DE84A2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>1</w:t>
      </w:r>
      <w:r w:rsidR="0010330A">
        <w:t xml:space="preserve">] </w:t>
      </w:r>
      <w:hyperlink w:anchor="_Silmien_GCS-pisteytys_-" w:history="1">
        <w:r w:rsidR="0010330A" w:rsidRPr="0010330A">
          <w:rPr>
            <w:rStyle w:val="Hyperlinkki"/>
          </w:rPr>
          <w:t>Silmien GCS-pisteytys</w:t>
        </w:r>
      </w:hyperlink>
      <w:r>
        <w:t xml:space="preserve"> (</w:t>
      </w:r>
      <w:r w:rsidR="0010330A">
        <w:t>515</w:t>
      </w:r>
      <w:r>
        <w:t xml:space="preserve">) </w:t>
      </w:r>
      <w:proofErr w:type="spellStart"/>
      <w:r>
        <w:t>observation</w:t>
      </w:r>
      <w:proofErr w:type="spellEnd"/>
    </w:p>
    <w:p w14:paraId="75008F4F" w14:textId="2169E0EC" w:rsidR="00B92BB9" w:rsidRPr="00125567" w:rsidRDefault="00A81EEB" w:rsidP="00B92BB9">
      <w:pPr>
        <w:pStyle w:val="Snt1"/>
      </w:pPr>
      <w:r>
        <w:t>7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proofErr w:type="gramStart"/>
      <w:r w:rsidR="0010330A">
        <w:t>1</w:t>
      </w:r>
      <w:r w:rsidR="0010330A" w:rsidRPr="00125567">
        <w:t>..</w:t>
      </w:r>
      <w:proofErr w:type="gramEnd"/>
      <w:r w:rsidR="0010330A" w:rsidRPr="00125567">
        <w:t xml:space="preserve">1] </w:t>
      </w:r>
      <w:proofErr w:type="spellStart"/>
      <w:r w:rsidR="0010330A" w:rsidRPr="00125567">
        <w:t>component</w:t>
      </w:r>
      <w:proofErr w:type="spellEnd"/>
    </w:p>
    <w:p w14:paraId="3186AD5B" w14:textId="76CB23E8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uheen_GCS-pisteytys_-" w:history="1">
        <w:r w:rsidR="0010330A" w:rsidRPr="0010330A">
          <w:rPr>
            <w:rStyle w:val="Hyperlinkki"/>
          </w:rPr>
          <w:t>Puheen GCS-pisteytys</w:t>
        </w:r>
      </w:hyperlink>
      <w:r w:rsidR="0010330A">
        <w:t xml:space="preserve"> </w:t>
      </w:r>
      <w:r>
        <w:t>(</w:t>
      </w:r>
      <w:r w:rsidR="0010330A">
        <w:t>516</w:t>
      </w:r>
      <w:r>
        <w:t xml:space="preserve">) </w:t>
      </w:r>
      <w:proofErr w:type="spellStart"/>
      <w:r>
        <w:t>observation</w:t>
      </w:r>
      <w:proofErr w:type="spellEnd"/>
    </w:p>
    <w:p w14:paraId="16B54604" w14:textId="2857CAD6" w:rsidR="00B92BB9" w:rsidRPr="00125567" w:rsidRDefault="00A81EEB" w:rsidP="00B92BB9">
      <w:pPr>
        <w:pStyle w:val="Snt1"/>
      </w:pPr>
      <w:r>
        <w:t>8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proofErr w:type="gramStart"/>
      <w:r w:rsidR="0010330A">
        <w:t>1</w:t>
      </w:r>
      <w:r w:rsidR="0010330A" w:rsidRPr="00125567">
        <w:t>..</w:t>
      </w:r>
      <w:proofErr w:type="gramEnd"/>
      <w:r w:rsidR="0010330A" w:rsidRPr="00125567">
        <w:t xml:space="preserve">1] </w:t>
      </w:r>
      <w:proofErr w:type="spellStart"/>
      <w:r w:rsidR="0010330A" w:rsidRPr="00125567">
        <w:t>component</w:t>
      </w:r>
      <w:proofErr w:type="spellEnd"/>
    </w:p>
    <w:p w14:paraId="434BC5A5" w14:textId="27E5882D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Liikevasteen_GCS-pisteytys_-" w:history="1">
        <w:r w:rsidR="0010330A" w:rsidRPr="0010330A">
          <w:rPr>
            <w:rStyle w:val="Hyperlinkki"/>
          </w:rPr>
          <w:t>Liikevasteen GCS-pisteytys</w:t>
        </w:r>
      </w:hyperlink>
      <w:r w:rsidR="0010330A">
        <w:t xml:space="preserve"> </w:t>
      </w:r>
      <w:r>
        <w:t>(</w:t>
      </w:r>
      <w:r w:rsidR="0010330A">
        <w:t>517</w:t>
      </w:r>
      <w:r>
        <w:t xml:space="preserve">) </w:t>
      </w:r>
      <w:proofErr w:type="spellStart"/>
      <w:r>
        <w:t>observation</w:t>
      </w:r>
      <w:proofErr w:type="spellEnd"/>
    </w:p>
    <w:p w14:paraId="4CEA1BA4" w14:textId="57D0A586" w:rsidR="00B92BB9" w:rsidRPr="00125567" w:rsidRDefault="00A81EEB" w:rsidP="00B92BB9">
      <w:pPr>
        <w:pStyle w:val="Snt1"/>
      </w:pPr>
      <w:r>
        <w:t>9</w:t>
      </w:r>
      <w:r w:rsidR="00B92BB9" w:rsidRPr="00125567">
        <w:t xml:space="preserve">. </w:t>
      </w:r>
      <w:r w:rsidR="00B92BB9">
        <w:t>VAPAAEHTOINEN nolla tai</w:t>
      </w:r>
      <w:r w:rsidR="00B92BB9" w:rsidRPr="00125567">
        <w:t xml:space="preserve"> </w:t>
      </w:r>
      <w:r w:rsidR="00B92BB9">
        <w:t>yksi</w:t>
      </w:r>
      <w:r w:rsidR="00B92BB9" w:rsidRPr="00125567">
        <w:t xml:space="preserve"> [</w:t>
      </w:r>
      <w:proofErr w:type="gramStart"/>
      <w:r w:rsidR="00B92BB9">
        <w:t>0</w:t>
      </w:r>
      <w:r w:rsidR="00B92BB9" w:rsidRPr="00125567">
        <w:t>..</w:t>
      </w:r>
      <w:proofErr w:type="gramEnd"/>
      <w:r w:rsidR="00B92BB9" w:rsidRPr="00125567">
        <w:t xml:space="preserve">1] </w:t>
      </w:r>
      <w:proofErr w:type="spellStart"/>
      <w:r w:rsidR="00B92BB9" w:rsidRPr="00125567">
        <w:t>component</w:t>
      </w:r>
      <w:proofErr w:type="spellEnd"/>
    </w:p>
    <w:p w14:paraId="4C332E1B" w14:textId="371F52FF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GCS:n_arvioon_vaikuttavat" w:history="1">
        <w:proofErr w:type="spellStart"/>
        <w:r w:rsidR="0010330A" w:rsidRPr="0010330A">
          <w:rPr>
            <w:rStyle w:val="Hyperlinkki"/>
          </w:rPr>
          <w:t>GCS:n</w:t>
        </w:r>
        <w:proofErr w:type="spellEnd"/>
        <w:r w:rsidR="0010330A" w:rsidRPr="0010330A">
          <w:rPr>
            <w:rStyle w:val="Hyperlinkki"/>
          </w:rPr>
          <w:t xml:space="preserve"> arvioon vaikuttavat tekijät</w:t>
        </w:r>
      </w:hyperlink>
      <w:r w:rsidR="0010330A">
        <w:t xml:space="preserve"> </w:t>
      </w:r>
      <w:r>
        <w:t>(</w:t>
      </w:r>
      <w:r w:rsidR="0010330A">
        <w:t>518</w:t>
      </w:r>
      <w:r>
        <w:t xml:space="preserve">) </w:t>
      </w:r>
      <w:proofErr w:type="spellStart"/>
      <w:r>
        <w:t>observation</w:t>
      </w:r>
      <w:proofErr w:type="spellEnd"/>
    </w:p>
    <w:bookmarkStart w:id="394" w:name="_Silmien_GCS-pisteytys_-"/>
    <w:bookmarkEnd w:id="394"/>
    <w:p w14:paraId="4A4EA1D8" w14:textId="7E912881" w:rsidR="0065252E" w:rsidRDefault="00473BF8" w:rsidP="0065252E">
      <w:pPr>
        <w:pStyle w:val="Otsikko4"/>
      </w:pPr>
      <w:r>
        <w:lastRenderedPageBreak/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395" w:name="_Toc16776346"/>
      <w:r w:rsidR="0065252E" w:rsidRPr="0065252E">
        <w:rPr>
          <w:rStyle w:val="Hyperlinkki"/>
        </w:rPr>
        <w:t>Silmien GCS-pisteytys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39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6812C9D0" w14:textId="77777777" w:rsidTr="00627942">
        <w:tc>
          <w:tcPr>
            <w:tcW w:w="9236" w:type="dxa"/>
          </w:tcPr>
          <w:p w14:paraId="021B3026" w14:textId="33D5309E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4AFE289" w14:textId="77777777" w:rsidR="00BB4A27" w:rsidRPr="00BB4A27" w:rsidRDefault="00BB4A27" w:rsidP="00A81EEB">
      <w:pPr>
        <w:pStyle w:val="Snt1"/>
        <w:rPr>
          <w:lang w:val="en-US"/>
        </w:rPr>
      </w:pPr>
    </w:p>
    <w:p w14:paraId="6F1EA996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1CB1AC3" w14:textId="38603F62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9267-6</w:t>
      </w:r>
      <w:r w:rsidRPr="0082643A">
        <w:t xml:space="preserve">" </w:t>
      </w:r>
      <w:r w:rsidRPr="00A81EEB">
        <w:t>Glasgow'n kooma-asteikko: silmien avaaminen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2D4A382" w14:textId="26B588D3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291766A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8EF8E6" w14:textId="3A555153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A81EEB">
        <w:t xml:space="preserve">Silmien GCS-pisteytys </w:t>
      </w:r>
      <w:r w:rsidRPr="00021940">
        <w:t>(</w:t>
      </w:r>
      <w:r>
        <w:t>515</w:t>
      </w:r>
      <w:r w:rsidRPr="00021940">
        <w:t xml:space="preserve">), arvo </w:t>
      </w:r>
      <w:r>
        <w:t xml:space="preserve">annetaan INT-tietotyypillä. Sallitut arvot: </w:t>
      </w:r>
      <w:r w:rsidRPr="00A81EEB">
        <w:t>4=Spontaani,</w:t>
      </w:r>
      <w:r w:rsidR="00EB07F8">
        <w:t xml:space="preserve"> </w:t>
      </w:r>
      <w:r w:rsidRPr="00A81EEB">
        <w:t>3=Puheelle,</w:t>
      </w:r>
      <w:r w:rsidR="00EB07F8">
        <w:t xml:space="preserve"> </w:t>
      </w:r>
      <w:r w:rsidRPr="00A81EEB">
        <w:t>2=Kivulle,</w:t>
      </w:r>
      <w:r w:rsidR="00EB07F8">
        <w:t xml:space="preserve"> </w:t>
      </w:r>
      <w:r w:rsidRPr="00A81EEB">
        <w:t>1=Ei vastetta</w:t>
      </w:r>
    </w:p>
    <w:bookmarkStart w:id="396" w:name="_Puheen_GCS-pisteytys_-"/>
    <w:bookmarkEnd w:id="396"/>
    <w:p w14:paraId="362FD532" w14:textId="7575D433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397" w:name="_Toc16776347"/>
      <w:r w:rsidR="0065252E" w:rsidRPr="0065252E">
        <w:rPr>
          <w:rStyle w:val="Hyperlinkki"/>
        </w:rPr>
        <w:t>Puheen GCS-pisteytys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39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2FFA4B03" w14:textId="77777777" w:rsidTr="00627942">
        <w:tc>
          <w:tcPr>
            <w:tcW w:w="9236" w:type="dxa"/>
          </w:tcPr>
          <w:p w14:paraId="5590D2F8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98" w:name="_Liikevasteen_GCS-pisteytys_-"/>
            <w:bookmarkEnd w:id="398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C27A39" w14:textId="77777777" w:rsidR="00BB4A27" w:rsidRPr="00BB4A27" w:rsidRDefault="00BB4A27" w:rsidP="00A81EEB">
      <w:pPr>
        <w:pStyle w:val="Snt1"/>
        <w:rPr>
          <w:lang w:val="en-US"/>
        </w:rPr>
      </w:pPr>
    </w:p>
    <w:p w14:paraId="677DF7B1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942CD2" w14:textId="052801C2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</w:t>
      </w:r>
      <w:r>
        <w:t>70</w:t>
      </w:r>
      <w:r w:rsidRPr="00A81EEB">
        <w:t>-</w:t>
      </w:r>
      <w:r>
        <w:t>0</w:t>
      </w:r>
      <w:r w:rsidRPr="0082643A">
        <w:t xml:space="preserve">" </w:t>
      </w:r>
      <w:r w:rsidRPr="00A81EEB">
        <w:t xml:space="preserve">Glasgow'n kooma-asteikko: verbaalinen vaste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D4ECC57" w14:textId="00C3C785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301D63B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4ED0E56" w14:textId="38BB7985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 xml:space="preserve">Puheen </w:t>
      </w:r>
      <w:r w:rsidRPr="00A81EEB">
        <w:t xml:space="preserve">GCS-pisteytys </w:t>
      </w:r>
      <w:r w:rsidRPr="00021940">
        <w:t>(</w:t>
      </w:r>
      <w:r>
        <w:t>51</w:t>
      </w:r>
      <w:r w:rsidR="001B7800">
        <w:t>6</w:t>
      </w:r>
      <w:r w:rsidRPr="00021940">
        <w:t xml:space="preserve">), arvo </w:t>
      </w:r>
      <w:r>
        <w:t>annetaan INT-tietotyypillä. Sallitut arvot: 5</w:t>
      </w:r>
      <w:r w:rsidRPr="00A81EEB">
        <w:t>=Asiallinen</w:t>
      </w:r>
      <w:r w:rsidR="003B4455">
        <w:t>,</w:t>
      </w:r>
      <w:r w:rsidR="00EB07F8">
        <w:t xml:space="preserve"> </w:t>
      </w:r>
      <w:r w:rsidRPr="00A81EEB">
        <w:t>4=Sekava,</w:t>
      </w:r>
      <w:r w:rsidR="00EB07F8">
        <w:t xml:space="preserve"> </w:t>
      </w:r>
      <w:r w:rsidRPr="00A81EEB">
        <w:t>3=Sanoja,</w:t>
      </w:r>
      <w:r w:rsidR="00EB07F8">
        <w:t xml:space="preserve"> </w:t>
      </w:r>
      <w:r w:rsidRPr="00A81EEB">
        <w:t>2=Ääntelyä,</w:t>
      </w:r>
      <w:r w:rsidR="00EB07F8">
        <w:t xml:space="preserve"> </w:t>
      </w:r>
      <w:r w:rsidRPr="00A81EEB">
        <w:t>1=Ei vastetta</w:t>
      </w:r>
    </w:p>
    <w:p w14:paraId="3EA35DC6" w14:textId="22FE084E" w:rsidR="0065252E" w:rsidRDefault="00847692" w:rsidP="0065252E">
      <w:pPr>
        <w:pStyle w:val="Otsikko4"/>
      </w:pPr>
      <w:hyperlink w:anchor="_Glasgow'n_kooma-asteikko_-_1" w:history="1">
        <w:bookmarkStart w:id="399" w:name="_Toc16776348"/>
        <w:r w:rsidR="0065252E" w:rsidRPr="0065252E">
          <w:rPr>
            <w:rStyle w:val="Hyperlinkki"/>
          </w:rPr>
          <w:t>Liikevasteen GCS-pisteytys</w:t>
        </w:r>
      </w:hyperlink>
      <w:r w:rsidR="0065252E">
        <w:t xml:space="preserve"> - </w:t>
      </w:r>
      <w:proofErr w:type="spellStart"/>
      <w:r w:rsidR="0065252E">
        <w:t>observation</w:t>
      </w:r>
      <w:bookmarkEnd w:id="39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BE8486E" w14:textId="77777777" w:rsidTr="00627942">
        <w:tc>
          <w:tcPr>
            <w:tcW w:w="9236" w:type="dxa"/>
          </w:tcPr>
          <w:p w14:paraId="4250415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400" w:name="_GCS:n_arvioon_vaikuttavat"/>
            <w:bookmarkEnd w:id="400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01C808B" w14:textId="77777777" w:rsidR="00BB4A27" w:rsidRPr="00BB4A27" w:rsidRDefault="00BB4A27" w:rsidP="00A81EEB">
      <w:pPr>
        <w:pStyle w:val="Snt1"/>
        <w:rPr>
          <w:lang w:val="en-US"/>
        </w:rPr>
      </w:pPr>
    </w:p>
    <w:p w14:paraId="6B92A158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3449903" w14:textId="1C19BECA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9268-4</w:t>
      </w:r>
      <w:r w:rsidRPr="0082643A">
        <w:t xml:space="preserve">" </w:t>
      </w:r>
      <w:r w:rsidRPr="00A81EEB">
        <w:t xml:space="preserve">Glasgow'n kooma-asteikko: </w:t>
      </w:r>
      <w:r>
        <w:t>motoriikka</w:t>
      </w:r>
      <w:r w:rsidRPr="00A81EEB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1C9F94D" w14:textId="27F45175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6E03D2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A767BA6" w14:textId="5BE59351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 xml:space="preserve">Liikevasteen </w:t>
      </w:r>
      <w:r w:rsidRPr="00A81EEB">
        <w:t xml:space="preserve">GCS-pisteytys </w:t>
      </w:r>
      <w:r w:rsidRPr="00021940">
        <w:t>(</w:t>
      </w:r>
      <w:r>
        <w:t>517</w:t>
      </w:r>
      <w:r w:rsidRPr="00021940">
        <w:t xml:space="preserve">), arvo </w:t>
      </w:r>
      <w:r>
        <w:t xml:space="preserve">annetaan INT-tietotyypillä. Sallitut arvot: </w:t>
      </w:r>
      <w:r w:rsidRPr="00A81EEB">
        <w:t>6=Noudattaa kehotuksia,</w:t>
      </w:r>
      <w:r w:rsidR="00EB07F8">
        <w:t xml:space="preserve"> </w:t>
      </w:r>
      <w:r w:rsidRPr="00A81EEB">
        <w:t>5=Paikantaa kivun,</w:t>
      </w:r>
      <w:r w:rsidR="00EB07F8">
        <w:t xml:space="preserve"> </w:t>
      </w:r>
      <w:r w:rsidRPr="00A81EEB">
        <w:t>4=Väistää kivulle,</w:t>
      </w:r>
      <w:r w:rsidR="00EB07F8">
        <w:t xml:space="preserve"> </w:t>
      </w:r>
      <w:r w:rsidRPr="00A81EEB">
        <w:t>3=Koukistus,</w:t>
      </w:r>
      <w:r>
        <w:t xml:space="preserve"> </w:t>
      </w:r>
      <w:r w:rsidRPr="00A81EEB">
        <w:t>2=Ojennus,</w:t>
      </w:r>
      <w:r w:rsidR="00EB07F8">
        <w:t xml:space="preserve"> </w:t>
      </w:r>
      <w:r w:rsidRPr="00A81EEB">
        <w:t>1=Ei vastetta</w:t>
      </w:r>
    </w:p>
    <w:p w14:paraId="7813988B" w14:textId="785D6A57" w:rsidR="0065252E" w:rsidRDefault="00847692" w:rsidP="0065252E">
      <w:pPr>
        <w:pStyle w:val="Otsikko4"/>
      </w:pPr>
      <w:hyperlink w:anchor="_Glasgow'n_kooma-asteikko_-_1" w:history="1">
        <w:bookmarkStart w:id="401" w:name="_Toc16776349"/>
        <w:proofErr w:type="spellStart"/>
        <w:r w:rsidR="0065252E" w:rsidRPr="0010330A">
          <w:rPr>
            <w:rStyle w:val="Hyperlinkki"/>
          </w:rPr>
          <w:t>GCS:n</w:t>
        </w:r>
        <w:proofErr w:type="spellEnd"/>
        <w:r w:rsidR="0065252E" w:rsidRPr="0010330A">
          <w:rPr>
            <w:rStyle w:val="Hyperlinkki"/>
          </w:rPr>
          <w:t xml:space="preserve"> arvioon vaikuttavat tekijät</w:t>
        </w:r>
      </w:hyperlink>
      <w:r w:rsidR="0065252E">
        <w:t xml:space="preserve"> - </w:t>
      </w:r>
      <w:proofErr w:type="spellStart"/>
      <w:r w:rsidR="0065252E">
        <w:t>observation</w:t>
      </w:r>
      <w:bookmarkEnd w:id="40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F276DB2" w14:textId="77777777" w:rsidTr="00627942">
        <w:tc>
          <w:tcPr>
            <w:tcW w:w="9236" w:type="dxa"/>
          </w:tcPr>
          <w:p w14:paraId="56A1FB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92F6DEA" w14:textId="77777777" w:rsidR="00BB4A27" w:rsidRPr="00BB4A27" w:rsidRDefault="00BB4A27" w:rsidP="00306934">
      <w:pPr>
        <w:pStyle w:val="Snt1"/>
        <w:rPr>
          <w:lang w:val="en-US"/>
        </w:rPr>
      </w:pPr>
    </w:p>
    <w:p w14:paraId="62011B53" w14:textId="77777777" w:rsidR="00306934" w:rsidRDefault="00306934" w:rsidP="0030693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822E0B" w14:textId="66876BA2" w:rsidR="00306934" w:rsidRDefault="00306934" w:rsidP="00306934">
      <w:pPr>
        <w:pStyle w:val="Snt1"/>
      </w:pPr>
      <w:r>
        <w:t>2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/@code="518</w:t>
      </w:r>
      <w:r w:rsidRPr="00770C6A">
        <w:t xml:space="preserve">" </w:t>
      </w:r>
      <w:proofErr w:type="spellStart"/>
      <w:r w:rsidRPr="00306934">
        <w:t>GCS:n</w:t>
      </w:r>
      <w:proofErr w:type="spellEnd"/>
      <w:r w:rsidRPr="00306934">
        <w:t xml:space="preserve"> arvioon vaikuttavat tekijät</w:t>
      </w:r>
      <w:r>
        <w:t xml:space="preserve"> 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62E5C8F9" w14:textId="3BD86716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45BDFA3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639ED95" w14:textId="15E33F09" w:rsidR="00306934" w:rsidRDefault="00306934" w:rsidP="00306934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tai useampi [</w:t>
      </w:r>
      <w:proofErr w:type="gramStart"/>
      <w:r>
        <w:t>1..</w:t>
      </w:r>
      <w:proofErr w:type="gramEnd"/>
      <w:r>
        <w:t>*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proofErr w:type="spellStart"/>
      <w:r w:rsidRPr="00306934">
        <w:t>GCS:n</w:t>
      </w:r>
      <w:proofErr w:type="spellEnd"/>
      <w:r w:rsidRPr="00306934">
        <w:t xml:space="preserve"> arvioon vaikuttavat tekijät </w:t>
      </w:r>
      <w:r w:rsidRPr="00021940">
        <w:t>(</w:t>
      </w:r>
      <w:r>
        <w:t>518</w:t>
      </w:r>
      <w:r w:rsidRPr="00021940">
        <w:t xml:space="preserve">), arvo </w:t>
      </w:r>
      <w:r>
        <w:t xml:space="preserve">annetaan luokituksesta ENSIH – </w:t>
      </w:r>
      <w:proofErr w:type="spellStart"/>
      <w:r w:rsidRPr="00306934">
        <w:t>GCS:n</w:t>
      </w:r>
      <w:proofErr w:type="spellEnd"/>
      <w:r w:rsidRPr="00306934">
        <w:t xml:space="preserve"> arvioon vaikuttavat tekijät</w:t>
      </w:r>
      <w:r>
        <w:t xml:space="preserve"> (</w:t>
      </w:r>
      <w:proofErr w:type="spellStart"/>
      <w:r>
        <w:t>codeSystem</w:t>
      </w:r>
      <w:proofErr w:type="spellEnd"/>
      <w:r>
        <w:t>: 1.2.246.537.6.3045.2014) CD-tietotyypillä</w:t>
      </w:r>
    </w:p>
    <w:bookmarkStart w:id="402" w:name="_Kivun_voimakkuus_-"/>
    <w:bookmarkEnd w:id="402"/>
    <w:p w14:paraId="215ECDF8" w14:textId="4CFE2169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403" w:name="_Toc16776350"/>
      <w:r w:rsidR="0065252E" w:rsidRPr="0065252E">
        <w:rPr>
          <w:rStyle w:val="Hyperlinkki"/>
        </w:rPr>
        <w:t>Kivun voimakkuus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40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BCD65E5" w14:textId="77777777" w:rsidTr="00627942">
        <w:tc>
          <w:tcPr>
            <w:tcW w:w="9236" w:type="dxa"/>
          </w:tcPr>
          <w:p w14:paraId="254B10BA" w14:textId="293BF7A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6A803B4" w14:textId="77777777" w:rsidR="00BB4A27" w:rsidRPr="00BB4A27" w:rsidRDefault="00BB4A27" w:rsidP="003B4455">
      <w:pPr>
        <w:pStyle w:val="Snt1"/>
        <w:rPr>
          <w:lang w:val="en-US"/>
        </w:rPr>
      </w:pPr>
    </w:p>
    <w:p w14:paraId="1964343C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4349C2B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157E434" w14:textId="428D1AF6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38214-3</w:t>
      </w:r>
      <w:r w:rsidRPr="0082643A">
        <w:t xml:space="preserve">" </w:t>
      </w:r>
      <w:r>
        <w:t>Kivun voimakkuus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7F77B40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40324B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F1A89F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4DEBCCC" w14:textId="3A582E4C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Kivun voimakkuus</w:t>
      </w:r>
      <w:r w:rsidRPr="00283AD7">
        <w:t xml:space="preserve"> </w:t>
      </w:r>
      <w:r w:rsidRPr="00021940">
        <w:t>(</w:t>
      </w:r>
      <w:r>
        <w:t>519</w:t>
      </w:r>
      <w:r w:rsidRPr="00021940">
        <w:t xml:space="preserve">), arvo </w:t>
      </w:r>
      <w:r>
        <w:t xml:space="preserve">annetaan INT-tietotyypillä. Sallitut arvot </w:t>
      </w:r>
      <w:proofErr w:type="gramStart"/>
      <w:r>
        <w:t>0-10</w:t>
      </w:r>
      <w:proofErr w:type="gramEnd"/>
      <w:r>
        <w:t xml:space="preserve"> (VAS-asteikko)</w:t>
      </w:r>
      <w:r w:rsidR="004F5D17">
        <w:t>.</w:t>
      </w:r>
    </w:p>
    <w:bookmarkStart w:id="404" w:name="_Alkoholin_määrä_uloshengitysilmassa"/>
    <w:bookmarkEnd w:id="404"/>
    <w:p w14:paraId="0790C84F" w14:textId="6C311B9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405" w:name="_Toc16776351"/>
      <w:r w:rsidR="0065252E" w:rsidRPr="0065252E">
        <w:rPr>
          <w:rStyle w:val="Hyperlinkki"/>
        </w:rPr>
        <w:t>Alkoholin määrä uloshengitysilmassa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40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6945688" w14:textId="77777777" w:rsidTr="00627942">
        <w:tc>
          <w:tcPr>
            <w:tcW w:w="9236" w:type="dxa"/>
          </w:tcPr>
          <w:p w14:paraId="62D2A86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75209F8" w14:textId="77777777" w:rsidR="00BB4A27" w:rsidRPr="00BB4A27" w:rsidRDefault="00BB4A27" w:rsidP="003B4455">
      <w:pPr>
        <w:pStyle w:val="Snt1"/>
        <w:rPr>
          <w:lang w:val="en-US"/>
        </w:rPr>
      </w:pPr>
    </w:p>
    <w:p w14:paraId="3523FDD4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CD744C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4F36FFD" w14:textId="2CEFD0C8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5641-6</w:t>
      </w:r>
      <w:r w:rsidRPr="0082643A">
        <w:t xml:space="preserve">" </w:t>
      </w:r>
      <w:r w:rsidRPr="003B4455">
        <w:t xml:space="preserve">Uloshengitysilman alkoholipitoisuus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5D664BF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E3FD2E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D0735F5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8613266" w14:textId="7DD76C6F" w:rsidR="0065252E" w:rsidRDefault="003B4455" w:rsidP="00BB4A2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3B4455">
        <w:t>Alkoholin määrä uloshengitysilmassa</w:t>
      </w:r>
      <w:r w:rsidRPr="00283AD7">
        <w:t xml:space="preserve"> </w:t>
      </w:r>
      <w:r w:rsidRPr="00021940">
        <w:t>(</w:t>
      </w:r>
      <w:r>
        <w:t>520</w:t>
      </w:r>
      <w:r w:rsidRPr="00021940">
        <w:t xml:space="preserve">), arvo </w:t>
      </w:r>
      <w:r w:rsidR="00BB4A27">
        <w:t>annetaan PQ-tietotyypillä.</w:t>
      </w:r>
    </w:p>
    <w:bookmarkStart w:id="406" w:name="_Kehon_lämpötila_-"/>
    <w:bookmarkEnd w:id="406"/>
    <w:p w14:paraId="23D759A2" w14:textId="0B31B2F8" w:rsidR="0065252E" w:rsidRDefault="0065252E" w:rsidP="0065252E">
      <w:pPr>
        <w:pStyle w:val="Otsikko3"/>
      </w:pPr>
      <w:r>
        <w:fldChar w:fldCharType="begin"/>
      </w:r>
      <w:r w:rsidR="007B6CFE">
        <w:instrText>HYPERLINK  \l "_Fysiologiset_mittaukset_1"</w:instrText>
      </w:r>
      <w:r>
        <w:fldChar w:fldCharType="separate"/>
      </w:r>
      <w:bookmarkStart w:id="407" w:name="_Toc16776352"/>
      <w:r w:rsidRPr="0065252E">
        <w:rPr>
          <w:rStyle w:val="Hyperlinkki"/>
        </w:rPr>
        <w:t>Kehon lämpötila</w:t>
      </w:r>
      <w:r>
        <w:fldChar w:fldCharType="end"/>
      </w:r>
      <w:r>
        <w:t xml:space="preserve"> - </w:t>
      </w:r>
      <w:proofErr w:type="spellStart"/>
      <w:r>
        <w:t>observation</w:t>
      </w:r>
      <w:bookmarkEnd w:id="40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7F715C2B" w14:textId="77777777" w:rsidTr="00627942">
        <w:tc>
          <w:tcPr>
            <w:tcW w:w="9236" w:type="dxa"/>
          </w:tcPr>
          <w:p w14:paraId="0932DDB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C67D4EF" w14:textId="77777777" w:rsidR="00BB4A27" w:rsidRPr="00BB4A27" w:rsidRDefault="00BB4A27" w:rsidP="003B4455">
      <w:pPr>
        <w:pStyle w:val="Snt1"/>
        <w:rPr>
          <w:lang w:val="en-US"/>
        </w:rPr>
      </w:pPr>
    </w:p>
    <w:p w14:paraId="6DB724C3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60A457A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3181DE0" w14:textId="6C3AFD08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8310-5</w:t>
      </w:r>
      <w:r w:rsidRPr="0082643A">
        <w:t xml:space="preserve">" </w:t>
      </w:r>
      <w:r>
        <w:t>Kehon lämpö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025EAAD4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4CC32B4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4138445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6BC609A1" w14:textId="14F93576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Kehon lämpötila</w:t>
      </w:r>
      <w:r w:rsidRPr="00021940">
        <w:t xml:space="preserve"> (</w:t>
      </w:r>
      <w:r>
        <w:t>522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79668E1" w14:textId="0CAB8ACB" w:rsidR="0065252E" w:rsidRDefault="003B4455" w:rsidP="0065252E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targetSiteCode</w:t>
      </w:r>
      <w:proofErr w:type="spellEnd"/>
      <w:r>
        <w:t xml:space="preserve"> </w:t>
      </w:r>
      <w:r w:rsidRPr="003B4455">
        <w:t xml:space="preserve">Kehon lämpötilan mittauspaikka </w:t>
      </w:r>
      <w:r>
        <w:t xml:space="preserve">(521), arvo annetaan luokituksesta ENSIH – </w:t>
      </w:r>
      <w:r w:rsidRPr="003B4455">
        <w:t xml:space="preserve">Kehon lämpötilan mittauspaikka </w:t>
      </w:r>
      <w:r>
        <w:t>(</w:t>
      </w:r>
      <w:proofErr w:type="spellStart"/>
      <w:r>
        <w:t>codeSystem</w:t>
      </w:r>
      <w:proofErr w:type="spellEnd"/>
      <w:r>
        <w:t>: 1.2.246.537.6.3046.2014) CE-tietotyypillä</w:t>
      </w:r>
    </w:p>
    <w:bookmarkStart w:id="408" w:name="_APGAR_-_observation"/>
    <w:bookmarkEnd w:id="408"/>
    <w:p w14:paraId="00424F17" w14:textId="0C67BF1D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409" w:name="_Toc16776353"/>
      <w:r w:rsidR="0065252E" w:rsidRPr="0065252E">
        <w:rPr>
          <w:rStyle w:val="Hyperlinkki"/>
        </w:rPr>
        <w:t>APGAR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40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01DF617B" w14:textId="77777777" w:rsidTr="00627942">
        <w:tc>
          <w:tcPr>
            <w:tcW w:w="9236" w:type="dxa"/>
          </w:tcPr>
          <w:p w14:paraId="74EEA290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AE9ECE2" w14:textId="77777777" w:rsidR="00BB4A27" w:rsidRPr="00BB4A27" w:rsidRDefault="00BB4A27" w:rsidP="003B4455">
      <w:pPr>
        <w:pStyle w:val="Snt1"/>
        <w:rPr>
          <w:lang w:val="en-US"/>
        </w:rPr>
      </w:pPr>
    </w:p>
    <w:p w14:paraId="75E3E0BE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31CEBC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9E9D195" w14:textId="3B1CA447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/@code="523</w:t>
      </w:r>
      <w:r w:rsidRPr="00770C6A">
        <w:t xml:space="preserve">" </w:t>
      </w:r>
      <w:r>
        <w:t>APGAR</w:t>
      </w:r>
      <w:r w:rsidRPr="00283AD7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0AD27966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87ED69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34573C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1038598" w14:textId="3A34585F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2832D4">
        <w:t>APGAR</w:t>
      </w:r>
      <w:r w:rsidR="002832D4" w:rsidRPr="00021940">
        <w:t xml:space="preserve"> </w:t>
      </w:r>
      <w:r w:rsidRPr="00021940">
        <w:t>(</w:t>
      </w:r>
      <w:r>
        <w:t>52</w:t>
      </w:r>
      <w:r w:rsidR="002832D4">
        <w:t>3</w:t>
      </w:r>
      <w:r w:rsidRPr="00021940">
        <w:t xml:space="preserve">), arvo annetaan </w:t>
      </w:r>
      <w:r w:rsidR="002832D4">
        <w:t>INT</w:t>
      </w:r>
      <w:r w:rsidRPr="00021940">
        <w:t>-tietotyypillä</w:t>
      </w:r>
      <w:r w:rsidR="002832D4">
        <w:t>: Sallitut arvot 1-10.</w:t>
      </w:r>
    </w:p>
    <w:bookmarkStart w:id="410" w:name="_Mittauksen_kirjaamattomuuden_perust"/>
    <w:bookmarkEnd w:id="410"/>
    <w:p w14:paraId="70F93D62" w14:textId="7CE9AEB4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411" w:name="_Toc16776354"/>
      <w:r w:rsidR="0065252E" w:rsidRPr="0065252E">
        <w:rPr>
          <w:rStyle w:val="Hyperlinkki"/>
        </w:rPr>
        <w:t>Mittauksen kirjaamattomuuden perustelu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41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0523EAA2" w14:textId="77777777" w:rsidTr="00627942">
        <w:tc>
          <w:tcPr>
            <w:tcW w:w="9236" w:type="dxa"/>
          </w:tcPr>
          <w:p w14:paraId="651581D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1AB6633" w14:textId="77777777" w:rsidR="00BB4A27" w:rsidRPr="00BB4A27" w:rsidRDefault="00BB4A27" w:rsidP="002832D4">
      <w:pPr>
        <w:pStyle w:val="Snt1"/>
        <w:rPr>
          <w:lang w:val="en-US"/>
        </w:rPr>
      </w:pPr>
    </w:p>
    <w:p w14:paraId="71DA933A" w14:textId="77777777" w:rsidR="002832D4" w:rsidRDefault="002832D4" w:rsidP="002832D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94F0D8E" w14:textId="77777777" w:rsidR="002832D4" w:rsidRPr="0003454B" w:rsidRDefault="002832D4" w:rsidP="002832D4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8C7F999" w14:textId="612DD713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/@code="524</w:t>
      </w:r>
      <w:r w:rsidRPr="00770C6A">
        <w:t xml:space="preserve">" </w:t>
      </w:r>
      <w:r w:rsidRPr="002832D4">
        <w:t>Mittauksen kirjaamattomuuden perustelu</w:t>
      </w:r>
      <w:r w:rsidRPr="00283AD7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44ABA731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839D8AC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492FC14" w14:textId="6EBF2A08" w:rsidR="002832D4" w:rsidRDefault="00BA0F53" w:rsidP="002832D4">
      <w:pPr>
        <w:pStyle w:val="Snt1"/>
      </w:pPr>
      <w:r>
        <w:t>5</w:t>
      </w:r>
      <w:r w:rsidR="002832D4" w:rsidRPr="00AE0334">
        <w:t xml:space="preserve">. </w:t>
      </w:r>
      <w:r w:rsidR="002832D4" w:rsidRPr="00021940">
        <w:t xml:space="preserve">PAKOLLINEN </w:t>
      </w:r>
      <w:r w:rsidR="002832D4">
        <w:t>yksi [</w:t>
      </w:r>
      <w:proofErr w:type="gramStart"/>
      <w:r w:rsidR="002832D4">
        <w:t>1..</w:t>
      </w:r>
      <w:proofErr w:type="gramEnd"/>
      <w:r w:rsidR="002832D4">
        <w:t>1</w:t>
      </w:r>
      <w:r w:rsidR="002832D4" w:rsidRPr="00021940">
        <w:t>]</w:t>
      </w:r>
      <w:r w:rsidR="002832D4">
        <w:t xml:space="preserve"> </w:t>
      </w:r>
      <w:proofErr w:type="spellStart"/>
      <w:r w:rsidR="002832D4" w:rsidRPr="00021940">
        <w:t>value</w:t>
      </w:r>
      <w:proofErr w:type="spellEnd"/>
      <w:r w:rsidR="002832D4" w:rsidRPr="00021940">
        <w:t xml:space="preserve"> </w:t>
      </w:r>
      <w:r w:rsidR="002832D4" w:rsidRPr="002832D4">
        <w:t>Mittauksen kirjaamattomuuden perustelu</w:t>
      </w:r>
      <w:r w:rsidR="002832D4" w:rsidRPr="00021940">
        <w:t xml:space="preserve"> (</w:t>
      </w:r>
      <w:r w:rsidR="002832D4">
        <w:t>524</w:t>
      </w:r>
      <w:r w:rsidR="002832D4" w:rsidRPr="00021940">
        <w:t xml:space="preserve">), arvo annetaan </w:t>
      </w:r>
      <w:r w:rsidR="002832D4">
        <w:t>ST</w:t>
      </w:r>
      <w:r w:rsidR="002832D4" w:rsidRPr="00021940">
        <w:t>-tietotyypillä</w:t>
      </w:r>
      <w:r w:rsidR="002832D4">
        <w:t>:</w:t>
      </w:r>
    </w:p>
    <w:bookmarkStart w:id="412" w:name="_Laboratorio-_ja_kuvantamistutkimuks_1"/>
    <w:bookmarkEnd w:id="412"/>
    <w:p w14:paraId="38A12FA3" w14:textId="56BB627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13" w:name="_Toc16776355"/>
      <w:r w:rsidR="004327C9" w:rsidRPr="00382EF8">
        <w:rPr>
          <w:rStyle w:val="Hyperlinkki"/>
        </w:rPr>
        <w:t>Laboratorio- ja kuvantamistutkimukset</w:t>
      </w:r>
      <w:bookmarkEnd w:id="370"/>
      <w:bookmarkEnd w:id="413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348CE6D" w14:textId="4443E134" w:rsidR="00302044" w:rsidRPr="00302044" w:rsidRDefault="00302044" w:rsidP="001A67A9">
      <w:pPr>
        <w:rPr>
          <w:lang w:val="en-US"/>
        </w:rPr>
      </w:pPr>
    </w:p>
    <w:p w14:paraId="164C4E8B" w14:textId="2B23FFBE" w:rsidR="004327C9" w:rsidRPr="0095153D" w:rsidRDefault="004327C9" w:rsidP="001A67A9"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53</w:t>
      </w:r>
      <w:r w:rsidRPr="0082643A">
        <w:t xml:space="preserve">" </w:t>
      </w:r>
      <w:r>
        <w:t xml:space="preserve">Tutkimukset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86DEB76" w14:textId="1BA53284" w:rsidR="004327C9" w:rsidRPr="0082643A" w:rsidRDefault="004327C9" w:rsidP="004327C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Tutkimukset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7779E2B1" w14:textId="77777777" w:rsidR="00F35BEC" w:rsidRDefault="00F35BEC" w:rsidP="00F35BEC"/>
    <w:p w14:paraId="19FA8F59" w14:textId="19CAE901" w:rsidR="00F35BEC" w:rsidRP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>
        <w:rPr>
          <w:b/>
        </w:rPr>
        <w:t xml:space="preserve">Laboratoriotutkimus </w:t>
      </w:r>
      <w:proofErr w:type="spellStart"/>
      <w:r w:rsidR="00D217DA" w:rsidRPr="005957A3">
        <w:rPr>
          <w:b/>
        </w:rPr>
        <w:t>Laboratoriotutkimus</w:t>
      </w:r>
      <w:proofErr w:type="spellEnd"/>
      <w:r w:rsidR="00D217DA">
        <w:t xml:space="preserve"> (572)</w:t>
      </w:r>
      <w:r w:rsidR="005957A3">
        <w:t>:</w:t>
      </w:r>
      <w:r w:rsidR="00D217DA">
        <w:t xml:space="preserve"> Laboratoriotulos ja yksikkö (577)</w:t>
      </w:r>
      <w:r w:rsidR="00F35BEC">
        <w:t xml:space="preserve">; </w:t>
      </w:r>
      <w:r w:rsidR="00D217DA">
        <w:t>Laboratoriotulos tekstinä (573)</w:t>
      </w:r>
    </w:p>
    <w:p w14:paraId="5FD09DE4" w14:textId="77777777" w:rsidR="00D217DA" w:rsidRDefault="00D217DA" w:rsidP="00F35BE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438565C" w14:textId="18598E94" w:rsid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Kuvantamistutkimus </w:t>
      </w:r>
      <w:proofErr w:type="spellStart"/>
      <w:r w:rsidR="00D217DA" w:rsidRPr="005957A3">
        <w:rPr>
          <w:b/>
        </w:rPr>
        <w:t>Kuvantamistutkimus</w:t>
      </w:r>
      <w:proofErr w:type="spellEnd"/>
      <w:r w:rsidR="00D217DA" w:rsidRPr="00D217DA">
        <w:t xml:space="preserve"> (574)</w:t>
      </w:r>
      <w:r w:rsidR="00D217DA">
        <w:t>; Kuvantamistulos (575)</w:t>
      </w:r>
    </w:p>
    <w:p w14:paraId="1FFBB3CD" w14:textId="77777777" w:rsidR="004B2D3C" w:rsidRDefault="004B2D3C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A329E25" w14:textId="77777777" w:rsidR="00E03F23" w:rsidRDefault="00E03F23" w:rsidP="00F35BEC">
      <w:pPr>
        <w:pStyle w:val="Snt1"/>
        <w:ind w:left="0" w:firstLine="0"/>
      </w:pPr>
    </w:p>
    <w:p w14:paraId="4880C593" w14:textId="74B4E307" w:rsidR="004327C9" w:rsidRPr="0082643A" w:rsidRDefault="004327C9" w:rsidP="004327C9">
      <w:pPr>
        <w:pStyle w:val="Snt1"/>
      </w:pPr>
      <w:r w:rsidRPr="0082643A">
        <w:t xml:space="preserve">4. </w:t>
      </w:r>
      <w:r w:rsidR="00D609D6">
        <w:t xml:space="preserve">VAPAAEHTOINEN </w:t>
      </w:r>
      <w:r>
        <w:t>nolla tai useampi [</w:t>
      </w:r>
      <w:proofErr w:type="gramStart"/>
      <w:r w:rsidR="00AE3D21">
        <w:t>0..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F2871A5" w14:textId="4375B0B3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D9C873B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1.2.246.537.6.12.2002.348.572” (Laboratoriotutkimus </w:t>
      </w:r>
      <w:proofErr w:type="spellStart"/>
      <w:r>
        <w:t>entry</w:t>
      </w:r>
      <w:proofErr w:type="spellEnd"/>
      <w:r>
        <w:t xml:space="preserve">) </w:t>
      </w:r>
    </w:p>
    <w:p w14:paraId="18FCB66E" w14:textId="77777777" w:rsidR="004327C9" w:rsidRPr="0095153D" w:rsidRDefault="004327C9" w:rsidP="004327C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Laboratoriotutkimus_-_observation" w:history="1">
        <w:r w:rsidRPr="002B15F3">
          <w:rPr>
            <w:rStyle w:val="Hyperlinkki"/>
          </w:rPr>
          <w:t>Laboratoriotutkimus</w:t>
        </w:r>
      </w:hyperlink>
      <w:r>
        <w:t xml:space="preserve"> (572) </w:t>
      </w:r>
      <w:proofErr w:type="spellStart"/>
      <w:r>
        <w:t>observation</w:t>
      </w:r>
      <w:proofErr w:type="spellEnd"/>
    </w:p>
    <w:p w14:paraId="22E9C151" w14:textId="77777777" w:rsidR="00E03F23" w:rsidRDefault="00E03F23" w:rsidP="004327C9">
      <w:pPr>
        <w:pStyle w:val="Snt1"/>
      </w:pPr>
    </w:p>
    <w:p w14:paraId="4809CA5D" w14:textId="04AFD190" w:rsidR="004327C9" w:rsidRPr="0082643A" w:rsidRDefault="004327C9" w:rsidP="004327C9">
      <w:pPr>
        <w:pStyle w:val="Snt1"/>
      </w:pPr>
      <w:r>
        <w:lastRenderedPageBreak/>
        <w:t>5</w:t>
      </w:r>
      <w:r w:rsidRPr="0082643A">
        <w:t xml:space="preserve">. </w:t>
      </w:r>
      <w:r w:rsidR="00D609D6">
        <w:t>VAPAAEHTOINEN</w:t>
      </w:r>
      <w:r>
        <w:t xml:space="preserve"> nolla tai useampi [</w:t>
      </w:r>
      <w:proofErr w:type="gramStart"/>
      <w:r w:rsidR="00AE3D21">
        <w:t>0..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3AA52927" w14:textId="0952D43F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288F10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1.2.246.537.6.12.2002.348.574” (Kuvantamistutkimus </w:t>
      </w:r>
      <w:proofErr w:type="spellStart"/>
      <w:r>
        <w:t>entry</w:t>
      </w:r>
      <w:proofErr w:type="spellEnd"/>
      <w:r>
        <w:t>)</w:t>
      </w:r>
    </w:p>
    <w:p w14:paraId="4805471B" w14:textId="77777777" w:rsidR="004327C9" w:rsidRDefault="004327C9" w:rsidP="004327C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Kuvantamistutkimus_-_observation" w:history="1">
        <w:r w:rsidRPr="002B15F3">
          <w:rPr>
            <w:rStyle w:val="Hyperlinkki"/>
          </w:rPr>
          <w:t>Kuvantamistutkimus</w:t>
        </w:r>
      </w:hyperlink>
      <w:r>
        <w:t xml:space="preserve"> (574) </w:t>
      </w:r>
      <w:proofErr w:type="spellStart"/>
      <w:r>
        <w:t>observation</w:t>
      </w:r>
      <w:proofErr w:type="spellEnd"/>
    </w:p>
    <w:p w14:paraId="68073A7B" w14:textId="7F7E51CA" w:rsidR="00D609D6" w:rsidRDefault="00D609D6" w:rsidP="004327C9">
      <w:pPr>
        <w:pStyle w:val="Snt2"/>
      </w:pPr>
    </w:p>
    <w:p w14:paraId="4AE897B3" w14:textId="37D73448" w:rsidR="00922028" w:rsidRPr="0082643A" w:rsidRDefault="00922028" w:rsidP="00922028">
      <w:pPr>
        <w:pStyle w:val="Snt1"/>
      </w:pPr>
      <w:r>
        <w:t>6</w:t>
      </w:r>
      <w:r w:rsidRPr="0082643A">
        <w:t xml:space="preserve">. </w:t>
      </w:r>
      <w:r>
        <w:t>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>
        <w:t>.</w:t>
      </w:r>
    </w:p>
    <w:p w14:paraId="2C14A792" w14:textId="59EC50A7" w:rsidR="00922028" w:rsidRDefault="00922028" w:rsidP="004327C9">
      <w:pPr>
        <w:pStyle w:val="Snt2"/>
      </w:pPr>
      <w:r>
        <w:t>Rakenteinen merkintä tehdystä kuvantamistutkimuksesta</w:t>
      </w:r>
      <w:r w:rsidRPr="00922028">
        <w:t xml:space="preserve"> </w:t>
      </w:r>
      <w:r>
        <w:t xml:space="preserve">sisältäen </w:t>
      </w:r>
      <w:r w:rsidR="00FF7B07" w:rsidRPr="00FF7B07">
        <w:t xml:space="preserve">mm. tehdyn tutkimuksen </w:t>
      </w:r>
      <w:proofErr w:type="spellStart"/>
      <w:r w:rsidR="00FF7B07" w:rsidRPr="00FF7B07">
        <w:t>Study</w:t>
      </w:r>
      <w:proofErr w:type="spellEnd"/>
      <w:r w:rsidR="00FF7B07" w:rsidRPr="00FF7B07">
        <w:t xml:space="preserve"> </w:t>
      </w:r>
      <w:proofErr w:type="spellStart"/>
      <w:r w:rsidR="00FF7B07" w:rsidRPr="00FF7B07">
        <w:t>Instance</w:t>
      </w:r>
      <w:proofErr w:type="spellEnd"/>
      <w:r w:rsidR="00FF7B07" w:rsidRPr="00FF7B07">
        <w:t xml:space="preserve"> </w:t>
      </w:r>
      <w:proofErr w:type="spellStart"/>
      <w:r w:rsidR="00FF7B07" w:rsidRPr="00FF7B07">
        <w:t>UID:n</w:t>
      </w:r>
      <w:proofErr w:type="spellEnd"/>
      <w:r w:rsidR="00FF7B07" w:rsidRPr="00FF7B07">
        <w:t>, jonka avulla tutkimus löytyy DICOM-muodossa Kanta - kuva-aineistojen arkistosta</w:t>
      </w:r>
      <w:r w:rsidR="00630668">
        <w:t xml:space="preserve"> – tuotetaan esimerkiksi EKG-tutkimuksista ja näkyvän valon kuvista. </w:t>
      </w:r>
      <w:r>
        <w:t xml:space="preserve"> </w:t>
      </w:r>
      <w:proofErr w:type="spellStart"/>
      <w:r w:rsidR="00630668">
        <w:t>Entry</w:t>
      </w:r>
      <w:proofErr w:type="spellEnd"/>
      <w:r w:rsidR="00630668">
        <w:t xml:space="preserve"> t</w:t>
      </w:r>
      <w:r>
        <w:t>oteutetaan</w:t>
      </w:r>
      <w:r w:rsidRPr="00922028">
        <w:t xml:space="preserve"> Kanta </w:t>
      </w:r>
      <w:r>
        <w:t>Kuvantamisen CDAR2 merkinnät</w:t>
      </w:r>
      <w:r w:rsidRPr="00922028">
        <w:t xml:space="preserve"> [</w:t>
      </w:r>
      <w:r>
        <w:t>8</w:t>
      </w:r>
      <w:r w:rsidRPr="00922028">
        <w:t xml:space="preserve">, luku </w:t>
      </w:r>
      <w:r>
        <w:t>7</w:t>
      </w:r>
      <w:r w:rsidRPr="00922028">
        <w:t>]</w:t>
      </w:r>
      <w:r>
        <w:t xml:space="preserve"> mukaisesti</w:t>
      </w:r>
      <w:r w:rsidRPr="00922028">
        <w:t>.</w:t>
      </w:r>
    </w:p>
    <w:p w14:paraId="6711EC30" w14:textId="77777777" w:rsidR="00922028" w:rsidRDefault="00922028" w:rsidP="004327C9">
      <w:pPr>
        <w:pStyle w:val="Snt2"/>
      </w:pPr>
    </w:p>
    <w:p w14:paraId="785B7139" w14:textId="08FB4A5C" w:rsidR="00D609D6" w:rsidRPr="0095153D" w:rsidRDefault="00D609D6" w:rsidP="00D609D6">
      <w:pPr>
        <w:pStyle w:val="Snt1"/>
      </w:pPr>
      <w:r w:rsidRPr="00C0095C">
        <w:rPr>
          <w:b/>
        </w:rPr>
        <w:t>Toteutusohje</w:t>
      </w:r>
      <w:r>
        <w:t xml:space="preserve">: Kuvantamis- ja </w:t>
      </w:r>
      <w:proofErr w:type="spellStart"/>
      <w:r>
        <w:t>laboratoriotutkimus</w:t>
      </w:r>
      <w:r w:rsidR="00404E6A">
        <w:t>-</w:t>
      </w:r>
      <w:r w:rsidR="003113AD">
        <w:t>entry:t</w:t>
      </w:r>
      <w:proofErr w:type="spellEnd"/>
      <w:r>
        <w:t xml:space="preserve"> kirjataa</w:t>
      </w:r>
      <w:r w:rsidR="009A788F">
        <w:t>n</w:t>
      </w:r>
      <w:r>
        <w:t xml:space="preserve"> per tutkimus tekoajan kanssa, </w:t>
      </w:r>
      <w:proofErr w:type="spellStart"/>
      <w:r>
        <w:t>entry:t</w:t>
      </w:r>
      <w:proofErr w:type="spellEnd"/>
      <w:r>
        <w:t xml:space="preserve"> ovat toisistaan riippumattomia. </w:t>
      </w:r>
    </w:p>
    <w:bookmarkStart w:id="414" w:name="_Laboratoriotutkimus_-_observation"/>
    <w:bookmarkStart w:id="415" w:name="_Laboratoriotutkimus_–_observation"/>
    <w:bookmarkEnd w:id="414"/>
    <w:bookmarkEnd w:id="415"/>
    <w:p w14:paraId="5EFE8925" w14:textId="1F072AD2" w:rsidR="004327C9" w:rsidRDefault="004327C9" w:rsidP="004327C9">
      <w:pPr>
        <w:pStyle w:val="Otsikko3"/>
      </w:pPr>
      <w:r>
        <w:fldChar w:fldCharType="begin"/>
      </w:r>
      <w:r>
        <w:instrText xml:space="preserve"> HYPERLINK  \l "_Laboratorio-_ja_kuvantamistutkimuks" </w:instrText>
      </w:r>
      <w:r>
        <w:fldChar w:fldCharType="separate"/>
      </w:r>
      <w:bookmarkStart w:id="416" w:name="_Toc16776356"/>
      <w:r w:rsidRPr="002B15F3">
        <w:rPr>
          <w:rStyle w:val="Hyperlinkki"/>
        </w:rPr>
        <w:t>Laboratoriotutkimus</w:t>
      </w:r>
      <w:r>
        <w:fldChar w:fldCharType="end"/>
      </w:r>
      <w:r>
        <w:t xml:space="preserve"> </w:t>
      </w:r>
      <w:r w:rsidR="00E03F23">
        <w:t>–</w:t>
      </w:r>
      <w:r>
        <w:t xml:space="preserve"> </w:t>
      </w:r>
      <w:proofErr w:type="spellStart"/>
      <w:r>
        <w:t>observation</w:t>
      </w:r>
      <w:bookmarkEnd w:id="41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E0530C9" w14:textId="77777777" w:rsidTr="00627942">
        <w:tc>
          <w:tcPr>
            <w:tcW w:w="9236" w:type="dxa"/>
          </w:tcPr>
          <w:p w14:paraId="1EF2A734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D0DF02F" w14:textId="77777777" w:rsidR="00E03F23" w:rsidRPr="00E03F23" w:rsidRDefault="00E03F23" w:rsidP="00E03F23">
      <w:pPr>
        <w:rPr>
          <w:lang w:val="en-US"/>
        </w:rPr>
      </w:pPr>
    </w:p>
    <w:p w14:paraId="65E03837" w14:textId="77777777" w:rsidR="004327C9" w:rsidRPr="007E0AC1" w:rsidRDefault="004327C9" w:rsidP="004327C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65D985C6" w14:textId="756EBE4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64EDD711" w14:textId="4D0B59CE" w:rsidR="004327C9" w:rsidRDefault="004327C9" w:rsidP="004327C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Laboratoriotutkimus (572</w:t>
      </w:r>
      <w:r w:rsidR="00737045">
        <w:t>)</w:t>
      </w:r>
      <w:r>
        <w:t xml:space="preserve">, </w:t>
      </w:r>
      <w:r w:rsidR="00737045">
        <w:t xml:space="preserve">arvo annetaan luokituksella </w:t>
      </w:r>
      <w:r w:rsidR="00737045" w:rsidRPr="00580A9F">
        <w:t>Kuntaliitto – Laboratoriotutkimusnimikkeistö</w:t>
      </w:r>
      <w:r w:rsidR="00737045">
        <w:t xml:space="preserve"> (</w:t>
      </w:r>
      <w:proofErr w:type="spellStart"/>
      <w:r w:rsidR="000B14D2">
        <w:t>CodeSystem</w:t>
      </w:r>
      <w:proofErr w:type="spellEnd"/>
      <w:r>
        <w:t xml:space="preserve">: </w:t>
      </w:r>
      <w:r w:rsidR="00737045">
        <w:t>1.2.246.537.6.3.2006</w:t>
      </w:r>
      <w:r w:rsidRPr="00580A9F">
        <w:t>)</w:t>
      </w:r>
      <w:r w:rsidR="00737045">
        <w:t xml:space="preserve"> CD-tietotyypillä</w:t>
      </w:r>
    </w:p>
    <w:p w14:paraId="30489A8F" w14:textId="51ABF76D" w:rsidR="00AD792F" w:rsidRDefault="00AD792F" w:rsidP="00AD792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5E234F" w14:textId="77777777" w:rsidR="00AD792F" w:rsidRDefault="00AD792F" w:rsidP="00AD792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1905FA" w14:textId="7228B5A4" w:rsidR="00F8106D" w:rsidRDefault="00F8106D" w:rsidP="004327C9">
      <w:pPr>
        <w:pStyle w:val="Snt1"/>
      </w:pPr>
      <w:r>
        <w:t xml:space="preserve">5. </w:t>
      </w:r>
      <w:r w:rsidRPr="00770C6A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Tutkimuksen tekoaika (571), arvo annetaan TS-tietotyypillä</w:t>
      </w:r>
    </w:p>
    <w:p w14:paraId="7B36461C" w14:textId="1DAE7AB5" w:rsidR="004327C9" w:rsidRPr="00874661" w:rsidRDefault="00F8106D" w:rsidP="004327C9">
      <w:pPr>
        <w:pStyle w:val="Snt1"/>
      </w:pPr>
      <w:r w:rsidRPr="00874661">
        <w:t>6</w:t>
      </w:r>
      <w:r w:rsidR="004327C9" w:rsidRPr="00874661">
        <w:t xml:space="preserve">. </w:t>
      </w:r>
      <w:r w:rsidR="004A73A8" w:rsidRPr="00874661">
        <w:t xml:space="preserve">EHDOLLISESTI </w:t>
      </w:r>
      <w:r w:rsidR="004327C9" w:rsidRPr="00874661">
        <w:t>PAKOLLINEN nolla tai yksi [</w:t>
      </w:r>
      <w:proofErr w:type="gramStart"/>
      <w:r w:rsidR="004327C9" w:rsidRPr="00874661">
        <w:t>0..</w:t>
      </w:r>
      <w:proofErr w:type="gramEnd"/>
      <w:r w:rsidR="004327C9" w:rsidRPr="00874661">
        <w:t xml:space="preserve">1] </w:t>
      </w:r>
      <w:proofErr w:type="spellStart"/>
      <w:r w:rsidR="004327C9" w:rsidRPr="00874661">
        <w:t>value</w:t>
      </w:r>
      <w:proofErr w:type="spellEnd"/>
      <w:r w:rsidR="004327C9" w:rsidRPr="00874661">
        <w:t xml:space="preserve"> </w:t>
      </w:r>
      <w:r w:rsidR="00F6608D" w:rsidRPr="00874661">
        <w:t xml:space="preserve">Laboratoriotulos ja yksikkö </w:t>
      </w:r>
      <w:r w:rsidR="004327C9" w:rsidRPr="00874661">
        <w:t>(577)</w:t>
      </w:r>
      <w:r w:rsidR="00F35BEC" w:rsidRPr="00874661">
        <w:t>,</w:t>
      </w:r>
      <w:r w:rsidR="004327C9" w:rsidRPr="00874661">
        <w:t xml:space="preserve"> arvo annetaan PQ-tietotyypillä</w:t>
      </w:r>
      <w:r w:rsidR="004A73A8" w:rsidRPr="00874661">
        <w:br/>
        <w:t>{JOS Laboratoriotulos tekstinä (573)=tyhjä}</w:t>
      </w:r>
    </w:p>
    <w:p w14:paraId="6C2C9642" w14:textId="493B3668" w:rsidR="004327C9" w:rsidRDefault="00F8106D" w:rsidP="004327C9">
      <w:pPr>
        <w:pStyle w:val="Snt1"/>
      </w:pPr>
      <w:r w:rsidRPr="00874661">
        <w:t>7</w:t>
      </w:r>
      <w:r w:rsidR="004327C9" w:rsidRPr="00874661">
        <w:t xml:space="preserve">. </w:t>
      </w:r>
      <w:r w:rsidR="004A73A8" w:rsidRPr="00874661">
        <w:t>EHDOLLISESTI</w:t>
      </w:r>
      <w:r w:rsidR="004327C9" w:rsidRPr="00874661">
        <w:t xml:space="preserve"> PAKOLLINEN nolla tai yksi [</w:t>
      </w:r>
      <w:proofErr w:type="gramStart"/>
      <w:r w:rsidR="004327C9" w:rsidRPr="00874661">
        <w:t>0..</w:t>
      </w:r>
      <w:proofErr w:type="gramEnd"/>
      <w:r w:rsidR="004327C9" w:rsidRPr="00874661">
        <w:t xml:space="preserve">1] </w:t>
      </w:r>
      <w:proofErr w:type="spellStart"/>
      <w:r w:rsidR="004327C9" w:rsidRPr="00874661">
        <w:t>value</w:t>
      </w:r>
      <w:proofErr w:type="spellEnd"/>
      <w:r w:rsidR="004327C9" w:rsidRPr="00874661">
        <w:t xml:space="preserve"> </w:t>
      </w:r>
      <w:r w:rsidR="00F6608D" w:rsidRPr="00874661">
        <w:t xml:space="preserve">Laboratoriotulos tekstinä </w:t>
      </w:r>
      <w:r w:rsidR="004327C9" w:rsidRPr="00874661">
        <w:t>(573)</w:t>
      </w:r>
      <w:r w:rsidR="00F35BEC" w:rsidRPr="00874661">
        <w:t>,</w:t>
      </w:r>
      <w:r w:rsidR="004327C9" w:rsidRPr="00874661">
        <w:t xml:space="preserve"> arvo annetaan ST-tietotyypillä</w:t>
      </w:r>
      <w:r w:rsidR="004A73A8" w:rsidRPr="00874661">
        <w:br/>
        <w:t xml:space="preserve">{JOS </w:t>
      </w:r>
      <w:r w:rsidR="00874661" w:rsidRPr="00874661">
        <w:t>Laboratoriotulos ja yksikkö (577)</w:t>
      </w:r>
      <w:r w:rsidR="004A73A8" w:rsidRPr="00874661">
        <w:t>=tyhjä}</w:t>
      </w:r>
    </w:p>
    <w:p w14:paraId="058D4602" w14:textId="76A38808" w:rsidR="004327C9" w:rsidRDefault="00F8106D" w:rsidP="004327C9">
      <w:pPr>
        <w:pStyle w:val="Snt1"/>
      </w:pPr>
      <w:r>
        <w:t>8</w:t>
      </w:r>
      <w:r w:rsidR="004327C9">
        <w:t>. VAPAAEHTOINEN nolla tai yksi [</w:t>
      </w:r>
      <w:proofErr w:type="gramStart"/>
      <w:r w:rsidR="004327C9">
        <w:t>0..</w:t>
      </w:r>
      <w:proofErr w:type="gramEnd"/>
      <w:r w:rsidR="004327C9">
        <w:t xml:space="preserve">1] </w:t>
      </w:r>
      <w:proofErr w:type="spellStart"/>
      <w:r w:rsidR="004327C9">
        <w:t>entryRelationship</w:t>
      </w:r>
      <w:proofErr w:type="spellEnd"/>
    </w:p>
    <w:p w14:paraId="17C38116" w14:textId="2CB311BF" w:rsidR="004327C9" w:rsidRDefault="004327C9" w:rsidP="00F1476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423BF1F9" w14:textId="6CBCA94C" w:rsidR="004327C9" w:rsidRPr="00F6277F" w:rsidRDefault="004327C9" w:rsidP="00F14767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Tutkimuksen_tekotapa_–observation" w:history="1">
        <w:r w:rsidRPr="00A9359A">
          <w:rPr>
            <w:rStyle w:val="Hyperlinkki"/>
          </w:rPr>
          <w:t>Tutkimuksen tekotapa</w:t>
        </w:r>
      </w:hyperlink>
      <w:r>
        <w:t xml:space="preserve"> (576) </w:t>
      </w:r>
      <w:proofErr w:type="spellStart"/>
      <w:r>
        <w:t>observation</w:t>
      </w:r>
      <w:proofErr w:type="spellEnd"/>
    </w:p>
    <w:bookmarkStart w:id="417" w:name="_Kuvantamistutkimus_-_observation"/>
    <w:bookmarkStart w:id="418" w:name="_Tutkimuksen_tekotapa_–observation"/>
    <w:bookmarkEnd w:id="417"/>
    <w:bookmarkEnd w:id="418"/>
    <w:p w14:paraId="10BEB427" w14:textId="58B8A0D6" w:rsidR="004327C9" w:rsidRDefault="004327C9" w:rsidP="004327C9">
      <w:pPr>
        <w:pStyle w:val="Otsikko4"/>
      </w:pPr>
      <w:r>
        <w:fldChar w:fldCharType="begin"/>
      </w:r>
      <w:r>
        <w:instrText xml:space="preserve"> HYPERLINK  \l "_Laboratoriotutkimus_–_observation" </w:instrText>
      </w:r>
      <w:r>
        <w:fldChar w:fldCharType="separate"/>
      </w:r>
      <w:bookmarkStart w:id="419" w:name="_Toc16776357"/>
      <w:r w:rsidRPr="00DA518B">
        <w:rPr>
          <w:rStyle w:val="Hyperlinkki"/>
        </w:rPr>
        <w:t>Tutkimuksen tekotapa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proofErr w:type="spellStart"/>
      <w:r>
        <w:t>observation</w:t>
      </w:r>
      <w:bookmarkEnd w:id="41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ACF6CAA" w14:textId="77777777" w:rsidTr="00627942">
        <w:tc>
          <w:tcPr>
            <w:tcW w:w="9236" w:type="dxa"/>
          </w:tcPr>
          <w:p w14:paraId="51829D0A" w14:textId="690B7401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74DA5DA2" w14:textId="77777777" w:rsidR="00E03F23" w:rsidRPr="00E03F23" w:rsidRDefault="00E03F23" w:rsidP="00E03F23">
      <w:pPr>
        <w:rPr>
          <w:lang w:val="en-US"/>
        </w:rPr>
      </w:pPr>
    </w:p>
    <w:p w14:paraId="7F11F5B6" w14:textId="77777777" w:rsidR="004327C9" w:rsidRDefault="004327C9" w:rsidP="004327C9"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6F0C3423" w14:textId="3715961C" w:rsidR="004327C9" w:rsidRPr="00770C6A" w:rsidRDefault="004327C9" w:rsidP="004327C9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/@code="576</w:t>
      </w:r>
      <w:r w:rsidRPr="00770C6A">
        <w:t xml:space="preserve">" </w:t>
      </w:r>
      <w:r>
        <w:t xml:space="preserve">Tutkimuksen tekotapa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20E71232" w14:textId="39A6F748" w:rsidR="004327C9" w:rsidRDefault="00A736B8" w:rsidP="004327C9">
      <w:pPr>
        <w:pStyle w:val="Snt1"/>
      </w:pPr>
      <w:r>
        <w:t>3</w:t>
      </w:r>
      <w:r w:rsidR="004327C9" w:rsidRPr="00770C6A">
        <w:t>. P</w:t>
      </w:r>
      <w:r w:rsidR="004327C9">
        <w:t>AKOLLINEN yksi [</w:t>
      </w:r>
      <w:proofErr w:type="gramStart"/>
      <w:r w:rsidR="004327C9">
        <w:t>1..</w:t>
      </w:r>
      <w:proofErr w:type="gramEnd"/>
      <w:r w:rsidR="004327C9">
        <w:t>1</w:t>
      </w:r>
      <w:r w:rsidR="004327C9" w:rsidRPr="00770C6A">
        <w:t xml:space="preserve">] </w:t>
      </w:r>
      <w:proofErr w:type="spellStart"/>
      <w:r w:rsidR="004327C9" w:rsidRPr="00770C6A">
        <w:t>value</w:t>
      </w:r>
      <w:proofErr w:type="spellEnd"/>
      <w:r w:rsidR="004327C9">
        <w:t xml:space="preserve"> </w:t>
      </w:r>
      <w:r w:rsidR="00F8106D">
        <w:t xml:space="preserve">Tutkimuksen tekotapa </w:t>
      </w:r>
      <w:r w:rsidR="004327C9">
        <w:t>(576)</w:t>
      </w:r>
      <w:r w:rsidR="004327C9" w:rsidRPr="00770C6A">
        <w:t xml:space="preserve">, </w:t>
      </w:r>
      <w:r w:rsidR="004327C9">
        <w:t xml:space="preserve">arvo annetaan </w:t>
      </w:r>
      <w:r w:rsidR="004327C9" w:rsidRPr="00770C6A">
        <w:t xml:space="preserve">luokituksesta </w:t>
      </w:r>
      <w:r w:rsidR="004327C9">
        <w:t>THL –</w:t>
      </w:r>
      <w:r w:rsidR="004327C9" w:rsidRPr="00770C6A">
        <w:t xml:space="preserve"> </w:t>
      </w:r>
      <w:r w:rsidR="004327C9">
        <w:t xml:space="preserve">Mittauksen tekotapa </w:t>
      </w:r>
      <w:r w:rsidR="000B14D2">
        <w:t>(</w:t>
      </w:r>
      <w:proofErr w:type="spellStart"/>
      <w:r w:rsidR="000B14D2">
        <w:t>codeSystem</w:t>
      </w:r>
      <w:proofErr w:type="spellEnd"/>
      <w:r w:rsidR="004327C9" w:rsidRPr="00770C6A">
        <w:t xml:space="preserve">: </w:t>
      </w:r>
      <w:r w:rsidR="004327C9" w:rsidRPr="00DA518B">
        <w:t>1.2.246.537.6.607</w:t>
      </w:r>
      <w:r w:rsidR="004327C9" w:rsidRPr="00770C6A">
        <w:t>)</w:t>
      </w:r>
      <w:r w:rsidR="004327C9" w:rsidRPr="00D44A92">
        <w:t xml:space="preserve"> </w:t>
      </w:r>
      <w:r w:rsidR="004327C9">
        <w:t>CD</w:t>
      </w:r>
      <w:r w:rsidR="004327C9" w:rsidRPr="00770C6A">
        <w:t>-tietotyypillä</w:t>
      </w:r>
    </w:p>
    <w:p w14:paraId="5BB1C60E" w14:textId="609AC409" w:rsidR="004327C9" w:rsidRDefault="00847692" w:rsidP="004327C9">
      <w:pPr>
        <w:pStyle w:val="Otsikko3"/>
      </w:pPr>
      <w:hyperlink w:anchor="_Laboratorio-_ja_kuvantamistutkimuks" w:history="1">
        <w:bookmarkStart w:id="420" w:name="_Toc16776358"/>
        <w:r w:rsidR="004327C9" w:rsidRPr="002B15F3">
          <w:rPr>
            <w:rStyle w:val="Hyperlinkki"/>
          </w:rPr>
          <w:t>Kuvantamistutkimus</w:t>
        </w:r>
      </w:hyperlink>
      <w:r w:rsidR="004327C9">
        <w:t xml:space="preserve"> </w:t>
      </w:r>
      <w:r w:rsidR="002847E1">
        <w:t>-</w:t>
      </w:r>
      <w:r w:rsidR="004327C9">
        <w:t xml:space="preserve"> </w:t>
      </w:r>
      <w:proofErr w:type="spellStart"/>
      <w:r w:rsidR="004327C9">
        <w:t>observation</w:t>
      </w:r>
      <w:bookmarkEnd w:id="42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0231B9C9" w14:textId="77777777" w:rsidTr="00627942">
        <w:tc>
          <w:tcPr>
            <w:tcW w:w="9236" w:type="dxa"/>
          </w:tcPr>
          <w:p w14:paraId="1D452F3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1FBEAF0" w14:textId="77777777" w:rsidR="00BB4A27" w:rsidRDefault="00BB4A27" w:rsidP="004327C9">
      <w:pPr>
        <w:pStyle w:val="Snt1"/>
        <w:rPr>
          <w:lang w:val="en-US"/>
        </w:rPr>
      </w:pPr>
    </w:p>
    <w:p w14:paraId="6D6C2D42" w14:textId="77777777" w:rsidR="00D93180" w:rsidRPr="006D52D8" w:rsidRDefault="00D93180" w:rsidP="004327C9">
      <w:pPr>
        <w:pStyle w:val="Snt1"/>
        <w:rPr>
          <w:lang w:val="en-US"/>
        </w:rPr>
      </w:pPr>
    </w:p>
    <w:p w14:paraId="4E07E246" w14:textId="77777777" w:rsidR="004327C9" w:rsidRPr="007E0AC1" w:rsidRDefault="004327C9" w:rsidP="004327C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F807372" w14:textId="1207202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1DD991FD" w14:textId="57E51044" w:rsidR="004327C9" w:rsidRDefault="004327C9" w:rsidP="004327C9">
      <w:pPr>
        <w:pStyle w:val="Snt1"/>
      </w:pPr>
      <w:r>
        <w:t>3. PA</w:t>
      </w:r>
      <w:r w:rsidR="00737045">
        <w:t>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code</w:t>
      </w:r>
      <w:proofErr w:type="spellEnd"/>
      <w:r w:rsidR="00737045">
        <w:t xml:space="preserve"> </w:t>
      </w:r>
      <w:r>
        <w:t>Kuvantamistutkimus (574</w:t>
      </w:r>
      <w:r w:rsidR="00737045">
        <w:t>)</w:t>
      </w:r>
      <w:r>
        <w:t xml:space="preserve">, </w:t>
      </w:r>
      <w:r w:rsidR="00737045">
        <w:t xml:space="preserve">arvo annetaan luokituksesta </w:t>
      </w:r>
      <w:r w:rsidR="00737045" w:rsidRPr="00A9359A">
        <w:t>ENSIH - Kuvantamismenetelmä</w:t>
      </w:r>
      <w:r w:rsidR="00737045">
        <w:t xml:space="preserve"> (</w:t>
      </w:r>
      <w:proofErr w:type="spellStart"/>
      <w:r w:rsidR="000B14D2">
        <w:t>CodeSystem</w:t>
      </w:r>
      <w:proofErr w:type="spellEnd"/>
      <w:r>
        <w:t xml:space="preserve">: </w:t>
      </w:r>
      <w:r w:rsidRPr="00A9359A">
        <w:t>1.2.246.537.6.3047</w:t>
      </w:r>
      <w:r w:rsidR="009C3BC6">
        <w:t>.2014</w:t>
      </w:r>
      <w:r w:rsidRPr="00580A9F">
        <w:t>)</w:t>
      </w:r>
      <w:r w:rsidR="00737045">
        <w:t xml:space="preserve"> CD-tietotyypillä</w:t>
      </w:r>
    </w:p>
    <w:p w14:paraId="28D51391" w14:textId="54FC0454" w:rsidR="00AD792F" w:rsidRDefault="00AD792F" w:rsidP="00AD792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EC26BE1" w14:textId="22299D94" w:rsidR="004327C9" w:rsidRPr="00770C6A" w:rsidRDefault="00AD792F" w:rsidP="00AD792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8EB473" w14:textId="77777777" w:rsidR="00F8106D" w:rsidRDefault="00F8106D" w:rsidP="00F8106D">
      <w:pPr>
        <w:pStyle w:val="Snt1"/>
      </w:pPr>
      <w:r>
        <w:t xml:space="preserve">5. </w:t>
      </w:r>
      <w:r w:rsidRPr="00770C6A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Tutkimuksen tekoaika (571), arvo annetaan TS-tietotyypillä</w:t>
      </w:r>
    </w:p>
    <w:p w14:paraId="43B16FD4" w14:textId="2562AB15" w:rsidR="004327C9" w:rsidRPr="00A9359A" w:rsidRDefault="00F8106D" w:rsidP="004327C9">
      <w:pPr>
        <w:pStyle w:val="Snt1"/>
      </w:pPr>
      <w:r>
        <w:t>6</w:t>
      </w:r>
      <w:r w:rsidR="004327C9">
        <w:t xml:space="preserve">. </w:t>
      </w:r>
      <w:r>
        <w:t xml:space="preserve">VAPAAEHTOINEN </w:t>
      </w:r>
      <w:r w:rsidR="004327C9">
        <w:t>nolla tai yksi [</w:t>
      </w:r>
      <w:proofErr w:type="gramStart"/>
      <w:r w:rsidR="004327C9">
        <w:t>0..</w:t>
      </w:r>
      <w:proofErr w:type="gramEnd"/>
      <w:r w:rsidR="004327C9">
        <w:t xml:space="preserve">1] </w:t>
      </w:r>
      <w:proofErr w:type="spellStart"/>
      <w:r w:rsidR="004327C9">
        <w:t>value</w:t>
      </w:r>
      <w:proofErr w:type="spellEnd"/>
      <w:r>
        <w:t xml:space="preserve"> Kuvantamistulos</w:t>
      </w:r>
      <w:r w:rsidR="004327C9">
        <w:t xml:space="preserve"> (575), arvo annetaan ST-tietotyypillä </w:t>
      </w:r>
    </w:p>
    <w:bookmarkStart w:id="421" w:name="_Potilaan_elvytys"/>
    <w:bookmarkEnd w:id="421"/>
    <w:p w14:paraId="7A1F0227" w14:textId="16B03A4D" w:rsidR="008558FE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22" w:name="_Toc16776359"/>
      <w:r w:rsidR="008558FE" w:rsidRPr="00382EF8">
        <w:rPr>
          <w:rStyle w:val="Hyperlinkki"/>
        </w:rPr>
        <w:t>Potilaan elvytys</w:t>
      </w:r>
      <w:bookmarkEnd w:id="422"/>
    </w:p>
    <w:bookmarkStart w:id="423" w:name="_Ensihoitotoimenpiteet"/>
    <w:bookmarkStart w:id="424" w:name="_Toc433030210"/>
    <w:bookmarkEnd w:id="423"/>
    <w:p w14:paraId="37B142B6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18DD176" w14:textId="77777777" w:rsidTr="00627942">
        <w:tc>
          <w:tcPr>
            <w:tcW w:w="9236" w:type="dxa"/>
          </w:tcPr>
          <w:p w14:paraId="26590E7E" w14:textId="6153CC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102A667D" w14:textId="77777777" w:rsidR="00BB4A27" w:rsidRPr="00BB4A27" w:rsidRDefault="00BB4A27" w:rsidP="00BC488B">
      <w:pPr>
        <w:pStyle w:val="Snt1"/>
        <w:rPr>
          <w:lang w:val="en-US"/>
        </w:rPr>
      </w:pPr>
    </w:p>
    <w:p w14:paraId="46776F91" w14:textId="45AA7758" w:rsidR="00BC488B" w:rsidRPr="0095153D" w:rsidRDefault="00BC488B" w:rsidP="00BC488B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6EFFFA05" w14:textId="433162F5" w:rsidR="00BC488B" w:rsidRPr="0082643A" w:rsidRDefault="00BC488B" w:rsidP="00BC488B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D2784AE" w14:textId="77777777" w:rsidR="00BC488B" w:rsidRPr="0080598B" w:rsidRDefault="00BC488B" w:rsidP="00BC488B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F7F8BB0" w14:textId="77777777" w:rsidR="002D7105" w:rsidRDefault="002D7105" w:rsidP="002D7105"/>
    <w:p w14:paraId="7658A068" w14:textId="77777777" w:rsidR="002D7105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elvytys</w:t>
      </w:r>
      <w:r>
        <w:t xml:space="preserve"> (600): </w:t>
      </w:r>
    </w:p>
    <w:p w14:paraId="0B1EC990" w14:textId="51E9BBB9" w:rsidR="002D7105" w:rsidRPr="00D217DA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2D7105">
        <w:t xml:space="preserve">Potilaan elottomuus </w:t>
      </w:r>
      <w:r>
        <w:t xml:space="preserve">(601); </w:t>
      </w:r>
      <w:r w:rsidRPr="002D7105">
        <w:t>Potilaan elottomuuden arvioitu aika</w:t>
      </w:r>
      <w:r>
        <w:t xml:space="preserve"> (</w:t>
      </w:r>
      <w:proofErr w:type="gramStart"/>
      <w:r>
        <w:t>602)</w:t>
      </w:r>
      <w:r w:rsidR="008F4E46">
        <w:t>*</w:t>
      </w:r>
      <w:proofErr w:type="gramEnd"/>
      <w:r>
        <w:t xml:space="preserve">; </w:t>
      </w:r>
      <w:r w:rsidRPr="002D7105">
        <w:t>Potilaan elottomuuden havaitsija</w:t>
      </w:r>
      <w:r>
        <w:t xml:space="preserve"> (603)</w:t>
      </w:r>
      <w:r w:rsidR="008F4E46">
        <w:t>*</w:t>
      </w:r>
    </w:p>
    <w:p w14:paraId="7F33E6CB" w14:textId="18886C32" w:rsidR="002D7105" w:rsidRDefault="00A61DB3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61DB3">
        <w:t>Elvytys ennen ensihoitohenkilöstöä</w:t>
      </w:r>
      <w:r w:rsidR="00CE354C">
        <w:t xml:space="preserve"> (</w:t>
      </w:r>
      <w:proofErr w:type="gramStart"/>
      <w:r w:rsidR="00CE354C">
        <w:t>604)*</w:t>
      </w:r>
      <w:proofErr w:type="gramEnd"/>
      <w:r w:rsidR="00CE354C">
        <w:t xml:space="preserve">; </w:t>
      </w:r>
      <w:r w:rsidRPr="00A61DB3">
        <w:t>Elvytyksen antaja ennen ensihoitohenkilöstöä</w:t>
      </w:r>
      <w:r w:rsidR="00CE354C">
        <w:t xml:space="preserve"> (605)</w:t>
      </w:r>
    </w:p>
    <w:p w14:paraId="383E02A1" w14:textId="78F629AB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Neuvovan defibrillaattorin käyttö peruselvytyksessä</w:t>
      </w:r>
      <w:r>
        <w:t xml:space="preserve"> (606); </w:t>
      </w:r>
      <w:r w:rsidRPr="00CE354C">
        <w:t>Neuvovan defibrillaattorin käyttäjä peruselvytyksessä</w:t>
      </w:r>
      <w:r>
        <w:t xml:space="preserve"> (607)</w:t>
      </w:r>
    </w:p>
    <w:p w14:paraId="00849288" w14:textId="0913004F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elottomuuden syy</w:t>
      </w:r>
      <w:r>
        <w:t xml:space="preserve"> (</w:t>
      </w:r>
      <w:proofErr w:type="gramStart"/>
      <w:r>
        <w:t>608)*</w:t>
      </w:r>
      <w:proofErr w:type="gramEnd"/>
      <w:r>
        <w:t xml:space="preserve"> </w:t>
      </w:r>
    </w:p>
    <w:p w14:paraId="38FF93EB" w14:textId="093C717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Hoitoelvytyksen toteuttaminen</w:t>
      </w:r>
      <w:r>
        <w:t xml:space="preserve"> (609); </w:t>
      </w:r>
      <w:r w:rsidRPr="00CE354C">
        <w:t>Hoitoelvytyksen tarkennus</w:t>
      </w:r>
      <w:r>
        <w:t xml:space="preserve"> (610)</w:t>
      </w:r>
    </w:p>
    <w:p w14:paraId="6ED95963" w14:textId="124D6FA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Jäähdytyshoito</w:t>
      </w:r>
      <w:r>
        <w:t xml:space="preserve"> (</w:t>
      </w:r>
      <w:proofErr w:type="gramStart"/>
      <w:r>
        <w:t>611)*</w:t>
      </w:r>
      <w:proofErr w:type="gramEnd"/>
      <w:r>
        <w:t xml:space="preserve">; </w:t>
      </w:r>
      <w:r w:rsidRPr="00CE354C">
        <w:t>Primaarirytmi</w:t>
      </w:r>
      <w:r>
        <w:t xml:space="preserve"> (612)*</w:t>
      </w:r>
    </w:p>
    <w:p w14:paraId="1462185D" w14:textId="59D2D36E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lopputulos</w:t>
      </w:r>
      <w:r>
        <w:t xml:space="preserve"> (</w:t>
      </w:r>
      <w:proofErr w:type="gramStart"/>
      <w:r>
        <w:t>613)*</w:t>
      </w:r>
      <w:proofErr w:type="gramEnd"/>
      <w:r>
        <w:t xml:space="preserve">; </w:t>
      </w:r>
      <w:r w:rsidRPr="00CE354C">
        <w:t>Spontaanin verenkierron palautuminen</w:t>
      </w:r>
      <w:r>
        <w:t xml:space="preserve"> (614)*</w:t>
      </w:r>
    </w:p>
    <w:p w14:paraId="4FBB26F8" w14:textId="5F230D6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EKG-löydös jatkohoitoon luovutettaessa</w:t>
      </w:r>
      <w:r>
        <w:t xml:space="preserve"> (</w:t>
      </w:r>
      <w:proofErr w:type="gramStart"/>
      <w:r>
        <w:t>615)*</w:t>
      </w:r>
      <w:proofErr w:type="gramEnd"/>
    </w:p>
    <w:p w14:paraId="69D9AF32" w14:textId="24F868FD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lopettamisen aika</w:t>
      </w:r>
      <w:r>
        <w:t xml:space="preserve"> (</w:t>
      </w:r>
      <w:proofErr w:type="gramStart"/>
      <w:r>
        <w:t>616)</w:t>
      </w:r>
      <w:r w:rsidR="00FA2F92">
        <w:t>*</w:t>
      </w:r>
      <w:proofErr w:type="gramEnd"/>
      <w:r>
        <w:t xml:space="preserve">; </w:t>
      </w:r>
      <w:r w:rsidRPr="00CE354C">
        <w:t>Potilaan elvytyksen lopettamisen syy</w:t>
      </w:r>
      <w:r>
        <w:t xml:space="preserve"> (617)</w:t>
      </w:r>
    </w:p>
    <w:p w14:paraId="33331F09" w14:textId="4250E535" w:rsidR="00FA2F92" w:rsidRPr="00CE354C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FA2F92">
        <w:t>Elvytystiedon puuttumisen perustelu</w:t>
      </w:r>
      <w:r>
        <w:t xml:space="preserve"> (</w:t>
      </w:r>
      <w:proofErr w:type="gramStart"/>
      <w:r>
        <w:t>618)*</w:t>
      </w:r>
      <w:proofErr w:type="gramEnd"/>
    </w:p>
    <w:p w14:paraId="650FC4AD" w14:textId="77777777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8E07AF7" w14:textId="7275FB35" w:rsidR="00FA2F92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0529FD19" w14:textId="77777777" w:rsidR="002D7105" w:rsidRDefault="002D7105" w:rsidP="002D7105">
      <w:pPr>
        <w:pStyle w:val="Snt1"/>
        <w:ind w:left="0" w:firstLine="0"/>
      </w:pPr>
    </w:p>
    <w:p w14:paraId="239FAE7B" w14:textId="7381A355" w:rsidR="00BC488B" w:rsidRPr="0082643A" w:rsidRDefault="00BC488B" w:rsidP="00BC488B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FF557DC" w14:textId="348A70CA" w:rsidR="00BC488B" w:rsidRDefault="00BC488B" w:rsidP="00BC488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2386F15" w14:textId="7D260625" w:rsidR="00BC488B" w:rsidRDefault="00BC488B" w:rsidP="00BC488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1.2.246.537.6.12.2002.348.600” (Potilaan elvytys </w:t>
      </w:r>
      <w:proofErr w:type="spellStart"/>
      <w:r>
        <w:t>entry</w:t>
      </w:r>
      <w:proofErr w:type="spellEnd"/>
      <w:r>
        <w:t>)</w:t>
      </w:r>
    </w:p>
    <w:p w14:paraId="0A0A6282" w14:textId="54FA01D3" w:rsidR="00BC488B" w:rsidRDefault="00BC488B" w:rsidP="00BC488B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Potilaan_elvytys_–" w:history="1">
        <w:r w:rsidRPr="005C40CB">
          <w:rPr>
            <w:rStyle w:val="Hyperlinkki"/>
          </w:rPr>
          <w:t>Potilaan elvytys</w:t>
        </w:r>
      </w:hyperlink>
      <w:r w:rsidRPr="00487841">
        <w:t xml:space="preserve"> </w:t>
      </w:r>
      <w:r>
        <w:t xml:space="preserve">(600) </w:t>
      </w:r>
      <w:proofErr w:type="spellStart"/>
      <w:r>
        <w:t>organizer</w:t>
      </w:r>
      <w:proofErr w:type="spellEnd"/>
    </w:p>
    <w:p w14:paraId="0270785D" w14:textId="77777777" w:rsidR="00DF2B7C" w:rsidRDefault="00DF2B7C" w:rsidP="00BC488B">
      <w:pPr>
        <w:pStyle w:val="Snt2"/>
      </w:pPr>
    </w:p>
    <w:p w14:paraId="2FC64B86" w14:textId="58E4515A" w:rsidR="00DF2B7C" w:rsidRDefault="00DF2B7C" w:rsidP="00DF2B7C">
      <w:pPr>
        <w:pStyle w:val="Snt1"/>
      </w:pPr>
      <w:r w:rsidRPr="00C0095C">
        <w:rPr>
          <w:b/>
        </w:rPr>
        <w:t>Toteutusohje</w:t>
      </w:r>
      <w:r>
        <w:t xml:space="preserve">: Elvytys </w:t>
      </w:r>
      <w:proofErr w:type="spellStart"/>
      <w:r w:rsidR="003113AD">
        <w:t>entry:n</w:t>
      </w:r>
      <w:proofErr w:type="spellEnd"/>
      <w:r w:rsidRPr="00DF2B7C">
        <w:t xml:space="preserve"> tietoja käsitellään päivit</w:t>
      </w:r>
      <w:r w:rsidR="00D75F5A">
        <w:t>et</w:t>
      </w:r>
      <w:r w:rsidRPr="00DF2B7C">
        <w:t>täessä tai täyden</w:t>
      </w:r>
      <w:r w:rsidR="00D75F5A">
        <w:t>net</w:t>
      </w:r>
      <w:r w:rsidRPr="00DF2B7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Pr="00DF2B7C">
        <w:t xml:space="preserve"> ajantasainen sisältö.</w:t>
      </w:r>
    </w:p>
    <w:bookmarkStart w:id="425" w:name="_Potilaan_elvytys_–"/>
    <w:bookmarkEnd w:id="425"/>
    <w:p w14:paraId="0E86D985" w14:textId="3EAB2420" w:rsidR="00BC488B" w:rsidRDefault="005C40CB" w:rsidP="005C40CB">
      <w:pPr>
        <w:pStyle w:val="Otsikko3"/>
      </w:pPr>
      <w:r>
        <w:fldChar w:fldCharType="begin"/>
      </w:r>
      <w:r>
        <w:instrText xml:space="preserve"> HYPERLINK  \l "_Potilaan_elvytys" </w:instrText>
      </w:r>
      <w:r>
        <w:fldChar w:fldCharType="separate"/>
      </w:r>
      <w:bookmarkStart w:id="426" w:name="_Toc16776360"/>
      <w:r w:rsidRPr="005C40CB">
        <w:rPr>
          <w:rStyle w:val="Hyperlinkki"/>
        </w:rPr>
        <w:t>Potilaan elvytys</w:t>
      </w:r>
      <w:r>
        <w:fldChar w:fldCharType="end"/>
      </w:r>
      <w:r>
        <w:t xml:space="preserve"> – </w:t>
      </w:r>
      <w:proofErr w:type="spellStart"/>
      <w:r>
        <w:t>organizer</w:t>
      </w:r>
      <w:bookmarkEnd w:id="42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B598779" w14:textId="77777777" w:rsidTr="00627942">
        <w:tc>
          <w:tcPr>
            <w:tcW w:w="9236" w:type="dxa"/>
          </w:tcPr>
          <w:p w14:paraId="62434FCE" w14:textId="0AA74625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66C6336E" w14:textId="77777777" w:rsidR="00BB4A27" w:rsidRPr="00BB4A27" w:rsidRDefault="00BB4A27" w:rsidP="005C40CB">
      <w:pPr>
        <w:pStyle w:val="Snt1"/>
        <w:rPr>
          <w:lang w:val="en-US"/>
        </w:rPr>
      </w:pPr>
    </w:p>
    <w:p w14:paraId="38CBBFB6" w14:textId="77777777" w:rsidR="005C40CB" w:rsidRPr="007E0AC1" w:rsidRDefault="005C40CB" w:rsidP="005C40C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B867EAF" w14:textId="21AF1993" w:rsidR="005C40CB" w:rsidRPr="007E0AC1" w:rsidRDefault="005C40CB" w:rsidP="005C40CB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71B6EA0B" w14:textId="0EFEB3A8" w:rsidR="005C40CB" w:rsidRPr="0095153D" w:rsidRDefault="005C40CB" w:rsidP="005C40C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600</w:t>
      </w:r>
      <w:r w:rsidRPr="0082643A">
        <w:t xml:space="preserve">" </w:t>
      </w:r>
      <w:r>
        <w:t xml:space="preserve">Potilaan elvytys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13DAC8C" w14:textId="77777777" w:rsidR="005C40CB" w:rsidRDefault="005C40CB" w:rsidP="005C40CB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061136C7" w14:textId="19C51B8E" w:rsidR="005C40CB" w:rsidRPr="00125567" w:rsidRDefault="005C40CB" w:rsidP="005C40CB">
      <w:pPr>
        <w:pStyle w:val="Snt1"/>
      </w:pPr>
      <w:r>
        <w:t>5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5D6F2172" w14:textId="32926708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ottomuus_–" w:history="1">
        <w:r w:rsidR="00F0586D" w:rsidRPr="002F779C">
          <w:rPr>
            <w:rStyle w:val="Hyperlinkki"/>
          </w:rPr>
          <w:t>Potilaan elottomuus</w:t>
        </w:r>
      </w:hyperlink>
      <w:r>
        <w:t xml:space="preserve"> (</w:t>
      </w:r>
      <w:r w:rsidR="00F0586D">
        <w:t>601</w:t>
      </w:r>
      <w:r>
        <w:t xml:space="preserve">) </w:t>
      </w:r>
      <w:proofErr w:type="spellStart"/>
      <w:r>
        <w:t>observation</w:t>
      </w:r>
      <w:proofErr w:type="spellEnd"/>
    </w:p>
    <w:p w14:paraId="64702E33" w14:textId="7868CF5C" w:rsidR="005C40CB" w:rsidRPr="00125567" w:rsidRDefault="00F0586D" w:rsidP="005C40CB">
      <w:pPr>
        <w:pStyle w:val="Snt1"/>
      </w:pPr>
      <w:r>
        <w:t>6</w:t>
      </w:r>
      <w:r w:rsidR="005C40CB" w:rsidRPr="00125567">
        <w:t xml:space="preserve">. </w:t>
      </w:r>
      <w:r w:rsidR="005C40CB">
        <w:t>VAPAAEHTOINEN nolla tai</w:t>
      </w:r>
      <w:r w:rsidR="005C40CB" w:rsidRPr="00125567">
        <w:t xml:space="preserve"> </w:t>
      </w:r>
      <w:r w:rsidR="005C40CB">
        <w:t>yksi</w:t>
      </w:r>
      <w:r w:rsidR="005C40CB" w:rsidRPr="00125567">
        <w:t xml:space="preserve"> [</w:t>
      </w:r>
      <w:proofErr w:type="gramStart"/>
      <w:r w:rsidR="005C40CB">
        <w:t>0</w:t>
      </w:r>
      <w:r w:rsidR="005C40CB" w:rsidRPr="00125567">
        <w:t>..</w:t>
      </w:r>
      <w:proofErr w:type="gramEnd"/>
      <w:r w:rsidR="005C40CB" w:rsidRPr="00125567">
        <w:t xml:space="preserve">1] </w:t>
      </w:r>
      <w:proofErr w:type="spellStart"/>
      <w:r w:rsidR="005C40CB" w:rsidRPr="00125567">
        <w:t>component</w:t>
      </w:r>
      <w:proofErr w:type="spellEnd"/>
    </w:p>
    <w:p w14:paraId="3EA938B6" w14:textId="194A7D9B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lvytys_ennen_ensihoitoyksikköä" w:history="1">
        <w:r w:rsidR="00F0586D" w:rsidRPr="002F779C">
          <w:rPr>
            <w:rStyle w:val="Hyperlinkki"/>
          </w:rPr>
          <w:t>Elvytys ennen ensihoito</w:t>
        </w:r>
        <w:r w:rsidR="00A61DB3">
          <w:rPr>
            <w:rStyle w:val="Hyperlinkki"/>
          </w:rPr>
          <w:t>henkilöstöä</w:t>
        </w:r>
      </w:hyperlink>
      <w:r>
        <w:t xml:space="preserve"> (</w:t>
      </w:r>
      <w:r w:rsidR="00F0586D">
        <w:t>604</w:t>
      </w:r>
      <w:r>
        <w:t xml:space="preserve">) </w:t>
      </w:r>
      <w:proofErr w:type="spellStart"/>
      <w:r>
        <w:t>observation</w:t>
      </w:r>
      <w:proofErr w:type="spellEnd"/>
    </w:p>
    <w:p w14:paraId="1128DD46" w14:textId="4AC1ED36" w:rsidR="00F0586D" w:rsidRPr="00125567" w:rsidRDefault="00F0586D" w:rsidP="00F0586D">
      <w:pPr>
        <w:pStyle w:val="Snt1"/>
      </w:pPr>
      <w:r>
        <w:t>7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67BD8CB6" w14:textId="1CEF8CC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ottomuuden_syy" w:history="1">
        <w:r w:rsidRPr="002F779C">
          <w:rPr>
            <w:rStyle w:val="Hyperlinkki"/>
          </w:rPr>
          <w:t>Potilaan elottomuuden syy</w:t>
        </w:r>
      </w:hyperlink>
      <w:r>
        <w:t xml:space="preserve"> (608) </w:t>
      </w:r>
      <w:proofErr w:type="spellStart"/>
      <w:r>
        <w:t>observation</w:t>
      </w:r>
      <w:proofErr w:type="spellEnd"/>
    </w:p>
    <w:p w14:paraId="6DCC0A7D" w14:textId="24CF437C" w:rsidR="00F0586D" w:rsidRPr="00125567" w:rsidRDefault="00F0586D" w:rsidP="00F0586D">
      <w:pPr>
        <w:pStyle w:val="Snt1"/>
      </w:pPr>
      <w:r>
        <w:t>8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1242B4">
        <w:t>useampi</w:t>
      </w:r>
      <w:r w:rsidR="001242B4" w:rsidRPr="00125567">
        <w:t xml:space="preserve">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 w:rsidR="001242B4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47BB5E96" w14:textId="755F430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oitoelvytyksen_toteuttaminen_-" w:history="1">
        <w:r w:rsidRPr="002F779C">
          <w:rPr>
            <w:rStyle w:val="Hyperlinkki"/>
          </w:rPr>
          <w:t>Hoitoelvytyksen toteuttaminen</w:t>
        </w:r>
      </w:hyperlink>
      <w:r>
        <w:t xml:space="preserve"> (609) </w:t>
      </w:r>
      <w:proofErr w:type="spellStart"/>
      <w:r>
        <w:t>observation</w:t>
      </w:r>
      <w:proofErr w:type="spellEnd"/>
    </w:p>
    <w:p w14:paraId="7A288006" w14:textId="47CFB51A" w:rsidR="00F0586D" w:rsidRPr="00125567" w:rsidRDefault="00F0586D" w:rsidP="00F0586D">
      <w:pPr>
        <w:pStyle w:val="Snt1"/>
      </w:pPr>
      <w:r>
        <w:t>9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7EC456B8" w14:textId="42BAF9D6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Jäähdytyshoito_-_observation" w:history="1">
        <w:r w:rsidRPr="002F779C">
          <w:rPr>
            <w:rStyle w:val="Hyperlinkki"/>
          </w:rPr>
          <w:t>Jäähdytyshoito</w:t>
        </w:r>
      </w:hyperlink>
      <w:r>
        <w:t xml:space="preserve"> (611) </w:t>
      </w:r>
      <w:proofErr w:type="spellStart"/>
      <w:r>
        <w:t>observation</w:t>
      </w:r>
      <w:proofErr w:type="spellEnd"/>
    </w:p>
    <w:p w14:paraId="4D3FCA74" w14:textId="332BD775" w:rsidR="00F0586D" w:rsidRPr="00125567" w:rsidRDefault="00F0586D" w:rsidP="00F0586D">
      <w:pPr>
        <w:pStyle w:val="Snt1"/>
      </w:pPr>
      <w:r>
        <w:t>10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346967D" w14:textId="7A1BD93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rimaarirytmi_-_observation" w:history="1">
        <w:r w:rsidRPr="002F779C">
          <w:rPr>
            <w:rStyle w:val="Hyperlinkki"/>
          </w:rPr>
          <w:t>Primaarirytmi</w:t>
        </w:r>
      </w:hyperlink>
      <w:r>
        <w:t xml:space="preserve"> (612) </w:t>
      </w:r>
      <w:proofErr w:type="spellStart"/>
      <w:r>
        <w:t>observation</w:t>
      </w:r>
      <w:proofErr w:type="spellEnd"/>
    </w:p>
    <w:p w14:paraId="660804C9" w14:textId="6C40C5DA" w:rsidR="00F0586D" w:rsidRPr="00125567" w:rsidRDefault="00F0586D" w:rsidP="00F0586D">
      <w:pPr>
        <w:pStyle w:val="Snt1"/>
      </w:pPr>
      <w:r>
        <w:t>11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5CAC88E1" w14:textId="230C7D7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vytyksen_lopputulos" w:history="1">
        <w:r w:rsidRPr="002F779C">
          <w:rPr>
            <w:rStyle w:val="Hyperlinkki"/>
          </w:rPr>
          <w:t>Potilaan elvytyksen lopputulos</w:t>
        </w:r>
      </w:hyperlink>
      <w:r>
        <w:t xml:space="preserve"> (613) </w:t>
      </w:r>
      <w:proofErr w:type="spellStart"/>
      <w:r>
        <w:t>observation</w:t>
      </w:r>
      <w:proofErr w:type="spellEnd"/>
    </w:p>
    <w:p w14:paraId="620C1539" w14:textId="0D7505F9" w:rsidR="00F0586D" w:rsidRPr="00125567" w:rsidRDefault="00F0586D" w:rsidP="00F0586D">
      <w:pPr>
        <w:pStyle w:val="Snt1"/>
      </w:pPr>
      <w:r>
        <w:t>12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49724B8" w14:textId="56CC82A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Spontaanin_verenkierron_palautumine" w:history="1">
        <w:r w:rsidRPr="002F779C">
          <w:rPr>
            <w:rStyle w:val="Hyperlinkki"/>
          </w:rPr>
          <w:t>Spontaanin verenkierron palautuminen</w:t>
        </w:r>
      </w:hyperlink>
      <w:r>
        <w:t xml:space="preserve"> (614) </w:t>
      </w:r>
      <w:proofErr w:type="spellStart"/>
      <w:r>
        <w:t>observation</w:t>
      </w:r>
      <w:proofErr w:type="spellEnd"/>
    </w:p>
    <w:p w14:paraId="356867BC" w14:textId="1CD21ECC" w:rsidR="00F0586D" w:rsidRPr="00125567" w:rsidRDefault="00F0586D" w:rsidP="00F0586D">
      <w:pPr>
        <w:pStyle w:val="Snt1"/>
      </w:pPr>
      <w:r>
        <w:t>13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1605651" w14:textId="15B1B3C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KG-löydös_jatkohoitoon_luovuttaess" w:history="1">
        <w:r w:rsidRPr="002F779C">
          <w:rPr>
            <w:rStyle w:val="Hyperlinkki"/>
          </w:rPr>
          <w:t>EKG-löydös jatkohoitoon luovuttaessa</w:t>
        </w:r>
      </w:hyperlink>
      <w:r>
        <w:t xml:space="preserve"> (615) </w:t>
      </w:r>
      <w:proofErr w:type="spellStart"/>
      <w:r>
        <w:t>observation</w:t>
      </w:r>
      <w:proofErr w:type="spellEnd"/>
    </w:p>
    <w:p w14:paraId="67DC0BAF" w14:textId="21F53222" w:rsidR="00F0586D" w:rsidRPr="00125567" w:rsidRDefault="00F0586D" w:rsidP="00F0586D">
      <w:pPr>
        <w:pStyle w:val="Snt1"/>
      </w:pPr>
      <w:r>
        <w:t>14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525078">
        <w:t>useampi</w:t>
      </w:r>
      <w:r w:rsidR="00525078" w:rsidRPr="00125567">
        <w:t xml:space="preserve">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 w:rsidR="00525078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FB9237F" w14:textId="050092C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vytyksen_lopettamisen" w:history="1">
        <w:r w:rsidRPr="002F779C">
          <w:rPr>
            <w:rStyle w:val="Hyperlinkki"/>
          </w:rPr>
          <w:t>Potilaan elvytyksen lopettamisen syy</w:t>
        </w:r>
      </w:hyperlink>
      <w:r>
        <w:t xml:space="preserve"> (617) </w:t>
      </w:r>
      <w:proofErr w:type="spellStart"/>
      <w:r>
        <w:t>observation</w:t>
      </w:r>
      <w:proofErr w:type="spellEnd"/>
    </w:p>
    <w:p w14:paraId="7C93AC27" w14:textId="616BC359" w:rsidR="00F0586D" w:rsidRPr="00125567" w:rsidRDefault="00F0586D" w:rsidP="00F0586D">
      <w:pPr>
        <w:pStyle w:val="Snt1"/>
      </w:pPr>
      <w:r>
        <w:t>15</w:t>
      </w:r>
      <w:r w:rsidRPr="00125567">
        <w:t xml:space="preserve">. </w:t>
      </w:r>
      <w:r>
        <w:t>EHDOLLISESTI PAKOLLINEN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  <w:r>
        <w:t xml:space="preserve"> </w:t>
      </w:r>
      <w:r w:rsidR="00874661">
        <w:br/>
      </w:r>
      <w:r w:rsidRPr="00A217DC">
        <w:t>{</w:t>
      </w:r>
      <w:r w:rsidR="00290193" w:rsidRPr="00A217DC">
        <w:br/>
        <w:t>{</w:t>
      </w:r>
      <w:r w:rsidR="00874661" w:rsidRPr="00A217DC">
        <w:t xml:space="preserve">JOS </w:t>
      </w:r>
      <w:r w:rsidR="00290193" w:rsidRPr="00A217DC">
        <w:t>Potilaan elottomuuden arvioitu aika (</w:t>
      </w:r>
      <w:r w:rsidR="00E44CB0" w:rsidRPr="00A217DC">
        <w:t>602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elottomuuden havaitsija (</w:t>
      </w:r>
      <w:r w:rsidR="00E44CB0" w:rsidRPr="00A217DC">
        <w:t>603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Elvytys ennen ensihoitohenkilöstöä (</w:t>
      </w:r>
      <w:r w:rsidR="00E44CB0" w:rsidRPr="00A217DC">
        <w:t>604</w:t>
      </w:r>
      <w:r w:rsidR="00290193" w:rsidRPr="00A217DC">
        <w:t xml:space="preserve">) </w:t>
      </w:r>
      <w:r w:rsidR="00A0433E">
        <w:t xml:space="preserve"> </w:t>
      </w:r>
      <w:r w:rsidR="000B3F7C">
        <w:t xml:space="preserve"> TAI </w:t>
      </w:r>
      <w:r w:rsidR="00253AC7">
        <w:t xml:space="preserve">Potilaan elottomuuden syy (608) </w:t>
      </w:r>
      <w:r w:rsidR="00806828">
        <w:t xml:space="preserve">tai Hoitoelvytyksen toteuttaminen (609) </w:t>
      </w:r>
      <w:r w:rsidR="00290193" w:rsidRPr="00A217DC">
        <w:t>TAI</w:t>
      </w:r>
      <w:r w:rsidR="00E44CB0" w:rsidRPr="00A217DC">
        <w:t xml:space="preserve"> </w:t>
      </w:r>
      <w:r w:rsidR="00290193" w:rsidRPr="00A217DC">
        <w:t>Jäähdytyshoito (</w:t>
      </w:r>
      <w:r w:rsidR="00E44CB0" w:rsidRPr="00A217DC">
        <w:t>611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Primaarirytmi (</w:t>
      </w:r>
      <w:r w:rsidR="00E44CB0" w:rsidRPr="00A217DC">
        <w:t>612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lopputulos (</w:t>
      </w:r>
      <w:r w:rsidR="00E44CB0" w:rsidRPr="00A217DC">
        <w:t>613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Spontaani verenkierron palautuminen (</w:t>
      </w:r>
      <w:r w:rsidR="00E44CB0" w:rsidRPr="00A217DC">
        <w:t>614</w:t>
      </w:r>
      <w:r w:rsidR="00290193" w:rsidRPr="00A217DC">
        <w:t>)</w:t>
      </w:r>
      <w:r w:rsidR="00E44CB0" w:rsidRPr="00A217DC">
        <w:t xml:space="preserve"> </w:t>
      </w:r>
      <w:r w:rsidR="00A96021" w:rsidRPr="00A217DC">
        <w:t>TAI Potilaan elvytyksen lopettamisen aika (616)</w:t>
      </w:r>
      <w:r w:rsidR="00A96021">
        <w:t xml:space="preserve"> TAI </w:t>
      </w:r>
      <w:r w:rsidR="00986590">
        <w:t xml:space="preserve">Potilaan elvytyksen lopettamisen syy (617) </w:t>
      </w:r>
      <w:r w:rsidR="00290193" w:rsidRPr="00A217DC">
        <w:t>=</w:t>
      </w:r>
      <w:r w:rsidR="007C503B">
        <w:t xml:space="preserve"> </w:t>
      </w:r>
      <w:r w:rsidR="00290193" w:rsidRPr="00A217DC">
        <w:t>tyhjä}</w:t>
      </w:r>
      <w:r w:rsidR="00E44CB0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br/>
      </w:r>
      <w:r w:rsidR="00290193" w:rsidRPr="00A217DC">
        <w:t>{</w:t>
      </w:r>
      <w:r w:rsidR="00A217DC" w:rsidRPr="00A217DC">
        <w:t>JOS EKG-löydös jatkohoitoon luovutettaessa</w:t>
      </w:r>
      <w:r w:rsidR="00E44CB0" w:rsidRPr="00A217DC">
        <w:t xml:space="preserve"> </w:t>
      </w:r>
      <w:r w:rsidR="00290193" w:rsidRPr="00A217DC">
        <w:t>(</w:t>
      </w:r>
      <w:r w:rsidR="00E44CB0" w:rsidRPr="00A217DC">
        <w:t>615</w:t>
      </w:r>
      <w:r w:rsidR="00290193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="00290193" w:rsidRPr="00A217DC">
        <w:t xml:space="preserve"> JA</w:t>
      </w:r>
      <w:r w:rsidR="00E44CB0" w:rsidRPr="00A217DC">
        <w:t xml:space="preserve"> </w:t>
      </w:r>
      <w:r w:rsidR="00275203">
        <w:t>Potilaan elvytyksen lopputulos</w:t>
      </w:r>
      <w:r w:rsidR="00E44CB0" w:rsidRPr="00A217DC">
        <w:t xml:space="preserve"> </w:t>
      </w:r>
      <w:r w:rsidR="00A217DC" w:rsidRPr="00A217DC">
        <w:t>(</w:t>
      </w:r>
      <w:r w:rsidR="005A631E" w:rsidRPr="00A217DC">
        <w:t>61</w:t>
      </w:r>
      <w:r w:rsidR="005A631E">
        <w:t>3</w:t>
      </w:r>
      <w:r w:rsidR="00A217DC" w:rsidRPr="00A217DC">
        <w:t>)</w:t>
      </w:r>
      <w:r w:rsidR="00E44CB0" w:rsidRPr="00A217DC">
        <w:t xml:space="preserve"> </w:t>
      </w:r>
      <w:r w:rsidR="00A217DC" w:rsidRPr="00A217DC">
        <w:t xml:space="preserve">= </w:t>
      </w:r>
      <w:r w:rsidR="00275203">
        <w:t xml:space="preserve">erisuuri kuin </w:t>
      </w:r>
      <w:r w:rsidR="00E73FFB">
        <w:t>613002 (</w:t>
      </w:r>
      <w:r w:rsidR="00223AF6">
        <w:t>Elvytys lopetettiin ensihoidossa</w:t>
      </w:r>
      <w:r w:rsidR="00E73FFB">
        <w:t>)</w:t>
      </w:r>
      <w:r w:rsidR="00290193" w:rsidRPr="00A217DC">
        <w:t>}</w:t>
      </w:r>
      <w:r w:rsidR="00A217DC" w:rsidRPr="00A217DC">
        <w:t xml:space="preserve"> </w:t>
      </w:r>
      <w:r w:rsidR="00290193" w:rsidRPr="00A217DC">
        <w:br/>
        <w:t>}</w:t>
      </w:r>
    </w:p>
    <w:p w14:paraId="48405F76" w14:textId="1808FFD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lvytystiedon_puuttumisen_perustelu" w:history="1">
        <w:r w:rsidRPr="002F779C">
          <w:rPr>
            <w:rStyle w:val="Hyperlinkki"/>
          </w:rPr>
          <w:t>Elvytystiedon puuttumisen perustelu</w:t>
        </w:r>
      </w:hyperlink>
      <w:r>
        <w:t xml:space="preserve"> (618) </w:t>
      </w:r>
      <w:proofErr w:type="spellStart"/>
      <w:r>
        <w:t>observation</w:t>
      </w:r>
      <w:proofErr w:type="spellEnd"/>
    </w:p>
    <w:bookmarkStart w:id="427" w:name="_Potilaan_elottomuus_–"/>
    <w:bookmarkEnd w:id="427"/>
    <w:p w14:paraId="54C07EA1" w14:textId="2EBEBCBD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28" w:name="_Toc16776361"/>
      <w:r w:rsidR="00A54CC9" w:rsidRPr="002F6A94">
        <w:rPr>
          <w:rStyle w:val="Hyperlinkki"/>
        </w:rPr>
        <w:t>Potilaan elottomuus</w:t>
      </w:r>
      <w:r>
        <w:fldChar w:fldCharType="end"/>
      </w:r>
      <w:r w:rsidR="00A54CC9">
        <w:t xml:space="preserve"> – </w:t>
      </w:r>
      <w:proofErr w:type="spellStart"/>
      <w:r w:rsidR="00A54CC9">
        <w:t>observation</w:t>
      </w:r>
      <w:bookmarkEnd w:id="42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AFE9571" w14:textId="77777777" w:rsidTr="00627942">
        <w:tc>
          <w:tcPr>
            <w:tcW w:w="9236" w:type="dxa"/>
          </w:tcPr>
          <w:p w14:paraId="5300A674" w14:textId="74E77B37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E3AB934" w14:textId="77777777" w:rsidR="00BB4A27" w:rsidRPr="00BB4A27" w:rsidRDefault="00BB4A27" w:rsidP="00A54CC9">
      <w:pPr>
        <w:pStyle w:val="Snt1"/>
        <w:rPr>
          <w:lang w:val="en-US"/>
        </w:rPr>
      </w:pPr>
    </w:p>
    <w:p w14:paraId="4D8C3070" w14:textId="77777777" w:rsidR="00A54CC9" w:rsidRDefault="00A54CC9" w:rsidP="00A54CC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62B153A" w14:textId="2BF85827" w:rsidR="00A54CC9" w:rsidRDefault="00A54CC9" w:rsidP="00A54CC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</w:t>
      </w:r>
      <w:r w:rsidR="00031C03">
        <w:t>6</w:t>
      </w:r>
      <w:r>
        <w:t xml:space="preserve">01" Potilaan elottomuus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9D178C6" w14:textId="6842BFB1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DDA1210" w14:textId="4A281A3C" w:rsidR="00A54CC9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A2FD341" w14:textId="2D9448DF" w:rsidR="006F1DB0" w:rsidRDefault="006F1DB0" w:rsidP="00A54CC9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</w:t>
      </w:r>
      <w:r w:rsidRPr="006F1DB0">
        <w:t>Potilaan elottomuuden arvioitu aika</w:t>
      </w:r>
      <w:r>
        <w:t xml:space="preserve"> (602), arvo annetaan minuutin tarkkuudella TS-tietotyypillä</w:t>
      </w:r>
    </w:p>
    <w:p w14:paraId="01F3A7F0" w14:textId="0E0486B6" w:rsidR="00A54CC9" w:rsidRDefault="006F1DB0" w:rsidP="00A54CC9">
      <w:pPr>
        <w:pStyle w:val="Snt1"/>
      </w:pPr>
      <w:r>
        <w:lastRenderedPageBreak/>
        <w:t>5</w:t>
      </w:r>
      <w:r w:rsidR="00A54CC9">
        <w:t>. PAKOLLINEN yksi [</w:t>
      </w:r>
      <w:proofErr w:type="gramStart"/>
      <w:r w:rsidR="00A54CC9">
        <w:t>1..</w:t>
      </w:r>
      <w:proofErr w:type="gramEnd"/>
      <w:r w:rsidR="00A54CC9">
        <w:t xml:space="preserve">1] </w:t>
      </w:r>
      <w:proofErr w:type="spellStart"/>
      <w:r w:rsidR="00A54CC9">
        <w:t>value</w:t>
      </w:r>
      <w:proofErr w:type="spellEnd"/>
      <w:r w:rsidR="00A54CC9">
        <w:t xml:space="preserve"> Potilaan elottomuus (601), arvo annetaan luokituksesta ENSIH </w:t>
      </w:r>
      <w:r>
        <w:t>–</w:t>
      </w:r>
      <w:r w:rsidR="00A54CC9">
        <w:t xml:space="preserve"> </w:t>
      </w:r>
      <w:r>
        <w:t>Potilaan elottomuus</w:t>
      </w:r>
      <w:r w:rsidR="00BD6AA1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BD6AA1">
        <w:t>: 1.2.246.537.6.304</w:t>
      </w:r>
      <w:r w:rsidR="00A54CC9">
        <w:t>8.2014) CD-tietotyypillä</w:t>
      </w:r>
    </w:p>
    <w:p w14:paraId="2780CAF7" w14:textId="77777777" w:rsidR="009D034E" w:rsidRDefault="009D034E" w:rsidP="009D034E">
      <w:pPr>
        <w:pStyle w:val="Snt1"/>
      </w:pPr>
      <w:r>
        <w:t>6.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informant</w:t>
      </w:r>
      <w:proofErr w:type="spellEnd"/>
    </w:p>
    <w:p w14:paraId="12F73E73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@typeCode=”INF”</w:t>
      </w:r>
    </w:p>
    <w:p w14:paraId="322377A7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relatedEntity</w:t>
      </w:r>
      <w:proofErr w:type="spellEnd"/>
    </w:p>
    <w:p w14:paraId="15B20C26" w14:textId="77777777" w:rsidR="009D034E" w:rsidRDefault="009D034E" w:rsidP="009D034E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@classCode=”AGNT”</w:t>
      </w:r>
    </w:p>
    <w:p w14:paraId="6A88D668" w14:textId="3A95DE55" w:rsidR="009D034E" w:rsidRPr="00125567" w:rsidRDefault="009D034E" w:rsidP="009D034E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</w:t>
      </w:r>
      <w:r w:rsidRPr="00BD6AA1">
        <w:t>Potilaan elottomuuden havaitsija</w:t>
      </w:r>
      <w:r>
        <w:t xml:space="preserve"> (603), arvo annetaan luokituksesta ENSIH – Potilaan elottomuuden havaitsija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1.2.246.537.6.3049.2014) CD-tietotyypillä</w:t>
      </w:r>
    </w:p>
    <w:bookmarkStart w:id="429" w:name="_Elvytys_ennen_ensihoitoyksikköä"/>
    <w:bookmarkEnd w:id="429"/>
    <w:p w14:paraId="46ADE158" w14:textId="251090F7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30" w:name="_Toc16776362"/>
      <w:r w:rsidR="00A54CC9" w:rsidRPr="002F6A94">
        <w:rPr>
          <w:rStyle w:val="Hyperlinkki"/>
        </w:rPr>
        <w:t>Elvytys ennen ensihoito</w:t>
      </w:r>
      <w:r w:rsidR="00A61DB3">
        <w:rPr>
          <w:rStyle w:val="Hyperlinkki"/>
        </w:rPr>
        <w:t>henkilöstöä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43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3EEB8B8F" w14:textId="77777777" w:rsidTr="00627942">
        <w:tc>
          <w:tcPr>
            <w:tcW w:w="9236" w:type="dxa"/>
          </w:tcPr>
          <w:p w14:paraId="740D57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167A338F" w14:textId="77777777" w:rsidR="00BB4A27" w:rsidRPr="00BB4A27" w:rsidRDefault="00BB4A27" w:rsidP="00192B7F">
      <w:pPr>
        <w:pStyle w:val="Snt1"/>
        <w:rPr>
          <w:lang w:val="en-US"/>
        </w:rPr>
      </w:pPr>
    </w:p>
    <w:p w14:paraId="07D6D521" w14:textId="77777777" w:rsidR="00192B7F" w:rsidRDefault="00192B7F" w:rsidP="00192B7F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7BB1406" w14:textId="6C334BC5" w:rsidR="00192B7F" w:rsidRDefault="00192B7F" w:rsidP="00192B7F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/@code="604" Elvytys ennen ensihoito</w:t>
      </w:r>
      <w:r w:rsidR="00A61DB3">
        <w:t>henkilöstöä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3C0C66F" w14:textId="792EF44C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589880F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6EB089F" w14:textId="0BE03AF0" w:rsidR="00192B7F" w:rsidRDefault="00192B7F" w:rsidP="00192B7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Elvytys ennen ensihoito</w:t>
      </w:r>
      <w:r w:rsidR="00A61DB3">
        <w:t>henkilöstöä</w:t>
      </w:r>
      <w:r>
        <w:t xml:space="preserve"> (604), arvo annetaan BL-tietotyypillä</w:t>
      </w:r>
    </w:p>
    <w:p w14:paraId="7C20B5E4" w14:textId="22DA0BB8" w:rsidR="009D034E" w:rsidRDefault="009D034E" w:rsidP="009D034E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>*]</w:t>
      </w:r>
      <w:r w:rsidR="00F70889">
        <w:t xml:space="preserve"> </w:t>
      </w:r>
      <w:proofErr w:type="spellStart"/>
      <w:r>
        <w:t>participant</w:t>
      </w:r>
      <w:proofErr w:type="spellEnd"/>
    </w:p>
    <w:p w14:paraId="0DEEE9C9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@typeCode=”RESP”</w:t>
      </w:r>
    </w:p>
    <w:p w14:paraId="218B8489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participantRole</w:t>
      </w:r>
      <w:proofErr w:type="spellEnd"/>
    </w:p>
    <w:p w14:paraId="00683E4F" w14:textId="3331E3BD" w:rsidR="009D034E" w:rsidRPr="00125567" w:rsidRDefault="009D034E" w:rsidP="009D034E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</w:t>
      </w:r>
      <w:r w:rsidRPr="00192B7F">
        <w:t>Elvytyksen antaja ennen ensihoito</w:t>
      </w:r>
      <w:r w:rsidR="00A61DB3">
        <w:t>henkilöstöä</w:t>
      </w:r>
      <w:r w:rsidRPr="00192B7F">
        <w:t xml:space="preserve"> </w:t>
      </w:r>
      <w:r>
        <w:t xml:space="preserve">(605), arvo annetaan luokituksesta ENSIH – </w:t>
      </w:r>
      <w:r w:rsidRPr="00192B7F">
        <w:t xml:space="preserve">Elvytyksen antaja ennen </w:t>
      </w:r>
      <w:r w:rsidR="00B67554" w:rsidRPr="00192B7F">
        <w:t>ensihoito</w:t>
      </w:r>
      <w:r w:rsidR="00B67554">
        <w:t>henkilöstöä</w:t>
      </w:r>
      <w:r w:rsidR="00B67554" w:rsidRPr="00192B7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1.2.246.537.6.3050) CD-tietotyypillä</w:t>
      </w:r>
    </w:p>
    <w:p w14:paraId="319EAAEB" w14:textId="205D9A38" w:rsidR="00F14767" w:rsidRDefault="00F14767" w:rsidP="00F14767">
      <w:pPr>
        <w:pStyle w:val="Snt1"/>
      </w:pPr>
      <w:r>
        <w:t>6.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2F0FCCC5" w14:textId="77777777" w:rsidR="00F14767" w:rsidRDefault="00F14767" w:rsidP="00F1476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0C2F5B6A" w14:textId="7E2E2282" w:rsidR="00F14767" w:rsidRDefault="00F14767" w:rsidP="00F14767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Neuvovan_defibrillaattorin_käyttö" w:history="1">
        <w:r w:rsidRPr="002F6A94">
          <w:rPr>
            <w:rStyle w:val="Hyperlinkki"/>
          </w:rPr>
          <w:t>Neuvovan defibrillaattorin käyttö</w:t>
        </w:r>
      </w:hyperlink>
      <w:r w:rsidRPr="00F14767">
        <w:t xml:space="preserve"> </w:t>
      </w:r>
      <w:r>
        <w:t xml:space="preserve">(606) </w:t>
      </w:r>
      <w:proofErr w:type="spellStart"/>
      <w:r>
        <w:t>observation</w:t>
      </w:r>
      <w:proofErr w:type="spellEnd"/>
    </w:p>
    <w:bookmarkStart w:id="431" w:name="_Neuvovan_defibrillaattorin_käyttö"/>
    <w:bookmarkEnd w:id="431"/>
    <w:p w14:paraId="5DCA96C0" w14:textId="307F0457" w:rsidR="00F14767" w:rsidRDefault="00111FAA" w:rsidP="00F14767">
      <w:pPr>
        <w:pStyle w:val="Otsikko5"/>
      </w:pPr>
      <w:r>
        <w:fldChar w:fldCharType="begin"/>
      </w:r>
      <w:r>
        <w:instrText xml:space="preserve"> HYPERLINK  \l "_Elvytys_ennen_ensihoitoyksikköä" </w:instrText>
      </w:r>
      <w:r>
        <w:fldChar w:fldCharType="separate"/>
      </w:r>
      <w:bookmarkStart w:id="432" w:name="_Toc16776363"/>
      <w:r w:rsidR="00F14767" w:rsidRPr="00111FAA">
        <w:rPr>
          <w:rStyle w:val="Hyperlinkki"/>
        </w:rPr>
        <w:t>Neuvovan defibrillaattorin käyttö</w:t>
      </w:r>
      <w:r>
        <w:fldChar w:fldCharType="end"/>
      </w:r>
      <w:r w:rsidR="00F14767">
        <w:t xml:space="preserve"> - </w:t>
      </w:r>
      <w:proofErr w:type="spellStart"/>
      <w:r w:rsidR="00F14767">
        <w:t>observation</w:t>
      </w:r>
      <w:bookmarkEnd w:id="43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8C7B6F2" w14:textId="77777777" w:rsidTr="00627942">
        <w:tc>
          <w:tcPr>
            <w:tcW w:w="9236" w:type="dxa"/>
          </w:tcPr>
          <w:p w14:paraId="52EFE8ED" w14:textId="00C23C82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6D55B2B4" w14:textId="77777777" w:rsidR="00BB4A27" w:rsidRPr="00BB4A27" w:rsidRDefault="00BB4A27" w:rsidP="00F14767">
      <w:pPr>
        <w:pStyle w:val="Snt1"/>
        <w:rPr>
          <w:lang w:val="en-US"/>
        </w:rPr>
      </w:pPr>
    </w:p>
    <w:p w14:paraId="1339D039" w14:textId="77777777" w:rsidR="00F14767" w:rsidRDefault="00F14767" w:rsidP="00F14767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2BF5D60D" w14:textId="653A58F0" w:rsidR="00F14767" w:rsidRDefault="00F14767" w:rsidP="00F14767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/@code="606" Neuvovan defibrillaattorin käyttö </w:t>
      </w:r>
      <w:r w:rsidR="007B554A">
        <w:t xml:space="preserve">peruselvytyksessä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95EFF33" w14:textId="484ADB7F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70F71B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DFE914C" w14:textId="74205A79" w:rsidR="00F14767" w:rsidRDefault="00F14767" w:rsidP="00F14767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="007B554A">
        <w:t xml:space="preserve">Neuvovan defibrillaattorin käyttö peruselvytyksessä </w:t>
      </w:r>
      <w:r>
        <w:t xml:space="preserve">(606), arvo annetaan luokituksesta ENSIH – Neuvovan defibrillaattorin käyttö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1.2.246.537.6.3051.2014) CD-tietotyypillä</w:t>
      </w:r>
    </w:p>
    <w:p w14:paraId="1471A7F5" w14:textId="220055F5" w:rsidR="00F14767" w:rsidRDefault="00F14767" w:rsidP="00F14767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>*]</w:t>
      </w:r>
      <w:r w:rsidR="00F70889">
        <w:t xml:space="preserve"> </w:t>
      </w:r>
      <w:proofErr w:type="spellStart"/>
      <w:r>
        <w:t>participant</w:t>
      </w:r>
      <w:proofErr w:type="spellEnd"/>
    </w:p>
    <w:p w14:paraId="67451840" w14:textId="77777777" w:rsidR="00F14767" w:rsidRDefault="00F14767" w:rsidP="00F14767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@typeCode=”RESP”</w:t>
      </w:r>
    </w:p>
    <w:p w14:paraId="60C03C92" w14:textId="77777777" w:rsidR="00F14767" w:rsidRDefault="00F14767" w:rsidP="00F14767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participantRole</w:t>
      </w:r>
      <w:proofErr w:type="spellEnd"/>
    </w:p>
    <w:p w14:paraId="49E08767" w14:textId="112E9D8E" w:rsidR="00F14767" w:rsidRPr="00125567" w:rsidRDefault="00F14767" w:rsidP="00F14767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Neuvovan defibrillaattorin käyttäjä peruselvytyksessä</w:t>
      </w:r>
      <w:r w:rsidRPr="00192B7F">
        <w:t xml:space="preserve"> </w:t>
      </w:r>
      <w:r>
        <w:t xml:space="preserve">(607), arvo annetaan luokituksesta ENSIH – </w:t>
      </w:r>
      <w:r w:rsidR="005E60FB">
        <w:t>Neuvovan defibrillaattorin käyttäjä</w:t>
      </w:r>
      <w:r w:rsidRPr="00192B7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</w:t>
      </w:r>
      <w:r w:rsidR="00600C35">
        <w:t>2</w:t>
      </w:r>
      <w:r>
        <w:t>) CD-tietotyypillä</w:t>
      </w:r>
    </w:p>
    <w:bookmarkStart w:id="433" w:name="_Potilaan_elottomuuden_syy"/>
    <w:bookmarkEnd w:id="433"/>
    <w:p w14:paraId="3C544BC2" w14:textId="3E027E05" w:rsidR="00A54CC9" w:rsidRDefault="00111FAA" w:rsidP="00A54CC9">
      <w:pPr>
        <w:pStyle w:val="Otsikko4"/>
      </w:pPr>
      <w:r>
        <w:lastRenderedPageBreak/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34" w:name="_Toc16776364"/>
      <w:r w:rsidR="00A54CC9" w:rsidRPr="00111FAA">
        <w:rPr>
          <w:rStyle w:val="Hyperlinkki"/>
        </w:rPr>
        <w:t>Potilaan elottomuuden syy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43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991F43F" w14:textId="77777777" w:rsidTr="00627942">
        <w:tc>
          <w:tcPr>
            <w:tcW w:w="9236" w:type="dxa"/>
          </w:tcPr>
          <w:p w14:paraId="05B55BDE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97EB7E" w14:textId="77777777" w:rsidR="00BB4A27" w:rsidRPr="00BB4A27" w:rsidRDefault="00BB4A27" w:rsidP="00BD6AA1">
      <w:pPr>
        <w:pStyle w:val="Snt1"/>
        <w:rPr>
          <w:lang w:val="en-US"/>
        </w:rPr>
      </w:pPr>
    </w:p>
    <w:p w14:paraId="43E4B0A0" w14:textId="77777777" w:rsidR="00BD6AA1" w:rsidRDefault="00BD6AA1" w:rsidP="00BD6AA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758CE01" w14:textId="54D78803" w:rsidR="00BD6AA1" w:rsidRDefault="00BD6AA1" w:rsidP="00BD6AA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/@code="608" Potilaan elottomuuden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AD35FD0" w14:textId="4F5EE1EB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A0FB61C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6890299" w14:textId="202D9AC3" w:rsidR="00BD6AA1" w:rsidRDefault="00BD6AA1" w:rsidP="00BD6AA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Potilaan elottomuuden syy (608), arvo annetaan luokituksesta ENSIH – Potilaan elottomuuden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1.2.246.537.6.3053.2014) CD-tietotyypillä</w:t>
      </w:r>
    </w:p>
    <w:bookmarkStart w:id="435" w:name="_Hoitoelvytyksen_toteuttaminen_-"/>
    <w:bookmarkEnd w:id="435"/>
    <w:p w14:paraId="232D4EB8" w14:textId="1970E77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36" w:name="_Toc16776365"/>
      <w:r w:rsidR="00A54CC9" w:rsidRPr="00111FAA">
        <w:rPr>
          <w:rStyle w:val="Hyperlinkki"/>
        </w:rPr>
        <w:t>Hoitoelvytyksen toteuttaminen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43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2F15FED6" w14:textId="77777777" w:rsidTr="00627942">
        <w:tc>
          <w:tcPr>
            <w:tcW w:w="9236" w:type="dxa"/>
          </w:tcPr>
          <w:p w14:paraId="0BD96C2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0F53C8E4" w14:textId="77777777" w:rsidR="00BB4A27" w:rsidRPr="00BB4A27" w:rsidRDefault="00BB4A27" w:rsidP="002F779C">
      <w:pPr>
        <w:pStyle w:val="Snt1"/>
        <w:rPr>
          <w:lang w:val="en-US"/>
        </w:rPr>
      </w:pPr>
    </w:p>
    <w:p w14:paraId="72BBA4CA" w14:textId="77777777" w:rsidR="002F779C" w:rsidRDefault="002F779C" w:rsidP="002F779C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23ADC342" w14:textId="068B1EB9" w:rsidR="002F779C" w:rsidRDefault="002F779C" w:rsidP="002F779C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/@code="609" Hoitoelvytyksen toteuttaminen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60DE332" w14:textId="57862B6E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DD19B14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EDBE1A" w14:textId="33391581" w:rsidR="002F779C" w:rsidRDefault="002F779C" w:rsidP="002F779C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Hoitoelvytyksen toteuttaminen (609), arvo annetaan luokituksesta ENSIH – Hoitoelvytyksen toteuttaminen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1.2.246.537.6.3054.2014) CD-tietotyypillä</w:t>
      </w:r>
    </w:p>
    <w:p w14:paraId="1C31B5B9" w14:textId="4529F09D" w:rsidR="00A54CC9" w:rsidRDefault="002F779C" w:rsidP="00A54CC9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Hoitoelvytyksen tarkennus (610), arvo annetaan luokituksesta ENSIH – Hoitoelvytyksen tarkennus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1.2.246.537.6.3055.2014) CE-tietotyypillä</w:t>
      </w:r>
    </w:p>
    <w:p w14:paraId="4666AD96" w14:textId="77777777" w:rsidR="00186242" w:rsidRDefault="00186242" w:rsidP="00A54CC9">
      <w:pPr>
        <w:pStyle w:val="Snt1"/>
      </w:pPr>
    </w:p>
    <w:p w14:paraId="6C1E21CA" w14:textId="75D8191A" w:rsidR="00186242" w:rsidRPr="00A54CC9" w:rsidRDefault="00186242" w:rsidP="00A54CC9">
      <w:pPr>
        <w:pStyle w:val="Snt1"/>
      </w:pPr>
      <w:r w:rsidRPr="00131B26">
        <w:rPr>
          <w:b/>
        </w:rPr>
        <w:t>Toteutusohje</w:t>
      </w:r>
      <w:r>
        <w:t xml:space="preserve">: Hoitoelvytyksen tarkennus (610) on tietosisällössä toistuva. Skeemassa </w:t>
      </w:r>
      <w:proofErr w:type="spellStart"/>
      <w:r>
        <w:t>methodCode</w:t>
      </w:r>
      <w:proofErr w:type="spellEnd"/>
      <w:r>
        <w:t xml:space="preserve"> ei ole toistuva, joten toistuma toteutetaan toistamalla koko </w:t>
      </w:r>
      <w:proofErr w:type="spellStart"/>
      <w:proofErr w:type="gramStart"/>
      <w:r>
        <w:t>component.observation</w:t>
      </w:r>
      <w:proofErr w:type="spellEnd"/>
      <w:proofErr w:type="gramEnd"/>
      <w:r>
        <w:t xml:space="preserve"> –rakennetta.</w:t>
      </w:r>
    </w:p>
    <w:bookmarkStart w:id="437" w:name="_Jäähdytyshoito_-_observation"/>
    <w:bookmarkEnd w:id="437"/>
    <w:p w14:paraId="1A3E1DE2" w14:textId="72204B9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38" w:name="_Toc16776366"/>
      <w:r w:rsidR="00A54CC9" w:rsidRPr="00111FAA">
        <w:rPr>
          <w:rStyle w:val="Hyperlinkki"/>
        </w:rPr>
        <w:t>Jäähdytyshoito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43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794EA5F" w14:textId="77777777" w:rsidTr="00627942">
        <w:tc>
          <w:tcPr>
            <w:tcW w:w="9236" w:type="dxa"/>
          </w:tcPr>
          <w:p w14:paraId="4FAF6A7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DE3134" w14:textId="77777777" w:rsidR="00BB4A27" w:rsidRPr="00BB4A27" w:rsidRDefault="00BB4A27" w:rsidP="00F644E6">
      <w:pPr>
        <w:pStyle w:val="Snt1"/>
        <w:rPr>
          <w:lang w:val="en-US"/>
        </w:rPr>
      </w:pPr>
    </w:p>
    <w:p w14:paraId="5975C761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66EB44D" w14:textId="30B47F34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/@code="611" Jäähdytyshoito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13CF21A" w14:textId="75D9E44D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20B2CD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F005381" w14:textId="2B02AF98" w:rsidR="00F644E6" w:rsidRDefault="00F644E6" w:rsidP="00F644E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Jäähdytyshoito (611), arvo annetaan BL-tietotyypillä</w:t>
      </w:r>
    </w:p>
    <w:bookmarkStart w:id="439" w:name="_Primaarirytmi_-_observation"/>
    <w:bookmarkEnd w:id="439"/>
    <w:p w14:paraId="37FB116E" w14:textId="26287DBC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40" w:name="_Toc16776367"/>
      <w:r w:rsidR="00A54CC9" w:rsidRPr="00111FAA">
        <w:rPr>
          <w:rStyle w:val="Hyperlinkki"/>
        </w:rPr>
        <w:t>Primaarirytmi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44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630F1BFE" w14:textId="77777777" w:rsidTr="00627942">
        <w:tc>
          <w:tcPr>
            <w:tcW w:w="9236" w:type="dxa"/>
          </w:tcPr>
          <w:p w14:paraId="3871066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6EFF163" w14:textId="77777777" w:rsidR="00BB4A27" w:rsidRPr="00BB4A27" w:rsidRDefault="00BB4A27" w:rsidP="00F644E6">
      <w:pPr>
        <w:pStyle w:val="Snt1"/>
        <w:rPr>
          <w:lang w:val="en-US"/>
        </w:rPr>
      </w:pPr>
    </w:p>
    <w:p w14:paraId="5EADB791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968112A" w14:textId="42F99CEA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/@code="612" </w:t>
      </w:r>
      <w:r w:rsidRPr="00F644E6">
        <w:t>Primaarirytmi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D465A93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0D9DE1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D86491B" w14:textId="5BFA032C" w:rsidR="00F644E6" w:rsidRDefault="00F644E6" w:rsidP="00F644E6">
      <w:pPr>
        <w:pStyle w:val="Snt1"/>
      </w:pPr>
      <w:r>
        <w:lastRenderedPageBreak/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F644E6">
        <w:t>Primaarirytmi</w:t>
      </w:r>
      <w:r>
        <w:t xml:space="preserve"> (612), arvo annetaan luokituksesta ENSIH – </w:t>
      </w:r>
      <w:r w:rsidRPr="00F644E6">
        <w:t>Primaarirytmi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1.2.246.537.6.3056.2014) CD-tietotyypillä</w:t>
      </w:r>
    </w:p>
    <w:bookmarkStart w:id="441" w:name="_Potilaan_elvytyksen_lopputulos"/>
    <w:bookmarkEnd w:id="441"/>
    <w:p w14:paraId="3441F089" w14:textId="35439F3D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42" w:name="_Toc16776368"/>
      <w:r w:rsidR="00A54CC9" w:rsidRPr="00111FAA">
        <w:rPr>
          <w:rStyle w:val="Hyperlinkki"/>
        </w:rPr>
        <w:t>Potilaan elvytyksen lopputulos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44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68EF8A24" w14:textId="77777777" w:rsidTr="00627942">
        <w:tc>
          <w:tcPr>
            <w:tcW w:w="9236" w:type="dxa"/>
          </w:tcPr>
          <w:p w14:paraId="0CF688E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5B1CE2B" w14:textId="77777777" w:rsidR="00BB4A27" w:rsidRPr="00BB4A27" w:rsidRDefault="00BB4A27" w:rsidP="00F644E6">
      <w:pPr>
        <w:pStyle w:val="Snt1"/>
        <w:rPr>
          <w:lang w:val="en-US"/>
        </w:rPr>
      </w:pPr>
    </w:p>
    <w:p w14:paraId="50A9BF88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B259BA0" w14:textId="5FEFB102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/@code="613" </w:t>
      </w:r>
      <w:r w:rsidRPr="00F644E6">
        <w:t>Potilaan elvytyksen lopputulos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86EB0D4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982AB07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92D52B" w14:textId="3C54FD5D" w:rsidR="00F644E6" w:rsidRDefault="00F644E6" w:rsidP="00F644E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F644E6">
        <w:t>Potilaan elvytyksen lopputulos</w:t>
      </w:r>
      <w:r>
        <w:t xml:space="preserve"> (613), arvo annetaan luokituksesta ENSIH – </w:t>
      </w:r>
      <w:r w:rsidRPr="00F644E6">
        <w:t>Potilaan elvytyksen lopputulos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1.2.246.537.6.3057.2014) CD-tietotyypillä</w:t>
      </w:r>
    </w:p>
    <w:bookmarkStart w:id="443" w:name="_Spontaanin_verenkierron_palautumine"/>
    <w:bookmarkEnd w:id="443"/>
    <w:p w14:paraId="530B7B63" w14:textId="2009C88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44" w:name="_Toc16776369"/>
      <w:r w:rsidR="00A54CC9" w:rsidRPr="00111FAA">
        <w:rPr>
          <w:rStyle w:val="Hyperlinkki"/>
        </w:rPr>
        <w:t>Spontaanin verenkierron palautuminen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44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1591F2D" w14:textId="77777777" w:rsidTr="00627942">
        <w:tc>
          <w:tcPr>
            <w:tcW w:w="9236" w:type="dxa"/>
          </w:tcPr>
          <w:p w14:paraId="526D977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8938110" w14:textId="77777777" w:rsidR="00BB4A27" w:rsidRPr="00BB4A27" w:rsidRDefault="00BB4A27" w:rsidP="00D23BA6">
      <w:pPr>
        <w:pStyle w:val="Snt1"/>
        <w:rPr>
          <w:lang w:val="en-US"/>
        </w:rPr>
      </w:pPr>
    </w:p>
    <w:p w14:paraId="01CB060F" w14:textId="77777777" w:rsidR="00D23BA6" w:rsidRDefault="00D23BA6" w:rsidP="00D23BA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4B416A8" w14:textId="715A91CD" w:rsidR="00D23BA6" w:rsidRDefault="00D23BA6" w:rsidP="00D23BA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</w:t>
      </w:r>
      <w:r w:rsidR="00904856">
        <w:t>4</w:t>
      </w:r>
      <w:r>
        <w:t xml:space="preserve">" </w:t>
      </w:r>
      <w:r w:rsidRPr="00D23BA6">
        <w:t xml:space="preserve">Spontaanin verenkierron palautuminen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4E808AE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4A1CC95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8971AF" w14:textId="3F89DC57" w:rsidR="00A54CC9" w:rsidRPr="00A54CC9" w:rsidRDefault="00D23BA6" w:rsidP="00A54CC9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D23BA6">
        <w:t xml:space="preserve">Spontaanin verenkierron palautuminen </w:t>
      </w:r>
      <w:r>
        <w:t xml:space="preserve">(614), arvo annetaan luokituksesta ENSIH – </w:t>
      </w:r>
      <w:r w:rsidRPr="00D23BA6">
        <w:t xml:space="preserve">Spontaanin verenkierron palautuminen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1.2.246.537.6.3058.2014) CD-tietotyypillä</w:t>
      </w:r>
    </w:p>
    <w:bookmarkStart w:id="445" w:name="_EKG-löydös_jatkohoitoon_luovuttaess"/>
    <w:bookmarkEnd w:id="445"/>
    <w:p w14:paraId="015290EA" w14:textId="721CF404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46" w:name="_Toc16776370"/>
      <w:r w:rsidR="00A54CC9" w:rsidRPr="00111FAA">
        <w:rPr>
          <w:rStyle w:val="Hyperlinkki"/>
        </w:rPr>
        <w:t>EKG-löydös jatkohoitoon luovuttaessa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44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2AB46DB2" w14:textId="77777777" w:rsidTr="00627942">
        <w:tc>
          <w:tcPr>
            <w:tcW w:w="9236" w:type="dxa"/>
          </w:tcPr>
          <w:p w14:paraId="60D3717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30DE4DA" w14:textId="77777777" w:rsidR="00BB4A27" w:rsidRPr="00BB4A27" w:rsidRDefault="00BB4A27" w:rsidP="0035685E">
      <w:pPr>
        <w:pStyle w:val="Snt1"/>
        <w:rPr>
          <w:lang w:val="en-US"/>
        </w:rPr>
      </w:pPr>
    </w:p>
    <w:p w14:paraId="5BCD47FD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D4F8B86" w14:textId="16EA3C3B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/@code="615" EKG-löydös jatkohoitoon luovuttaessa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E325403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BCDAF70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11B9867" w14:textId="56B3A34C" w:rsidR="0035685E" w:rsidRPr="00A54CC9" w:rsidRDefault="0035685E" w:rsidP="0035685E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EKG-löydös jatkohoitoon luovuttaessa</w:t>
      </w:r>
      <w:r w:rsidRPr="00D23BA6">
        <w:t xml:space="preserve"> </w:t>
      </w:r>
      <w:r>
        <w:t>(615), arvo annetaan luokituksesta ENSIH – EKG-löydös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1.2.246.537.6.3041.2014) CD-tietotyypillä</w:t>
      </w:r>
    </w:p>
    <w:bookmarkStart w:id="447" w:name="_Potilaan_elvytyksen_lopettamisen"/>
    <w:bookmarkEnd w:id="447"/>
    <w:p w14:paraId="3D5C56CD" w14:textId="5EF3F88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48" w:name="_Toc16776371"/>
      <w:r w:rsidR="00A54CC9" w:rsidRPr="00111FAA">
        <w:rPr>
          <w:rStyle w:val="Hyperlinkki"/>
        </w:rPr>
        <w:t>Potilaan elvytyksen lopettamisen syy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44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B9D1B6C" w14:textId="77777777" w:rsidTr="00627942">
        <w:tc>
          <w:tcPr>
            <w:tcW w:w="9236" w:type="dxa"/>
          </w:tcPr>
          <w:p w14:paraId="3FA943D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6E1177C" w14:textId="77777777" w:rsidR="00BB4A27" w:rsidRPr="00BB4A27" w:rsidRDefault="00BB4A27" w:rsidP="0035685E">
      <w:pPr>
        <w:pStyle w:val="Snt1"/>
        <w:rPr>
          <w:lang w:val="en-US"/>
        </w:rPr>
      </w:pPr>
    </w:p>
    <w:p w14:paraId="30C7D8F1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7DDA686B" w14:textId="5A98BA3E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/@code="617" Potilaan elvytyksen lopettamisen syy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CD025F1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84C689E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2411AC5" w14:textId="1CF6454F" w:rsidR="0035685E" w:rsidRDefault="0035685E" w:rsidP="0035685E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</w:t>
      </w:r>
      <w:r w:rsidR="00AC5596">
        <w:t>”</w:t>
      </w:r>
      <w:r>
        <w:t>aborted”</w:t>
      </w:r>
    </w:p>
    <w:p w14:paraId="46ACF5F8" w14:textId="5964CD26" w:rsidR="0035685E" w:rsidRDefault="0035685E" w:rsidP="0035685E">
      <w:pPr>
        <w:pStyle w:val="Snt1"/>
      </w:pPr>
      <w:r>
        <w:lastRenderedPageBreak/>
        <w:t>5.</w:t>
      </w:r>
      <w:r w:rsidR="00AC5596">
        <w:t xml:space="preserve"> PAKOLLINEN yksi [</w:t>
      </w:r>
      <w:proofErr w:type="gramStart"/>
      <w:r w:rsidR="00AC5596">
        <w:t>1..</w:t>
      </w:r>
      <w:proofErr w:type="gramEnd"/>
      <w:r w:rsidR="00AC5596">
        <w:t xml:space="preserve">1] </w:t>
      </w:r>
      <w:proofErr w:type="spellStart"/>
      <w:r w:rsidR="00AC5596">
        <w:t>effectiveTime</w:t>
      </w:r>
      <w:proofErr w:type="spellEnd"/>
    </w:p>
    <w:p w14:paraId="0B1F14AF" w14:textId="161A3543" w:rsidR="00AC5596" w:rsidRDefault="00AC5596" w:rsidP="00AC559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high</w:t>
      </w:r>
      <w:proofErr w:type="spellEnd"/>
      <w:r>
        <w:t>/@value Potilaan elvytyksen lopettamisen aika (616), arvo annetaan minuutin tarkkuudella TS-tietotyypillä</w:t>
      </w:r>
    </w:p>
    <w:p w14:paraId="6A9A5EA1" w14:textId="63412848" w:rsidR="0035685E" w:rsidRDefault="00AC5596" w:rsidP="0035685E">
      <w:pPr>
        <w:pStyle w:val="Snt1"/>
      </w:pPr>
      <w:r>
        <w:t>6</w:t>
      </w:r>
      <w:r w:rsidR="0035685E">
        <w:t>. PAKOLLINEN yksi [</w:t>
      </w:r>
      <w:proofErr w:type="gramStart"/>
      <w:r w:rsidR="0035685E">
        <w:t>1..</w:t>
      </w:r>
      <w:proofErr w:type="gramEnd"/>
      <w:r w:rsidR="0035685E">
        <w:t xml:space="preserve">1] </w:t>
      </w:r>
      <w:proofErr w:type="spellStart"/>
      <w:r w:rsidR="0035685E">
        <w:t>value</w:t>
      </w:r>
      <w:proofErr w:type="spellEnd"/>
      <w:r w:rsidR="0035685E">
        <w:t xml:space="preserve"> </w:t>
      </w:r>
      <w:r>
        <w:t>Potilaan elvytyksen lopettamisen syy</w:t>
      </w:r>
      <w:r w:rsidR="0035685E" w:rsidRPr="00D23BA6">
        <w:t xml:space="preserve"> </w:t>
      </w:r>
      <w:r w:rsidR="0035685E">
        <w:t>(61</w:t>
      </w:r>
      <w:r>
        <w:t>7</w:t>
      </w:r>
      <w:r w:rsidR="0035685E">
        <w:t>), arvo annetaan luokituksesta ENSIH – Elvytyksen lopettamisen syy</w:t>
      </w:r>
      <w:r w:rsidR="0035685E"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5685E">
        <w:t>: 1.2.246.537.6.3059.2014) CD-tietotyypillä</w:t>
      </w:r>
    </w:p>
    <w:p w14:paraId="55B34133" w14:textId="58D922B5" w:rsidR="007C2E50" w:rsidRDefault="007C2E50" w:rsidP="0035685E">
      <w:pPr>
        <w:pStyle w:val="Snt1"/>
      </w:pPr>
    </w:p>
    <w:p w14:paraId="1D156A26" w14:textId="08914570" w:rsidR="007C2E50" w:rsidRPr="006929A3" w:rsidRDefault="007C2E50" w:rsidP="0035685E">
      <w:pPr>
        <w:pStyle w:val="Snt1"/>
      </w:pPr>
      <w:r w:rsidRPr="007C2E50">
        <w:rPr>
          <w:b/>
          <w:bCs/>
        </w:rPr>
        <w:t xml:space="preserve">Toteutusohje: </w:t>
      </w:r>
      <w:r w:rsidR="006929A3">
        <w:t>Potilaan elvytyksen lopettamisen aika</w:t>
      </w:r>
      <w:r w:rsidR="00DF4254">
        <w:t xml:space="preserve"> (616) sekä Potilaan elvytyksen lopettamisen syy (617) </w:t>
      </w:r>
      <w:r w:rsidR="00072290">
        <w:t xml:space="preserve">toistumat toteutetaan toistamalla koko </w:t>
      </w:r>
      <w:proofErr w:type="spellStart"/>
      <w:r w:rsidR="00072290">
        <w:t>observation</w:t>
      </w:r>
      <w:proofErr w:type="spellEnd"/>
      <w:r w:rsidR="00072290">
        <w:t>-rakennetta.</w:t>
      </w:r>
    </w:p>
    <w:bookmarkStart w:id="449" w:name="_Elvytystiedon_puuttumisen_perustelu"/>
    <w:bookmarkEnd w:id="449"/>
    <w:p w14:paraId="203ABFEE" w14:textId="7DD7412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450" w:name="_Toc16776372"/>
      <w:r w:rsidR="00A54CC9" w:rsidRPr="00111FAA">
        <w:rPr>
          <w:rStyle w:val="Hyperlinkki"/>
        </w:rPr>
        <w:t>Elvytystiedon puuttumisen perustelu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45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77224128" w14:textId="77777777" w:rsidTr="00627942">
        <w:tc>
          <w:tcPr>
            <w:tcW w:w="9236" w:type="dxa"/>
          </w:tcPr>
          <w:p w14:paraId="7E7C06E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531E988" w14:textId="77777777" w:rsidR="00BB4A27" w:rsidRPr="00BB4A27" w:rsidRDefault="00BB4A27" w:rsidP="0035685E">
      <w:pPr>
        <w:pStyle w:val="Snt1"/>
        <w:rPr>
          <w:lang w:val="en-US"/>
        </w:rPr>
      </w:pPr>
    </w:p>
    <w:p w14:paraId="62DD139E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646852A" w14:textId="16E871D6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/@code="618" Elvytystiedon puuttumisen perustelu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656359C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4539510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331B64F" w14:textId="3645727C" w:rsidR="0035685E" w:rsidRPr="00A54CC9" w:rsidRDefault="0035685E" w:rsidP="0035685E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Elvytystiedon puuttumisen perustelu</w:t>
      </w:r>
      <w:r w:rsidRPr="00D23BA6">
        <w:t xml:space="preserve"> </w:t>
      </w:r>
      <w:r>
        <w:t>(618), arvo annetaan ST-tietotyypillä</w:t>
      </w:r>
    </w:p>
    <w:bookmarkStart w:id="451" w:name="_Ensihoitotoimenpiteet_1"/>
    <w:bookmarkEnd w:id="451"/>
    <w:p w14:paraId="1C0BCD1D" w14:textId="38305F59" w:rsidR="00AC2AFB" w:rsidRPr="00382EF8" w:rsidRDefault="00382EF8" w:rsidP="00AC2AF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52" w:name="_Toc16776373"/>
      <w:r w:rsidR="00AC2AFB" w:rsidRPr="00382EF8">
        <w:rPr>
          <w:rStyle w:val="Hyperlinkki"/>
        </w:rPr>
        <w:t>Ensihoitotoimenpiteet</w:t>
      </w:r>
      <w:bookmarkEnd w:id="424"/>
      <w:bookmarkEnd w:id="452"/>
    </w:p>
    <w:p w14:paraId="12D6AD61" w14:textId="77777777" w:rsidR="00BB4A27" w:rsidRDefault="00382EF8" w:rsidP="00BB4A27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A641D57" w14:textId="77777777" w:rsidTr="00627942">
        <w:tc>
          <w:tcPr>
            <w:tcW w:w="9236" w:type="dxa"/>
          </w:tcPr>
          <w:p w14:paraId="50C616C3" w14:textId="53040303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76F20AC9" w14:textId="782A8900" w:rsidR="006D6CAB" w:rsidRPr="006D6CAB" w:rsidRDefault="006D6CAB" w:rsidP="00BB4A2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0BC88371" w14:textId="3E94B1C9" w:rsidR="00AC2AFB" w:rsidRPr="0095153D" w:rsidRDefault="00AC2AFB" w:rsidP="00AC2AFB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2667387B" w14:textId="2CAE7224" w:rsidR="00AC2AFB" w:rsidRPr="0082643A" w:rsidRDefault="00AC2AFB" w:rsidP="00AC2AFB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0EE8386" w14:textId="77777777" w:rsidR="00AC2AFB" w:rsidRPr="0080598B" w:rsidRDefault="00AC2AFB" w:rsidP="00AC2AFB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7D5B2FD6" w14:textId="77777777" w:rsidR="004A3C71" w:rsidRDefault="004A3C71" w:rsidP="004A3C71"/>
    <w:p w14:paraId="71C7ECBE" w14:textId="1D57863C" w:rsidR="004A3C71" w:rsidRDefault="00164CBE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Ensihoitotoimenpide</w:t>
      </w:r>
      <w:r w:rsidR="004A3C71">
        <w:rPr>
          <w:b/>
        </w:rPr>
        <w:t>:</w:t>
      </w:r>
      <w:r w:rsidR="004A3C71">
        <w:t xml:space="preserve"> (7</w:t>
      </w:r>
      <w:r>
        <w:t>02, otsikko</w:t>
      </w:r>
      <w:r w:rsidR="004A3C71">
        <w:t xml:space="preserve">); </w:t>
      </w:r>
      <w:r>
        <w:t xml:space="preserve">Ensihoitotoimenpide (702, arvo); Toimenpiteen aika (701); </w:t>
      </w:r>
      <w:r w:rsidR="006F7BAF">
        <w:t>Toimenpiteen suorittajan nimi (721)</w:t>
      </w:r>
    </w:p>
    <w:p w14:paraId="406B4991" w14:textId="4441864D" w:rsid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Hengitystiehallinnan syy (</w:t>
      </w:r>
      <w:proofErr w:type="gramStart"/>
      <w:r>
        <w:t>705)*</w:t>
      </w:r>
      <w:proofErr w:type="gramEnd"/>
      <w:r>
        <w:t>; Hengitystiehallinnan komplikaatio (</w:t>
      </w:r>
      <w:r w:rsidR="00AB2878">
        <w:t>706</w:t>
      </w:r>
      <w:r>
        <w:t>)</w:t>
      </w:r>
      <w:r w:rsidR="00AB2878">
        <w:t>*</w:t>
      </w:r>
      <w:r>
        <w:t>; Hengitystiehallinnan komplikaation syy</w:t>
      </w:r>
      <w:r w:rsidR="00AB2878">
        <w:t xml:space="preserve"> (707)*</w:t>
      </w:r>
    </w:p>
    <w:p w14:paraId="76BEC3B8" w14:textId="170D420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Käytetty hengitystieväline (</w:t>
      </w:r>
      <w:proofErr w:type="gramStart"/>
      <w:r>
        <w:t>708)*</w:t>
      </w:r>
      <w:proofErr w:type="gramEnd"/>
      <w:r>
        <w:t>; Hengitystievälineen syvyys (709)*; Hengitystievälineen sijainnin varmistamistapa (710); Hengitystievälineen sijainnin varmistaja (711)</w:t>
      </w:r>
    </w:p>
    <w:p w14:paraId="0F675226" w14:textId="72AA3AA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Hoitoväline ja koko (</w:t>
      </w:r>
      <w:proofErr w:type="gramStart"/>
      <w:r>
        <w:t>712)*</w:t>
      </w:r>
      <w:proofErr w:type="gramEnd"/>
    </w:p>
    <w:p w14:paraId="09C7294A" w14:textId="07987F5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Nesteensiirtoreitti (</w:t>
      </w:r>
      <w:proofErr w:type="gramStart"/>
      <w:r>
        <w:t>713)*</w:t>
      </w:r>
      <w:proofErr w:type="gramEnd"/>
    </w:p>
    <w:p w14:paraId="3887B92D" w14:textId="6FD9D21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Defibrillointi: (9001) Defibrilloinnin energia (714); Iskujen kokonaismäärä (</w:t>
      </w:r>
      <w:proofErr w:type="gramStart"/>
      <w:r>
        <w:t>715)*</w:t>
      </w:r>
      <w:proofErr w:type="gramEnd"/>
    </w:p>
    <w:p w14:paraId="49D7BD27" w14:textId="086FD93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Tahdistus: (9002) Tahdistuksen energia (716); Tahdistustaajuus (</w:t>
      </w:r>
      <w:proofErr w:type="gramStart"/>
      <w:r>
        <w:t>717)*</w:t>
      </w:r>
      <w:proofErr w:type="gramEnd"/>
    </w:p>
    <w:p w14:paraId="748057C8" w14:textId="42DFECFC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komplikaatiot</w:t>
      </w:r>
      <w:r>
        <w:t xml:space="preserve"> (718, otsikko): Ensihoitotoimenpiteiden komplikaatiot (718, arvot)</w:t>
      </w:r>
    </w:p>
    <w:p w14:paraId="4AC2EE20" w14:textId="6A7C264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lisätieto</w:t>
      </w:r>
      <w:r>
        <w:t xml:space="preserve"> (719, otsikko): Ensihoitotoimenpiteiden lisätieto (719, arvo)</w:t>
      </w:r>
    </w:p>
    <w:p w14:paraId="561D8D67" w14:textId="22524F8F" w:rsidR="006F7BAF" w:rsidRDefault="006F7BAF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C6026A" w14:textId="2E5D6C6E" w:rsidR="006F7BAF" w:rsidRP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 myös otsikko </w:t>
      </w:r>
    </w:p>
    <w:p w14:paraId="1DD22B43" w14:textId="77777777" w:rsidR="004A3C71" w:rsidRDefault="004A3C71" w:rsidP="004A3C71">
      <w:pPr>
        <w:pStyle w:val="Snt1"/>
        <w:ind w:left="0" w:firstLine="0"/>
      </w:pPr>
    </w:p>
    <w:p w14:paraId="2455B24C" w14:textId="523F6308" w:rsidR="00AC2AFB" w:rsidRPr="0082643A" w:rsidRDefault="00AC2AFB" w:rsidP="00AC2AFB">
      <w:pPr>
        <w:pStyle w:val="Snt1"/>
      </w:pPr>
      <w:r w:rsidRPr="0082643A">
        <w:t>4. PAKOLLINEN yksi</w:t>
      </w:r>
      <w:r>
        <w:t xml:space="preserve"> tai useampi [</w:t>
      </w:r>
      <w:proofErr w:type="gramStart"/>
      <w:r w:rsidR="00AE3D21">
        <w:t>1..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6A5D445" w14:textId="466BE771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CD198F" w14:textId="43302FF5" w:rsidR="00AC2AFB" w:rsidRDefault="00AC2AFB" w:rsidP="00AC2AFB">
      <w:pPr>
        <w:pStyle w:val="Snt2"/>
      </w:pPr>
      <w:r>
        <w:lastRenderedPageBreak/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1.2.246.537.6.12.2002.348.7</w:t>
      </w:r>
      <w:r w:rsidRPr="0095153D">
        <w:t>00</w:t>
      </w:r>
      <w:r>
        <w:t xml:space="preserve">” (Ensihoitotoimenpiteet </w:t>
      </w:r>
      <w:proofErr w:type="spellStart"/>
      <w:r>
        <w:t>entry</w:t>
      </w:r>
      <w:proofErr w:type="spellEnd"/>
      <w:r>
        <w:t>)</w:t>
      </w:r>
    </w:p>
    <w:p w14:paraId="315A4929" w14:textId="77777777" w:rsidR="00AC2AFB" w:rsidRDefault="00AC2AFB" w:rsidP="00AC2AFB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toimenpide_procedure" w:history="1">
        <w:r w:rsidRPr="00487841">
          <w:rPr>
            <w:rStyle w:val="Hyperlinkki"/>
          </w:rPr>
          <w:t>Ensihoitotoimenpide</w:t>
        </w:r>
      </w:hyperlink>
      <w:r w:rsidRPr="00487841">
        <w:t xml:space="preserve"> </w:t>
      </w:r>
      <w:proofErr w:type="spellStart"/>
      <w:r w:rsidRPr="00487841">
        <w:t>procedure</w:t>
      </w:r>
      <w:proofErr w:type="spellEnd"/>
    </w:p>
    <w:p w14:paraId="60371BBC" w14:textId="77777777" w:rsidR="00DF2B7C" w:rsidRDefault="00DF2B7C" w:rsidP="00F429B4">
      <w:pPr>
        <w:pStyle w:val="Snt2"/>
      </w:pPr>
    </w:p>
    <w:p w14:paraId="3E279377" w14:textId="28086981" w:rsidR="00900490" w:rsidRDefault="00E6750F" w:rsidP="00F429B4">
      <w:pPr>
        <w:pStyle w:val="Snt2"/>
      </w:pPr>
      <w:r w:rsidRPr="00131B26">
        <w:rPr>
          <w:b/>
        </w:rPr>
        <w:t>Toteutusohje</w:t>
      </w:r>
      <w:r w:rsidR="004558D2" w:rsidRPr="00FD3170">
        <w:t xml:space="preserve">: </w:t>
      </w:r>
      <w:r w:rsidR="00900490">
        <w:t xml:space="preserve">Ensihoitotoimenpiteet </w:t>
      </w:r>
      <w:proofErr w:type="spellStart"/>
      <w:r w:rsidR="00900490">
        <w:t>entry:t</w:t>
      </w:r>
      <w:proofErr w:type="spellEnd"/>
      <w:r w:rsidR="00900490">
        <w:t xml:space="preserve"> tiedot tuotetaan per ensihoitotoimenpide aikaleimoineen.</w:t>
      </w:r>
    </w:p>
    <w:p w14:paraId="0CBAA6A7" w14:textId="36EAA9A4" w:rsidR="00E6750F" w:rsidRDefault="00900490" w:rsidP="00F429B4">
      <w:pPr>
        <w:pStyle w:val="Snt2"/>
      </w:pPr>
      <w:r w:rsidRPr="00131B26">
        <w:rPr>
          <w:b/>
        </w:rPr>
        <w:t>Toteutusohje</w:t>
      </w:r>
      <w:r>
        <w:t xml:space="preserve">: </w:t>
      </w:r>
      <w:r w:rsidR="004558D2" w:rsidRPr="00FD3170">
        <w:t xml:space="preserve">{JOS Samaa toimenpidettä (702) yrittää useampi Toimenpiteen suorittaja (703)} toistetaan koko </w:t>
      </w:r>
      <w:proofErr w:type="spellStart"/>
      <w:proofErr w:type="gramStart"/>
      <w:r w:rsidR="004558D2" w:rsidRPr="00FD3170">
        <w:t>entry.procedure</w:t>
      </w:r>
      <w:proofErr w:type="spellEnd"/>
      <w:proofErr w:type="gramEnd"/>
      <w:r w:rsidR="004558D2" w:rsidRPr="00FD3170">
        <w:t>-rakennetta</w:t>
      </w:r>
      <w:r w:rsidR="00FD3170" w:rsidRPr="00FD3170">
        <w:t>, koska t</w:t>
      </w:r>
      <w:r w:rsidR="004558D2" w:rsidRPr="00FD3170">
        <w:t xml:space="preserve">oimenpideyritysten määrä (704) halutaan kirjattavan </w:t>
      </w:r>
      <w:r w:rsidR="00FD3170" w:rsidRPr="00FD3170">
        <w:t>per toimenpiteen suorittaja.</w:t>
      </w:r>
    </w:p>
    <w:p w14:paraId="3D2FF73B" w14:textId="77777777" w:rsidR="00DF2B7C" w:rsidRDefault="00DF2B7C" w:rsidP="00F429B4">
      <w:pPr>
        <w:pStyle w:val="Snt2"/>
      </w:pPr>
    </w:p>
    <w:p w14:paraId="1CEE2A20" w14:textId="77777777" w:rsidR="00AC2AFB" w:rsidRPr="0082643A" w:rsidRDefault="00AC2AFB" w:rsidP="00627942">
      <w:pPr>
        <w:pStyle w:val="Snt1"/>
        <w:ind w:left="0" w:firstLine="0"/>
      </w:pPr>
      <w:r>
        <w:t>5. VAPAAEHTOINEN nolla tai</w:t>
      </w:r>
      <w:r w:rsidRPr="0082643A">
        <w:t xml:space="preserve"> yksi</w:t>
      </w:r>
      <w:r>
        <w:t xml:space="preserve">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7D2C67E" w14:textId="634560BB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C15CACE" w14:textId="77777777" w:rsidR="00AC2AFB" w:rsidRDefault="00AC2AFB" w:rsidP="00AC2AF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718” (Ensihoitotoimenpiteiden </w:t>
      </w:r>
      <w:r w:rsidRPr="00D627C7">
        <w:t>komplikaatiot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B122491" w14:textId="77777777" w:rsidR="00AC2AFB" w:rsidRDefault="00AC2AFB" w:rsidP="00AC2AF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nsihoitotoimenpiteiden_komplikaati" w:history="1">
        <w:r w:rsidRPr="002B15F3">
          <w:rPr>
            <w:rStyle w:val="Hyperlinkki"/>
          </w:rPr>
          <w:t>Ensihoitotoimenpiteiden komplikaatiot</w:t>
        </w:r>
      </w:hyperlink>
      <w:r>
        <w:t xml:space="preserve"> (718) </w:t>
      </w:r>
      <w:proofErr w:type="spellStart"/>
      <w:r>
        <w:t>observation</w:t>
      </w:r>
      <w:proofErr w:type="spellEnd"/>
    </w:p>
    <w:p w14:paraId="1921B126" w14:textId="77777777" w:rsidR="00AC2AFB" w:rsidRPr="0082643A" w:rsidRDefault="00AC2AFB" w:rsidP="00AC2AFB">
      <w:pPr>
        <w:pStyle w:val="Snt1"/>
      </w:pPr>
      <w:r>
        <w:t>6. 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C95ADA3" w14:textId="7F59F633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5330DD8" w14:textId="77777777" w:rsidR="00AC2AFB" w:rsidRDefault="00AC2AFB" w:rsidP="00AC2AF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719” (Ensihoitotoimenpiteiden lisätieto </w:t>
      </w:r>
      <w:proofErr w:type="spellStart"/>
      <w:r>
        <w:t>entry</w:t>
      </w:r>
      <w:proofErr w:type="spellEnd"/>
      <w:r>
        <w:t>)</w:t>
      </w:r>
    </w:p>
    <w:p w14:paraId="22A70A30" w14:textId="77777777" w:rsidR="00AC2AFB" w:rsidRDefault="00AC2AFB" w:rsidP="00AC2AF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nsihoitotoimenpiteiden_lisätieto_o" w:history="1">
        <w:r w:rsidRPr="00483CFB">
          <w:rPr>
            <w:rStyle w:val="Hyperlinkki"/>
          </w:rPr>
          <w:t>Ensihoitotoimenpiteiden lisätieto</w:t>
        </w:r>
      </w:hyperlink>
      <w:r>
        <w:t xml:space="preserve"> (719) </w:t>
      </w:r>
      <w:proofErr w:type="spellStart"/>
      <w:r>
        <w:t>observation</w:t>
      </w:r>
      <w:proofErr w:type="spellEnd"/>
    </w:p>
    <w:bookmarkStart w:id="453" w:name="_Ensihoitotoimenpide_procedure"/>
    <w:bookmarkStart w:id="454" w:name="_Ensihoitotoimenpide_-_procedure"/>
    <w:bookmarkStart w:id="455" w:name="_Toc433030212"/>
    <w:bookmarkEnd w:id="453"/>
    <w:bookmarkEnd w:id="454"/>
    <w:p w14:paraId="7D3E8A6E" w14:textId="77777777" w:rsidR="00AC2AFB" w:rsidRPr="00C87D4E" w:rsidRDefault="00AC2AFB" w:rsidP="00AC2AFB">
      <w:pPr>
        <w:pStyle w:val="Otsikko3"/>
      </w:pPr>
      <w:r>
        <w:fldChar w:fldCharType="begin"/>
      </w:r>
      <w:r>
        <w:instrText xml:space="preserve"> HYPERLINK  \l "_Ensihoitotoimenpiteet" </w:instrText>
      </w:r>
      <w:r>
        <w:fldChar w:fldCharType="separate"/>
      </w:r>
      <w:bookmarkStart w:id="456" w:name="_Toc16776374"/>
      <w:r w:rsidRPr="00487841">
        <w:rPr>
          <w:rStyle w:val="Hyperlinkki"/>
        </w:rPr>
        <w:t>Ensihoitotoimenpide</w:t>
      </w:r>
      <w:bookmarkEnd w:id="455"/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procedure</w:t>
      </w:r>
      <w:bookmarkEnd w:id="45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7E8F033" w14:textId="77777777" w:rsidTr="00627942">
        <w:tc>
          <w:tcPr>
            <w:tcW w:w="9236" w:type="dxa"/>
          </w:tcPr>
          <w:p w14:paraId="325E54D3" w14:textId="2111FBB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</w:t>
            </w:r>
          </w:p>
        </w:tc>
      </w:tr>
    </w:tbl>
    <w:p w14:paraId="19A18CB3" w14:textId="77777777" w:rsidR="00627942" w:rsidRPr="00627942" w:rsidRDefault="00627942" w:rsidP="00AC2AFB">
      <w:pPr>
        <w:pStyle w:val="Snt1"/>
        <w:rPr>
          <w:lang w:val="en-US"/>
        </w:rPr>
      </w:pPr>
    </w:p>
    <w:p w14:paraId="6351AA99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PROC</w:t>
      </w:r>
      <w:r w:rsidRPr="007E0AC1">
        <w:t>" ja yksi [1..1] @moodCode="EVN"</w:t>
      </w:r>
    </w:p>
    <w:p w14:paraId="4F0AAD89" w14:textId="77777777" w:rsidR="00AC2AFB" w:rsidRPr="007E0AC1" w:rsidRDefault="00AC2AFB" w:rsidP="00AC2AFB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67B04792" w14:textId="236984D9" w:rsidR="00AC2AFB" w:rsidRDefault="00AC2AFB" w:rsidP="00AC2AFB">
      <w:pPr>
        <w:pStyle w:val="Snt1"/>
      </w:pPr>
      <w:r>
        <w:t>3</w:t>
      </w:r>
      <w:r w:rsidRPr="0082643A">
        <w:t>. PAK</w:t>
      </w:r>
      <w:r>
        <w:t>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 w:rsidR="00D42425">
        <w:t xml:space="preserve"> </w:t>
      </w:r>
      <w:r>
        <w:t xml:space="preserve">Ensihoitotoimenpiteen koodi </w:t>
      </w:r>
      <w:r w:rsidRPr="0095153D">
        <w:t>(</w:t>
      </w:r>
      <w:r>
        <w:t>702</w:t>
      </w:r>
      <w:r w:rsidR="00D42425">
        <w:t>)</w:t>
      </w:r>
      <w:r>
        <w:t>,</w:t>
      </w:r>
      <w:r w:rsidR="00D42425">
        <w:t xml:space="preserve"> arvo annetaan luokituksesta </w:t>
      </w:r>
      <w:r w:rsidR="00C937F7" w:rsidRPr="00C937F7">
        <w:t>ENSIH - Ensihoidon toimenpiteet</w:t>
      </w:r>
      <w:r w:rsidR="00D42425">
        <w:t xml:space="preserve"> (</w:t>
      </w:r>
      <w:proofErr w:type="spellStart"/>
      <w:r w:rsidR="00D42425">
        <w:t>codeSystem</w:t>
      </w:r>
      <w:proofErr w:type="spellEnd"/>
      <w:r w:rsidR="00D42425">
        <w:t xml:space="preserve">: </w:t>
      </w:r>
      <w:r w:rsidR="00F952C0" w:rsidRPr="00F952C0">
        <w:t>1.2.246.537.6.3079.201601</w:t>
      </w:r>
      <w:r w:rsidR="00D42425">
        <w:t>) CD-tietotyypillä</w:t>
      </w:r>
      <w:r w:rsidR="00D42425" w:rsidRPr="00770C6A">
        <w:t>.</w:t>
      </w:r>
    </w:p>
    <w:p w14:paraId="5953CAB7" w14:textId="77777777" w:rsidR="00D42425" w:rsidRDefault="00D42425" w:rsidP="00D42425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E94BCB3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0B68DF8" w14:textId="564239E3" w:rsidR="00AC2AFB" w:rsidRDefault="00D42425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</w:t>
      </w:r>
      <w:r w:rsidR="00AC2AFB" w:rsidRPr="00125567">
        <w:t xml:space="preserve"> </w:t>
      </w:r>
      <w:r w:rsidR="00AC2AFB">
        <w:t>yksi [</w:t>
      </w:r>
      <w:proofErr w:type="gramStart"/>
      <w:r w:rsidR="00AC2AFB">
        <w:t>1</w:t>
      </w:r>
      <w:r w:rsidR="00AC2AFB" w:rsidRPr="00125567">
        <w:t>..</w:t>
      </w:r>
      <w:proofErr w:type="gramEnd"/>
      <w:r w:rsidR="00AC2AFB" w:rsidRPr="00125567">
        <w:t xml:space="preserve">1] </w:t>
      </w:r>
      <w:proofErr w:type="spellStart"/>
      <w:r w:rsidR="00AC2AFB">
        <w:t>effectiveTime</w:t>
      </w:r>
      <w:proofErr w:type="spellEnd"/>
      <w:r w:rsidR="00AC2AFB">
        <w:t>/@value Toimenpiteen aika (701)</w:t>
      </w:r>
      <w:r w:rsidR="009011F0">
        <w:t>, arvo annetaan</w:t>
      </w:r>
      <w:r w:rsidR="00AC2AFB">
        <w:t xml:space="preserve"> minuutin tarkkuudella</w:t>
      </w:r>
      <w:r w:rsidR="009011F0">
        <w:t xml:space="preserve"> TS-tietotyypillä</w:t>
      </w:r>
    </w:p>
    <w:p w14:paraId="26714C72" w14:textId="185A2427" w:rsidR="00AC2AFB" w:rsidRDefault="00D42425" w:rsidP="00AC2AFB">
      <w:pPr>
        <w:pStyle w:val="Snt1"/>
      </w:pPr>
      <w:r>
        <w:t>6</w:t>
      </w:r>
      <w:r w:rsidR="00AC2AFB">
        <w:t>. PAKOLLINEN yksi [</w:t>
      </w:r>
      <w:proofErr w:type="gramStart"/>
      <w:r w:rsidR="00AE3D21">
        <w:t>1..</w:t>
      </w:r>
      <w:proofErr w:type="gramEnd"/>
      <w:r w:rsidR="00F55F46">
        <w:t>1</w:t>
      </w:r>
      <w:r w:rsidR="00AC2AFB">
        <w:t xml:space="preserve">]) </w:t>
      </w:r>
      <w:proofErr w:type="spellStart"/>
      <w:r w:rsidR="00AC2AFB">
        <w:t>performer</w:t>
      </w:r>
      <w:proofErr w:type="spellEnd"/>
    </w:p>
    <w:p w14:paraId="232E23D1" w14:textId="77777777" w:rsidR="00A32448" w:rsidRDefault="00AC2AFB" w:rsidP="00AC2AFB">
      <w:pPr>
        <w:pStyle w:val="Snt2"/>
      </w:pPr>
      <w:r w:rsidRPr="00125567">
        <w:t xml:space="preserve">a. </w:t>
      </w:r>
      <w:r>
        <w:t>PAKOLLINEN yksi</w:t>
      </w:r>
      <w:r w:rsidRPr="00125567">
        <w:t xml:space="preserve">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proofErr w:type="spellStart"/>
      <w:r w:rsidR="009011F0">
        <w:t>assignedEntity</w:t>
      </w:r>
      <w:proofErr w:type="spellEnd"/>
    </w:p>
    <w:p w14:paraId="638E73E0" w14:textId="10C69907" w:rsidR="00AC2AFB" w:rsidRDefault="00A32448" w:rsidP="00A32448">
      <w:pPr>
        <w:pStyle w:val="Snt3"/>
      </w:pPr>
      <w:r>
        <w:t xml:space="preserve">a. </w:t>
      </w:r>
      <w:r w:rsidR="00AC2AFB">
        <w:t>PAKOLLINEN yksi [</w:t>
      </w:r>
      <w:proofErr w:type="gramStart"/>
      <w:r w:rsidR="00AE3D21">
        <w:t>1..</w:t>
      </w:r>
      <w:proofErr w:type="gramEnd"/>
      <w:r>
        <w:t>1</w:t>
      </w:r>
      <w:r w:rsidR="00AC2AFB">
        <w:t xml:space="preserve">] </w:t>
      </w:r>
      <w:r w:rsidR="00AC2AFB" w:rsidRPr="00A32448">
        <w:t>id/@root=”1.2.246.21</w:t>
      </w:r>
      <w:r w:rsidR="00AC2AFB">
        <w:t>” ja id/@extension (</w:t>
      </w:r>
      <w:proofErr w:type="spellStart"/>
      <w:r w:rsidR="00AC2AFB">
        <w:t>hetu</w:t>
      </w:r>
      <w:proofErr w:type="spellEnd"/>
      <w:r w:rsidR="00AC2AFB">
        <w:t>)</w:t>
      </w:r>
      <w:r w:rsidR="00F55F46" w:rsidRPr="00F55F46">
        <w:t xml:space="preserve"> </w:t>
      </w:r>
      <w:r w:rsidR="00833ACB">
        <w:t xml:space="preserve">TAI </w:t>
      </w:r>
      <w:r w:rsidR="00E50D9C">
        <w:t>id/</w:t>
      </w:r>
      <w:r w:rsidR="00E50D9C" w:rsidRPr="00F61F47">
        <w:t>@root=”</w:t>
      </w:r>
      <w:r w:rsidR="00E50D9C">
        <w:t>1.2.246.537.26</w:t>
      </w:r>
      <w:r w:rsidR="00E50D9C" w:rsidRPr="00F61F47">
        <w:t>” ja id/@extension (</w:t>
      </w:r>
      <w:proofErr w:type="spellStart"/>
      <w:r w:rsidR="00E50D9C">
        <w:t>terhikki</w:t>
      </w:r>
      <w:proofErr w:type="spellEnd"/>
      <w:r w:rsidR="00E50D9C">
        <w:t>-numero</w:t>
      </w:r>
      <w:r w:rsidR="00E50D9C" w:rsidRPr="00F61F47">
        <w:t>)</w:t>
      </w:r>
      <w:r w:rsidR="00E50D9C">
        <w:t xml:space="preserve"> </w:t>
      </w:r>
      <w:r w:rsidR="00833ACB">
        <w:t xml:space="preserve">TAI </w:t>
      </w:r>
      <w:r w:rsidR="00417073" w:rsidRPr="00583965">
        <w:t>id/@root=”</w:t>
      </w:r>
      <w:r w:rsidR="00417073" w:rsidRPr="008F4944">
        <w:t>1.2.246.10.24060796.24</w:t>
      </w:r>
      <w:r w:rsidR="00417073" w:rsidRPr="00583965">
        <w:t xml:space="preserve">” </w:t>
      </w:r>
      <w:r w:rsidR="00417073">
        <w:t>Valtion tieto- ja viestintätekniikkakeskus</w:t>
      </w:r>
      <w:r w:rsidR="00417073" w:rsidRPr="00583965">
        <w:t xml:space="preserve"> juuri ja id/@extension </w:t>
      </w:r>
      <w:proofErr w:type="spellStart"/>
      <w:r w:rsidR="00417073" w:rsidRPr="00583965">
        <w:t>T</w:t>
      </w:r>
      <w:r w:rsidR="00417073">
        <w:t>UVE</w:t>
      </w:r>
      <w:r w:rsidR="00417073" w:rsidRPr="00583965">
        <w:t>n</w:t>
      </w:r>
      <w:proofErr w:type="spellEnd"/>
      <w:r w:rsidR="00417073" w:rsidRPr="00583965">
        <w:t xml:space="preserve"> P-tunnus (P12345 muoto)</w:t>
      </w:r>
      <w:r w:rsidR="00D91BBE">
        <w:t xml:space="preserve"> </w:t>
      </w:r>
      <w:r w:rsidR="00F55F46">
        <w:t>Toimenpiteen suorittaja (703)</w:t>
      </w:r>
    </w:p>
    <w:p w14:paraId="6D2B5598" w14:textId="782399CE" w:rsidR="00F55F46" w:rsidRDefault="00F55F46" w:rsidP="00A32448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assignedPerson</w:t>
      </w:r>
      <w:proofErr w:type="spellEnd"/>
    </w:p>
    <w:p w14:paraId="413C3347" w14:textId="236D1BC5" w:rsidR="00F55F46" w:rsidRDefault="00F55F46" w:rsidP="00F55F46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F55F46">
        <w:t>Toimenpiteen suorittajan nimi</w:t>
      </w:r>
      <w:r>
        <w:t xml:space="preserve"> (721), arvo annetaan PN-tietotyypillä </w:t>
      </w:r>
    </w:p>
    <w:p w14:paraId="0FCD47EE" w14:textId="77777777" w:rsidR="008C20B8" w:rsidRDefault="008C20B8" w:rsidP="00F55F46">
      <w:pPr>
        <w:pStyle w:val="Snt4"/>
      </w:pPr>
    </w:p>
    <w:p w14:paraId="514D1C33" w14:textId="4306B0EB" w:rsidR="008C20B8" w:rsidRDefault="008C20B8" w:rsidP="009C3BC6">
      <w:pPr>
        <w:pStyle w:val="Snt1"/>
      </w:pPr>
      <w:r w:rsidRPr="00131B26">
        <w:rPr>
          <w:b/>
        </w:rPr>
        <w:t>Toteutusohje</w:t>
      </w:r>
      <w:r>
        <w:t xml:space="preserve">: Toimenpiteen suorittajan toistuma toteutetaan koko </w:t>
      </w:r>
      <w:proofErr w:type="spellStart"/>
      <w:proofErr w:type="gramStart"/>
      <w:r>
        <w:t>entry.procedure</w:t>
      </w:r>
      <w:proofErr w:type="spellEnd"/>
      <w:proofErr w:type="gramEnd"/>
      <w:r>
        <w:t xml:space="preserve"> –rakennetta toistamalla. </w:t>
      </w:r>
    </w:p>
    <w:p w14:paraId="163FA6D9" w14:textId="77777777" w:rsidR="008C20B8" w:rsidRPr="00D05B9B" w:rsidRDefault="008C20B8" w:rsidP="00F55F46">
      <w:pPr>
        <w:pStyle w:val="Snt4"/>
      </w:pPr>
    </w:p>
    <w:p w14:paraId="6B0036A2" w14:textId="3B0355EA" w:rsidR="00AC2AFB" w:rsidRDefault="00D42425" w:rsidP="00AC2AFB">
      <w:pPr>
        <w:pStyle w:val="Snt1"/>
      </w:pPr>
      <w:r>
        <w:t>7</w:t>
      </w:r>
      <w:r w:rsidR="00AC2AFB" w:rsidRPr="00125567">
        <w:t xml:space="preserve">. </w:t>
      </w:r>
      <w:r w:rsidR="00AC2AFB">
        <w:t>VAPAAEHTOINEN</w:t>
      </w:r>
      <w:r w:rsidR="00AC2AFB" w:rsidRPr="00125567">
        <w:t xml:space="preserve"> </w:t>
      </w:r>
      <w:r w:rsidR="00AC2AFB">
        <w:t>nolla tai yksi [</w:t>
      </w:r>
      <w:proofErr w:type="gramStart"/>
      <w:r w:rsidR="00AC2AFB">
        <w:t>0</w:t>
      </w:r>
      <w:r w:rsidR="00AC2AFB" w:rsidRPr="00125567">
        <w:t>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023CD207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7251FCAE" w14:textId="77777777" w:rsidR="00AC2AFB" w:rsidRPr="00125567" w:rsidRDefault="00AC2AFB" w:rsidP="00AC2AFB">
      <w:pPr>
        <w:pStyle w:val="Snt2"/>
      </w:pPr>
      <w:r>
        <w:t xml:space="preserve">b. PAKOLLINEN yksi </w:t>
      </w:r>
      <w:r w:rsidRPr="00125567">
        <w:t>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Toimenpideyritysten_määrä_observati" w:history="1">
        <w:r w:rsidRPr="001F0C0D">
          <w:rPr>
            <w:rStyle w:val="Hyperlinkki"/>
          </w:rPr>
          <w:t>Toimenpideyritysten määrä</w:t>
        </w:r>
      </w:hyperlink>
      <w:r>
        <w:t xml:space="preserve"> (704) </w:t>
      </w:r>
      <w:proofErr w:type="spellStart"/>
      <w:r>
        <w:t>observation</w:t>
      </w:r>
      <w:proofErr w:type="spellEnd"/>
    </w:p>
    <w:p w14:paraId="4E578A83" w14:textId="1C182FCF" w:rsidR="00AC2AFB" w:rsidRDefault="00D42425" w:rsidP="00AC2AFB">
      <w:pPr>
        <w:pStyle w:val="Snt1"/>
      </w:pPr>
      <w:r>
        <w:lastRenderedPageBreak/>
        <w:t>8</w:t>
      </w:r>
      <w:r w:rsidR="00AC2AFB" w:rsidRPr="00125567">
        <w:t xml:space="preserve">. </w:t>
      </w:r>
      <w:r w:rsidR="0044606F">
        <w:t>VAPAAEHTOINEN</w:t>
      </w:r>
      <w:r w:rsidR="00AC2AFB">
        <w:t xml:space="preserve"> nolla tai yksi </w:t>
      </w:r>
      <w:r w:rsidR="00AC2AFB" w:rsidRPr="00125567">
        <w:t>[</w:t>
      </w:r>
      <w:proofErr w:type="gramStart"/>
      <w:r w:rsidR="00AC2AFB" w:rsidRPr="00125567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  <w:r w:rsidR="00AC2AFB">
        <w:t xml:space="preserve"> </w:t>
      </w:r>
    </w:p>
    <w:p w14:paraId="0F699258" w14:textId="77777777" w:rsidR="00AC2AFB" w:rsidRPr="005D783D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01FE9C5" w14:textId="77777777" w:rsidR="00AC2AFB" w:rsidRPr="00125567" w:rsidRDefault="00AC2AFB" w:rsidP="00AC2AFB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hyperlink w:anchor="_Hengitystiehallinta_organizer" w:history="1">
        <w:r w:rsidRPr="00483CFB">
          <w:rPr>
            <w:rStyle w:val="Hyperlinkki"/>
          </w:rPr>
          <w:t>Hengitystiehallinta</w:t>
        </w:r>
      </w:hyperlink>
      <w:r>
        <w:t xml:space="preserve"> (9004) </w:t>
      </w:r>
      <w:proofErr w:type="spellStart"/>
      <w:r>
        <w:t>organizer</w:t>
      </w:r>
      <w:proofErr w:type="spellEnd"/>
    </w:p>
    <w:p w14:paraId="4358266C" w14:textId="3193D7E4" w:rsidR="00AC2AFB" w:rsidRPr="00125567" w:rsidRDefault="00D42425" w:rsidP="00AC2AFB">
      <w:pPr>
        <w:pStyle w:val="Snt1"/>
      </w:pPr>
      <w:r>
        <w:t>9</w:t>
      </w:r>
      <w:r w:rsidR="00AC2AFB" w:rsidRPr="00125567">
        <w:t xml:space="preserve">. VAPAAEHTOINEN </w:t>
      </w:r>
      <w:r w:rsidR="00AC2AFB">
        <w:t>nolla tai yksi [</w:t>
      </w:r>
      <w:proofErr w:type="gramStart"/>
      <w:r w:rsidR="00AC2AFB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27C6E0BE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3A894E5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oitoväline_ja_koko" w:history="1">
        <w:r w:rsidRPr="00483CFB">
          <w:rPr>
            <w:rStyle w:val="Hyperlinkki"/>
          </w:rPr>
          <w:t>Hoitoväline ja koko</w:t>
        </w:r>
      </w:hyperlink>
      <w:r>
        <w:t xml:space="preserve"> (712) </w:t>
      </w:r>
      <w:proofErr w:type="spellStart"/>
      <w:r>
        <w:t>observation</w:t>
      </w:r>
      <w:proofErr w:type="spellEnd"/>
    </w:p>
    <w:p w14:paraId="4564CDB0" w14:textId="6ED03540" w:rsidR="00AC2AFB" w:rsidRPr="00125567" w:rsidRDefault="00D42425" w:rsidP="00AC2AFB">
      <w:pPr>
        <w:pStyle w:val="Snt1"/>
      </w:pPr>
      <w:r>
        <w:t>10</w:t>
      </w:r>
      <w:r w:rsidR="00AC2AFB" w:rsidRPr="00125567">
        <w:t xml:space="preserve">. VAPAAEHTOINEN </w:t>
      </w:r>
      <w:r w:rsidR="00AC2AFB">
        <w:t>nolla tai yksi [</w:t>
      </w:r>
      <w:proofErr w:type="gramStart"/>
      <w:r w:rsidR="00AC2AFB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4733B121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251F10D0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Nesteensiirtoreitti_observation" w:history="1">
        <w:r w:rsidRPr="00483CFB">
          <w:rPr>
            <w:rStyle w:val="Hyperlinkki"/>
          </w:rPr>
          <w:t>Nesteensiirtoreitti</w:t>
        </w:r>
      </w:hyperlink>
      <w:r>
        <w:t xml:space="preserve"> (713) </w:t>
      </w:r>
      <w:proofErr w:type="spellStart"/>
      <w:r>
        <w:t>observation</w:t>
      </w:r>
      <w:proofErr w:type="spellEnd"/>
    </w:p>
    <w:p w14:paraId="33D4BC87" w14:textId="100FCF33" w:rsidR="00AC2AFB" w:rsidRPr="00125567" w:rsidRDefault="00AC2AFB" w:rsidP="00AC2AFB">
      <w:pPr>
        <w:pStyle w:val="Snt1"/>
      </w:pPr>
      <w:r>
        <w:t>1</w:t>
      </w:r>
      <w:r w:rsidR="00D42425">
        <w:t>1</w:t>
      </w:r>
      <w:r w:rsidRPr="00125567">
        <w:t xml:space="preserve">. VAPAAEHTOINEN </w:t>
      </w:r>
      <w:r w:rsidRPr="004A7B80">
        <w:t>nolla tai yksi [</w:t>
      </w:r>
      <w:proofErr w:type="gramStart"/>
      <w:r w:rsidRPr="004A7B80">
        <w:t>0..</w:t>
      </w:r>
      <w:proofErr w:type="gramEnd"/>
      <w:r w:rsidRPr="004A7B80">
        <w:t>1]</w:t>
      </w:r>
      <w:r w:rsidRPr="00125567">
        <w:t xml:space="preserve"> </w:t>
      </w:r>
      <w:proofErr w:type="spellStart"/>
      <w:r>
        <w:t>entryRelationship</w:t>
      </w:r>
      <w:proofErr w:type="spellEnd"/>
    </w:p>
    <w:p w14:paraId="03514D08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104D20B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Defibrillointi_organizer" w:history="1">
        <w:r w:rsidRPr="00483CFB">
          <w:rPr>
            <w:rStyle w:val="Hyperlinkki"/>
          </w:rPr>
          <w:t>Defibrillointi</w:t>
        </w:r>
      </w:hyperlink>
      <w:r>
        <w:t xml:space="preserve"> (9001)</w:t>
      </w:r>
      <w:r w:rsidRPr="00125567">
        <w:t xml:space="preserve"> </w:t>
      </w:r>
      <w:proofErr w:type="spellStart"/>
      <w:r>
        <w:t>organizer</w:t>
      </w:r>
      <w:proofErr w:type="spellEnd"/>
    </w:p>
    <w:p w14:paraId="10FADB4D" w14:textId="2FF41494" w:rsidR="00AC2AFB" w:rsidRPr="00125567" w:rsidRDefault="00AC2AFB" w:rsidP="00AC2AFB">
      <w:pPr>
        <w:pStyle w:val="Snt1"/>
      </w:pPr>
      <w:r>
        <w:t>1</w:t>
      </w:r>
      <w:r w:rsidR="00D42425">
        <w:t>2</w:t>
      </w:r>
      <w:r w:rsidRPr="00125567">
        <w:t xml:space="preserve">. VAPAAEHTOINEN </w:t>
      </w:r>
      <w:r w:rsidRPr="004A7B80">
        <w:t>nolla tai yksi [</w:t>
      </w:r>
      <w:proofErr w:type="gramStart"/>
      <w:r w:rsidRPr="004A7B80">
        <w:t>0..</w:t>
      </w:r>
      <w:proofErr w:type="gramEnd"/>
      <w:r w:rsidRPr="004A7B80">
        <w:t>1]</w:t>
      </w:r>
      <w:r w:rsidRPr="00125567">
        <w:t xml:space="preserve"> </w:t>
      </w:r>
      <w:proofErr w:type="spellStart"/>
      <w:r>
        <w:t>entryRelationship</w:t>
      </w:r>
      <w:proofErr w:type="spellEnd"/>
    </w:p>
    <w:p w14:paraId="02BBC14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77F2DCB7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s_organizer" w:history="1">
        <w:r w:rsidRPr="00483CFB">
          <w:rPr>
            <w:rStyle w:val="Hyperlinkki"/>
          </w:rPr>
          <w:t>Tahdistus</w:t>
        </w:r>
      </w:hyperlink>
      <w:r>
        <w:t xml:space="preserve"> (9002)</w:t>
      </w:r>
      <w:r w:rsidRPr="00125567">
        <w:t xml:space="preserve"> </w:t>
      </w:r>
      <w:proofErr w:type="spellStart"/>
      <w:r>
        <w:t>organizer</w:t>
      </w:r>
      <w:proofErr w:type="spellEnd"/>
    </w:p>
    <w:bookmarkStart w:id="457" w:name="_Toimenpideyritysten_määrä_observati"/>
    <w:bookmarkEnd w:id="457"/>
    <w:p w14:paraId="3B0A5876" w14:textId="77777777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458" w:name="_Toc16776375"/>
      <w:r w:rsidRPr="00487841">
        <w:rPr>
          <w:rStyle w:val="Hyperlinkki"/>
        </w:rPr>
        <w:t>Toimenpideyritysten määrä</w:t>
      </w:r>
      <w:r>
        <w:fldChar w:fldCharType="end"/>
      </w:r>
      <w:r>
        <w:t xml:space="preserve"> - </w:t>
      </w:r>
      <w:proofErr w:type="spellStart"/>
      <w:r>
        <w:t>observation</w:t>
      </w:r>
      <w:bookmarkEnd w:id="45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08FC3064" w14:textId="77777777" w:rsidTr="00627942">
        <w:tc>
          <w:tcPr>
            <w:tcW w:w="9236" w:type="dxa"/>
          </w:tcPr>
          <w:p w14:paraId="134CEBBB" w14:textId="4DD91C6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5E31476C" w14:textId="77777777" w:rsidR="00627942" w:rsidRPr="00627942" w:rsidRDefault="00627942" w:rsidP="00AC2AFB">
      <w:pPr>
        <w:pStyle w:val="Snt1"/>
        <w:rPr>
          <w:lang w:val="en-US"/>
        </w:rPr>
      </w:pPr>
    </w:p>
    <w:p w14:paraId="01B924BD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6C316EA" w14:textId="77A6287F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/@code="704</w:t>
      </w:r>
      <w:r w:rsidRPr="00770C6A">
        <w:t xml:space="preserve">" </w:t>
      </w:r>
      <w:r>
        <w:t xml:space="preserve">Toimenpideyritysten määrä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8993710" w14:textId="2E8F2D87" w:rsidR="00AC2AFB" w:rsidRPr="00770C6A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A32448">
        <w:t xml:space="preserve"> Toimenpideyritysten määrä (704)</w:t>
      </w:r>
      <w:r w:rsidR="00AC2AFB" w:rsidRPr="00770C6A">
        <w:t xml:space="preserve">, </w:t>
      </w:r>
      <w:r w:rsidR="00AC2AFB">
        <w:t>arvo annetaan INT-tietotyypillä.</w:t>
      </w:r>
    </w:p>
    <w:bookmarkStart w:id="459" w:name="_Hengitystiehallinta_-_organizer"/>
    <w:bookmarkStart w:id="460" w:name="_Hengitystiehallinta_organizer"/>
    <w:bookmarkEnd w:id="459"/>
    <w:bookmarkEnd w:id="460"/>
    <w:p w14:paraId="78E215EF" w14:textId="3B3EBC6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"_Ensihoitotoimenpide_-_procedure" </w:instrText>
      </w:r>
      <w:r>
        <w:fldChar w:fldCharType="separate"/>
      </w:r>
      <w:bookmarkStart w:id="461" w:name="_Toc16776376"/>
      <w:r w:rsidRPr="00483CFB">
        <w:rPr>
          <w:rStyle w:val="Hyperlinkki"/>
        </w:rPr>
        <w:t>Hengitystiehallinta</w:t>
      </w:r>
      <w:r>
        <w:fldChar w:fldCharType="end"/>
      </w:r>
      <w:r>
        <w:t xml:space="preserve"> </w:t>
      </w:r>
      <w:r w:rsidR="00627942">
        <w:t>–</w:t>
      </w:r>
      <w:r w:rsidR="002847E1">
        <w:t xml:space="preserve"> </w:t>
      </w:r>
      <w:proofErr w:type="spellStart"/>
      <w:r>
        <w:t>organizer</w:t>
      </w:r>
      <w:bookmarkEnd w:id="46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4BC3B04" w14:textId="77777777" w:rsidTr="00627942">
        <w:tc>
          <w:tcPr>
            <w:tcW w:w="9236" w:type="dxa"/>
          </w:tcPr>
          <w:p w14:paraId="4EB73013" w14:textId="06121EA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10DD4C47" w14:textId="77777777" w:rsidR="00627942" w:rsidRPr="00627942" w:rsidRDefault="00627942" w:rsidP="00627942">
      <w:pPr>
        <w:rPr>
          <w:lang w:val="en-US"/>
        </w:rPr>
      </w:pPr>
    </w:p>
    <w:p w14:paraId="4BFE558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7723273A" w14:textId="2C462737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9004</w:t>
      </w:r>
      <w:r w:rsidRPr="0082643A">
        <w:t xml:space="preserve">" </w:t>
      </w:r>
      <w:r>
        <w:t xml:space="preserve">Hengitystiehallinta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AA4D575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6653AFCC" w14:textId="20C28C8D" w:rsidR="00DD2FF7" w:rsidRDefault="00AC2AFB" w:rsidP="00AC2AFB">
      <w:pPr>
        <w:pStyle w:val="Snt1"/>
      </w:pPr>
      <w:r>
        <w:t>4</w:t>
      </w:r>
      <w:r w:rsidRPr="00125567">
        <w:t xml:space="preserve">. </w:t>
      </w:r>
      <w:r w:rsidR="002F049B">
        <w:t xml:space="preserve">VAPAAEHTOINEN nolla tai </w:t>
      </w:r>
      <w:r>
        <w:t xml:space="preserve">yksi </w:t>
      </w:r>
      <w:r w:rsidR="008168F8">
        <w:t>[</w:t>
      </w:r>
      <w:proofErr w:type="gramStart"/>
      <w:r w:rsidR="002F049B">
        <w:t>0</w:t>
      </w:r>
      <w:r w:rsidR="008168F8">
        <w:t>..</w:t>
      </w:r>
      <w:proofErr w:type="gramEnd"/>
      <w:r w:rsidR="008168F8"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7B1789C8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hallinnan_syy" w:history="1">
        <w:r w:rsidRPr="00425BFE">
          <w:rPr>
            <w:rStyle w:val="Hyperlinkki"/>
          </w:rPr>
          <w:t>Hengitystiehallinnan syy</w:t>
        </w:r>
      </w:hyperlink>
      <w:r>
        <w:t xml:space="preserve"> (705) </w:t>
      </w:r>
      <w:proofErr w:type="spellStart"/>
      <w:r>
        <w:t>observation</w:t>
      </w:r>
      <w:proofErr w:type="spellEnd"/>
    </w:p>
    <w:p w14:paraId="510DB684" w14:textId="1A547526" w:rsidR="00AC2AFB" w:rsidRPr="00125567" w:rsidRDefault="00AC2AFB" w:rsidP="00AC2AFB">
      <w:pPr>
        <w:pStyle w:val="Snt1"/>
      </w:pPr>
      <w:r>
        <w:t>5</w:t>
      </w:r>
      <w:r w:rsidRPr="00125567">
        <w:t xml:space="preserve">. </w:t>
      </w:r>
      <w:r>
        <w:t xml:space="preserve">VAPAAEHTOINEN nolla tai useampi </w:t>
      </w:r>
      <w:r w:rsidRPr="00125567">
        <w:t>[</w:t>
      </w:r>
      <w:proofErr w:type="gramStart"/>
      <w:r w:rsidR="00AE3D21">
        <w:t>0..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161FBF58" w14:textId="77777777" w:rsidR="00AC2AFB" w:rsidRDefault="00AC2AFB" w:rsidP="00AC2AFB">
      <w:pPr>
        <w:pStyle w:val="Snt2"/>
      </w:pPr>
      <w:r w:rsidRPr="00125567">
        <w:t xml:space="preserve">a. </w:t>
      </w:r>
      <w:r w:rsidRPr="00920DD0">
        <w:t>PAKOLLINEN yksi [</w:t>
      </w:r>
      <w:proofErr w:type="gramStart"/>
      <w:r w:rsidRPr="00920DD0">
        <w:t>1..</w:t>
      </w:r>
      <w:proofErr w:type="gramEnd"/>
      <w:r w:rsidRPr="00920DD0">
        <w:t>1]</w:t>
      </w:r>
      <w:r w:rsidRPr="00125567">
        <w:t xml:space="preserve"> </w:t>
      </w:r>
      <w:hyperlink w:anchor="_Hengitystiehallinnan_komplikaatio" w:history="1">
        <w:r w:rsidRPr="00425BFE">
          <w:rPr>
            <w:rStyle w:val="Hyperlinkki"/>
          </w:rPr>
          <w:t>Hengitystiehallinnan komplikaatio</w:t>
        </w:r>
      </w:hyperlink>
      <w:r>
        <w:t xml:space="preserve"> (706) </w:t>
      </w:r>
      <w:proofErr w:type="spellStart"/>
      <w:r>
        <w:t>observation</w:t>
      </w:r>
      <w:proofErr w:type="spellEnd"/>
    </w:p>
    <w:p w14:paraId="5AFC6131" w14:textId="60C1BCC8" w:rsidR="00AC2AFB" w:rsidRPr="00125567" w:rsidRDefault="00AC2AFB" w:rsidP="003E2ADD">
      <w:pPr>
        <w:pStyle w:val="Snt1"/>
      </w:pPr>
      <w:r>
        <w:t xml:space="preserve">6. </w:t>
      </w:r>
      <w:r w:rsidR="00BB3829">
        <w:t>VAPAAEHTOINEN</w:t>
      </w:r>
      <w:r w:rsidRPr="004A7B80">
        <w:t xml:space="preserve"> </w:t>
      </w:r>
      <w:r w:rsidR="008168F8" w:rsidRPr="004A7B80">
        <w:t>nolla tai useampi</w:t>
      </w:r>
      <w:r w:rsidR="008168F8">
        <w:t xml:space="preserve"> [</w:t>
      </w:r>
      <w:proofErr w:type="gramStart"/>
      <w:r w:rsidR="00AE3D21">
        <w:t>0..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1F2986EB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Käytetty_hengitystieväline_-" w:history="1">
        <w:r w:rsidRPr="00425BFE">
          <w:rPr>
            <w:rStyle w:val="Hyperlinkki"/>
          </w:rPr>
          <w:t>Käytetty hengitystieväline</w:t>
        </w:r>
      </w:hyperlink>
      <w:r>
        <w:t xml:space="preserve"> (708) </w:t>
      </w:r>
      <w:proofErr w:type="spellStart"/>
      <w:r>
        <w:t>observation</w:t>
      </w:r>
      <w:proofErr w:type="spellEnd"/>
    </w:p>
    <w:p w14:paraId="2D3F6E0A" w14:textId="15F52884" w:rsidR="00DD2FF7" w:rsidRPr="004A7B80" w:rsidRDefault="00AC2AFB" w:rsidP="003E2ADD">
      <w:pPr>
        <w:pStyle w:val="Snt1"/>
        <w:tabs>
          <w:tab w:val="left" w:pos="8010"/>
        </w:tabs>
      </w:pPr>
      <w:r w:rsidRPr="004A7B80">
        <w:t xml:space="preserve">7. </w:t>
      </w:r>
      <w:r w:rsidR="00DB2297">
        <w:t>VAPAAEHTOINEN</w:t>
      </w:r>
      <w:r w:rsidRPr="004A7B80">
        <w:t xml:space="preserve"> nolla tai yksi [</w:t>
      </w:r>
      <w:proofErr w:type="gramStart"/>
      <w:r w:rsidRPr="004A7B80">
        <w:t>0..</w:t>
      </w:r>
      <w:proofErr w:type="gramEnd"/>
      <w:r w:rsidRPr="004A7B80">
        <w:t xml:space="preserve">1] </w:t>
      </w:r>
      <w:proofErr w:type="spellStart"/>
      <w:r w:rsidRPr="004A7B80">
        <w:t>component</w:t>
      </w:r>
      <w:proofErr w:type="spellEnd"/>
      <w:r w:rsidRPr="004A7B80">
        <w:t xml:space="preserve"> </w:t>
      </w:r>
    </w:p>
    <w:p w14:paraId="35858437" w14:textId="77777777" w:rsidR="00AC2AFB" w:rsidRDefault="00AC2AFB" w:rsidP="00AC2AFB">
      <w:pPr>
        <w:pStyle w:val="Snt2"/>
      </w:pPr>
      <w:r w:rsidRPr="004A7B80">
        <w:t>a. PAKOLLINEN yksi [</w:t>
      </w:r>
      <w:proofErr w:type="gramStart"/>
      <w:r w:rsidRPr="004A7B80">
        <w:t>1..</w:t>
      </w:r>
      <w:proofErr w:type="gramEnd"/>
      <w:r w:rsidRPr="004A7B80">
        <w:t xml:space="preserve">1] </w:t>
      </w:r>
      <w:hyperlink w:anchor="_Hengitystievälinetiedon_puuttumisen" w:history="1">
        <w:r w:rsidRPr="004A7B80">
          <w:rPr>
            <w:rStyle w:val="Hyperlinkki"/>
          </w:rPr>
          <w:t>Hengitystievälinetiedon puuttumisen</w:t>
        </w:r>
      </w:hyperlink>
      <w:r w:rsidRPr="004A7B80">
        <w:t xml:space="preserve"> perustelu (720) </w:t>
      </w:r>
      <w:proofErr w:type="spellStart"/>
      <w:r w:rsidRPr="004A7B80">
        <w:t>observation</w:t>
      </w:r>
      <w:proofErr w:type="spellEnd"/>
    </w:p>
    <w:bookmarkStart w:id="462" w:name="_Hengitystiehallinnan_syy"/>
    <w:bookmarkStart w:id="463" w:name="_Toc433030221"/>
    <w:bookmarkEnd w:id="462"/>
    <w:p w14:paraId="26BC3225" w14:textId="66E8E1F7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464" w:name="_Toc16776377"/>
      <w:r w:rsidRPr="00A473EF">
        <w:rPr>
          <w:rStyle w:val="Hyperlinkki"/>
        </w:rPr>
        <w:t>Hengitystiehallinnan syy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6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9660D3C" w14:textId="77777777" w:rsidTr="00627942">
        <w:tc>
          <w:tcPr>
            <w:tcW w:w="9236" w:type="dxa"/>
          </w:tcPr>
          <w:p w14:paraId="459C5497" w14:textId="261D2F6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002DDB03" w14:textId="77777777" w:rsidR="00627942" w:rsidRPr="00627942" w:rsidRDefault="00627942" w:rsidP="00AC2AFB">
      <w:pPr>
        <w:pStyle w:val="Snt1"/>
        <w:rPr>
          <w:lang w:val="en-US"/>
        </w:rPr>
      </w:pPr>
    </w:p>
    <w:p w14:paraId="4751B7F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250A9010" w14:textId="389575AE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/@code="705</w:t>
      </w:r>
      <w:r w:rsidRPr="00770C6A">
        <w:t xml:space="preserve">" </w:t>
      </w:r>
      <w:r>
        <w:t xml:space="preserve">Hengitystiehallinnan syy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5D2584D" w14:textId="0C8DB69F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1926E05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303FE19" w14:textId="4D68ADEC" w:rsidR="00AC2AFB" w:rsidRPr="00770C6A" w:rsidRDefault="00AC2AFB" w:rsidP="00AC2AFB">
      <w:pPr>
        <w:pStyle w:val="Snt1"/>
      </w:pPr>
      <w:r w:rsidRPr="00770C6A">
        <w:lastRenderedPageBreak/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syy (705)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– Hengitystiehallinnan syy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5689D">
        <w:t>1.2.246.537.6.3060.2014)</w:t>
      </w:r>
      <w:r w:rsidR="003E2ADD" w:rsidRPr="003E2ADD">
        <w:t xml:space="preserve"> </w:t>
      </w:r>
      <w:r w:rsidR="003E2ADD">
        <w:t>CD-tietotyypillä.</w:t>
      </w:r>
    </w:p>
    <w:bookmarkStart w:id="465" w:name="_Hengitystiehallinnan_komplikaatio"/>
    <w:bookmarkStart w:id="466" w:name="_Hengitystiehallinnan_komplikaatio_o"/>
    <w:bookmarkEnd w:id="465"/>
    <w:bookmarkEnd w:id="466"/>
    <w:p w14:paraId="312F1477" w14:textId="0F31B5EC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467" w:name="_Toc16776378"/>
      <w:r w:rsidRPr="00A473EF">
        <w:rPr>
          <w:rStyle w:val="Hyperlinkki"/>
        </w:rPr>
        <w:t>Hengitystiehallinnan komplikaatio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6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4F3F5D8" w14:textId="77777777" w:rsidTr="00627942">
        <w:tc>
          <w:tcPr>
            <w:tcW w:w="9236" w:type="dxa"/>
          </w:tcPr>
          <w:p w14:paraId="4EC48A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793975CB" w14:textId="77777777" w:rsidR="00627942" w:rsidRPr="00627942" w:rsidRDefault="00627942" w:rsidP="00AC2AFB">
      <w:pPr>
        <w:pStyle w:val="Snt1"/>
        <w:rPr>
          <w:lang w:val="en-US"/>
        </w:rPr>
      </w:pPr>
    </w:p>
    <w:p w14:paraId="2DC8E598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F1CBB82" w14:textId="46ED3B3C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/@code="706</w:t>
      </w:r>
      <w:r w:rsidRPr="00770C6A">
        <w:t xml:space="preserve">" </w:t>
      </w:r>
      <w:r>
        <w:t xml:space="preserve">Hengitystiehallinnan komplikaatio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3A3A7F0" w14:textId="35796518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86E622E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5F10C90" w14:textId="0CA7EC2C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komplikaatio (706)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- Hengitystiehallinnan komplikaatio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5689D">
        <w:t>1.2.246.537.6.3061.2014)</w:t>
      </w:r>
      <w:r w:rsidR="003E2ADD" w:rsidRPr="003E2ADD">
        <w:t xml:space="preserve"> </w:t>
      </w:r>
      <w:r w:rsidR="003E2ADD">
        <w:t>CD-tietotyypillä.</w:t>
      </w:r>
    </w:p>
    <w:p w14:paraId="1B7BC0DD" w14:textId="5D6C9668" w:rsidR="00AC2AFB" w:rsidRDefault="00AC2AFB" w:rsidP="00AC2AFB">
      <w:pPr>
        <w:pStyle w:val="Snt1"/>
      </w:pPr>
      <w:r>
        <w:t xml:space="preserve">5. </w:t>
      </w:r>
      <w:r w:rsidR="00385C0C">
        <w:t xml:space="preserve">VAPAAEHTOINEN </w:t>
      </w:r>
      <w:r w:rsidR="000847C7">
        <w:t xml:space="preserve">nolla tai </w:t>
      </w:r>
      <w:r>
        <w:t>yksi [</w:t>
      </w:r>
      <w:proofErr w:type="gramStart"/>
      <w:r w:rsidR="000847C7">
        <w:t>0</w:t>
      </w:r>
      <w:r>
        <w:t>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75A29BE0" w14:textId="0EE51FEF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</w:t>
      </w:r>
      <w:r w:rsidR="008168F8">
        <w:t>RSON</w:t>
      </w:r>
      <w:r>
        <w:t>”</w:t>
      </w:r>
    </w:p>
    <w:p w14:paraId="7A42C60D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hallinnan_komplikaation_" w:history="1">
        <w:r w:rsidRPr="00E3647A">
          <w:rPr>
            <w:rStyle w:val="Hyperlinkki"/>
          </w:rPr>
          <w:t>Hengity</w:t>
        </w:r>
        <w:r>
          <w:rPr>
            <w:rStyle w:val="Hyperlinkki"/>
          </w:rPr>
          <w:t>stiehallinna</w:t>
        </w:r>
        <w:r w:rsidRPr="00E3647A">
          <w:rPr>
            <w:rStyle w:val="Hyperlinkki"/>
          </w:rPr>
          <w:t>n komplikaation syy</w:t>
        </w:r>
      </w:hyperlink>
      <w:r>
        <w:t xml:space="preserve"> (707) </w:t>
      </w:r>
      <w:proofErr w:type="spellStart"/>
      <w:r>
        <w:t>observation</w:t>
      </w:r>
      <w:proofErr w:type="spellEnd"/>
    </w:p>
    <w:bookmarkStart w:id="468" w:name="_Hengitystiehallinnan_komplikaation_"/>
    <w:bookmarkEnd w:id="468"/>
    <w:p w14:paraId="61ADA08C" w14:textId="011CD583" w:rsidR="00AC2AFB" w:rsidRDefault="00AC2AFB" w:rsidP="00AC2AFB">
      <w:pPr>
        <w:pStyle w:val="Otsikko6"/>
      </w:pPr>
      <w:r>
        <w:fldChar w:fldCharType="begin"/>
      </w:r>
      <w:r>
        <w:instrText xml:space="preserve"> HYPERLINK  \l "_Hengitystiehallinnan_komplikaatio_o" </w:instrText>
      </w:r>
      <w:r>
        <w:fldChar w:fldCharType="separate"/>
      </w:r>
      <w:bookmarkStart w:id="469" w:name="_Toc16776379"/>
      <w:r w:rsidRPr="00E3647A">
        <w:rPr>
          <w:rStyle w:val="Hyperlinkki"/>
        </w:rPr>
        <w:t>Hengitystiehallinnan komplikaation syy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6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79E3C941" w14:textId="77777777" w:rsidTr="00627942">
        <w:tc>
          <w:tcPr>
            <w:tcW w:w="9236" w:type="dxa"/>
          </w:tcPr>
          <w:p w14:paraId="37600670" w14:textId="32ACC94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2B41D9" w14:textId="77777777" w:rsidR="00627942" w:rsidRPr="00627942" w:rsidRDefault="00627942" w:rsidP="00AC2AFB">
      <w:pPr>
        <w:pStyle w:val="Snt1"/>
        <w:rPr>
          <w:lang w:val="en-US"/>
        </w:rPr>
      </w:pPr>
    </w:p>
    <w:p w14:paraId="2F58EA80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1290134" w14:textId="4A403815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/@code="707</w:t>
      </w:r>
      <w:r w:rsidRPr="00770C6A">
        <w:t xml:space="preserve">" </w:t>
      </w:r>
      <w:r>
        <w:t xml:space="preserve">Hengitystiehallinnan komplikaation syy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D2809C9" w14:textId="080EDFA5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0C231C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0A6F85" w14:textId="4FE52D3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komplikaation syy (707)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 xml:space="preserve">ENSIH – Hengitystiehallinnan </w:t>
      </w:r>
      <w:r w:rsidR="003E2ADD">
        <w:t xml:space="preserve">komplikaation </w:t>
      </w:r>
      <w:r w:rsidR="003E2ADD" w:rsidRPr="00C5689D">
        <w:t>syy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1.2.246.537.6.3062</w:t>
      </w:r>
      <w:r w:rsidRPr="00C5689D">
        <w:t>.2014)</w:t>
      </w:r>
      <w:r w:rsidR="003E2ADD" w:rsidRPr="003E2ADD">
        <w:t xml:space="preserve"> </w:t>
      </w:r>
      <w:r w:rsidR="003E2ADD">
        <w:t>CD-tietotyypillä.</w:t>
      </w:r>
    </w:p>
    <w:bookmarkStart w:id="470" w:name="_Käytetty_hengitystieväline_-"/>
    <w:bookmarkStart w:id="471" w:name="_Käytetty_hengitystieväline_observat"/>
    <w:bookmarkEnd w:id="470"/>
    <w:bookmarkEnd w:id="471"/>
    <w:p w14:paraId="0D7159D2" w14:textId="4A37AD99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472" w:name="_Toc16776380"/>
      <w:r w:rsidRPr="00C22F87">
        <w:rPr>
          <w:rStyle w:val="Hyperlinkki"/>
        </w:rPr>
        <w:t>Käytetty hengitystieväline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7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9B61C44" w14:textId="77777777" w:rsidTr="00627942">
        <w:tc>
          <w:tcPr>
            <w:tcW w:w="9236" w:type="dxa"/>
          </w:tcPr>
          <w:p w14:paraId="33ECAD03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9B1D28D" w14:textId="77777777" w:rsidR="00627942" w:rsidRPr="00627942" w:rsidRDefault="00627942" w:rsidP="00AC2AFB">
      <w:pPr>
        <w:pStyle w:val="Snt1"/>
        <w:rPr>
          <w:lang w:val="en-US"/>
        </w:rPr>
      </w:pPr>
    </w:p>
    <w:p w14:paraId="295171F7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48DDC42" w14:textId="333E2B53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/@code="708</w:t>
      </w:r>
      <w:r w:rsidRPr="00770C6A">
        <w:t xml:space="preserve">" </w:t>
      </w:r>
      <w:r>
        <w:t xml:space="preserve">Käytetty hengitystieväline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16257DF8" w14:textId="77777777" w:rsidR="00E2656D" w:rsidRDefault="00AC2AFB" w:rsidP="00E2656D">
      <w:pPr>
        <w:pStyle w:val="Snt1"/>
      </w:pPr>
      <w:r w:rsidRPr="00770C6A">
        <w:t>3</w:t>
      </w:r>
      <w:r w:rsidR="00E2656D">
        <w:t>. PAKOLLINEN yksi [</w:t>
      </w:r>
      <w:proofErr w:type="gramStart"/>
      <w:r w:rsidR="00E2656D">
        <w:t>1..</w:t>
      </w:r>
      <w:proofErr w:type="gramEnd"/>
      <w:r w:rsidR="00E2656D">
        <w:t xml:space="preserve">1] </w:t>
      </w:r>
      <w:proofErr w:type="spellStart"/>
      <w:r w:rsidR="00E2656D">
        <w:t>text</w:t>
      </w:r>
      <w:proofErr w:type="spellEnd"/>
    </w:p>
    <w:p w14:paraId="375E6212" w14:textId="77777777" w:rsidR="00E2656D" w:rsidRDefault="00E2656D" w:rsidP="00E2656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5D48263" w14:textId="6799AE8B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Käytetty hengitystieväline (708)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22F87">
        <w:t>ENSIH - Käytetty hengitystieväline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22F87">
        <w:t>1.2.246.537.6.3063</w:t>
      </w:r>
      <w:r w:rsidRPr="00C5689D">
        <w:t>.2014)</w:t>
      </w:r>
      <w:r w:rsidR="003E2ADD" w:rsidRPr="003E2ADD">
        <w:t xml:space="preserve"> </w:t>
      </w:r>
      <w:r w:rsidR="003E2ADD">
        <w:t>CD-tietotyypillä</w:t>
      </w:r>
    </w:p>
    <w:p w14:paraId="749B09B8" w14:textId="03297E39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7AD0DE7D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9F44AFC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yvyys_observat" w:history="1">
        <w:r w:rsidRPr="00483CFB">
          <w:rPr>
            <w:rStyle w:val="Hyperlinkki"/>
          </w:rPr>
          <w:t>Hengitystievälineen syvyys</w:t>
        </w:r>
      </w:hyperlink>
      <w:r>
        <w:t xml:space="preserve"> (709) </w:t>
      </w:r>
      <w:proofErr w:type="spellStart"/>
      <w:r>
        <w:t>observation</w:t>
      </w:r>
      <w:proofErr w:type="spellEnd"/>
    </w:p>
    <w:p w14:paraId="6BED7CD6" w14:textId="36744973" w:rsidR="00AC2AFB" w:rsidRDefault="00AC2AFB" w:rsidP="00AC2AFB">
      <w:pPr>
        <w:pStyle w:val="Snt1"/>
      </w:pPr>
      <w:r>
        <w:t xml:space="preserve">6.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10DB0F09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EDC9852" w14:textId="77777777" w:rsidR="00AC2AFB" w:rsidRPr="00125567" w:rsidRDefault="00AC2AFB" w:rsidP="00AC2AFB">
      <w:pPr>
        <w:pStyle w:val="Snt2"/>
      </w:pPr>
      <w:r>
        <w:lastRenderedPageBreak/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ijainnin_varmi" w:history="1">
        <w:r w:rsidRPr="00483CFB">
          <w:rPr>
            <w:rStyle w:val="Hyperlinkki"/>
          </w:rPr>
          <w:t>Hengitystievälineen sijainnin varmistamistapa</w:t>
        </w:r>
      </w:hyperlink>
      <w:r>
        <w:t xml:space="preserve"> (710) </w:t>
      </w:r>
      <w:proofErr w:type="spellStart"/>
      <w:r>
        <w:t>observation</w:t>
      </w:r>
      <w:proofErr w:type="spellEnd"/>
    </w:p>
    <w:p w14:paraId="2FCC69A4" w14:textId="7EFDAA15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4FFD88F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C7CB4D6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ijainnin_varmi_1" w:history="1">
        <w:r w:rsidRPr="00483CFB">
          <w:rPr>
            <w:rStyle w:val="Hyperlinkki"/>
          </w:rPr>
          <w:t>Hengitystievälineen sijainnin varmistaja</w:t>
        </w:r>
      </w:hyperlink>
      <w:r>
        <w:t xml:space="preserve"> (711) </w:t>
      </w:r>
      <w:proofErr w:type="spellStart"/>
      <w:r>
        <w:t>observation</w:t>
      </w:r>
      <w:proofErr w:type="spellEnd"/>
    </w:p>
    <w:bookmarkStart w:id="473" w:name="_Hengitystievälineen_syvyys_observat"/>
    <w:bookmarkEnd w:id="473"/>
    <w:p w14:paraId="13263625" w14:textId="433C7EE8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"_Käytetty_hengitystieväline_observat" </w:instrText>
      </w:r>
      <w:r>
        <w:fldChar w:fldCharType="separate"/>
      </w:r>
      <w:bookmarkStart w:id="474" w:name="_Toc16776381"/>
      <w:r w:rsidRPr="00483CFB">
        <w:rPr>
          <w:rStyle w:val="Hyperlinkki"/>
        </w:rPr>
        <w:t>Hengitystievälineen syvyys</w:t>
      </w:r>
      <w:bookmarkEnd w:id="463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7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4FF8168" w14:textId="77777777" w:rsidTr="00627942">
        <w:tc>
          <w:tcPr>
            <w:tcW w:w="9236" w:type="dxa"/>
          </w:tcPr>
          <w:p w14:paraId="66137F17" w14:textId="2914236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A671DD0" w14:textId="77777777" w:rsidR="00627942" w:rsidRPr="00627942" w:rsidRDefault="00627942" w:rsidP="00AC2AFB">
      <w:pPr>
        <w:pStyle w:val="Snt1"/>
        <w:rPr>
          <w:lang w:val="en-US"/>
        </w:rPr>
      </w:pPr>
    </w:p>
    <w:p w14:paraId="43EDB13C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0B518E0" w14:textId="17886F0D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/@code="709</w:t>
      </w:r>
      <w:r w:rsidRPr="00770C6A">
        <w:t xml:space="preserve">" </w:t>
      </w:r>
      <w:r>
        <w:t xml:space="preserve">Hengitystievälineen syvyys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669FC94" w14:textId="032BFEE9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B0B7C14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388B706" w14:textId="585B8E81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syvyys (709)</w:t>
      </w:r>
      <w:r w:rsidRPr="00770C6A">
        <w:t xml:space="preserve">, </w:t>
      </w:r>
      <w:r>
        <w:t>arvo annetaan senttimetrin tarkkuudella</w:t>
      </w:r>
      <w:r w:rsidR="00626155" w:rsidRPr="00626155">
        <w:t xml:space="preserve"> </w:t>
      </w:r>
      <w:r w:rsidR="00626155">
        <w:t>PQ-tietotyypillä</w:t>
      </w:r>
      <w:r>
        <w:t>.</w:t>
      </w:r>
    </w:p>
    <w:bookmarkStart w:id="475" w:name="_Hengitystievälineen_sijainnin_varmi"/>
    <w:bookmarkStart w:id="476" w:name="_Toc433030222"/>
    <w:bookmarkEnd w:id="475"/>
    <w:p w14:paraId="4330B7D7" w14:textId="02DD6E04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477" w:name="_Toc16776382"/>
      <w:r w:rsidRPr="00483CFB">
        <w:rPr>
          <w:rStyle w:val="Hyperlinkki"/>
        </w:rPr>
        <w:t>Hengitystievälineen sijainnin varmistamistapa</w:t>
      </w:r>
      <w:bookmarkEnd w:id="476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7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05AAA427" w14:textId="77777777" w:rsidTr="00627942">
        <w:tc>
          <w:tcPr>
            <w:tcW w:w="9236" w:type="dxa"/>
          </w:tcPr>
          <w:p w14:paraId="1DA2B29B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628C20B5" w14:textId="77777777" w:rsidR="00627942" w:rsidRPr="00627942" w:rsidRDefault="00627942" w:rsidP="00AC2AFB">
      <w:pPr>
        <w:pStyle w:val="Snt1"/>
        <w:rPr>
          <w:lang w:val="en-US"/>
        </w:rPr>
      </w:pPr>
    </w:p>
    <w:p w14:paraId="5F8A42A1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562B0928" w14:textId="240289D6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/@code="710</w:t>
      </w:r>
      <w:r w:rsidRPr="00770C6A">
        <w:t xml:space="preserve">" </w:t>
      </w:r>
      <w:r>
        <w:t xml:space="preserve">Hengitystievälineen sijainnin varmistamistapa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4C30362" w14:textId="722700B2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86575E2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13646E" w14:textId="7D4BC5E8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sijainnin varmistamistapa (710)</w:t>
      </w:r>
      <w:r w:rsidRPr="00770C6A">
        <w:t xml:space="preserve">, </w:t>
      </w:r>
      <w:r>
        <w:t>arvo annetaan</w:t>
      </w:r>
      <w:r w:rsidR="00626155">
        <w:t xml:space="preserve"> luokituksesta </w:t>
      </w:r>
      <w:r w:rsidR="00626155" w:rsidRPr="00483CFB">
        <w:t>ENSIH - Hengitystievälineen sijainnin varmistamistapa</w:t>
      </w:r>
      <w:r w:rsidR="00626155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626155">
        <w:t>:</w:t>
      </w:r>
      <w:r>
        <w:t xml:space="preserve"> 1.2.246.537.6.3064</w:t>
      </w:r>
      <w:r w:rsidRPr="00C5689D">
        <w:t>.2014)</w:t>
      </w:r>
      <w:r w:rsidR="00626155" w:rsidRPr="00626155">
        <w:t xml:space="preserve"> </w:t>
      </w:r>
      <w:r w:rsidR="00626155">
        <w:t>CD-tietotyypillä.</w:t>
      </w:r>
    </w:p>
    <w:bookmarkStart w:id="478" w:name="_Hengitystievälineen_sijainnin_varmi_1"/>
    <w:bookmarkStart w:id="479" w:name="_Toc433030223"/>
    <w:bookmarkEnd w:id="478"/>
    <w:p w14:paraId="08DD73DC" w14:textId="03D239DE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480" w:name="_Toc16776383"/>
      <w:r w:rsidRPr="00483CFB">
        <w:rPr>
          <w:rStyle w:val="Hyperlinkki"/>
        </w:rPr>
        <w:t>Hengitystievälineen sijainnin varmistaja</w:t>
      </w:r>
      <w:bookmarkEnd w:id="479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8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EFCA87F" w14:textId="77777777" w:rsidTr="00627942">
        <w:tc>
          <w:tcPr>
            <w:tcW w:w="9236" w:type="dxa"/>
          </w:tcPr>
          <w:p w14:paraId="5FF1EC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681659" w14:textId="77777777" w:rsidR="00627942" w:rsidRPr="00627942" w:rsidRDefault="00627942" w:rsidP="00AC2AFB">
      <w:pPr>
        <w:pStyle w:val="Snt1"/>
        <w:rPr>
          <w:lang w:val="en-US"/>
        </w:rPr>
      </w:pPr>
    </w:p>
    <w:p w14:paraId="3C2856CF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72972940" w14:textId="5E358B28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/@code="711</w:t>
      </w:r>
      <w:r w:rsidRPr="00770C6A">
        <w:t xml:space="preserve">" </w:t>
      </w:r>
      <w:r>
        <w:t xml:space="preserve">Hengitystievälineen sijainnin varmistaja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89EC84F" w14:textId="776EB0EC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E775086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23627FA" w14:textId="71760BA3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sijainnin varmistaja (711)</w:t>
      </w:r>
      <w:r w:rsidRPr="00770C6A">
        <w:t xml:space="preserve">, </w:t>
      </w:r>
      <w:r>
        <w:t>arvo annetaan</w:t>
      </w:r>
      <w:r w:rsidR="00626155" w:rsidRPr="00C5689D">
        <w:t xml:space="preserve"> </w:t>
      </w:r>
      <w:r w:rsidR="00626155">
        <w:t xml:space="preserve">luokituksesta </w:t>
      </w:r>
      <w:r w:rsidR="00626155" w:rsidRPr="00483CFB">
        <w:t xml:space="preserve">ENSIH </w:t>
      </w:r>
      <w:r w:rsidR="00626155">
        <w:t>–</w:t>
      </w:r>
      <w:r w:rsidR="00626155" w:rsidRPr="00483CFB">
        <w:t xml:space="preserve"> </w:t>
      </w:r>
      <w:r w:rsidR="000B14D2">
        <w:t>Hengitystievälineen sijainnin varmistaja (</w:t>
      </w:r>
      <w:proofErr w:type="spellStart"/>
      <w:r w:rsidR="000B14D2">
        <w:t>codeSystem</w:t>
      </w:r>
      <w:proofErr w:type="spellEnd"/>
      <w:r w:rsidR="00626155">
        <w:t>:</w:t>
      </w:r>
      <w:r>
        <w:t xml:space="preserve"> 1.2.246.537.6.3065</w:t>
      </w:r>
      <w:r w:rsidRPr="00C5689D">
        <w:t>.2014)</w:t>
      </w:r>
      <w:r w:rsidR="00626155" w:rsidRPr="00626155">
        <w:t xml:space="preserve"> </w:t>
      </w:r>
      <w:r w:rsidR="00626155">
        <w:t>CD-</w:t>
      </w:r>
      <w:r w:rsidR="00626155" w:rsidRPr="00626155">
        <w:t xml:space="preserve"> </w:t>
      </w:r>
      <w:r w:rsidR="00626155">
        <w:t>tietotyypillä.</w:t>
      </w:r>
    </w:p>
    <w:bookmarkStart w:id="481" w:name="_Hengitystievälinetiedon_puuttumisen"/>
    <w:bookmarkEnd w:id="481"/>
    <w:p w14:paraId="375194E6" w14:textId="4F410698" w:rsidR="00AC2AFB" w:rsidRDefault="00AC2AFB" w:rsidP="000B14D2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482" w:name="_Toc16776384"/>
      <w:r w:rsidRPr="00483CFB">
        <w:rPr>
          <w:rStyle w:val="Hyperlinkki"/>
        </w:rPr>
        <w:t>Hengitystieväline</w:t>
      </w:r>
      <w:r w:rsidR="00626155">
        <w:rPr>
          <w:rStyle w:val="Hyperlinkki"/>
        </w:rPr>
        <w:t>tiedon</w:t>
      </w:r>
      <w:r w:rsidRPr="00483CFB">
        <w:rPr>
          <w:rStyle w:val="Hyperlinkki"/>
        </w:rPr>
        <w:t xml:space="preserve"> puuttumisen perustelu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8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5944BA8" w14:textId="77777777" w:rsidTr="00627942">
        <w:tc>
          <w:tcPr>
            <w:tcW w:w="9236" w:type="dxa"/>
          </w:tcPr>
          <w:p w14:paraId="7CEE1B25" w14:textId="4156AF2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1DD8E94E" w14:textId="77777777" w:rsidR="00627942" w:rsidRPr="00627942" w:rsidRDefault="00627942" w:rsidP="00AC2AFB">
      <w:pPr>
        <w:pStyle w:val="Snt1"/>
        <w:rPr>
          <w:lang w:val="en-US"/>
        </w:rPr>
      </w:pPr>
    </w:p>
    <w:p w14:paraId="14AD029A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C4988EA" w14:textId="76DC34C0" w:rsidR="00AC2AFB" w:rsidRPr="00770C6A" w:rsidRDefault="00AC2AFB" w:rsidP="00AC2AFB">
      <w:pPr>
        <w:pStyle w:val="Snt1"/>
      </w:pPr>
      <w:r w:rsidRPr="00770C6A">
        <w:lastRenderedPageBreak/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</w:t>
      </w:r>
      <w:r w:rsidR="00626155">
        <w:t>20</w:t>
      </w:r>
      <w:r w:rsidRPr="00770C6A">
        <w:t xml:space="preserve">" </w:t>
      </w:r>
      <w:r w:rsidR="00626155" w:rsidRPr="00626155">
        <w:t xml:space="preserve">Hengitystievälinetiedon puuttumisen perustelu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F2D43BD" w14:textId="756918F4" w:rsidR="00AC2AFB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626155">
        <w:t xml:space="preserve"> </w:t>
      </w:r>
      <w:r w:rsidR="00626155" w:rsidRPr="00626155">
        <w:t>Hengitystievälinetiedon puuttumisen perustelu</w:t>
      </w:r>
      <w:r w:rsidR="00626155">
        <w:t xml:space="preserve"> (720)</w:t>
      </w:r>
      <w:r w:rsidR="00AC2AFB" w:rsidRPr="00770C6A">
        <w:t xml:space="preserve">, </w:t>
      </w:r>
      <w:r w:rsidR="00AC2AFB">
        <w:t>arvo annetaan ST-tietotyypillä.</w:t>
      </w:r>
    </w:p>
    <w:bookmarkStart w:id="483" w:name="_Hoitoväline_ja_koko"/>
    <w:bookmarkEnd w:id="483"/>
    <w:p w14:paraId="15BD8CC6" w14:textId="079ED9F8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484" w:name="_Toc16776385"/>
      <w:r w:rsidRPr="002205BB">
        <w:rPr>
          <w:rStyle w:val="Hyperlinkki"/>
        </w:rPr>
        <w:t>Hoitoväline ja koko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8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434F2E41" w14:textId="77777777" w:rsidTr="00627942">
        <w:tc>
          <w:tcPr>
            <w:tcW w:w="9236" w:type="dxa"/>
          </w:tcPr>
          <w:p w14:paraId="2DAC3A8E" w14:textId="6E53DBFF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44DF1660" w14:textId="77777777" w:rsidR="00627942" w:rsidRPr="00627942" w:rsidRDefault="00627942" w:rsidP="00AC2AFB">
      <w:pPr>
        <w:pStyle w:val="Snt1"/>
        <w:rPr>
          <w:lang w:val="en-US"/>
        </w:rPr>
      </w:pPr>
    </w:p>
    <w:p w14:paraId="1F07AB94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44E0D22" w14:textId="48B2C0ED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/@code="712</w:t>
      </w:r>
      <w:r w:rsidRPr="00770C6A">
        <w:t xml:space="preserve">" </w:t>
      </w:r>
      <w:r>
        <w:t xml:space="preserve">Hoitoväline ja koko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6A44498" w14:textId="41C9C80F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6E85835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8D1A8BF" w14:textId="628EBD6F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0B14D2">
        <w:t xml:space="preserve"> Hoitoväline ja koko (712)</w:t>
      </w:r>
      <w:r w:rsidRPr="00770C6A">
        <w:t xml:space="preserve">, </w:t>
      </w:r>
      <w:r>
        <w:t>arvo annetaan ST-tietotyypillä.</w:t>
      </w:r>
    </w:p>
    <w:bookmarkStart w:id="485" w:name="_Nesteensiirtoreitti_observation"/>
    <w:bookmarkEnd w:id="485"/>
    <w:p w14:paraId="70EC26C8" w14:textId="741CAE09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486" w:name="_Toc16776386"/>
      <w:r w:rsidRPr="002205BB">
        <w:rPr>
          <w:rStyle w:val="Hyperlinkki"/>
        </w:rPr>
        <w:t>Nesteensiirtoreitti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8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2B3398C4" w14:textId="77777777" w:rsidTr="00627942">
        <w:tc>
          <w:tcPr>
            <w:tcW w:w="9236" w:type="dxa"/>
          </w:tcPr>
          <w:p w14:paraId="1FBCDB3E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6DA73D1F" w14:textId="77777777" w:rsidR="00627942" w:rsidRPr="00627942" w:rsidRDefault="00627942" w:rsidP="00AC2AFB">
      <w:pPr>
        <w:pStyle w:val="Snt1"/>
        <w:rPr>
          <w:lang w:val="en-US"/>
        </w:rPr>
      </w:pPr>
    </w:p>
    <w:p w14:paraId="41F7430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5D2746D" w14:textId="78D10D84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/@code="713</w:t>
      </w:r>
      <w:r w:rsidRPr="00770C6A">
        <w:t xml:space="preserve">" </w:t>
      </w:r>
      <w:r>
        <w:t xml:space="preserve">Nesteensiirtoreitti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750CC568" w14:textId="13D4ED12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5FE1E72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6DBA11" w14:textId="1BFA9710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0B14D2">
        <w:t xml:space="preserve"> Nesteensiirtoreitti (713)</w:t>
      </w:r>
      <w:r w:rsidRPr="00770C6A">
        <w:t xml:space="preserve">, </w:t>
      </w:r>
      <w:r>
        <w:t xml:space="preserve">arvo annetaan </w:t>
      </w:r>
      <w:r w:rsidR="000B14D2">
        <w:t xml:space="preserve">luokituksesta </w:t>
      </w:r>
      <w:r w:rsidR="000B14D2" w:rsidRPr="00F33B01">
        <w:t>ENSIH - Nesteensiirtoreitti</w:t>
      </w:r>
      <w:r w:rsidR="000B14D2">
        <w:t xml:space="preserve"> (</w:t>
      </w:r>
      <w:proofErr w:type="spellStart"/>
      <w:r w:rsidR="000B14D2">
        <w:t>codeSystem</w:t>
      </w:r>
      <w:proofErr w:type="spellEnd"/>
      <w:r>
        <w:t xml:space="preserve"> 1.2.246.537.6.3066</w:t>
      </w:r>
      <w:r w:rsidRPr="00C5689D">
        <w:t>)</w:t>
      </w:r>
      <w:r w:rsidR="000B14D2" w:rsidRPr="000B14D2">
        <w:t xml:space="preserve"> </w:t>
      </w:r>
      <w:r w:rsidR="000B14D2">
        <w:t>CD-tietotyypillä.</w:t>
      </w:r>
    </w:p>
    <w:bookmarkStart w:id="487" w:name="_Defibrillointi_organizer"/>
    <w:bookmarkEnd w:id="487"/>
    <w:p w14:paraId="3BAB860F" w14:textId="0B4D748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488" w:name="_Toc16776387"/>
      <w:r w:rsidRPr="002205BB">
        <w:rPr>
          <w:rStyle w:val="Hyperlinkki"/>
        </w:rPr>
        <w:t>Defibrillointi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organizer</w:t>
      </w:r>
      <w:bookmarkEnd w:id="48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3CF405F" w14:textId="77777777" w:rsidTr="00627942">
        <w:tc>
          <w:tcPr>
            <w:tcW w:w="9236" w:type="dxa"/>
          </w:tcPr>
          <w:p w14:paraId="31242C96" w14:textId="09BE45E8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7578565D" w14:textId="77777777" w:rsidR="00627942" w:rsidRPr="00627942" w:rsidRDefault="00627942" w:rsidP="00AC2AFB">
      <w:pPr>
        <w:pStyle w:val="Snt1"/>
        <w:rPr>
          <w:lang w:val="en-US"/>
        </w:rPr>
      </w:pPr>
    </w:p>
    <w:p w14:paraId="44FBD0AF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0B819149" w14:textId="418030AF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9001</w:t>
      </w:r>
      <w:r w:rsidRPr="0082643A">
        <w:t xml:space="preserve">" </w:t>
      </w:r>
      <w:r>
        <w:t xml:space="preserve">Defibrillointi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4AF4A7B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53C9038F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VAPAAEHTOINEN nolla tai yksi [</w:t>
      </w:r>
      <w:proofErr w:type="gramStart"/>
      <w:r>
        <w:t>0..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619A6B99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Defibrilloinnin_energia_observation" w:history="1">
        <w:r w:rsidRPr="00F33B01">
          <w:rPr>
            <w:rStyle w:val="Hyperlinkki"/>
          </w:rPr>
          <w:t>Defibrilloinnin energia</w:t>
        </w:r>
      </w:hyperlink>
      <w:r>
        <w:t xml:space="preserve"> (714) </w:t>
      </w:r>
      <w:proofErr w:type="spellStart"/>
      <w:r>
        <w:t>observation</w:t>
      </w:r>
      <w:proofErr w:type="spellEnd"/>
    </w:p>
    <w:p w14:paraId="7C1EC6F0" w14:textId="46E3ACCD" w:rsidR="00AC2AFB" w:rsidRPr="00125567" w:rsidRDefault="002A49FA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 w:rsidRPr="00125567">
        <w:t>component</w:t>
      </w:r>
      <w:proofErr w:type="spellEnd"/>
      <w:r w:rsidR="00AC2AFB">
        <w:t xml:space="preserve"> </w:t>
      </w:r>
    </w:p>
    <w:p w14:paraId="43C2D6C7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Iskujen_kokonaismäärä_observation" w:history="1">
        <w:r w:rsidRPr="00F33B01">
          <w:rPr>
            <w:rStyle w:val="Hyperlinkki"/>
          </w:rPr>
          <w:t>Iskujen kokonaismäärä</w:t>
        </w:r>
      </w:hyperlink>
      <w:r>
        <w:t xml:space="preserve"> (715) </w:t>
      </w:r>
      <w:proofErr w:type="spellStart"/>
      <w:r>
        <w:t>observation</w:t>
      </w:r>
      <w:proofErr w:type="spellEnd"/>
    </w:p>
    <w:bookmarkStart w:id="489" w:name="_Defibrilloinnin_energia_observation"/>
    <w:bookmarkEnd w:id="489"/>
    <w:p w14:paraId="072ED3B7" w14:textId="357C8529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490" w:name="_Toc16776388"/>
      <w:r w:rsidRPr="00F33B01">
        <w:rPr>
          <w:rStyle w:val="Hyperlinkki"/>
        </w:rPr>
        <w:t>Defibrilloinnin energia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9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C3C0FA5" w14:textId="77777777" w:rsidTr="00627942">
        <w:tc>
          <w:tcPr>
            <w:tcW w:w="9236" w:type="dxa"/>
          </w:tcPr>
          <w:p w14:paraId="24F814A0" w14:textId="0275CEF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38C7A12" w14:textId="77777777" w:rsidR="00627942" w:rsidRPr="00627942" w:rsidRDefault="00627942" w:rsidP="00AC2AFB">
      <w:pPr>
        <w:pStyle w:val="Snt1"/>
        <w:rPr>
          <w:lang w:val="en-US"/>
        </w:rPr>
      </w:pPr>
    </w:p>
    <w:p w14:paraId="6152CBD3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06250E4" w14:textId="25C6303A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/@code="714</w:t>
      </w:r>
      <w:r w:rsidRPr="00770C6A">
        <w:t xml:space="preserve">" </w:t>
      </w:r>
      <w:r>
        <w:t xml:space="preserve">Defibrilloinnin energia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3ADFA12" w14:textId="3109C52E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5F6472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A2A5DBD" w14:textId="4D33B3C0" w:rsidR="00AC2AFB" w:rsidRDefault="00AC2AFB" w:rsidP="00AC2AFB">
      <w:pPr>
        <w:pStyle w:val="Snt1"/>
      </w:pPr>
      <w:r w:rsidRPr="00770C6A">
        <w:lastRenderedPageBreak/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Defibrilloinnin energia (714)</w:t>
      </w:r>
      <w:r w:rsidRPr="00770C6A">
        <w:t xml:space="preserve">, </w:t>
      </w:r>
      <w:r>
        <w:t>arvo annetaan PQ-tietotyypillä.</w:t>
      </w:r>
    </w:p>
    <w:bookmarkStart w:id="491" w:name="_Iskujen_kokonaismäärä_observation"/>
    <w:bookmarkEnd w:id="491"/>
    <w:p w14:paraId="7A9480A7" w14:textId="050D4420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492" w:name="_Toc16776389"/>
      <w:r w:rsidRPr="00F33B01">
        <w:rPr>
          <w:rStyle w:val="Hyperlinkki"/>
        </w:rPr>
        <w:t>Iskujen kokonaismäärä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9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2F52D8D1" w14:textId="77777777" w:rsidTr="00627942">
        <w:tc>
          <w:tcPr>
            <w:tcW w:w="9236" w:type="dxa"/>
          </w:tcPr>
          <w:p w14:paraId="497BD979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DF31663" w14:textId="77777777" w:rsidR="00627942" w:rsidRPr="00627942" w:rsidRDefault="00627942" w:rsidP="00AC2AFB">
      <w:pPr>
        <w:pStyle w:val="Snt1"/>
        <w:rPr>
          <w:lang w:val="en-US"/>
        </w:rPr>
      </w:pPr>
    </w:p>
    <w:p w14:paraId="43E3798B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8BAB206" w14:textId="69D344A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/@code="715</w:t>
      </w:r>
      <w:r w:rsidRPr="00770C6A">
        <w:t xml:space="preserve">" </w:t>
      </w:r>
      <w:r>
        <w:t xml:space="preserve">Iskujen kokonaismäärä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EAD87C8" w14:textId="2D589123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23EBC3A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4085BF7" w14:textId="60017A72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Iskujen kokonaismäärä (715)</w:t>
      </w:r>
      <w:r w:rsidRPr="00770C6A">
        <w:t xml:space="preserve">, </w:t>
      </w:r>
      <w:r>
        <w:t>arvo annetaan INT-tietotyypillä.</w:t>
      </w:r>
    </w:p>
    <w:bookmarkStart w:id="493" w:name="_Tahdistus_organizer"/>
    <w:bookmarkEnd w:id="493"/>
    <w:p w14:paraId="1153062E" w14:textId="68FB2503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494" w:name="_Toc16776390"/>
      <w:r w:rsidRPr="002205BB">
        <w:rPr>
          <w:rStyle w:val="Hyperlinkki"/>
        </w:rPr>
        <w:t>Tahdistus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organizer</w:t>
      </w:r>
      <w:bookmarkEnd w:id="49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79ACDDCD" w14:textId="77777777" w:rsidTr="00627942">
        <w:tc>
          <w:tcPr>
            <w:tcW w:w="9236" w:type="dxa"/>
          </w:tcPr>
          <w:p w14:paraId="7E80C687" w14:textId="77777777" w:rsidR="00627942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  <w:p w14:paraId="7EF43547" w14:textId="77C5E8C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</w:p>
        </w:tc>
      </w:tr>
    </w:tbl>
    <w:p w14:paraId="185485F2" w14:textId="77777777" w:rsidR="00627942" w:rsidRPr="00627942" w:rsidRDefault="00627942" w:rsidP="00AC2AFB">
      <w:pPr>
        <w:pStyle w:val="Snt1"/>
        <w:rPr>
          <w:lang w:val="en-US"/>
        </w:rPr>
      </w:pPr>
    </w:p>
    <w:p w14:paraId="0ADB13DB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1195685E" w14:textId="471394FD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9002</w:t>
      </w:r>
      <w:r w:rsidRPr="0082643A">
        <w:t xml:space="preserve">" </w:t>
      </w:r>
      <w:r>
        <w:t xml:space="preserve">Tahdistus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D18D48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2125C04D" w14:textId="193A7A5E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 w:rsidR="00842B1C">
        <w:t xml:space="preserve">VAPAAEHTOINEN nolla tai </w:t>
      </w:r>
      <w:r>
        <w:t>yksi [</w:t>
      </w:r>
      <w:proofErr w:type="gramStart"/>
      <w:r w:rsidR="00842B1C">
        <w:t>0</w:t>
      </w:r>
      <w:r>
        <w:t>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404F05D7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ksen_energia_observation" w:history="1">
        <w:r>
          <w:rPr>
            <w:rStyle w:val="Hyperlinkki"/>
          </w:rPr>
          <w:t>Tahdistuksen</w:t>
        </w:r>
        <w:r w:rsidRPr="00F33B01">
          <w:rPr>
            <w:rStyle w:val="Hyperlinkki"/>
          </w:rPr>
          <w:t xml:space="preserve"> energia</w:t>
        </w:r>
      </w:hyperlink>
      <w:r>
        <w:t xml:space="preserve"> (716) </w:t>
      </w:r>
      <w:proofErr w:type="spellStart"/>
      <w:r>
        <w:t>observation</w:t>
      </w:r>
      <w:proofErr w:type="spellEnd"/>
    </w:p>
    <w:p w14:paraId="329FE7F7" w14:textId="71665BA0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 w:rsidR="00F94423">
        <w:t xml:space="preserve">VAPAAEHTOINEN nolla tai </w:t>
      </w:r>
      <w:r>
        <w:t>yksi [</w:t>
      </w:r>
      <w:proofErr w:type="gramStart"/>
      <w:r w:rsidR="00F94423">
        <w:t>0</w:t>
      </w:r>
      <w:r>
        <w:t>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3B92C6EC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staajuus_observation" w:history="1">
        <w:r w:rsidRPr="00190F45">
          <w:rPr>
            <w:rStyle w:val="Hyperlinkki"/>
          </w:rPr>
          <w:t>Tahdistustaajuus</w:t>
        </w:r>
      </w:hyperlink>
      <w:r>
        <w:t xml:space="preserve"> (717) </w:t>
      </w:r>
      <w:proofErr w:type="spellStart"/>
      <w:r>
        <w:t>observation</w:t>
      </w:r>
      <w:proofErr w:type="spellEnd"/>
    </w:p>
    <w:bookmarkStart w:id="495" w:name="_Tahdistuksen_energia_observation"/>
    <w:bookmarkEnd w:id="495"/>
    <w:p w14:paraId="7F08B7E9" w14:textId="05C7D66F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496" w:name="_Toc16776391"/>
      <w:r w:rsidRPr="00F33B01">
        <w:rPr>
          <w:rStyle w:val="Hyperlinkki"/>
        </w:rPr>
        <w:t>Tahdistuksen energia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9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4D115AB1" w14:textId="77777777" w:rsidTr="00627942">
        <w:tc>
          <w:tcPr>
            <w:tcW w:w="9236" w:type="dxa"/>
          </w:tcPr>
          <w:p w14:paraId="30C6936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4D22F4" w14:textId="77777777" w:rsidR="00627942" w:rsidRPr="00627942" w:rsidRDefault="00627942" w:rsidP="00AC2AFB">
      <w:pPr>
        <w:pStyle w:val="Snt1"/>
        <w:rPr>
          <w:lang w:val="en-US"/>
        </w:rPr>
      </w:pPr>
    </w:p>
    <w:p w14:paraId="7C02DBF7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4BD8EE4" w14:textId="3543960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/@code="716</w:t>
      </w:r>
      <w:r w:rsidRPr="00770C6A">
        <w:t xml:space="preserve">" </w:t>
      </w:r>
      <w:r>
        <w:t xml:space="preserve">Tahdistuksen energia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9C4AD0E" w14:textId="76EB9511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92FB48C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A0E74E" w14:textId="33C35FFA" w:rsidR="00AC2AFB" w:rsidRPr="00190F45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Tahdistuksen energia (716)</w:t>
      </w:r>
      <w:r w:rsidRPr="00770C6A">
        <w:t xml:space="preserve">, </w:t>
      </w:r>
      <w:r>
        <w:t>arvo annetaan PQ-tietotyypillä.</w:t>
      </w:r>
    </w:p>
    <w:bookmarkStart w:id="497" w:name="_Tahdistustaajuus_observation"/>
    <w:bookmarkEnd w:id="497"/>
    <w:p w14:paraId="63D65135" w14:textId="5E7A1AD7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498" w:name="_Toc16776392"/>
      <w:r w:rsidRPr="00F33B01">
        <w:rPr>
          <w:rStyle w:val="Hyperlinkki"/>
        </w:rPr>
        <w:t>Tahdistustaajuus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49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5F3316F" w14:textId="77777777" w:rsidTr="00627942">
        <w:tc>
          <w:tcPr>
            <w:tcW w:w="9236" w:type="dxa"/>
          </w:tcPr>
          <w:p w14:paraId="0FA271C4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D11058" w14:textId="77777777" w:rsidR="00627942" w:rsidRPr="00627942" w:rsidRDefault="00627942" w:rsidP="00AC2AFB">
      <w:pPr>
        <w:pStyle w:val="Snt1"/>
        <w:rPr>
          <w:lang w:val="en-US"/>
        </w:rPr>
      </w:pPr>
    </w:p>
    <w:p w14:paraId="55E94C26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721B4251" w14:textId="027EF5D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/@code="717</w:t>
      </w:r>
      <w:r w:rsidRPr="00770C6A">
        <w:t xml:space="preserve">" </w:t>
      </w:r>
      <w:r>
        <w:t xml:space="preserve">Tahdistustaajuus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37FAB0F" w14:textId="0B2F4AD8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3D2409B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071BFA7" w14:textId="6945B742" w:rsidR="00AC2AFB" w:rsidRPr="00F33B01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Tahdistustaajuus (717)</w:t>
      </w:r>
      <w:r w:rsidRPr="00770C6A">
        <w:t xml:space="preserve">, </w:t>
      </w:r>
      <w:r>
        <w:t>arvo annetaan PQ-tietotyypillä.</w:t>
      </w:r>
    </w:p>
    <w:bookmarkStart w:id="499" w:name="_Ensihoitotoimenpiteiden_komplikaati"/>
    <w:bookmarkEnd w:id="499"/>
    <w:p w14:paraId="08CB628D" w14:textId="455E2D6D" w:rsidR="00AC2AFB" w:rsidRDefault="005F3B38" w:rsidP="00AC2AFB">
      <w:pPr>
        <w:pStyle w:val="Otsikko3"/>
      </w:pPr>
      <w:r>
        <w:lastRenderedPageBreak/>
        <w:fldChar w:fldCharType="begin"/>
      </w:r>
      <w:r>
        <w:instrText xml:space="preserve"> HYPERLINK  \l "_Ensihoitotoimenpiteet_1" </w:instrText>
      </w:r>
      <w:r>
        <w:fldChar w:fldCharType="separate"/>
      </w:r>
      <w:bookmarkStart w:id="500" w:name="_Toc16776393"/>
      <w:r w:rsidR="00AC2AFB" w:rsidRPr="005F3B38">
        <w:rPr>
          <w:rStyle w:val="Hyperlinkki"/>
        </w:rPr>
        <w:t>Ensihoitotoimenpiteiden komplikaatiot</w:t>
      </w:r>
      <w:r>
        <w:fldChar w:fldCharType="end"/>
      </w:r>
      <w:r w:rsidR="00AC2AFB">
        <w:t xml:space="preserve"> </w:t>
      </w:r>
      <w:r w:rsidR="002847E1">
        <w:t xml:space="preserve">- </w:t>
      </w:r>
      <w:proofErr w:type="spellStart"/>
      <w:r w:rsidR="00AC2AFB">
        <w:t>observation</w:t>
      </w:r>
      <w:bookmarkEnd w:id="50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6BD0A0F" w14:textId="77777777" w:rsidTr="00627942">
        <w:tc>
          <w:tcPr>
            <w:tcW w:w="9236" w:type="dxa"/>
          </w:tcPr>
          <w:p w14:paraId="001DEA95" w14:textId="4625EC4B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D379034" w14:textId="77777777" w:rsidR="00627942" w:rsidRDefault="00627942" w:rsidP="00AC2AFB">
      <w:pPr>
        <w:pStyle w:val="Snt1"/>
        <w:rPr>
          <w:lang w:val="en-US"/>
        </w:rPr>
      </w:pPr>
    </w:p>
    <w:p w14:paraId="497F5774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2FE30D37" w14:textId="11BAF098" w:rsidR="00A70F3A" w:rsidRPr="007E0AC1" w:rsidRDefault="00A70F3A" w:rsidP="00A70F3A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354ADB67" w14:textId="77820CA3" w:rsidR="00AC2AFB" w:rsidRPr="00770C6A" w:rsidRDefault="00A70F3A" w:rsidP="00AC2AFB">
      <w:pPr>
        <w:pStyle w:val="Snt1"/>
      </w:pPr>
      <w:r>
        <w:t>3</w:t>
      </w:r>
      <w:r w:rsidR="00AC2AFB" w:rsidRPr="00770C6A">
        <w:t>. PAKOLLINEN yksi [</w:t>
      </w:r>
      <w:proofErr w:type="gramStart"/>
      <w:r w:rsidR="00AC2AFB" w:rsidRPr="00770C6A">
        <w:t>1..</w:t>
      </w:r>
      <w:proofErr w:type="gramEnd"/>
      <w:r w:rsidR="00AC2AFB" w:rsidRPr="00770C6A">
        <w:t xml:space="preserve">1] </w:t>
      </w:r>
      <w:proofErr w:type="spellStart"/>
      <w:r w:rsidR="00AC2AFB">
        <w:t>code</w:t>
      </w:r>
      <w:proofErr w:type="spellEnd"/>
      <w:r w:rsidR="00AC2AFB">
        <w:t>/@code="718</w:t>
      </w:r>
      <w:r w:rsidR="00AC2AFB" w:rsidRPr="00770C6A">
        <w:t xml:space="preserve">" </w:t>
      </w:r>
      <w:r w:rsidR="00AC2AFB">
        <w:t xml:space="preserve">Ensihoitotoimenpiteiden komplikaatiot </w:t>
      </w:r>
      <w:r w:rsidR="000B14D2">
        <w:t>(</w:t>
      </w:r>
      <w:proofErr w:type="spellStart"/>
      <w:r w:rsidR="000B14D2">
        <w:t>codeSystem</w:t>
      </w:r>
      <w:proofErr w:type="spellEnd"/>
      <w:r w:rsidR="00AC2AFB" w:rsidRPr="00770C6A">
        <w:t>: 1.2.246.537.6.12.2002.348)</w:t>
      </w:r>
    </w:p>
    <w:p w14:paraId="11976B13" w14:textId="532BC286" w:rsidR="00737045" w:rsidRDefault="00A70F3A" w:rsidP="00737045">
      <w:pPr>
        <w:pStyle w:val="Snt1"/>
      </w:pPr>
      <w:r>
        <w:t>4</w:t>
      </w:r>
      <w:r w:rsidR="00737045">
        <w:t>. PAKOLLINEN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text</w:t>
      </w:r>
      <w:proofErr w:type="spellEnd"/>
    </w:p>
    <w:p w14:paraId="78F36C20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CE0E80" w14:textId="337382D1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EB083F">
        <w:t xml:space="preserve"> Ensihoitotoimenpiteiden komplikaatiot (718)</w:t>
      </w:r>
      <w:r w:rsidR="00AC2AFB" w:rsidRPr="00770C6A">
        <w:t xml:space="preserve">, </w:t>
      </w:r>
      <w:r w:rsidR="00AC2AFB">
        <w:t xml:space="preserve">arvo annetaan </w:t>
      </w:r>
      <w:r w:rsidR="00EB083F">
        <w:t xml:space="preserve">luokituksesta </w:t>
      </w:r>
      <w:r w:rsidR="00EB083F" w:rsidRPr="00FB4E27">
        <w:t>ENSIH - Ensihoitotoimenpiteiden komplikaatiot</w:t>
      </w:r>
      <w:r w:rsidR="00EB083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AC2AFB">
        <w:t xml:space="preserve"> 1.2.246.537.6.3067</w:t>
      </w:r>
      <w:r w:rsidR="00AC2AFB" w:rsidRPr="00C5689D">
        <w:t>)</w:t>
      </w:r>
      <w:r w:rsidR="00EB083F" w:rsidRPr="00EB083F">
        <w:t xml:space="preserve"> </w:t>
      </w:r>
      <w:r w:rsidR="00EB083F">
        <w:t>CD-tietotyypillä.</w:t>
      </w:r>
    </w:p>
    <w:bookmarkStart w:id="501" w:name="_Ensihoitotoimenpiteiden_lisätieto_o"/>
    <w:bookmarkEnd w:id="501"/>
    <w:p w14:paraId="2ADE7163" w14:textId="691A538D" w:rsidR="00AC2AFB" w:rsidRDefault="00AC2AFB" w:rsidP="00AC2AFB">
      <w:pPr>
        <w:pStyle w:val="Otsikko3"/>
      </w:pPr>
      <w:r>
        <w:fldChar w:fldCharType="begin"/>
      </w:r>
      <w:r>
        <w:instrText>HYPERLINK  \l "_Ensihoitotoimenpiteet"</w:instrText>
      </w:r>
      <w:r>
        <w:fldChar w:fldCharType="separate"/>
      </w:r>
      <w:bookmarkStart w:id="502" w:name="_Toc16776394"/>
      <w:r w:rsidRPr="002B15F3">
        <w:rPr>
          <w:rStyle w:val="Hyperlinkki"/>
        </w:rPr>
        <w:t>Ensihoitotoimenpiteiden lisätieto</w:t>
      </w:r>
      <w:r>
        <w:rPr>
          <w:rStyle w:val="Hyperlinkki"/>
        </w:rP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50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E4D1975" w14:textId="77777777" w:rsidTr="00627942">
        <w:tc>
          <w:tcPr>
            <w:tcW w:w="9236" w:type="dxa"/>
          </w:tcPr>
          <w:p w14:paraId="34BD540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EDDF136" w14:textId="77777777" w:rsidR="00627942" w:rsidRPr="00627942" w:rsidRDefault="00627942" w:rsidP="00AC2AFB">
      <w:pPr>
        <w:pStyle w:val="Snt1"/>
        <w:rPr>
          <w:lang w:val="en-US"/>
        </w:rPr>
      </w:pPr>
    </w:p>
    <w:p w14:paraId="4E881F75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54FA5F5" w14:textId="39DCD6F1" w:rsidR="00A70F3A" w:rsidRPr="007E0AC1" w:rsidRDefault="00A70F3A" w:rsidP="00A70F3A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572BB65A" w14:textId="716E59EC" w:rsidR="00AC2AFB" w:rsidRPr="00770C6A" w:rsidRDefault="00A70F3A" w:rsidP="00AC2AFB">
      <w:pPr>
        <w:pStyle w:val="Snt1"/>
      </w:pPr>
      <w:r>
        <w:t>3</w:t>
      </w:r>
      <w:r w:rsidR="00AC2AFB" w:rsidRPr="00770C6A">
        <w:t>. PAKOLLINEN yksi [</w:t>
      </w:r>
      <w:proofErr w:type="gramStart"/>
      <w:r w:rsidR="00AC2AFB" w:rsidRPr="00770C6A">
        <w:t>1..</w:t>
      </w:r>
      <w:proofErr w:type="gramEnd"/>
      <w:r w:rsidR="00AC2AFB" w:rsidRPr="00770C6A">
        <w:t xml:space="preserve">1] </w:t>
      </w:r>
      <w:proofErr w:type="spellStart"/>
      <w:r w:rsidR="00AC2AFB">
        <w:t>code</w:t>
      </w:r>
      <w:proofErr w:type="spellEnd"/>
      <w:r w:rsidR="00AC2AFB">
        <w:t>/@code="719</w:t>
      </w:r>
      <w:r w:rsidR="00AC2AFB" w:rsidRPr="00770C6A">
        <w:t xml:space="preserve">" </w:t>
      </w:r>
      <w:r w:rsidR="00AC2AFB">
        <w:t xml:space="preserve">Ensihoitotoimenpiteiden lisätieto </w:t>
      </w:r>
      <w:r w:rsidR="000B14D2">
        <w:t>(</w:t>
      </w:r>
      <w:proofErr w:type="spellStart"/>
      <w:r w:rsidR="000B14D2">
        <w:t>codeSystem</w:t>
      </w:r>
      <w:proofErr w:type="spellEnd"/>
      <w:r w:rsidR="00AC2AFB" w:rsidRPr="00770C6A">
        <w:t>: 1.2.246.537.6.12.2002.348)</w:t>
      </w:r>
    </w:p>
    <w:p w14:paraId="462B6994" w14:textId="317CB64F" w:rsidR="00737045" w:rsidRDefault="00A70F3A" w:rsidP="00737045">
      <w:pPr>
        <w:pStyle w:val="Snt1"/>
      </w:pPr>
      <w:r>
        <w:t>4</w:t>
      </w:r>
      <w:r w:rsidR="00737045">
        <w:t>. PAKOLLINEN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text</w:t>
      </w:r>
      <w:proofErr w:type="spellEnd"/>
    </w:p>
    <w:p w14:paraId="0A7E36E0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D433C26" w14:textId="186ACD0B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EB083F">
        <w:t xml:space="preserve"> Ensihoitotoimenpiteiden lisätieto (719)</w:t>
      </w:r>
      <w:r w:rsidR="00AC2AFB" w:rsidRPr="00770C6A">
        <w:t xml:space="preserve">, </w:t>
      </w:r>
      <w:r w:rsidR="00AC2AFB">
        <w:t>arvo annetaan ST-tietotyypillä.</w:t>
      </w:r>
    </w:p>
    <w:bookmarkStart w:id="503" w:name="_Lääkehoito"/>
    <w:bookmarkEnd w:id="503"/>
    <w:p w14:paraId="611FF1B7" w14:textId="2C6DA49E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504" w:name="_Toc16776395"/>
      <w:r w:rsidR="00B161DC" w:rsidRPr="00382EF8">
        <w:rPr>
          <w:rStyle w:val="Hyperlinkki"/>
        </w:rPr>
        <w:t>Lääkehoito</w:t>
      </w:r>
      <w:bookmarkEnd w:id="504"/>
      <w:r w:rsidR="00B161DC" w:rsidRPr="00382EF8">
        <w:rPr>
          <w:rStyle w:val="Hyperlinkki"/>
        </w:rPr>
        <w:t xml:space="preserve"> </w:t>
      </w:r>
    </w:p>
    <w:p w14:paraId="05A08488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465926C6" w14:textId="77777777" w:rsidTr="00627942">
        <w:tc>
          <w:tcPr>
            <w:tcW w:w="9236" w:type="dxa"/>
          </w:tcPr>
          <w:p w14:paraId="7A090030" w14:textId="3302603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ED68EF2" w14:textId="77777777" w:rsidR="00627942" w:rsidRPr="00627942" w:rsidRDefault="00627942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47A036D" w14:textId="1836B3E8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55</w:t>
      </w:r>
      <w:r w:rsidRPr="0082643A">
        <w:t xml:space="preserve">" </w:t>
      </w:r>
      <w:r>
        <w:t xml:space="preserve">Lääkehoito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7E25653" w14:textId="1314D1D2" w:rsidR="00B161DC" w:rsidRPr="0082643A" w:rsidRDefault="00B161DC" w:rsidP="008514A6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Lääkehoito</w:t>
      </w:r>
      <w:r w:rsidRPr="0082643A">
        <w:t xml:space="preserve">" </w:t>
      </w:r>
    </w:p>
    <w:p w14:paraId="11166D05" w14:textId="77777777" w:rsidR="00B161DC" w:rsidRPr="0080598B" w:rsidRDefault="00B161DC" w:rsidP="00B161DC">
      <w:pPr>
        <w:tabs>
          <w:tab w:val="center" w:pos="567"/>
        </w:tabs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5C7B3973" w14:textId="77777777" w:rsidR="00A922DA" w:rsidRDefault="00A922DA" w:rsidP="00A922DA"/>
    <w:p w14:paraId="0AB40DAD" w14:textId="2A56AB89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Lääkkeen nimi:</w:t>
      </w:r>
      <w:r>
        <w:t xml:space="preserve"> (782); Lääkkeenantoaika (781); </w:t>
      </w:r>
      <w:r w:rsidRPr="00A922DA">
        <w:t>Lääkeinfuusion aloitusaika</w:t>
      </w:r>
      <w:r>
        <w:t xml:space="preserve"> (792) - </w:t>
      </w:r>
      <w:r w:rsidRPr="00A922DA">
        <w:t>Lääkeinfuusion päättymisaika</w:t>
      </w:r>
      <w:r>
        <w:t xml:space="preserve"> (793); </w:t>
      </w:r>
      <w:r w:rsidRPr="00A922DA">
        <w:t>ATC-koodi ja ATC-koodin mukainen nimi</w:t>
      </w:r>
      <w:r>
        <w:t xml:space="preserve"> (</w:t>
      </w:r>
      <w:proofErr w:type="gramStart"/>
      <w:r>
        <w:t>784)*</w:t>
      </w:r>
      <w:proofErr w:type="gramEnd"/>
      <w:r>
        <w:t xml:space="preserve">; </w:t>
      </w:r>
      <w:r w:rsidRPr="00A922DA">
        <w:t>Annettu lääkemäärä ja määrän yksikkö rakenteisena</w:t>
      </w:r>
      <w:r>
        <w:t xml:space="preserve"> (790); </w:t>
      </w:r>
      <w:r w:rsidRPr="00A922DA">
        <w:t>Annettu lääkemäärä tekstinä</w:t>
      </w:r>
      <w:r>
        <w:t xml:space="preserve"> (791);</w:t>
      </w:r>
      <w:r w:rsidRPr="00A922DA">
        <w:t xml:space="preserve"> Lääkkeen antaja</w:t>
      </w:r>
      <w:r>
        <w:t xml:space="preserve"> (794);</w:t>
      </w:r>
      <w:r w:rsidR="008B167F">
        <w:t xml:space="preserve"> </w:t>
      </w:r>
      <w:r w:rsidR="008B167F" w:rsidRPr="008B167F">
        <w:t>Lääkkeen annon peruste</w:t>
      </w:r>
      <w:r w:rsidR="008B167F">
        <w:t xml:space="preserve"> (795)</w:t>
      </w:r>
    </w:p>
    <w:p w14:paraId="6D847D09" w14:textId="5EE8D4BB" w:rsidR="00A922DA" w:rsidRDefault="008B167F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B167F">
        <w:rPr>
          <w:b/>
        </w:rPr>
        <w:t>Lääkehoidon komplikaatiot:</w:t>
      </w:r>
      <w:r>
        <w:t xml:space="preserve"> (799, otsikko); </w:t>
      </w:r>
      <w:r w:rsidRPr="008B167F">
        <w:t>Lääkehoidon komplikaatiot</w:t>
      </w:r>
      <w:r>
        <w:t>: (799, arvot)</w:t>
      </w:r>
    </w:p>
    <w:p w14:paraId="0EBDC53F" w14:textId="77777777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144C8D9" w14:textId="55C7B52E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koodiarvo ja arvon mukainen nimi</w:t>
      </w:r>
    </w:p>
    <w:p w14:paraId="66D9E0D5" w14:textId="77777777" w:rsidR="00A922DA" w:rsidRDefault="00A922DA" w:rsidP="00A922DA">
      <w:pPr>
        <w:pStyle w:val="Snt1"/>
        <w:ind w:left="0" w:firstLine="0"/>
      </w:pPr>
    </w:p>
    <w:p w14:paraId="2101AA3B" w14:textId="79DB2CC2" w:rsidR="00B161DC" w:rsidRPr="0082643A" w:rsidRDefault="00B161DC" w:rsidP="008514A6">
      <w:pPr>
        <w:pStyle w:val="Snt1"/>
      </w:pPr>
      <w:r w:rsidRPr="0082643A">
        <w:t xml:space="preserve">4. </w:t>
      </w:r>
      <w:r w:rsidR="00482CB7">
        <w:t>PAKOLLINEN</w:t>
      </w:r>
      <w:r w:rsidRPr="0082643A">
        <w:t xml:space="preserve"> </w:t>
      </w:r>
      <w:r w:rsidR="00482CB7">
        <w:t>yksi</w:t>
      </w:r>
      <w:r w:rsidR="00271476">
        <w:t xml:space="preserve"> tai useampi</w:t>
      </w:r>
      <w:r>
        <w:t xml:space="preserve"> [</w:t>
      </w:r>
      <w:proofErr w:type="gramStart"/>
      <w:r>
        <w:t>1..</w:t>
      </w:r>
      <w:proofErr w:type="gramEnd"/>
      <w:r w:rsidR="00271476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57EC4CD5" w14:textId="2879705E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4C7873" w14:textId="6739E479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780” (Lääkehoito </w:t>
      </w:r>
      <w:proofErr w:type="spellStart"/>
      <w:r>
        <w:t>entry</w:t>
      </w:r>
      <w:proofErr w:type="spellEnd"/>
      <w:r>
        <w:t>)</w:t>
      </w:r>
    </w:p>
    <w:p w14:paraId="53B58AEC" w14:textId="1581F12D" w:rsidR="00B161DC" w:rsidRDefault="00B161DC" w:rsidP="008514A6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proofErr w:type="gramStart"/>
      <w:r>
        <w:t>1..</w:t>
      </w:r>
      <w:proofErr w:type="gramEnd"/>
      <w:r>
        <w:t xml:space="preserve">1] </w:t>
      </w:r>
      <w:hyperlink w:anchor="_Lääkehoito_-_substanceAdministratio" w:history="1">
        <w:r w:rsidRPr="005439B3">
          <w:rPr>
            <w:rStyle w:val="Hyperlinkki"/>
          </w:rPr>
          <w:t>Lääkehoito</w:t>
        </w:r>
      </w:hyperlink>
      <w:r>
        <w:t xml:space="preserve"> </w:t>
      </w:r>
      <w:proofErr w:type="spellStart"/>
      <w:r>
        <w:t>substanceAdministration</w:t>
      </w:r>
      <w:proofErr w:type="spellEnd"/>
      <w:r>
        <w:t xml:space="preserve"> </w:t>
      </w:r>
    </w:p>
    <w:p w14:paraId="5E30008D" w14:textId="673201B0" w:rsidR="00B161DC" w:rsidRPr="0082643A" w:rsidRDefault="00B161DC" w:rsidP="008514A6">
      <w:pPr>
        <w:pStyle w:val="Snt1"/>
      </w:pPr>
      <w:r>
        <w:t>5. VAPAAEHTOINEN</w:t>
      </w:r>
      <w:r w:rsidRPr="0082643A">
        <w:t xml:space="preserve"> </w:t>
      </w:r>
      <w:r w:rsidR="00271476">
        <w:t xml:space="preserve">nolla tai </w:t>
      </w:r>
      <w:r w:rsidR="00482CB7">
        <w:t>yksi</w:t>
      </w:r>
      <w:r>
        <w:t xml:space="preserve"> [</w:t>
      </w:r>
      <w:proofErr w:type="gramStart"/>
      <w:r w:rsidR="00271476">
        <w:t>0</w:t>
      </w:r>
      <w:r>
        <w:t>..</w:t>
      </w:r>
      <w:proofErr w:type="gramEnd"/>
      <w:r w:rsidR="00482CB7"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29201F4" w14:textId="6A33AB78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661DA96" w14:textId="39C97364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799” (</w:t>
      </w:r>
      <w:r w:rsidRPr="00D627C7">
        <w:t>Lääkehoidon komplikaatiot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30B8A87" w14:textId="574F8A3B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proofErr w:type="gramStart"/>
      <w:r>
        <w:t>1..</w:t>
      </w:r>
      <w:proofErr w:type="gramEnd"/>
      <w:r>
        <w:t xml:space="preserve">1] </w:t>
      </w:r>
      <w:hyperlink w:anchor="_Lääkehoidon_komplikaatiot_-" w:history="1">
        <w:r w:rsidRPr="005439B3">
          <w:rPr>
            <w:rStyle w:val="Hyperlinkki"/>
          </w:rPr>
          <w:t>Lääkehoidon komplikaatiot</w:t>
        </w:r>
      </w:hyperlink>
      <w:r w:rsidR="00E7746D">
        <w:t xml:space="preserve"> </w:t>
      </w:r>
      <w:proofErr w:type="spellStart"/>
      <w:r w:rsidR="00E7746D">
        <w:t>observation</w:t>
      </w:r>
      <w:proofErr w:type="spellEnd"/>
      <w:r>
        <w:t xml:space="preserve"> </w:t>
      </w:r>
    </w:p>
    <w:p w14:paraId="27A84351" w14:textId="77777777" w:rsidR="00AA6EAF" w:rsidRDefault="00AA6EAF" w:rsidP="008514A6">
      <w:pPr>
        <w:pStyle w:val="Snt2"/>
      </w:pPr>
    </w:p>
    <w:p w14:paraId="7D2B419B" w14:textId="7DC314E1" w:rsidR="00AA6EAF" w:rsidRDefault="00235AA8" w:rsidP="00AA6EAF">
      <w:pPr>
        <w:pStyle w:val="Snt1"/>
      </w:pPr>
      <w:r w:rsidRPr="00B62201">
        <w:rPr>
          <w:b/>
        </w:rPr>
        <w:t>Toteutusohje</w:t>
      </w:r>
      <w:r>
        <w:t>: Lääkehoito-</w:t>
      </w:r>
      <w:proofErr w:type="spellStart"/>
      <w:r w:rsidR="00AA6EAF">
        <w:t>entry</w:t>
      </w:r>
      <w:proofErr w:type="spellEnd"/>
      <w:r w:rsidR="00AA6EAF">
        <w:t xml:space="preserve"> tuotetaan merkinnälle aikaleiman kanssa, aikaisempien merkintöjen lääkkeiden antoa ei toisteta.</w:t>
      </w:r>
    </w:p>
    <w:bookmarkStart w:id="505" w:name="_Lääkehoito_-_substanceAdministratio"/>
    <w:bookmarkEnd w:id="505"/>
    <w:p w14:paraId="7CCE354E" w14:textId="1DDC633B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506" w:name="_Toc16776396"/>
      <w:r w:rsidR="00B161DC" w:rsidRPr="005439B3">
        <w:rPr>
          <w:rStyle w:val="Hyperlinkki"/>
        </w:rPr>
        <w:t>Lääkehoito</w:t>
      </w:r>
      <w:r>
        <w:fldChar w:fldCharType="end"/>
      </w:r>
      <w:r w:rsidR="00B161DC">
        <w:t xml:space="preserve"> - </w:t>
      </w:r>
      <w:proofErr w:type="spellStart"/>
      <w:r w:rsidR="00B161DC">
        <w:t>substanceAdministration</w:t>
      </w:r>
      <w:bookmarkEnd w:id="50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BF8C033" w14:textId="77777777" w:rsidTr="00627942">
        <w:tc>
          <w:tcPr>
            <w:tcW w:w="9236" w:type="dxa"/>
          </w:tcPr>
          <w:p w14:paraId="55904D77" w14:textId="30F2229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</w:t>
            </w:r>
          </w:p>
        </w:tc>
      </w:tr>
    </w:tbl>
    <w:p w14:paraId="571DD0AD" w14:textId="77777777" w:rsidR="00627942" w:rsidRPr="00627942" w:rsidRDefault="00627942" w:rsidP="008514A6">
      <w:pPr>
        <w:pStyle w:val="Snt1"/>
        <w:rPr>
          <w:lang w:val="en-US"/>
        </w:rPr>
      </w:pPr>
    </w:p>
    <w:p w14:paraId="701B29A0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>1] @classCode="SBADM" ja yksi [1..1] @moodCode="EVN"</w:t>
      </w:r>
    </w:p>
    <w:p w14:paraId="5D18CA59" w14:textId="669D5CC0" w:rsidR="00B161DC" w:rsidRPr="00770C6A" w:rsidRDefault="00B161DC" w:rsidP="008514A6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>1] id</w:t>
      </w:r>
      <w:r w:rsidR="009C3D1E" w:rsidRPr="009C3D1E">
        <w:t>/@root</w:t>
      </w:r>
    </w:p>
    <w:p w14:paraId="1B178F7A" w14:textId="7930700D" w:rsidR="00B161DC" w:rsidRPr="00770C6A" w:rsidRDefault="00B161DC" w:rsidP="008514A6">
      <w:pPr>
        <w:pStyle w:val="Snt1"/>
      </w:pPr>
      <w:r w:rsidRPr="00770C6A">
        <w:t>3.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/@code="780" Lääkehoito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4E22ED">
        <w:t xml:space="preserve"> (780)</w:t>
      </w:r>
    </w:p>
    <w:p w14:paraId="4E7CFF4A" w14:textId="794B29B9" w:rsidR="0099777F" w:rsidRDefault="0099777F" w:rsidP="0099777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C5A9EF6" w14:textId="77777777" w:rsidR="0099777F" w:rsidRDefault="0099777F" w:rsidP="0099777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E055E3A" w14:textId="12CAEFD0" w:rsidR="007D2314" w:rsidRPr="008B167F" w:rsidRDefault="007D2314" w:rsidP="007D2314">
      <w:pPr>
        <w:pStyle w:val="Snt1"/>
      </w:pPr>
      <w:r w:rsidRPr="008B167F">
        <w:t xml:space="preserve">5. </w:t>
      </w:r>
      <w:r w:rsidR="008B167F" w:rsidRPr="008B167F">
        <w:t>VA</w:t>
      </w:r>
      <w:r w:rsidR="002A0AF6">
        <w:t xml:space="preserve">IHTOEHTOISESTI </w:t>
      </w:r>
      <w:r w:rsidRPr="008B167F">
        <w:t xml:space="preserve">PAKOLLINEN </w:t>
      </w:r>
      <w:r w:rsidR="008B167F" w:rsidRPr="008B167F">
        <w:t>yksi</w:t>
      </w:r>
      <w:r w:rsidRPr="008B167F">
        <w:t xml:space="preserve"> tai useampi </w:t>
      </w:r>
      <w:r w:rsidR="00DB2464" w:rsidRPr="008B167F">
        <w:t>[</w:t>
      </w:r>
      <w:proofErr w:type="gramStart"/>
      <w:r w:rsidR="008B167F" w:rsidRPr="008B167F">
        <w:t>1</w:t>
      </w:r>
      <w:r w:rsidRPr="008B167F">
        <w:t>..</w:t>
      </w:r>
      <w:proofErr w:type="gramEnd"/>
      <w:r w:rsidRPr="008B167F">
        <w:t xml:space="preserve">*] </w:t>
      </w:r>
      <w:proofErr w:type="spellStart"/>
      <w:r w:rsidRPr="008B167F">
        <w:t>effectiveTime</w:t>
      </w:r>
      <w:proofErr w:type="spellEnd"/>
      <w:r w:rsidRPr="008B167F">
        <w:t xml:space="preserve">/@value Lääkkeenantoaika (781), arvo annetaan minuutin tarkkuudella TS-tietotyypillä. </w:t>
      </w:r>
    </w:p>
    <w:p w14:paraId="1B7B988B" w14:textId="77777777" w:rsidR="00697029" w:rsidRDefault="00697029" w:rsidP="001E5688">
      <w:pPr>
        <w:pStyle w:val="Snt2"/>
      </w:pPr>
    </w:p>
    <w:p w14:paraId="5C6EA64D" w14:textId="570FEAC6" w:rsidR="001E5688" w:rsidRDefault="001E5688" w:rsidP="001E5688">
      <w:pPr>
        <w:pStyle w:val="Snt2"/>
      </w:pPr>
      <w:r w:rsidRPr="00B62201">
        <w:rPr>
          <w:b/>
        </w:rPr>
        <w:t>Toteutusohje</w:t>
      </w:r>
      <w:r w:rsidRPr="008B167F">
        <w:t>:</w:t>
      </w:r>
      <w:r w:rsidR="00D75F5A">
        <w:t xml:space="preserve"> </w:t>
      </w:r>
      <w:r w:rsidRPr="008B167F">
        <w:t xml:space="preserve">{JOS kaikki muut lääkkeen antoon liittyvät tiedot pysyvät samoina antokertojen välillä} koko </w:t>
      </w:r>
      <w:proofErr w:type="spellStart"/>
      <w:r w:rsidRPr="008B167F">
        <w:t>effectiveTime:ä</w:t>
      </w:r>
      <w:proofErr w:type="spellEnd"/>
      <w:r w:rsidRPr="008B167F">
        <w:t xml:space="preserve"> toistetaan. </w:t>
      </w:r>
      <w:r w:rsidR="008B167F">
        <w:t>Infuusiolääkkeillä tätä rakennetta ei anneta.</w:t>
      </w:r>
    </w:p>
    <w:p w14:paraId="6F97DDF1" w14:textId="77777777" w:rsidR="00697029" w:rsidRPr="008B167F" w:rsidRDefault="00697029" w:rsidP="001E5688">
      <w:pPr>
        <w:pStyle w:val="Snt2"/>
      </w:pPr>
    </w:p>
    <w:p w14:paraId="1FFDA61D" w14:textId="54B4B662" w:rsidR="00586377" w:rsidRPr="008B167F" w:rsidRDefault="007D2314" w:rsidP="008514A6">
      <w:pPr>
        <w:pStyle w:val="Snt1"/>
      </w:pPr>
      <w:r w:rsidRPr="008B167F">
        <w:t>6</w:t>
      </w:r>
      <w:r w:rsidR="00B161DC" w:rsidRPr="008B167F">
        <w:t xml:space="preserve">. </w:t>
      </w:r>
      <w:r w:rsidR="002A0AF6" w:rsidRPr="008B167F">
        <w:t>VA</w:t>
      </w:r>
      <w:r w:rsidR="002A0AF6">
        <w:t>IHTOEHTOISESTI</w:t>
      </w:r>
      <w:r w:rsidRPr="008B167F">
        <w:t xml:space="preserve"> PAKOLLINEN </w:t>
      </w:r>
      <w:r w:rsidR="008B167F">
        <w:t xml:space="preserve">yksi </w:t>
      </w:r>
      <w:r w:rsidR="00586377" w:rsidRPr="008B167F">
        <w:t xml:space="preserve">tai useampi </w:t>
      </w:r>
      <w:r w:rsidR="00DB2464" w:rsidRPr="008B167F">
        <w:t>[</w:t>
      </w:r>
      <w:proofErr w:type="gramStart"/>
      <w:r w:rsidR="008B167F">
        <w:t>1</w:t>
      </w:r>
      <w:r w:rsidR="00DB2464" w:rsidRPr="008B167F">
        <w:t>..</w:t>
      </w:r>
      <w:proofErr w:type="gramEnd"/>
      <w:r w:rsidR="00DB2464" w:rsidRPr="008B167F">
        <w:t>*</w:t>
      </w:r>
      <w:r w:rsidR="00B161DC" w:rsidRPr="008B167F">
        <w:t xml:space="preserve">] </w:t>
      </w:r>
      <w:proofErr w:type="spellStart"/>
      <w:r w:rsidR="00B161DC" w:rsidRPr="008B167F">
        <w:t>effectiveTime</w:t>
      </w:r>
      <w:proofErr w:type="spellEnd"/>
      <w:r w:rsidR="00935431" w:rsidRPr="008B167F">
        <w:t>, arvot annetaan IVL_TS-tietotyypillä</w:t>
      </w:r>
      <w:r w:rsidR="008B167F">
        <w:t>.</w:t>
      </w:r>
    </w:p>
    <w:p w14:paraId="46B03566" w14:textId="4086A0CE" w:rsidR="00586377" w:rsidRPr="008B167F" w:rsidRDefault="00586377" w:rsidP="00586377">
      <w:pPr>
        <w:pStyle w:val="Snt2"/>
      </w:pPr>
      <w:r w:rsidRPr="008B167F">
        <w:t>a. PAKOLLINEN yksi [</w:t>
      </w:r>
      <w:proofErr w:type="gramStart"/>
      <w:r w:rsidRPr="008B167F">
        <w:t>1..</w:t>
      </w:r>
      <w:proofErr w:type="gramEnd"/>
      <w:r w:rsidRPr="008B167F">
        <w:t xml:space="preserve">1] </w:t>
      </w:r>
      <w:proofErr w:type="spellStart"/>
      <w:r w:rsidRPr="008B167F">
        <w:t>low</w:t>
      </w:r>
      <w:proofErr w:type="spellEnd"/>
      <w:r w:rsidRPr="008B167F">
        <w:t>/@value Lääkeinfuusion aloitusaika (792</w:t>
      </w:r>
      <w:r w:rsidR="001E5688" w:rsidRPr="008B167F">
        <w:t>)</w:t>
      </w:r>
      <w:r w:rsidR="007D2314" w:rsidRPr="008B167F">
        <w:t>,</w:t>
      </w:r>
      <w:r w:rsidRPr="008B167F">
        <w:t xml:space="preserve"> arvo annetaan </w:t>
      </w:r>
      <w:r w:rsidR="007D2314" w:rsidRPr="008B167F">
        <w:t xml:space="preserve">minuutin tarkkuudella </w:t>
      </w:r>
      <w:r w:rsidRPr="008B167F">
        <w:t>TS-tietotyypillä.</w:t>
      </w:r>
    </w:p>
    <w:p w14:paraId="4746EF48" w14:textId="70C14616" w:rsidR="00B161DC" w:rsidRPr="008B167F" w:rsidRDefault="00586377" w:rsidP="00586377">
      <w:pPr>
        <w:pStyle w:val="Snt2"/>
      </w:pPr>
      <w:r w:rsidRPr="008B167F">
        <w:t xml:space="preserve">b. </w:t>
      </w:r>
      <w:r w:rsidR="00417DC6">
        <w:t>VAPAAEHTOINEN</w:t>
      </w:r>
      <w:r w:rsidR="00417DC6" w:rsidRPr="008B167F">
        <w:t xml:space="preserve"> </w:t>
      </w:r>
      <w:r w:rsidR="006B12C3">
        <w:t xml:space="preserve">nolla tai </w:t>
      </w:r>
      <w:r w:rsidR="007D2314" w:rsidRPr="008B167F">
        <w:t>yksi [</w:t>
      </w:r>
      <w:proofErr w:type="gramStart"/>
      <w:r w:rsidR="006B12C3">
        <w:t>0</w:t>
      </w:r>
      <w:r w:rsidR="007D2314" w:rsidRPr="008B167F">
        <w:t>..</w:t>
      </w:r>
      <w:proofErr w:type="gramEnd"/>
      <w:r w:rsidR="007D2314" w:rsidRPr="008B167F">
        <w:t xml:space="preserve">1] </w:t>
      </w:r>
      <w:proofErr w:type="spellStart"/>
      <w:r w:rsidRPr="008B167F">
        <w:t>h</w:t>
      </w:r>
      <w:r w:rsidR="00B161DC" w:rsidRPr="008B167F">
        <w:t>igh</w:t>
      </w:r>
      <w:proofErr w:type="spellEnd"/>
      <w:r w:rsidR="00935431" w:rsidRPr="008B167F">
        <w:t>/@value</w:t>
      </w:r>
      <w:r w:rsidR="00B161DC" w:rsidRPr="008B167F">
        <w:t xml:space="preserve"> </w:t>
      </w:r>
      <w:r w:rsidR="005439B3" w:rsidRPr="008B167F">
        <w:t xml:space="preserve">Lääkeinfuusion päättymisaika </w:t>
      </w:r>
      <w:r w:rsidR="00B161DC" w:rsidRPr="008B167F">
        <w:t>(793)</w:t>
      </w:r>
      <w:r w:rsidR="00935431" w:rsidRPr="008B167F">
        <w:t xml:space="preserve">, arvo annetaan </w:t>
      </w:r>
      <w:r w:rsidR="001E5688" w:rsidRPr="008B167F">
        <w:t xml:space="preserve">minuutin tarkkuudella </w:t>
      </w:r>
      <w:r w:rsidR="00935431" w:rsidRPr="008B167F">
        <w:t xml:space="preserve">TS-tietotyypillä. </w:t>
      </w:r>
    </w:p>
    <w:p w14:paraId="302A5166" w14:textId="77777777" w:rsidR="00697029" w:rsidRDefault="00697029" w:rsidP="00586377">
      <w:pPr>
        <w:pStyle w:val="Snt2"/>
      </w:pPr>
    </w:p>
    <w:p w14:paraId="016E3CA6" w14:textId="43B833A6" w:rsidR="00586377" w:rsidRDefault="00302044" w:rsidP="00586377">
      <w:pPr>
        <w:pStyle w:val="Snt2"/>
      </w:pPr>
      <w:proofErr w:type="gramStart"/>
      <w:r w:rsidRPr="00B62201">
        <w:rPr>
          <w:b/>
        </w:rPr>
        <w:t>Toteutusohje</w:t>
      </w:r>
      <w:r w:rsidRPr="008B167F">
        <w:t>:</w:t>
      </w:r>
      <w:r w:rsidR="00586377" w:rsidRPr="008B167F">
        <w:t>{</w:t>
      </w:r>
      <w:proofErr w:type="gramEnd"/>
      <w:r w:rsidR="00586377" w:rsidRPr="008B167F">
        <w:t xml:space="preserve">JOS kaikki muut lääkkeen antoon liittyvät tiedot pysyvät samoina antokertojen välillä} koko </w:t>
      </w:r>
      <w:proofErr w:type="spellStart"/>
      <w:r w:rsidR="00586377" w:rsidRPr="008B167F">
        <w:t>effectiveTime:ä</w:t>
      </w:r>
      <w:proofErr w:type="spellEnd"/>
      <w:r w:rsidR="00586377" w:rsidRPr="008B167F">
        <w:t xml:space="preserve"> toistetaan</w:t>
      </w:r>
      <w:r w:rsidR="008B167F">
        <w:t>. Tämä rakenne annetaan pelkästään infuusiolääkkeillä.</w:t>
      </w:r>
      <w:r w:rsidR="006B12C3">
        <w:t xml:space="preserve"> Infuusiolääkityksen loppuajan vapaaehtoisuus tarkoittaa sitä, että välitallennusta tehtäessä infuusio on usein käynnissä ja ajoittain infuusio jatkuu edelleen potilaan luovutettaessa jatkohoitoon.</w:t>
      </w:r>
    </w:p>
    <w:p w14:paraId="628190CB" w14:textId="77777777" w:rsidR="00697029" w:rsidRDefault="00697029" w:rsidP="00586377">
      <w:pPr>
        <w:pStyle w:val="Snt2"/>
      </w:pPr>
    </w:p>
    <w:p w14:paraId="075678DF" w14:textId="51A9D0B0" w:rsidR="00B161DC" w:rsidRPr="00770C6A" w:rsidRDefault="001E5688" w:rsidP="008514A6">
      <w:pPr>
        <w:pStyle w:val="Snt1"/>
      </w:pPr>
      <w:r>
        <w:t>7</w:t>
      </w:r>
      <w:r w:rsidR="00B161DC" w:rsidRPr="00770C6A">
        <w:t xml:space="preserve">. </w:t>
      </w:r>
      <w:r w:rsidR="006F10E6" w:rsidRPr="00770C6A">
        <w:t xml:space="preserve">VAPAAEHTOINEN </w:t>
      </w:r>
      <w:r w:rsidR="006F10E6">
        <w:t xml:space="preserve">nolla tai </w:t>
      </w:r>
      <w:r w:rsidR="006F10E6" w:rsidRPr="00770C6A">
        <w:t>yksi [</w:t>
      </w:r>
      <w:proofErr w:type="gramStart"/>
      <w:r w:rsidR="006F10E6">
        <w:t>0</w:t>
      </w:r>
      <w:r w:rsidR="006F10E6" w:rsidRPr="00770C6A">
        <w:t>..</w:t>
      </w:r>
      <w:proofErr w:type="gramEnd"/>
      <w:r w:rsidR="006F10E6" w:rsidRPr="00770C6A">
        <w:t>1]</w:t>
      </w:r>
      <w:r w:rsidR="00DB2464">
        <w:t xml:space="preserve"> </w:t>
      </w:r>
      <w:proofErr w:type="spellStart"/>
      <w:r w:rsidR="00DB2464">
        <w:t>routeCode</w:t>
      </w:r>
      <w:proofErr w:type="spellEnd"/>
      <w:r w:rsidR="00DB2464">
        <w:t xml:space="preserve"> </w:t>
      </w:r>
      <w:r w:rsidR="005439B3" w:rsidRPr="005439B3">
        <w:t xml:space="preserve">Lääkkeenantoreitti </w:t>
      </w:r>
      <w:r w:rsidR="00B161DC">
        <w:t>(787)</w:t>
      </w:r>
      <w:r w:rsidR="00B161DC" w:rsidRPr="00770C6A">
        <w:t xml:space="preserve">, </w:t>
      </w:r>
      <w:r w:rsidR="005439B3">
        <w:t xml:space="preserve">arvo annetaan </w:t>
      </w:r>
      <w:r w:rsidR="00B161DC" w:rsidRPr="00770C6A">
        <w:t xml:space="preserve">luokituksesta </w:t>
      </w:r>
      <w:r w:rsidR="00D3076A" w:rsidRPr="00D3076A">
        <w:t xml:space="preserve">AR/LÄÄKITYS - Lääkkeenantoreitti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1.2.246.537.5.162</w:t>
      </w:r>
      <w:r w:rsidR="00D3076A">
        <w:t>.2009</w:t>
      </w:r>
      <w:r w:rsidR="00B161DC" w:rsidRPr="00770C6A">
        <w:t>)</w:t>
      </w:r>
      <w:r w:rsidR="00D3076A" w:rsidRPr="00D3076A">
        <w:t xml:space="preserve"> </w:t>
      </w:r>
      <w:r w:rsidR="00D3076A" w:rsidRPr="00770C6A">
        <w:t>C</w:t>
      </w:r>
      <w:r w:rsidR="00D3076A">
        <w:t>E</w:t>
      </w:r>
      <w:r w:rsidR="00D3076A" w:rsidRPr="00770C6A">
        <w:t>-tietotyypillä</w:t>
      </w:r>
    </w:p>
    <w:p w14:paraId="1B67C314" w14:textId="658727E6" w:rsidR="00B161DC" w:rsidRDefault="001E5688" w:rsidP="008514A6">
      <w:pPr>
        <w:pStyle w:val="Snt1"/>
      </w:pPr>
      <w:r>
        <w:t>8</w:t>
      </w:r>
      <w:r w:rsidR="00B161DC" w:rsidRPr="00770C6A">
        <w:t xml:space="preserve">. VAPAAEHTOINEN </w:t>
      </w:r>
      <w:r w:rsidR="00DB2464">
        <w:t xml:space="preserve">nolla tai </w:t>
      </w:r>
      <w:r w:rsidR="00B161DC" w:rsidRPr="00770C6A">
        <w:t>yksi [</w:t>
      </w:r>
      <w:proofErr w:type="gramStart"/>
      <w:r w:rsidR="00DB2464">
        <w:t>0</w:t>
      </w:r>
      <w:r w:rsidR="00B161DC" w:rsidRPr="00770C6A">
        <w:t>..</w:t>
      </w:r>
      <w:proofErr w:type="gramEnd"/>
      <w:r w:rsidR="00B161DC" w:rsidRPr="00770C6A">
        <w:t xml:space="preserve">1] </w:t>
      </w:r>
      <w:proofErr w:type="spellStart"/>
      <w:r w:rsidR="00B161DC" w:rsidRPr="00770C6A">
        <w:t>approachSiteCode</w:t>
      </w:r>
      <w:proofErr w:type="spellEnd"/>
      <w:r w:rsidR="00B161DC" w:rsidRPr="00770C6A">
        <w:t>/@code</w:t>
      </w:r>
      <w:r w:rsidR="00B161DC">
        <w:t xml:space="preserve"> </w:t>
      </w:r>
      <w:r w:rsidR="005439B3" w:rsidRPr="005439B3">
        <w:t xml:space="preserve">Lääkkeenantopaikka </w:t>
      </w:r>
      <w:r w:rsidR="00B161DC">
        <w:t>(789)</w:t>
      </w:r>
      <w:r w:rsidR="00B161DC" w:rsidRPr="00770C6A">
        <w:t xml:space="preserve">, </w:t>
      </w:r>
      <w:r w:rsidR="005439B3">
        <w:t xml:space="preserve">arvo </w:t>
      </w:r>
      <w:r w:rsidR="00B161DC" w:rsidRPr="00770C6A">
        <w:t xml:space="preserve">annetaan luokituksesta AR/LÄÄKITYS - Lääkkeenantopaikka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1.2.246.537.5.163</w:t>
      </w:r>
      <w:r w:rsidR="008C0441">
        <w:t>.2003</w:t>
      </w:r>
      <w:r w:rsidR="00B161DC" w:rsidRPr="00770C6A">
        <w:t>)</w:t>
      </w:r>
      <w:r w:rsidR="00DB2464" w:rsidRPr="00DB2464">
        <w:t xml:space="preserve"> </w:t>
      </w:r>
      <w:r w:rsidR="00DB2464" w:rsidRPr="00770C6A">
        <w:t>C</w:t>
      </w:r>
      <w:r w:rsidR="00DB2464">
        <w:t>D</w:t>
      </w:r>
      <w:r w:rsidR="00DB2464" w:rsidRPr="00770C6A">
        <w:t>-tietotyypillä</w:t>
      </w:r>
    </w:p>
    <w:p w14:paraId="52609378" w14:textId="70C37F7B" w:rsidR="00B116B3" w:rsidRDefault="00B116B3" w:rsidP="00B116B3">
      <w:pPr>
        <w:pStyle w:val="Snt1"/>
      </w:pPr>
      <w:r>
        <w:t xml:space="preserve">9. PAKOLLINEN </w:t>
      </w:r>
      <w:r w:rsidR="002A0AF6">
        <w:t>yksi [</w:t>
      </w:r>
      <w:proofErr w:type="gramStart"/>
      <w:r w:rsidR="002A0AF6">
        <w:t>1..</w:t>
      </w:r>
      <w:proofErr w:type="gramEnd"/>
      <w:r w:rsidR="002A0AF6">
        <w:t xml:space="preserve">1] </w:t>
      </w:r>
      <w:proofErr w:type="spellStart"/>
      <w:r>
        <w:t>doseQuantity</w:t>
      </w:r>
      <w:proofErr w:type="spellEnd"/>
    </w:p>
    <w:p w14:paraId="5E064067" w14:textId="6A289B46" w:rsidR="00B116B3" w:rsidRDefault="00B116B3" w:rsidP="00B116B3">
      <w:pPr>
        <w:pStyle w:val="Snt2"/>
      </w:pPr>
      <w:r>
        <w:t xml:space="preserve">a.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 xml:space="preserve">1] center Annettu lääkemäärä ja määrän yksikkö rakenteisena (790), arvo annetaan PQ-tietotyypillä. </w:t>
      </w:r>
    </w:p>
    <w:p w14:paraId="30E19925" w14:textId="364A4163" w:rsidR="00B116B3" w:rsidRDefault="00B116B3" w:rsidP="00B116B3">
      <w:pPr>
        <w:pStyle w:val="Snt2"/>
      </w:pPr>
      <w:r>
        <w:t xml:space="preserve">b.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>1] @nullFlavor=”OTH”</w:t>
      </w:r>
    </w:p>
    <w:p w14:paraId="59BCDF3B" w14:textId="20082D44" w:rsidR="00B116B3" w:rsidRDefault="00B116B3" w:rsidP="00B116B3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translation</w:t>
      </w:r>
      <w:proofErr w:type="spellEnd"/>
    </w:p>
    <w:p w14:paraId="3DCCBC84" w14:textId="7A2C68F9" w:rsidR="00B116B3" w:rsidRDefault="00B116B3" w:rsidP="00B116B3">
      <w:pPr>
        <w:pStyle w:val="Snt4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Annettu lääkemäärä tekstinä (791), arvo annetaan ST-tietotyypillä</w:t>
      </w:r>
    </w:p>
    <w:p w14:paraId="3178265F" w14:textId="77777777" w:rsidR="00B62201" w:rsidRDefault="00B62201" w:rsidP="00C3415A">
      <w:pPr>
        <w:pStyle w:val="Snt2"/>
        <w:rPr>
          <w:b/>
        </w:rPr>
      </w:pPr>
    </w:p>
    <w:p w14:paraId="6A8D32BA" w14:textId="3EC1F245" w:rsidR="00B536D4" w:rsidRDefault="00B536D4" w:rsidP="00C3415A">
      <w:pPr>
        <w:pStyle w:val="Snt2"/>
      </w:pPr>
      <w:r w:rsidRPr="007D611A">
        <w:rPr>
          <w:b/>
        </w:rPr>
        <w:t>Toteutusohje</w:t>
      </w:r>
      <w:r w:rsidRPr="00C3415A">
        <w:t xml:space="preserve">: </w:t>
      </w:r>
      <w:r w:rsidR="00C3415A" w:rsidRPr="00C3415A">
        <w:t>Annettu lääkemäärä tekstinä (791)</w:t>
      </w:r>
      <w:r w:rsidRPr="00C3415A">
        <w:t xml:space="preserve"> on vaihtoehtoinen Annettu lääkemäärä ja määrän yksikkö rakenteisena (791) kanssa. Molempia siirtomuodossa ei saa antaa, sillä skeemassa </w:t>
      </w:r>
      <w:proofErr w:type="spellStart"/>
      <w:r w:rsidRPr="00C3415A">
        <w:t>doseQuantity</w:t>
      </w:r>
      <w:proofErr w:type="spellEnd"/>
      <w:r w:rsidRPr="00C3415A">
        <w:t xml:space="preserve"> ei ole toistuva.</w:t>
      </w:r>
    </w:p>
    <w:p w14:paraId="21920094" w14:textId="77777777" w:rsidR="00015D3F" w:rsidRDefault="00015D3F" w:rsidP="00C3415A">
      <w:pPr>
        <w:pStyle w:val="Snt2"/>
      </w:pPr>
    </w:p>
    <w:p w14:paraId="54E1162E" w14:textId="358DE36E" w:rsidR="00B161DC" w:rsidRDefault="00B161DC" w:rsidP="008514A6">
      <w:pPr>
        <w:pStyle w:val="Snt1"/>
      </w:pPr>
      <w:r w:rsidRPr="00770C6A">
        <w:t>1</w:t>
      </w:r>
      <w:r w:rsidR="008B167F">
        <w:t>0</w:t>
      </w:r>
      <w:r w:rsidRPr="00770C6A">
        <w:t xml:space="preserve">. </w:t>
      </w:r>
      <w:r w:rsidR="00B536D4">
        <w:t>PAKOLLINEN</w:t>
      </w:r>
      <w:r w:rsidR="00DB2464">
        <w:t xml:space="preserve"> </w:t>
      </w:r>
      <w:r w:rsidRPr="00770C6A">
        <w:t>yksi [</w:t>
      </w:r>
      <w:proofErr w:type="gramStart"/>
      <w:r w:rsidR="00B536D4">
        <w:t>1</w:t>
      </w:r>
      <w:r w:rsidRPr="00770C6A">
        <w:t>..</w:t>
      </w:r>
      <w:proofErr w:type="gramEnd"/>
      <w:r w:rsidRPr="00770C6A">
        <w:t xml:space="preserve">1] </w:t>
      </w:r>
      <w:proofErr w:type="spellStart"/>
      <w:r w:rsidRPr="00770C6A">
        <w:t>consumable</w:t>
      </w:r>
      <w:proofErr w:type="spellEnd"/>
      <w:r w:rsidRPr="00770C6A">
        <w:t xml:space="preserve"> </w:t>
      </w:r>
    </w:p>
    <w:p w14:paraId="5A1CCB9C" w14:textId="0F9EB022" w:rsidR="00B161DC" w:rsidRPr="00AD3D69" w:rsidRDefault="00D471B2" w:rsidP="008514A6">
      <w:pPr>
        <w:pStyle w:val="Snt2"/>
      </w:pPr>
      <w:r>
        <w:t>a</w:t>
      </w:r>
      <w:r w:rsidR="00B161DC" w:rsidRPr="00AD3D69">
        <w:t xml:space="preserve">. </w:t>
      </w:r>
      <w:r w:rsidR="007C79A5" w:rsidRPr="00AD3D69">
        <w:t>PAKOLLINEN yks</w:t>
      </w:r>
      <w:r w:rsidR="00487841" w:rsidRPr="00AD3D69">
        <w:t>i [</w:t>
      </w:r>
      <w:proofErr w:type="gramStart"/>
      <w:r w:rsidR="00B161DC" w:rsidRPr="00AD3D69">
        <w:t>1..</w:t>
      </w:r>
      <w:proofErr w:type="gramEnd"/>
      <w:r w:rsidR="00B161DC" w:rsidRPr="00AD3D69">
        <w:t xml:space="preserve">1] </w:t>
      </w:r>
      <w:proofErr w:type="spellStart"/>
      <w:r w:rsidR="00B161DC" w:rsidRPr="00AD3D69">
        <w:t>manufacturedProduct</w:t>
      </w:r>
      <w:proofErr w:type="spellEnd"/>
    </w:p>
    <w:p w14:paraId="1DBC04E7" w14:textId="2F51B51A" w:rsidR="00B161DC" w:rsidRDefault="002A0AF6" w:rsidP="008514A6">
      <w:pPr>
        <w:pStyle w:val="Snt3"/>
      </w:pPr>
      <w:r>
        <w:t>a</w:t>
      </w:r>
      <w:r w:rsidR="00B161DC" w:rsidRPr="00770C6A">
        <w:t xml:space="preserve">. </w:t>
      </w:r>
      <w:r>
        <w:t xml:space="preserve">VAIHTOEHTOISESTI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manufacturedLabeledDrug</w:t>
      </w:r>
      <w:proofErr w:type="spellEnd"/>
      <w:r w:rsidR="00B161DC" w:rsidRPr="00770C6A">
        <w:t xml:space="preserve"> </w:t>
      </w:r>
    </w:p>
    <w:p w14:paraId="2D61F21D" w14:textId="77777777" w:rsidR="00015D3F" w:rsidRDefault="00015D3F" w:rsidP="00015D3F">
      <w:pPr>
        <w:pStyle w:val="Snt4"/>
      </w:pPr>
      <w:r>
        <w:t>a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>
        <w:t xml:space="preserve"> </w:t>
      </w:r>
      <w:r w:rsidRPr="00AD3D69">
        <w:t xml:space="preserve">ATC-koodi ja ATC-koodin mukainen nimi </w:t>
      </w:r>
      <w:r>
        <w:t>(784)</w:t>
      </w:r>
      <w:r w:rsidRPr="00770C6A">
        <w:t xml:space="preserve">, </w:t>
      </w:r>
      <w:r>
        <w:t xml:space="preserve">arvo </w:t>
      </w:r>
      <w:r w:rsidRPr="00770C6A">
        <w:t xml:space="preserve">annetaan luokituksesta </w:t>
      </w:r>
      <w:proofErr w:type="spellStart"/>
      <w:r w:rsidRPr="00AD3D69">
        <w:t>Fimea</w:t>
      </w:r>
      <w:proofErr w:type="spellEnd"/>
      <w:r w:rsidRPr="00AD3D69">
        <w:t xml:space="preserve"> - ATC Luokitus </w:t>
      </w:r>
      <w:r>
        <w:t>(</w:t>
      </w:r>
      <w:proofErr w:type="spellStart"/>
      <w:r>
        <w:t>codeSystem</w:t>
      </w:r>
      <w:proofErr w:type="spellEnd"/>
      <w:r w:rsidRPr="00770C6A">
        <w:t xml:space="preserve">: </w:t>
      </w:r>
      <w:r w:rsidRPr="00AD3D69">
        <w:t>1.2.246.537.6.32.2007</w:t>
      </w:r>
      <w:r w:rsidRPr="00770C6A">
        <w:t>)</w:t>
      </w:r>
      <w:r w:rsidRPr="00AD3D69">
        <w:t xml:space="preserve"> </w:t>
      </w:r>
      <w:r w:rsidRPr="00770C6A">
        <w:t>CE-tietotyypillä</w:t>
      </w:r>
      <w:r>
        <w:t>. Mikäli lääkettä ei ole ATC-luokituksessa, anneta &lt;</w:t>
      </w:r>
      <w:proofErr w:type="spellStart"/>
      <w:r>
        <w:t>code</w:t>
      </w:r>
      <w:proofErr w:type="spellEnd"/>
      <w:r>
        <w:t xml:space="preserve"> </w:t>
      </w:r>
      <w:proofErr w:type="spellStart"/>
      <w:r>
        <w:t>nullFlavor</w:t>
      </w:r>
      <w:proofErr w:type="spellEnd"/>
      <w:r>
        <w:t>=”NI”&gt;</w:t>
      </w:r>
    </w:p>
    <w:p w14:paraId="3F6E1E87" w14:textId="77777777" w:rsidR="002A0AF6" w:rsidRPr="00770C6A" w:rsidRDefault="002A0AF6" w:rsidP="002A0AF6">
      <w:pPr>
        <w:pStyle w:val="Snt3"/>
      </w:pPr>
      <w:r>
        <w:t>b</w:t>
      </w:r>
      <w:r w:rsidRPr="00770C6A">
        <w:t xml:space="preserve">. </w:t>
      </w:r>
      <w:r>
        <w:t>VAIHTOEHTOISESTI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</w:t>
      </w:r>
      <w:r>
        <w:t>Material</w:t>
      </w:r>
      <w:proofErr w:type="spellEnd"/>
      <w:r w:rsidRPr="00770C6A">
        <w:t xml:space="preserve"> </w:t>
      </w:r>
    </w:p>
    <w:p w14:paraId="5114D49A" w14:textId="471B0BCA" w:rsidR="00B161DC" w:rsidRDefault="00AD3D69" w:rsidP="008514A6">
      <w:pPr>
        <w:pStyle w:val="Snt4"/>
      </w:pPr>
      <w:r>
        <w:t>a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code</w:t>
      </w:r>
      <w:proofErr w:type="spellEnd"/>
      <w:r w:rsidR="00B161DC">
        <w:t xml:space="preserve"> </w:t>
      </w:r>
      <w:r w:rsidRPr="00AD3D69">
        <w:t xml:space="preserve">ATC-koodi ja ATC-koodin mukainen nimi </w:t>
      </w:r>
      <w:r w:rsidR="00B161DC">
        <w:t>(784)</w:t>
      </w:r>
      <w:r w:rsidR="00B161DC" w:rsidRPr="00770C6A">
        <w:t xml:space="preserve">, </w:t>
      </w:r>
      <w:r w:rsidR="00C875F4">
        <w:t xml:space="preserve">arvo </w:t>
      </w:r>
      <w:r w:rsidR="00B161DC" w:rsidRPr="00770C6A">
        <w:t xml:space="preserve">annetaan luokituksesta </w:t>
      </w:r>
      <w:proofErr w:type="spellStart"/>
      <w:r w:rsidRPr="00AD3D69">
        <w:t>Fimea</w:t>
      </w:r>
      <w:proofErr w:type="spellEnd"/>
      <w:r w:rsidRPr="00AD3D69">
        <w:t xml:space="preserve"> - ATC Luokitus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 xml:space="preserve">: </w:t>
      </w:r>
      <w:r w:rsidRPr="00AD3D69">
        <w:t>1.2.246.537.6.32.2007</w:t>
      </w:r>
      <w:r w:rsidR="00B161DC" w:rsidRPr="00770C6A">
        <w:t>)</w:t>
      </w:r>
      <w:r w:rsidRPr="00AD3D69">
        <w:t xml:space="preserve"> </w:t>
      </w:r>
      <w:r w:rsidRPr="00770C6A">
        <w:t>CE-tietotyypillä</w:t>
      </w:r>
      <w:r>
        <w:t xml:space="preserve">. Mikäli lääkettä ei ole ATC-luokituksessa, anneta </w:t>
      </w:r>
      <w:r w:rsidR="00D471B2">
        <w:t>&lt;</w:t>
      </w:r>
      <w:proofErr w:type="spellStart"/>
      <w:r>
        <w:t>code</w:t>
      </w:r>
      <w:proofErr w:type="spellEnd"/>
      <w:r>
        <w:t xml:space="preserve"> </w:t>
      </w:r>
      <w:proofErr w:type="spellStart"/>
      <w:r w:rsidR="00D471B2">
        <w:t>nullFlavor</w:t>
      </w:r>
      <w:proofErr w:type="spellEnd"/>
      <w:r w:rsidR="00D471B2">
        <w:t>=”NI”&gt;</w:t>
      </w:r>
    </w:p>
    <w:p w14:paraId="1E70995D" w14:textId="77777777" w:rsidR="00EF4D93" w:rsidRDefault="00EF4D93" w:rsidP="002A0AF6">
      <w:pPr>
        <w:pStyle w:val="Snt3"/>
      </w:pPr>
    </w:p>
    <w:p w14:paraId="0E94B3D8" w14:textId="7EB40965" w:rsidR="002A0AF6" w:rsidRDefault="002A0AF6" w:rsidP="002A0AF6">
      <w:pPr>
        <w:pStyle w:val="Snt3"/>
      </w:pPr>
      <w:r w:rsidRPr="007D611A">
        <w:rPr>
          <w:b/>
        </w:rPr>
        <w:t>Toteutusohje</w:t>
      </w:r>
      <w:r>
        <w:t xml:space="preserve">: Vaihtoehtoisista rakenteista rokotteet annetaan </w:t>
      </w:r>
      <w:proofErr w:type="spellStart"/>
      <w:r>
        <w:t>manufac</w:t>
      </w:r>
      <w:r w:rsidR="006C356B">
        <w:t>t</w:t>
      </w:r>
      <w:r>
        <w:t>uredMaterial</w:t>
      </w:r>
      <w:proofErr w:type="spellEnd"/>
      <w:r>
        <w:t>-rakenteella. ATC-luokituksessa rokotteet ovat J07-alkuisia.</w:t>
      </w:r>
    </w:p>
    <w:p w14:paraId="33ECCC91" w14:textId="77777777" w:rsidR="00EF4D93" w:rsidRDefault="00EF4D93" w:rsidP="002A0AF6">
      <w:pPr>
        <w:pStyle w:val="Snt3"/>
      </w:pPr>
    </w:p>
    <w:p w14:paraId="213B7C9D" w14:textId="49941181" w:rsidR="00F61F47" w:rsidRPr="00F61F47" w:rsidRDefault="00F61F47" w:rsidP="00F61F47">
      <w:pPr>
        <w:pStyle w:val="Snt1"/>
      </w:pPr>
      <w:r w:rsidRPr="00F61F47">
        <w:t xml:space="preserve">11. </w:t>
      </w:r>
      <w:r w:rsidR="00A32ACD">
        <w:t>VAPAAEHTOINEN</w:t>
      </w:r>
      <w:r w:rsidR="00A32ACD" w:rsidRPr="00F61F47">
        <w:t xml:space="preserve"> </w:t>
      </w:r>
      <w:r w:rsidR="00A32ACD">
        <w:t xml:space="preserve">nolla tai </w:t>
      </w:r>
      <w:r w:rsidRPr="00F61F47">
        <w:t>yksi [</w:t>
      </w:r>
      <w:proofErr w:type="gramStart"/>
      <w:r w:rsidR="00770950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author</w:t>
      </w:r>
      <w:proofErr w:type="spellEnd"/>
      <w:r w:rsidRPr="00F61F47">
        <w:t xml:space="preserve">, Lääkkeen antaja </w:t>
      </w:r>
    </w:p>
    <w:p w14:paraId="022855A7" w14:textId="6C67F1AF" w:rsidR="00F61F47" w:rsidRPr="00F61F47" w:rsidRDefault="00F61F47" w:rsidP="00F61F47">
      <w:pPr>
        <w:pStyle w:val="Snt2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functionCode</w:t>
      </w:r>
      <w:proofErr w:type="spellEnd"/>
      <w:r w:rsidRPr="00F61F47">
        <w:t xml:space="preserve">/@code, annetaan arvo LAN (Lääkkeen antanut ammattihenkilö) luokituksesta eArkisto - tekninen CDA R2 henkilötarkennin </w:t>
      </w:r>
      <w:r w:rsidR="000B14D2">
        <w:t>(</w:t>
      </w:r>
      <w:proofErr w:type="spellStart"/>
      <w:r w:rsidR="000B14D2">
        <w:t>codeSystem</w:t>
      </w:r>
      <w:proofErr w:type="spellEnd"/>
      <w:r w:rsidRPr="00F61F47">
        <w:t>: 1.2.246.537.5.40006.2003)</w:t>
      </w:r>
    </w:p>
    <w:p w14:paraId="606A8723" w14:textId="15D561D7" w:rsidR="00F61F47" w:rsidRPr="00F61F47" w:rsidRDefault="00F61F47" w:rsidP="00F61F47">
      <w:pPr>
        <w:pStyle w:val="Snt2"/>
      </w:pPr>
      <w:r w:rsidRPr="00F61F47">
        <w:t xml:space="preserve">b. </w:t>
      </w:r>
      <w:r w:rsidRPr="00D471B2">
        <w:t>PAKOLLINEN yksi [</w:t>
      </w:r>
      <w:proofErr w:type="gramStart"/>
      <w:r w:rsidRPr="00D471B2">
        <w:t>1..</w:t>
      </w:r>
      <w:proofErr w:type="gramEnd"/>
      <w:r w:rsidRPr="00D471B2">
        <w:t xml:space="preserve">1] </w:t>
      </w:r>
      <w:proofErr w:type="spellStart"/>
      <w:r w:rsidRPr="00D471B2">
        <w:t>time</w:t>
      </w:r>
      <w:proofErr w:type="spellEnd"/>
      <w:r w:rsidRPr="00D471B2">
        <w:t>, Lääkkeen antoaika (781) TAI jos kyseessä on lääkeinfuusion aloittaminen Lääkeinfuusion aloitusaika (792)</w:t>
      </w:r>
      <w:r w:rsidR="00AF2B8E" w:rsidRPr="00D471B2">
        <w:t xml:space="preserve"> minuutin tarkkuudella</w:t>
      </w:r>
    </w:p>
    <w:p w14:paraId="71CF2EA5" w14:textId="77777777" w:rsidR="00F61F47" w:rsidRPr="00F61F47" w:rsidRDefault="00F61F47" w:rsidP="00F61F47">
      <w:pPr>
        <w:pStyle w:val="Snt2"/>
      </w:pPr>
      <w:r w:rsidRPr="00F61F47">
        <w:t>c.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assignedAuthor</w:t>
      </w:r>
      <w:proofErr w:type="spellEnd"/>
    </w:p>
    <w:p w14:paraId="343D541F" w14:textId="7CD9D841" w:rsidR="00F61F47" w:rsidRPr="00F61F47" w:rsidRDefault="00F61F47" w:rsidP="00F61F47">
      <w:pPr>
        <w:pStyle w:val="Snt3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>1] id/@root=”1.2.246.21” ja id/@extension (</w:t>
      </w:r>
      <w:r w:rsidR="00A15BE7" w:rsidRPr="00F61F47">
        <w:t>he</w:t>
      </w:r>
      <w:r w:rsidR="00A15BE7">
        <w:t>nkilötunnus</w:t>
      </w:r>
      <w:r w:rsidRPr="00F61F47">
        <w:t xml:space="preserve">) </w:t>
      </w:r>
      <w:r w:rsidR="00A15BE7">
        <w:t>TAI id/</w:t>
      </w:r>
      <w:r w:rsidR="00A15BE7" w:rsidRPr="00F61F47">
        <w:t>@root=”</w:t>
      </w:r>
      <w:r w:rsidR="00A15BE7">
        <w:t>1.2.246.537.26</w:t>
      </w:r>
      <w:r w:rsidR="00A15BE7" w:rsidRPr="00F61F47">
        <w:t>” ja id/@extension (</w:t>
      </w:r>
      <w:proofErr w:type="spellStart"/>
      <w:r w:rsidR="00A15BE7">
        <w:t>terhikki</w:t>
      </w:r>
      <w:proofErr w:type="spellEnd"/>
      <w:r w:rsidR="00A15BE7">
        <w:t>-numero</w:t>
      </w:r>
      <w:r w:rsidR="00A15BE7" w:rsidRPr="00F61F47">
        <w:t>)</w:t>
      </w:r>
      <w:r w:rsidR="00A15BE7">
        <w:t xml:space="preserve"> TAI</w:t>
      </w:r>
      <w:r w:rsidR="00A15BE7" w:rsidRPr="00F61F47">
        <w:t xml:space="preserve"> </w:t>
      </w:r>
      <w:r w:rsidR="00A15BE7">
        <w:t>id/</w:t>
      </w:r>
      <w:r w:rsidR="00A15BE7" w:rsidRPr="00F61F47">
        <w:t>@root=”</w:t>
      </w:r>
      <w:r w:rsidR="00A15BE7">
        <w:t>1.2.246.537.29</w:t>
      </w:r>
      <w:r w:rsidR="00A15BE7" w:rsidRPr="00F61F47">
        <w:t>” ja id/@extension (</w:t>
      </w:r>
      <w:proofErr w:type="spellStart"/>
      <w:r w:rsidR="00A15BE7" w:rsidRPr="00A15BE7">
        <w:t>VRK:n</w:t>
      </w:r>
      <w:proofErr w:type="spellEnd"/>
      <w:r w:rsidR="00A15BE7" w:rsidRPr="00A15BE7">
        <w:t xml:space="preserve"> yksilöiv</w:t>
      </w:r>
      <w:r w:rsidR="00A15BE7">
        <w:t>ä</w:t>
      </w:r>
      <w:r w:rsidR="00A15BE7" w:rsidRPr="00A15BE7">
        <w:t xml:space="preserve"> tunnus</w:t>
      </w:r>
      <w:r w:rsidR="00A15BE7" w:rsidRPr="00F61F47">
        <w:t>)</w:t>
      </w:r>
      <w:r w:rsidR="00A15BE7">
        <w:t xml:space="preserve"> </w:t>
      </w:r>
      <w:r w:rsidRPr="00D471B2">
        <w:t>Lääkkeen antajan tunniste (800)</w:t>
      </w:r>
      <w:r w:rsidR="00D471B2">
        <w:t>, arvo annetaan II-tietotyypillä</w:t>
      </w:r>
      <w:r w:rsidR="009753A7">
        <w:t xml:space="preserve"> </w:t>
      </w:r>
      <w:r w:rsidR="007F5832">
        <w:t>TAI id/@nullFlavor=”NA”</w:t>
      </w:r>
      <w:r w:rsidR="003F525C">
        <w:t xml:space="preserve">, jos lääkkeen antajaa ei </w:t>
      </w:r>
      <w:r w:rsidR="00F00787">
        <w:t>annettu.</w:t>
      </w:r>
    </w:p>
    <w:p w14:paraId="2FD0FD8F" w14:textId="77777777" w:rsidR="00F61F47" w:rsidRPr="00F61F47" w:rsidRDefault="00F61F47" w:rsidP="00F61F47">
      <w:pPr>
        <w:pStyle w:val="Snt3"/>
      </w:pPr>
      <w:r w:rsidRPr="00F61F47">
        <w:t>b.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assignedPerson</w:t>
      </w:r>
      <w:proofErr w:type="spellEnd"/>
    </w:p>
    <w:p w14:paraId="7F9C17AF" w14:textId="7FC30DD9" w:rsidR="00F61F47" w:rsidRPr="00F61F47" w:rsidRDefault="00F61F47" w:rsidP="00F61F47">
      <w:pPr>
        <w:pStyle w:val="Snt4"/>
      </w:pPr>
      <w:r w:rsidRPr="00F61F47">
        <w:t xml:space="preserve">a. </w:t>
      </w:r>
      <w:r w:rsidR="00BA113E">
        <w:t>VAPAAEHTOINEN</w:t>
      </w:r>
      <w:r w:rsidR="00BA113E" w:rsidRPr="00F61F47">
        <w:t xml:space="preserve"> </w:t>
      </w:r>
      <w:r w:rsidR="00BA113E">
        <w:t xml:space="preserve">nolla tai </w:t>
      </w:r>
      <w:r w:rsidRPr="00F61F47">
        <w:t>yksi [</w:t>
      </w:r>
      <w:proofErr w:type="gramStart"/>
      <w:r w:rsidR="00BA113E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name</w:t>
      </w:r>
      <w:proofErr w:type="spellEnd"/>
      <w:r w:rsidRPr="00F61F47">
        <w:t>, Lääkkeen antajan nimi (794)</w:t>
      </w:r>
      <w:r w:rsidR="00D471B2">
        <w:t>, arvo annetaan PN-tietotyypillä</w:t>
      </w:r>
    </w:p>
    <w:p w14:paraId="22459262" w14:textId="3CC3B718" w:rsidR="00F61F47" w:rsidRPr="00F61F47" w:rsidRDefault="00F61F47" w:rsidP="002A75A8">
      <w:pPr>
        <w:pStyle w:val="Snt3"/>
      </w:pPr>
      <w:r w:rsidRPr="00F61F47">
        <w:t xml:space="preserve">b. </w:t>
      </w:r>
      <w:r w:rsidR="009753A7">
        <w:t>VAPAAEHTOINEN nolla tai</w:t>
      </w:r>
      <w:r w:rsidR="009753A7" w:rsidRPr="00F61F47">
        <w:t xml:space="preserve"> </w:t>
      </w:r>
      <w:r w:rsidRPr="00F61F47">
        <w:t>yksi [</w:t>
      </w:r>
      <w:proofErr w:type="gramStart"/>
      <w:r w:rsidR="009753A7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representedOrganization</w:t>
      </w:r>
      <w:proofErr w:type="spellEnd"/>
    </w:p>
    <w:p w14:paraId="620D6C2D" w14:textId="6155DED1" w:rsidR="00F61F47" w:rsidRPr="00F61F47" w:rsidRDefault="00F61F47" w:rsidP="002A75A8">
      <w:pPr>
        <w:pStyle w:val="Snt4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>1] id/@root</w:t>
      </w:r>
      <w:r w:rsidR="0099777F">
        <w:t xml:space="preserve"> </w:t>
      </w:r>
      <w:r w:rsidR="0099777F" w:rsidRPr="00D471B2">
        <w:t>Lääkkeen antajan palveluyksikkö</w:t>
      </w:r>
      <w:r w:rsidR="0099777F">
        <w:t xml:space="preserve"> </w:t>
      </w:r>
      <w:r w:rsidR="0099777F" w:rsidRPr="00D471B2">
        <w:t>(801)</w:t>
      </w:r>
      <w:r w:rsidR="0099777F">
        <w:t xml:space="preserve">, Palvelunantajan </w:t>
      </w:r>
      <w:proofErr w:type="spellStart"/>
      <w:r w:rsidR="0099777F">
        <w:t>oid</w:t>
      </w:r>
      <w:proofErr w:type="spellEnd"/>
      <w:r w:rsidR="0099777F">
        <w:t xml:space="preserve"> annetaan II-tietotyypillä</w:t>
      </w:r>
      <w:r w:rsidRPr="00F61F47">
        <w:t>”1.2.246.537.6.202.</w:t>
      </w:r>
      <w:r w:rsidR="0014542E">
        <w:t>2008</w:t>
      </w:r>
      <w:r w:rsidRPr="00F61F47">
        <w:t xml:space="preserve">” THL - SOTE-organisaatiorekisteri </w:t>
      </w:r>
      <w:r w:rsidR="0099777F">
        <w:t>mukaisesti</w:t>
      </w:r>
    </w:p>
    <w:p w14:paraId="37FBEB7D" w14:textId="648651DE" w:rsidR="00F61F47" w:rsidRDefault="00F61F47" w:rsidP="002A75A8">
      <w:pPr>
        <w:pStyle w:val="Snt4"/>
      </w:pPr>
      <w:r w:rsidRPr="00F61F47">
        <w:t>b.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name</w:t>
      </w:r>
      <w:proofErr w:type="spellEnd"/>
      <w:r w:rsidR="00D471B2">
        <w:t xml:space="preserve"> Lääkkeen antajan palveluyksikön nimi em. rekisterissä, arvo annetaan ST-tietotyypillä</w:t>
      </w:r>
    </w:p>
    <w:p w14:paraId="6749ED84" w14:textId="6DA4CC69" w:rsidR="00B161DC" w:rsidRPr="00770C6A" w:rsidRDefault="00A23265" w:rsidP="008514A6">
      <w:pPr>
        <w:pStyle w:val="Snt1"/>
      </w:pPr>
      <w:r>
        <w:t>12</w:t>
      </w:r>
      <w:r w:rsidR="00B161DC" w:rsidRPr="00770C6A">
        <w:t>. VAPAAEHTOINEN nolla tai yksi [</w:t>
      </w:r>
      <w:proofErr w:type="gramStart"/>
      <w:r w:rsidR="00B161DC" w:rsidRPr="00770C6A">
        <w:t>0..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5FF484EF" w14:textId="61820D00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1A29BE77" w14:textId="472059D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muut_ainesosat" w:history="1">
        <w:r w:rsidR="00B161DC" w:rsidRPr="000D69BD">
          <w:rPr>
            <w:rStyle w:val="Hyperlinkki"/>
          </w:rPr>
          <w:t xml:space="preserve">Lääkkeen </w:t>
        </w:r>
        <w:r w:rsidR="000B1ED7">
          <w:rPr>
            <w:rStyle w:val="Hyperlinkki"/>
          </w:rPr>
          <w:t xml:space="preserve">tai lääkeseoksen </w:t>
        </w:r>
        <w:r w:rsidR="00B161DC" w:rsidRPr="000D69BD">
          <w:rPr>
            <w:rStyle w:val="Hyperlinkki"/>
          </w:rPr>
          <w:t>ainesosat</w:t>
        </w:r>
      </w:hyperlink>
      <w:r w:rsidR="00B161DC" w:rsidRPr="00770C6A">
        <w:t xml:space="preserve"> -</w:t>
      </w:r>
      <w:proofErr w:type="spellStart"/>
      <w:r w:rsidR="00487841">
        <w:t>organizer</w:t>
      </w:r>
      <w:proofErr w:type="spellEnd"/>
    </w:p>
    <w:p w14:paraId="17B7C55B" w14:textId="59D44B9E" w:rsidR="00B161DC" w:rsidRPr="00770C6A" w:rsidRDefault="00A23265" w:rsidP="008514A6">
      <w:pPr>
        <w:pStyle w:val="Snt1"/>
      </w:pPr>
      <w:r>
        <w:t>1</w:t>
      </w:r>
      <w:r w:rsidR="009B1A6B">
        <w:t>3</w:t>
      </w:r>
      <w:r w:rsidR="00B161DC" w:rsidRPr="00770C6A">
        <w:t xml:space="preserve">. </w:t>
      </w:r>
      <w:r w:rsidR="00B35FBD" w:rsidRPr="00770C6A">
        <w:t>PAKOLLINEN yksi [</w:t>
      </w:r>
      <w:proofErr w:type="gramStart"/>
      <w:r w:rsidR="00B35FBD" w:rsidRPr="00770C6A">
        <w:t>1..</w:t>
      </w:r>
      <w:proofErr w:type="gramEnd"/>
      <w:r w:rsidR="00B35FBD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2B0E7EFF" w14:textId="14BAB4C3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001AFDA4" w14:textId="7A9FEDEB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nimi_ja" w:history="1">
        <w:r w:rsidR="00B35FBD" w:rsidRPr="00B35FBD">
          <w:rPr>
            <w:rStyle w:val="Hyperlinkki"/>
          </w:rPr>
          <w:t xml:space="preserve">Lääkkeen nimi </w:t>
        </w:r>
      </w:hyperlink>
      <w:r w:rsidR="00B161DC" w:rsidRPr="00770C6A">
        <w:t>(</w:t>
      </w:r>
      <w:r w:rsidR="00B35FBD">
        <w:t>782</w:t>
      </w:r>
      <w:r w:rsidR="00B161DC" w:rsidRPr="00770C6A">
        <w:t>) -</w:t>
      </w:r>
      <w:proofErr w:type="spellStart"/>
      <w:r w:rsidR="00B161DC" w:rsidRPr="00770C6A">
        <w:t>supply</w:t>
      </w:r>
      <w:proofErr w:type="spellEnd"/>
    </w:p>
    <w:p w14:paraId="473F8230" w14:textId="4065DE71" w:rsidR="00B161DC" w:rsidRPr="00770C6A" w:rsidRDefault="00A23265" w:rsidP="008514A6">
      <w:pPr>
        <w:pStyle w:val="Snt1"/>
      </w:pPr>
      <w:r>
        <w:t>1</w:t>
      </w:r>
      <w:r w:rsidR="009B1A6B">
        <w:t>4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59B55BEE" w14:textId="678D8686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4EE5891F" w14:textId="2F8FE996" w:rsidR="00B161DC" w:rsidRPr="00770C6A" w:rsidRDefault="0014542E" w:rsidP="00D21EEF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vahvuus_tekstinä" w:history="1">
        <w:r w:rsidR="00B161DC" w:rsidRPr="000D69BD">
          <w:rPr>
            <w:rStyle w:val="Hyperlinkki"/>
          </w:rPr>
          <w:t>Lääkkeen vahvuus tekstinä</w:t>
        </w:r>
      </w:hyperlink>
      <w:r w:rsidR="00B161DC" w:rsidRPr="00770C6A">
        <w:t xml:space="preserve"> </w:t>
      </w:r>
      <w:r w:rsidR="00DA3DEE">
        <w:t xml:space="preserve">(786) </w:t>
      </w:r>
      <w:r w:rsidR="00B161DC" w:rsidRPr="00770C6A">
        <w:t>-</w:t>
      </w:r>
      <w:r w:rsidR="001F0C0D">
        <w:t xml:space="preserve"> </w:t>
      </w:r>
      <w:proofErr w:type="spellStart"/>
      <w:r w:rsidR="001F0C0D">
        <w:t>observation</w:t>
      </w:r>
      <w:proofErr w:type="spellEnd"/>
    </w:p>
    <w:p w14:paraId="27B20CFC" w14:textId="1BF5EDD5" w:rsidR="00B161DC" w:rsidRPr="00770C6A" w:rsidRDefault="00A23265" w:rsidP="008514A6">
      <w:pPr>
        <w:pStyle w:val="Snt1"/>
      </w:pPr>
      <w:r>
        <w:lastRenderedPageBreak/>
        <w:t>1</w:t>
      </w:r>
      <w:r w:rsidR="006F10E6">
        <w:t>5</w:t>
      </w:r>
      <w:r w:rsidR="00B161DC" w:rsidRPr="00770C6A">
        <w:t xml:space="preserve">. </w:t>
      </w:r>
      <w:r w:rsidR="002263D1">
        <w:t xml:space="preserve">VAPAAEHTOINEN nolla tai </w:t>
      </w:r>
      <w:r w:rsidR="00B161DC" w:rsidRPr="00770C6A">
        <w:t>yksi [</w:t>
      </w:r>
      <w:proofErr w:type="gramStart"/>
      <w:r w:rsidR="002263D1">
        <w:t>0</w:t>
      </w:r>
      <w:r w:rsidR="00B161DC" w:rsidRPr="00770C6A">
        <w:t>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0B6F081A" w14:textId="77777777" w:rsidR="0014542E" w:rsidRDefault="0014542E" w:rsidP="0014542E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74A8F0C4" w14:textId="503EC207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annon_peruste" w:history="1">
        <w:r w:rsidR="00B161DC" w:rsidRPr="000D69BD">
          <w:rPr>
            <w:rStyle w:val="Hyperlinkki"/>
          </w:rPr>
          <w:t>Lääkkeen annon peruste</w:t>
        </w:r>
      </w:hyperlink>
      <w:r w:rsidR="00B161DC" w:rsidRPr="00770C6A">
        <w:t xml:space="preserve"> </w:t>
      </w:r>
      <w:r w:rsidR="00B161DC">
        <w:t xml:space="preserve">(795) </w:t>
      </w:r>
      <w:r w:rsidR="00B161DC" w:rsidRPr="00770C6A">
        <w:t>-</w:t>
      </w:r>
      <w:r w:rsidR="001F0C0D">
        <w:t xml:space="preserve"> </w:t>
      </w:r>
      <w:proofErr w:type="spellStart"/>
      <w:r w:rsidR="001F0C0D">
        <w:t>observation</w:t>
      </w:r>
      <w:proofErr w:type="spellEnd"/>
    </w:p>
    <w:bookmarkStart w:id="507" w:name="_Lääkkeen_muut_ainesosat"/>
    <w:bookmarkStart w:id="508" w:name="_Lääkkeen_tai_lääkeseoksen"/>
    <w:bookmarkEnd w:id="507"/>
    <w:bookmarkEnd w:id="508"/>
    <w:p w14:paraId="10298B83" w14:textId="3BBB212E" w:rsidR="00B161DC" w:rsidRPr="006D0B5A" w:rsidRDefault="000D69BD" w:rsidP="00B161DC">
      <w:pPr>
        <w:pStyle w:val="Otsikko4"/>
      </w:pPr>
      <w:r w:rsidRPr="006D0B5A">
        <w:fldChar w:fldCharType="begin"/>
      </w:r>
      <w:r w:rsidRPr="006D0B5A">
        <w:instrText xml:space="preserve"> HYPERLINK  \l "_Lääkehoito_-_substanceAdministratio" </w:instrText>
      </w:r>
      <w:r w:rsidRPr="006D0B5A">
        <w:fldChar w:fldCharType="separate"/>
      </w:r>
      <w:bookmarkStart w:id="509" w:name="_Toc16776397"/>
      <w:r w:rsidR="00B161DC" w:rsidRPr="006D0B5A">
        <w:rPr>
          <w:rStyle w:val="Hyperlinkki"/>
        </w:rPr>
        <w:t xml:space="preserve">Lääkkeen </w:t>
      </w:r>
      <w:r w:rsidR="000B1ED7">
        <w:rPr>
          <w:rStyle w:val="Hyperlinkki"/>
        </w:rPr>
        <w:t>tai lääkeseoksen</w:t>
      </w:r>
      <w:r w:rsidR="00B161DC" w:rsidRPr="006D0B5A">
        <w:rPr>
          <w:rStyle w:val="Hyperlinkki"/>
        </w:rPr>
        <w:t xml:space="preserve"> ainesosat</w:t>
      </w:r>
      <w:r w:rsidRPr="006D0B5A">
        <w:fldChar w:fldCharType="end"/>
      </w:r>
      <w:r w:rsidR="00B161DC" w:rsidRPr="006D0B5A">
        <w:t xml:space="preserve"> - </w:t>
      </w:r>
      <w:proofErr w:type="spellStart"/>
      <w:r w:rsidR="00B161DC" w:rsidRPr="006D0B5A">
        <w:t>organizer</w:t>
      </w:r>
      <w:bookmarkEnd w:id="50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456B2A6" w14:textId="77777777" w:rsidTr="00627942">
        <w:tc>
          <w:tcPr>
            <w:tcW w:w="9236" w:type="dxa"/>
          </w:tcPr>
          <w:p w14:paraId="35EB061F" w14:textId="5D1046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</w:t>
            </w:r>
          </w:p>
        </w:tc>
      </w:tr>
    </w:tbl>
    <w:p w14:paraId="3CD8ED8B" w14:textId="77777777" w:rsidR="00627942" w:rsidRDefault="00627942" w:rsidP="00B161DC">
      <w:pPr>
        <w:rPr>
          <w:highlight w:val="yellow"/>
          <w:lang w:val="en-US"/>
        </w:rPr>
      </w:pPr>
    </w:p>
    <w:p w14:paraId="748467FA" w14:textId="77777777" w:rsidR="00B161DC" w:rsidRPr="007E0AC1" w:rsidRDefault="00B161DC" w:rsidP="008514A6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BB15886" w14:textId="74E255E9" w:rsidR="00B161DC" w:rsidRDefault="00B161DC" w:rsidP="008514A6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622161">
        <w:t>9005</w:t>
      </w:r>
      <w:r w:rsidRPr="0082643A">
        <w:t xml:space="preserve">" </w:t>
      </w:r>
      <w:r w:rsidR="00622161">
        <w:t>Lääkkeen tai lääkeseoksen ainesosat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="00622161" w:rsidRPr="00770C6A">
        <w:t>1.2.246.537.6.12.2002.348</w:t>
      </w:r>
      <w:r w:rsidRPr="0095153D">
        <w:t>)</w:t>
      </w:r>
    </w:p>
    <w:p w14:paraId="2D9DC447" w14:textId="77777777" w:rsidR="00B161DC" w:rsidRDefault="00B161DC" w:rsidP="008514A6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87FA918" w14:textId="3B69D7CD" w:rsidR="00B161DC" w:rsidRPr="00125567" w:rsidRDefault="00B161DC" w:rsidP="008514A6">
      <w:pPr>
        <w:pStyle w:val="Snt1"/>
      </w:pPr>
      <w:r>
        <w:t>5</w:t>
      </w:r>
      <w:r w:rsidRPr="00125567">
        <w:t xml:space="preserve">. </w:t>
      </w:r>
      <w:r>
        <w:t>PAKOLLINEN yksi</w:t>
      </w:r>
      <w:r w:rsidRPr="00125567">
        <w:t xml:space="preserve"> </w:t>
      </w:r>
      <w:r>
        <w:t xml:space="preserve">tai useampi </w:t>
      </w:r>
      <w:r w:rsidRPr="00125567">
        <w:t>[</w:t>
      </w:r>
      <w:proofErr w:type="gramStart"/>
      <w:r w:rsidR="00AE3D21">
        <w:t>1..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486B443" w14:textId="6D8C084E" w:rsidR="00B161DC" w:rsidRPr="00125567" w:rsidRDefault="00B161DC" w:rsidP="008514A6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Aineen_koodi,_koodin" w:history="1">
        <w:r w:rsidR="00622161" w:rsidRPr="00622161">
          <w:rPr>
            <w:rStyle w:val="Hyperlinkki"/>
          </w:rPr>
          <w:t>Aineen koodi, koodin mukainen nimi ja koodisto</w:t>
        </w:r>
      </w:hyperlink>
      <w:r w:rsidR="00622161">
        <w:t xml:space="preserve"> (785)</w:t>
      </w:r>
      <w:r w:rsidRPr="00125567">
        <w:t xml:space="preserve"> </w:t>
      </w:r>
      <w:proofErr w:type="spellStart"/>
      <w:r w:rsidRPr="004D6E4E">
        <w:t>substanceAdministration</w:t>
      </w:r>
      <w:proofErr w:type="spellEnd"/>
    </w:p>
    <w:bookmarkStart w:id="510" w:name="_Aineen_koodi,_koodin"/>
    <w:bookmarkEnd w:id="510"/>
    <w:p w14:paraId="6EBE7788" w14:textId="254E8E21" w:rsidR="00B161DC" w:rsidRDefault="00622161" w:rsidP="00B161DC">
      <w:pPr>
        <w:pStyle w:val="Otsikko5"/>
      </w:pPr>
      <w:r>
        <w:fldChar w:fldCharType="begin"/>
      </w:r>
      <w:r>
        <w:instrText xml:space="preserve"> HYPERLINK  \l "_Lääkkeen_tai_lääkeseoksen" </w:instrText>
      </w:r>
      <w:r>
        <w:fldChar w:fldCharType="separate"/>
      </w:r>
      <w:bookmarkStart w:id="511" w:name="_Toc16776398"/>
      <w:r w:rsidRPr="00622161">
        <w:rPr>
          <w:rStyle w:val="Hyperlinkki"/>
        </w:rPr>
        <w:t>Aineen koodi, koodin mukainen nimi ja koodisto</w:t>
      </w:r>
      <w:r>
        <w:fldChar w:fldCharType="end"/>
      </w:r>
      <w:r w:rsidR="00B161DC">
        <w:t xml:space="preserve"> - </w:t>
      </w:r>
      <w:proofErr w:type="spellStart"/>
      <w:r w:rsidR="00B161DC">
        <w:t>substanceAdministration</w:t>
      </w:r>
      <w:bookmarkEnd w:id="51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397FFED1" w14:textId="77777777" w:rsidTr="00627942">
        <w:tc>
          <w:tcPr>
            <w:tcW w:w="9236" w:type="dxa"/>
          </w:tcPr>
          <w:p w14:paraId="2DFF62DA" w14:textId="7E5F65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/component/section/entry/substanceAdministration/entryRelationship/organizer/component/substanceAdministration</w:t>
            </w:r>
          </w:p>
        </w:tc>
      </w:tr>
    </w:tbl>
    <w:p w14:paraId="07F4A528" w14:textId="77777777" w:rsidR="00627942" w:rsidRPr="00627942" w:rsidRDefault="00627942" w:rsidP="003C73F5">
      <w:pPr>
        <w:rPr>
          <w:lang w:val="en-US"/>
        </w:rPr>
      </w:pPr>
    </w:p>
    <w:p w14:paraId="547EC664" w14:textId="1E8DD601" w:rsidR="003C73F5" w:rsidRPr="006A530A" w:rsidRDefault="003C73F5" w:rsidP="003C73F5">
      <w:r w:rsidRPr="007D611A">
        <w:rPr>
          <w:b/>
        </w:rPr>
        <w:t>Toteutusohje</w:t>
      </w:r>
      <w:r w:rsidRPr="006A530A">
        <w:t xml:space="preserve">: Toistetaan </w:t>
      </w:r>
      <w:proofErr w:type="spellStart"/>
      <w:proofErr w:type="gramStart"/>
      <w:r w:rsidRPr="006A530A">
        <w:t>component.substanceAdministration</w:t>
      </w:r>
      <w:proofErr w:type="spellEnd"/>
      <w:proofErr w:type="gramEnd"/>
      <w:r w:rsidRPr="006A530A">
        <w:t xml:space="preserve"> -rakennetta per ainesosa.</w:t>
      </w:r>
    </w:p>
    <w:p w14:paraId="42579883" w14:textId="77777777" w:rsidR="003C73F5" w:rsidRDefault="003C73F5" w:rsidP="008514A6">
      <w:pPr>
        <w:pStyle w:val="Snt1"/>
      </w:pPr>
    </w:p>
    <w:p w14:paraId="18D25372" w14:textId="1650BF01" w:rsidR="000B1ED7" w:rsidRPr="00B35FBD" w:rsidRDefault="000B1ED7" w:rsidP="000B1ED7">
      <w:pPr>
        <w:pStyle w:val="Snt1"/>
      </w:pPr>
      <w:r>
        <w:t>1</w:t>
      </w:r>
      <w:r w:rsidRPr="00B35FBD">
        <w:t>. PAKOLLINEN yksi [</w:t>
      </w:r>
      <w:proofErr w:type="gramStart"/>
      <w:r w:rsidRPr="00B35FBD">
        <w:t>1..</w:t>
      </w:r>
      <w:proofErr w:type="gramEnd"/>
      <w:r w:rsidRPr="00B35FBD">
        <w:t xml:space="preserve">1] </w:t>
      </w:r>
      <w:r>
        <w:t>@</w:t>
      </w:r>
      <w:r w:rsidRPr="00B35FBD">
        <w:t>classCode="S</w:t>
      </w:r>
      <w:r>
        <w:t>BADM</w:t>
      </w:r>
      <w:r w:rsidRPr="00B35FBD">
        <w:t>" JA yksi [1..1] @moodCode="EVN"</w:t>
      </w:r>
    </w:p>
    <w:p w14:paraId="3D3F5F36" w14:textId="454E0278" w:rsidR="000B1ED7" w:rsidRPr="00770C6A" w:rsidRDefault="000B1ED7" w:rsidP="000B1ED7">
      <w:pPr>
        <w:pStyle w:val="Snt1"/>
      </w:pPr>
      <w:r>
        <w:t>2</w:t>
      </w:r>
      <w:r w:rsidRPr="00770C6A">
        <w:t>. PAKOLL</w:t>
      </w:r>
      <w:r>
        <w:t>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/@code="785</w:t>
      </w:r>
      <w:r w:rsidRPr="00770C6A">
        <w:t xml:space="preserve">" </w:t>
      </w:r>
      <w:r w:rsidRPr="000B1ED7">
        <w:t xml:space="preserve">Aineen koodi, koodin mukainen nimi ja koodisto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71AA255C" w14:textId="6C41CABE" w:rsidR="009C2FE0" w:rsidRDefault="009C2FE0" w:rsidP="009C2F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doseQuantity</w:t>
      </w:r>
      <w:proofErr w:type="spellEnd"/>
    </w:p>
    <w:p w14:paraId="276835D5" w14:textId="17737CDE" w:rsidR="009C2FE0" w:rsidRDefault="009C2FE0" w:rsidP="009C2FE0">
      <w:pPr>
        <w:pStyle w:val="Snt2"/>
      </w:pPr>
      <w:r>
        <w:t xml:space="preserve">a.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 xml:space="preserve">1] center (Vahvuus,) arvo annetaan PQ-tietotyypillä. </w:t>
      </w:r>
    </w:p>
    <w:p w14:paraId="63E5E626" w14:textId="0CA5E24D" w:rsidR="009C2FE0" w:rsidRDefault="009C2FE0" w:rsidP="009C2FE0">
      <w:pPr>
        <w:pStyle w:val="Snt2"/>
      </w:pPr>
      <w:r>
        <w:t xml:space="preserve">b.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>1] @nullFlavor=”OTH”</w:t>
      </w:r>
    </w:p>
    <w:p w14:paraId="05BB1B5F" w14:textId="77777777" w:rsidR="009C2FE0" w:rsidRDefault="009C2FE0" w:rsidP="009C2FE0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translation</w:t>
      </w:r>
      <w:proofErr w:type="spellEnd"/>
    </w:p>
    <w:p w14:paraId="7615BDA3" w14:textId="694D8D29" w:rsidR="009C2FE0" w:rsidRDefault="009C2FE0" w:rsidP="009C2FE0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(Vahvuus tekstinä), arvo annetaan ST-tietotyypillä</w:t>
      </w:r>
    </w:p>
    <w:p w14:paraId="3B1903E9" w14:textId="78613888" w:rsidR="009C2FE0" w:rsidRDefault="009C2FE0" w:rsidP="009C2FE0">
      <w:pPr>
        <w:pStyle w:val="Snt2"/>
      </w:pPr>
      <w:r w:rsidRPr="007D611A">
        <w:rPr>
          <w:b/>
        </w:rPr>
        <w:t>Toteutusohje</w:t>
      </w:r>
      <w:r w:rsidRPr="00C3415A">
        <w:t xml:space="preserve">: </w:t>
      </w:r>
      <w:r>
        <w:t>Ainesosan vahvuus annetaan joko rakenteisena tai tekstinä</w:t>
      </w:r>
      <w:r w:rsidRPr="00C3415A">
        <w:t xml:space="preserve">. Molempia siirtomuodossa ei saa antaa, sillä skeemassa </w:t>
      </w:r>
      <w:proofErr w:type="spellStart"/>
      <w:r w:rsidRPr="00C3415A">
        <w:t>doseQuantity</w:t>
      </w:r>
      <w:proofErr w:type="spellEnd"/>
      <w:r w:rsidRPr="00C3415A">
        <w:t xml:space="preserve"> ei ole toistuva.</w:t>
      </w:r>
    </w:p>
    <w:p w14:paraId="2AF86B50" w14:textId="77777777" w:rsidR="00DA3DEE" w:rsidRDefault="00DA3DEE" w:rsidP="008514A6">
      <w:pPr>
        <w:pStyle w:val="Snt1"/>
      </w:pPr>
    </w:p>
    <w:p w14:paraId="242CE409" w14:textId="39BC08DC" w:rsidR="00B161DC" w:rsidRPr="00770C6A" w:rsidRDefault="009C2FE0" w:rsidP="008514A6">
      <w:pPr>
        <w:pStyle w:val="Snt1"/>
      </w:pPr>
      <w:r>
        <w:t>4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consumable</w:t>
      </w:r>
      <w:proofErr w:type="spellEnd"/>
      <w:r w:rsidR="00B161DC" w:rsidRPr="00770C6A">
        <w:t xml:space="preserve"> </w:t>
      </w:r>
    </w:p>
    <w:p w14:paraId="6934F0A1" w14:textId="7EE0149E" w:rsidR="00B161DC" w:rsidRPr="00770C6A" w:rsidRDefault="00B161DC" w:rsidP="008514A6">
      <w:pPr>
        <w:pStyle w:val="Snt2"/>
      </w:pPr>
      <w:r w:rsidRPr="00770C6A">
        <w:t xml:space="preserve">a. </w:t>
      </w:r>
      <w:r w:rsidR="007C79A5">
        <w:t>PAKOLLINEN yks</w:t>
      </w:r>
      <w:r w:rsidR="00487841">
        <w:t>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manufacturedProduct</w:t>
      </w:r>
      <w:proofErr w:type="spellEnd"/>
    </w:p>
    <w:p w14:paraId="2F0035A5" w14:textId="6090C16F" w:rsidR="00B161DC" w:rsidRPr="00770C6A" w:rsidRDefault="00B161DC" w:rsidP="008514A6">
      <w:pPr>
        <w:pStyle w:val="Snt3"/>
      </w:pPr>
      <w:r w:rsidRPr="00770C6A">
        <w:t xml:space="preserve">a. </w:t>
      </w:r>
      <w:r w:rsidR="007C79A5">
        <w:t>PAKOLLINEN yks</w:t>
      </w:r>
      <w:r w:rsidR="00487841">
        <w:t>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manufacturedLabeledDrug</w:t>
      </w:r>
      <w:proofErr w:type="spellEnd"/>
      <w:r w:rsidRPr="00770C6A">
        <w:t xml:space="preserve"> </w:t>
      </w:r>
    </w:p>
    <w:p w14:paraId="3616B6A9" w14:textId="2BB948A3" w:rsidR="00B161DC" w:rsidRPr="00770C6A" w:rsidRDefault="00B161DC" w:rsidP="008514A6">
      <w:pPr>
        <w:pStyle w:val="Snt4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</w:t>
      </w:r>
      <w:r>
        <w:t xml:space="preserve"> </w:t>
      </w:r>
      <w:r w:rsidRPr="00770C6A">
        <w:t>(785</w:t>
      </w:r>
      <w:r>
        <w:t>)</w:t>
      </w:r>
      <w:r w:rsidRPr="00770C6A">
        <w:t xml:space="preserve">, </w:t>
      </w:r>
      <w:r w:rsidR="00A9353A">
        <w:t xml:space="preserve">arvo annetaan </w:t>
      </w:r>
      <w:r w:rsidRPr="00770C6A">
        <w:t>CE-tietotyypillä</w:t>
      </w:r>
      <w:r w:rsidR="00A9353A">
        <w:t xml:space="preserve"> </w:t>
      </w:r>
      <w:r w:rsidRPr="00770C6A">
        <w:t xml:space="preserve">luokituksesta </w:t>
      </w:r>
      <w:proofErr w:type="spellStart"/>
      <w:r w:rsidRPr="00770C6A">
        <w:t>Fimea</w:t>
      </w:r>
      <w:proofErr w:type="spellEnd"/>
      <w:r w:rsidRPr="00770C6A">
        <w:t xml:space="preserve"> - </w:t>
      </w:r>
      <w:r w:rsidR="00BD4D2D">
        <w:t>ATC luokitus</w:t>
      </w:r>
      <w:r w:rsidR="00BD4D2D"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 xml:space="preserve">: </w:t>
      </w:r>
      <w:r w:rsidR="00BD4D2D" w:rsidRPr="00BD4D2D">
        <w:t>1.2.246.537.6.32.2007</w:t>
      </w:r>
      <w:r w:rsidRPr="00770C6A">
        <w:t>)</w:t>
      </w:r>
    </w:p>
    <w:p w14:paraId="206A4252" w14:textId="77777777" w:rsidR="00B161DC" w:rsidRPr="00770C6A" w:rsidRDefault="00B161DC" w:rsidP="008514A6">
      <w:pPr>
        <w:pStyle w:val="Snt4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name</w:t>
      </w:r>
      <w:proofErr w:type="spellEnd"/>
      <w:r w:rsidRPr="00770C6A">
        <w:t xml:space="preserve"> </w:t>
      </w:r>
    </w:p>
    <w:bookmarkStart w:id="512" w:name="_Lääkkeen_nimi_-"/>
    <w:bookmarkStart w:id="513" w:name="_Lääkepakkauksen_yksilöivä_tunniste"/>
    <w:bookmarkStart w:id="514" w:name="_Lääkkeen_nimi_ja"/>
    <w:bookmarkEnd w:id="512"/>
    <w:bookmarkEnd w:id="513"/>
    <w:bookmarkEnd w:id="514"/>
    <w:p w14:paraId="6B089215" w14:textId="65E98938" w:rsidR="00B161DC" w:rsidRPr="00B35FBD" w:rsidRDefault="00B35FBD" w:rsidP="00B161DC">
      <w:pPr>
        <w:pStyle w:val="Otsikko4"/>
      </w:pPr>
      <w:r w:rsidRPr="00B35FBD">
        <w:fldChar w:fldCharType="begin"/>
      </w:r>
      <w:r w:rsidRPr="00B35FBD">
        <w:instrText xml:space="preserve"> HYPERLINK  \l "_Lääkehoito_-_substanceAdministratio" </w:instrText>
      </w:r>
      <w:r w:rsidRPr="00B35FBD">
        <w:fldChar w:fldCharType="separate"/>
      </w:r>
      <w:bookmarkStart w:id="515" w:name="_Toc16776399"/>
      <w:r w:rsidRPr="00B35FBD">
        <w:rPr>
          <w:rStyle w:val="Hyperlinkki"/>
        </w:rPr>
        <w:t xml:space="preserve">Lääkkeen nimi </w:t>
      </w:r>
      <w:r w:rsidRPr="00B35FBD">
        <w:fldChar w:fldCharType="end"/>
      </w:r>
      <w:r w:rsidR="00B161DC" w:rsidRPr="00B35FBD">
        <w:t xml:space="preserve">- </w:t>
      </w:r>
      <w:proofErr w:type="spellStart"/>
      <w:r w:rsidR="00B161DC" w:rsidRPr="00B35FBD">
        <w:t>supply</w:t>
      </w:r>
      <w:bookmarkEnd w:id="51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F4B26FF" w14:textId="77777777" w:rsidTr="00627942">
        <w:tc>
          <w:tcPr>
            <w:tcW w:w="9236" w:type="dxa"/>
          </w:tcPr>
          <w:p w14:paraId="02D2E295" w14:textId="4D143DC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/component/section/entry/substanceAdministration/entryRelationship/supply</w:t>
            </w:r>
          </w:p>
        </w:tc>
      </w:tr>
    </w:tbl>
    <w:p w14:paraId="63635475" w14:textId="77777777" w:rsidR="00627942" w:rsidRPr="00627942" w:rsidRDefault="00627942" w:rsidP="008514A6">
      <w:pPr>
        <w:pStyle w:val="Snt1"/>
        <w:rPr>
          <w:lang w:val="en-US"/>
        </w:rPr>
      </w:pPr>
    </w:p>
    <w:p w14:paraId="1CC6BE5C" w14:textId="0AB1E26E" w:rsidR="00B35FBD" w:rsidRPr="00B35FBD" w:rsidRDefault="005D58BF" w:rsidP="005D58BF">
      <w:pPr>
        <w:pStyle w:val="Snt1"/>
      </w:pPr>
      <w:r>
        <w:t>1</w:t>
      </w:r>
      <w:r w:rsidR="00B35FBD" w:rsidRPr="00B35FBD">
        <w:t>. PAKOLLINEN yksi [</w:t>
      </w:r>
      <w:proofErr w:type="gramStart"/>
      <w:r w:rsidR="00B35FBD" w:rsidRPr="00B35FBD">
        <w:t>1..</w:t>
      </w:r>
      <w:proofErr w:type="gramEnd"/>
      <w:r w:rsidR="00B35FBD" w:rsidRPr="00B35FBD">
        <w:t xml:space="preserve">1] </w:t>
      </w:r>
      <w:r w:rsidR="00B35FBD">
        <w:t>@</w:t>
      </w:r>
      <w:r w:rsidR="00B35FBD" w:rsidRPr="00B35FBD">
        <w:t>classCode="SPLY" JA yksi [1..1] @moodCode="EVN"</w:t>
      </w:r>
    </w:p>
    <w:p w14:paraId="3AD849BD" w14:textId="7F288C51" w:rsidR="005D58BF" w:rsidRPr="00770C6A" w:rsidRDefault="005D58BF" w:rsidP="005D58BF">
      <w:pPr>
        <w:pStyle w:val="Snt1"/>
      </w:pPr>
      <w:r>
        <w:t>2</w:t>
      </w:r>
      <w:r w:rsidRPr="00770C6A">
        <w:t>. PAKOLL</w:t>
      </w:r>
      <w:r>
        <w:t>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/@code="782</w:t>
      </w:r>
      <w:r w:rsidRPr="00770C6A">
        <w:t xml:space="preserve">" </w:t>
      </w:r>
      <w:r>
        <w:t>Lääkkeen nimi</w:t>
      </w:r>
      <w:r w:rsidRPr="00770C6A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5F6CE368" w14:textId="77777777" w:rsidR="005D58BF" w:rsidRDefault="005D58BF" w:rsidP="005D58B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5CF4DB" w14:textId="77777777" w:rsidR="005D58BF" w:rsidRDefault="005D58BF" w:rsidP="005D58BF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14A5D" w14:textId="3ED12C51" w:rsidR="00B161DC" w:rsidRPr="00B35FBD" w:rsidRDefault="005D58BF" w:rsidP="005D58BF">
      <w:pPr>
        <w:pStyle w:val="Snt1"/>
      </w:pPr>
      <w:r>
        <w:t>4</w:t>
      </w:r>
      <w:r w:rsidR="00B161DC" w:rsidRPr="00B35FBD">
        <w:t xml:space="preserve">. </w:t>
      </w:r>
      <w:r w:rsidR="007C79A5" w:rsidRPr="00B35FBD">
        <w:t>PAKOLLINEN yks</w:t>
      </w:r>
      <w:r w:rsidR="00487841" w:rsidRPr="00B35FBD">
        <w:t>i [</w:t>
      </w:r>
      <w:proofErr w:type="gramStart"/>
      <w:r w:rsidR="00B161DC" w:rsidRPr="00B35FBD">
        <w:t>1..</w:t>
      </w:r>
      <w:proofErr w:type="gramEnd"/>
      <w:r w:rsidR="00B161DC" w:rsidRPr="00B35FBD">
        <w:t>1] Product</w:t>
      </w:r>
    </w:p>
    <w:p w14:paraId="0A7EBB4A" w14:textId="544C7438" w:rsidR="00B161DC" w:rsidRPr="00B35FBD" w:rsidRDefault="00B161DC" w:rsidP="005D58BF">
      <w:pPr>
        <w:pStyle w:val="Snt2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proofErr w:type="gramStart"/>
      <w:r w:rsidRPr="00B35FBD">
        <w:t>1..</w:t>
      </w:r>
      <w:proofErr w:type="gramEnd"/>
      <w:r w:rsidRPr="00B35FBD">
        <w:t xml:space="preserve">1] </w:t>
      </w:r>
      <w:proofErr w:type="spellStart"/>
      <w:r w:rsidRPr="00B35FBD">
        <w:t>manufacturedProduct</w:t>
      </w:r>
      <w:proofErr w:type="spellEnd"/>
      <w:r w:rsidRPr="00B35FBD">
        <w:t xml:space="preserve"> </w:t>
      </w:r>
    </w:p>
    <w:p w14:paraId="3AE3AFC5" w14:textId="46291C91" w:rsidR="00B161DC" w:rsidRPr="00B35FBD" w:rsidRDefault="00B161DC" w:rsidP="005D58BF">
      <w:pPr>
        <w:pStyle w:val="Snt3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proofErr w:type="gramStart"/>
      <w:r w:rsidRPr="00B35FBD">
        <w:t>1..</w:t>
      </w:r>
      <w:proofErr w:type="gramEnd"/>
      <w:r w:rsidRPr="00B35FBD">
        <w:t xml:space="preserve">1] </w:t>
      </w:r>
      <w:proofErr w:type="spellStart"/>
      <w:r w:rsidRPr="00B35FBD">
        <w:t>manufacturedLabeledDrug</w:t>
      </w:r>
      <w:proofErr w:type="spellEnd"/>
      <w:r w:rsidRPr="00B35FBD">
        <w:t xml:space="preserve"> </w:t>
      </w:r>
    </w:p>
    <w:p w14:paraId="4BDAE0A6" w14:textId="4875308F" w:rsidR="00B161DC" w:rsidRDefault="005D58BF" w:rsidP="005D58BF">
      <w:pPr>
        <w:pStyle w:val="Snt4"/>
      </w:pPr>
      <w:r>
        <w:t>a</w:t>
      </w:r>
      <w:r w:rsidR="00B161DC" w:rsidRPr="00B35FBD">
        <w:t>. PAKOLLINEN yksi [</w:t>
      </w:r>
      <w:proofErr w:type="gramStart"/>
      <w:r w:rsidR="00B161DC" w:rsidRPr="00B35FBD">
        <w:t>1..</w:t>
      </w:r>
      <w:proofErr w:type="gramEnd"/>
      <w:r w:rsidR="00B161DC" w:rsidRPr="00B35FBD">
        <w:t xml:space="preserve">1] </w:t>
      </w:r>
      <w:proofErr w:type="spellStart"/>
      <w:r w:rsidR="00B161DC" w:rsidRPr="00B35FBD">
        <w:t>code</w:t>
      </w:r>
      <w:proofErr w:type="spellEnd"/>
      <w:r w:rsidR="00B161DC" w:rsidRPr="00B35FBD">
        <w:t>/@code</w:t>
      </w:r>
      <w:r w:rsidR="003C73F5" w:rsidRPr="00B35FBD">
        <w:t>, Lääkepakkauksen yksilöivä tunniste ja tunnisteen mukainen nimi</w:t>
      </w:r>
      <w:r w:rsidR="00B161DC" w:rsidRPr="00B35FBD">
        <w:t xml:space="preserve"> </w:t>
      </w:r>
      <w:r w:rsidR="003C73F5" w:rsidRPr="00B35FBD">
        <w:t>(783</w:t>
      </w:r>
      <w:r w:rsidR="00B161DC" w:rsidRPr="00B35FBD">
        <w:t>), annetaan arvo</w:t>
      </w:r>
      <w:r w:rsidR="001F0C0D" w:rsidRPr="00B35FBD">
        <w:t xml:space="preserve"> </w:t>
      </w:r>
      <w:r w:rsidR="00A9353A" w:rsidRPr="00B35FBD">
        <w:t xml:space="preserve">CE-tietotyypillä </w:t>
      </w:r>
      <w:r w:rsidR="00B161DC" w:rsidRPr="00B35FBD">
        <w:t xml:space="preserve">luokituksesta Kela - Lääketietokanta: VNR-koodi </w:t>
      </w:r>
      <w:r w:rsidR="000B14D2" w:rsidRPr="00B35FBD">
        <w:t>(</w:t>
      </w:r>
      <w:proofErr w:type="spellStart"/>
      <w:r w:rsidR="000B14D2" w:rsidRPr="00B35FBD">
        <w:t>codeSystem</w:t>
      </w:r>
      <w:proofErr w:type="spellEnd"/>
      <w:r w:rsidR="00B161DC" w:rsidRPr="00B35FBD">
        <w:t>: 1.2.246.537.6.55)</w:t>
      </w:r>
      <w:r w:rsidR="004E22ED" w:rsidRPr="00B35FBD">
        <w:t xml:space="preserve"> (783)</w:t>
      </w:r>
    </w:p>
    <w:p w14:paraId="15A3D864" w14:textId="77777777" w:rsidR="002F502B" w:rsidRDefault="002F502B" w:rsidP="005D58BF">
      <w:pPr>
        <w:pStyle w:val="Snt4"/>
        <w:rPr>
          <w:b/>
        </w:rPr>
      </w:pPr>
    </w:p>
    <w:p w14:paraId="519BE9E6" w14:textId="49B12674" w:rsidR="005D58BF" w:rsidRDefault="005D58BF" w:rsidP="005D58BF">
      <w:pPr>
        <w:pStyle w:val="Snt4"/>
      </w:pPr>
      <w:r w:rsidRPr="007D611A">
        <w:rPr>
          <w:b/>
        </w:rPr>
        <w:t>Toteutusohje</w:t>
      </w:r>
      <w:r>
        <w:t xml:space="preserve">: </w:t>
      </w:r>
      <w:r w:rsidRPr="005D58BF">
        <w:t>&lt;</w:t>
      </w:r>
      <w:proofErr w:type="spellStart"/>
      <w:r w:rsidRPr="005D58BF">
        <w:t>code</w:t>
      </w:r>
      <w:proofErr w:type="spellEnd"/>
      <w:r w:rsidRPr="005D58BF">
        <w:t xml:space="preserve"> </w:t>
      </w:r>
      <w:proofErr w:type="spellStart"/>
      <w:r w:rsidRPr="005D58BF">
        <w:t>nullFlavor</w:t>
      </w:r>
      <w:proofErr w:type="spellEnd"/>
      <w:r w:rsidRPr="005D58BF">
        <w:t>="NI"/&gt; jos ei ole tunnusta</w:t>
      </w:r>
    </w:p>
    <w:p w14:paraId="2C1D1DD6" w14:textId="77777777" w:rsidR="002F502B" w:rsidRPr="00B35FBD" w:rsidRDefault="002F502B" w:rsidP="005D58BF">
      <w:pPr>
        <w:pStyle w:val="Snt4"/>
      </w:pPr>
    </w:p>
    <w:p w14:paraId="5EE0B6AE" w14:textId="47EBB76A" w:rsidR="00B35FBD" w:rsidRPr="00B35FBD" w:rsidRDefault="005D58BF" w:rsidP="005D58BF">
      <w:pPr>
        <w:pStyle w:val="Snt4"/>
      </w:pPr>
      <w:r>
        <w:t>b</w:t>
      </w:r>
      <w:r w:rsidR="00B35FBD" w:rsidRPr="00B35FBD">
        <w:t>. PAKOLLINEN yksi [</w:t>
      </w:r>
      <w:proofErr w:type="gramStart"/>
      <w:r w:rsidR="00B35FBD" w:rsidRPr="00B35FBD">
        <w:t>1..</w:t>
      </w:r>
      <w:proofErr w:type="gramEnd"/>
      <w:r w:rsidR="00B35FBD" w:rsidRPr="00B35FBD">
        <w:t xml:space="preserve">1] </w:t>
      </w:r>
      <w:proofErr w:type="spellStart"/>
      <w:r w:rsidR="00B35FBD" w:rsidRPr="00B35FBD">
        <w:t>name</w:t>
      </w:r>
      <w:proofErr w:type="spellEnd"/>
      <w:r w:rsidR="00B35FBD" w:rsidRPr="00B35FBD">
        <w:t>, Lääkkeen nimi (782)</w:t>
      </w:r>
    </w:p>
    <w:bookmarkStart w:id="516" w:name="_Lääkkeen_vahvuus_tekstinä"/>
    <w:bookmarkEnd w:id="516"/>
    <w:p w14:paraId="26E9101B" w14:textId="1A753BB5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517" w:name="_Toc16776400"/>
      <w:r w:rsidR="00B161DC" w:rsidRPr="000D69BD">
        <w:rPr>
          <w:rStyle w:val="Hyperlinkki"/>
        </w:rPr>
        <w:t>Lääkkeen vahvuus tekstinä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51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2F5853E9" w14:textId="77777777" w:rsidTr="00627942">
        <w:tc>
          <w:tcPr>
            <w:tcW w:w="9236" w:type="dxa"/>
          </w:tcPr>
          <w:p w14:paraId="33A07FEC" w14:textId="5CB6D951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26576928" w14:textId="77777777" w:rsidR="00627942" w:rsidRPr="00627942" w:rsidRDefault="00627942" w:rsidP="008514A6">
      <w:pPr>
        <w:pStyle w:val="Snt1"/>
        <w:rPr>
          <w:lang w:val="en-US"/>
        </w:rPr>
      </w:pPr>
    </w:p>
    <w:p w14:paraId="43B4AB27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516CE9D" w14:textId="77F6A463" w:rsidR="00B161DC" w:rsidRPr="00770C6A" w:rsidRDefault="00B161DC" w:rsidP="008514A6">
      <w:pPr>
        <w:pStyle w:val="Snt1"/>
      </w:pPr>
      <w:r>
        <w:t>2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/@code="786" Lääkkeen vahvuus tekstinä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EBDE4F1" w14:textId="5594893B" w:rsidR="00B161DC" w:rsidRPr="00770C6A" w:rsidRDefault="0099777F" w:rsidP="008514A6">
      <w:pPr>
        <w:pStyle w:val="Snt1"/>
      </w:pPr>
      <w:r>
        <w:t>3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value</w:t>
      </w:r>
      <w:proofErr w:type="spellEnd"/>
      <w:r w:rsidR="00B161DC">
        <w:t xml:space="preserve"> </w:t>
      </w:r>
      <w:r w:rsidR="00A9353A" w:rsidRPr="00A9353A">
        <w:t xml:space="preserve">Lääkkeen vahvuus tekstinä </w:t>
      </w:r>
      <w:r w:rsidR="00B161DC">
        <w:t>(786)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</w:t>
      </w:r>
      <w:r w:rsidR="00A9353A" w:rsidRPr="00770C6A">
        <w:t>ST-tietotyypillä</w:t>
      </w:r>
    </w:p>
    <w:bookmarkStart w:id="518" w:name="_Lääkkeenantotapa_-_observation"/>
    <w:bookmarkStart w:id="519" w:name="_Lääkkeen_annon_peruste"/>
    <w:bookmarkEnd w:id="518"/>
    <w:bookmarkEnd w:id="519"/>
    <w:p w14:paraId="4B92605E" w14:textId="50EDCEF0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520" w:name="_Toc16776401"/>
      <w:r w:rsidR="00B161DC" w:rsidRPr="000D69BD">
        <w:rPr>
          <w:rStyle w:val="Hyperlinkki"/>
        </w:rPr>
        <w:t>Lääkkeen annon peruste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52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1247F9B" w14:textId="77777777" w:rsidTr="00627942">
        <w:tc>
          <w:tcPr>
            <w:tcW w:w="9236" w:type="dxa"/>
          </w:tcPr>
          <w:p w14:paraId="21269B67" w14:textId="4AB8BCA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16392B72" w14:textId="77777777" w:rsidR="00627942" w:rsidRPr="00627942" w:rsidRDefault="00627942" w:rsidP="008514A6">
      <w:pPr>
        <w:pStyle w:val="Snt1"/>
        <w:rPr>
          <w:lang w:val="en-US"/>
        </w:rPr>
      </w:pPr>
    </w:p>
    <w:p w14:paraId="78956BA5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174F8238" w14:textId="25C0C20D" w:rsidR="00B161DC" w:rsidRPr="00770C6A" w:rsidRDefault="00B161DC" w:rsidP="008514A6">
      <w:pPr>
        <w:pStyle w:val="Snt1"/>
      </w:pPr>
      <w:r>
        <w:t>2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/@code="795" Lääkkeen annon peruste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703C5573" w14:textId="77777777" w:rsidR="0099777F" w:rsidRDefault="0099777F" w:rsidP="0099777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5A7182F" w14:textId="77777777" w:rsidR="0099777F" w:rsidRDefault="0099777F" w:rsidP="0099777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2D76941" w14:textId="00AC66C1" w:rsidR="00B161DC" w:rsidRPr="00770C6A" w:rsidRDefault="00B161DC" w:rsidP="008514A6">
      <w:pPr>
        <w:pStyle w:val="Snt1"/>
      </w:pPr>
      <w:r>
        <w:t>4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="003C73F5">
        <w:t>,</w:t>
      </w:r>
      <w:r>
        <w:t xml:space="preserve"> </w:t>
      </w:r>
      <w:r w:rsidR="00A9353A" w:rsidRPr="00A9353A">
        <w:t xml:space="preserve">Lääkkeen annon peruste </w:t>
      </w:r>
      <w:r>
        <w:t>(795)</w:t>
      </w:r>
      <w:r w:rsidRPr="00770C6A">
        <w:t xml:space="preserve">, </w:t>
      </w:r>
      <w:r w:rsidR="00A9353A">
        <w:t xml:space="preserve">arvo </w:t>
      </w:r>
      <w:r w:rsidRPr="00770C6A">
        <w:t xml:space="preserve">annetaan luokituksesta ENSIH - Hoito-ohjeen muoto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1.2.246.537.6.3012</w:t>
      </w:r>
      <w:r w:rsidR="00BD4D2D">
        <w:t>.2014</w:t>
      </w:r>
      <w:r w:rsidRPr="00770C6A">
        <w:t>)</w:t>
      </w:r>
      <w:r w:rsidR="004E22ED" w:rsidRPr="004E22ED">
        <w:t xml:space="preserve"> </w:t>
      </w:r>
      <w:r w:rsidR="004E22ED" w:rsidRPr="00770C6A">
        <w:t>CD-tietotyypillä</w:t>
      </w:r>
    </w:p>
    <w:bookmarkStart w:id="521" w:name="_Lääkehoidon_komplikaatiot_-"/>
    <w:bookmarkEnd w:id="521"/>
    <w:p w14:paraId="75191A31" w14:textId="2DBD13E2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522" w:name="_Toc16776402"/>
      <w:r w:rsidR="00B161DC" w:rsidRPr="005439B3">
        <w:rPr>
          <w:rStyle w:val="Hyperlinkki"/>
        </w:rPr>
        <w:t>Lääkehoidon komplikaatiot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52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8BA93F2" w14:textId="77777777" w:rsidTr="00627942">
        <w:tc>
          <w:tcPr>
            <w:tcW w:w="9236" w:type="dxa"/>
          </w:tcPr>
          <w:p w14:paraId="5F7D65E3" w14:textId="725B4C56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C2AB22E" w14:textId="77777777" w:rsidR="00627942" w:rsidRPr="00627942" w:rsidRDefault="00627942" w:rsidP="00544FAB">
      <w:pPr>
        <w:pStyle w:val="Snt1"/>
        <w:rPr>
          <w:lang w:val="en-US"/>
        </w:rPr>
      </w:pPr>
    </w:p>
    <w:p w14:paraId="4C718F14" w14:textId="52C926FC" w:rsidR="00B161DC" w:rsidRPr="00D00C4C" w:rsidRDefault="00B161DC" w:rsidP="00544FAB">
      <w:pPr>
        <w:pStyle w:val="Snt1"/>
      </w:pPr>
      <w:r w:rsidRPr="00D00C4C">
        <w:t>1. PAKOLLINEN yksi [</w:t>
      </w:r>
      <w:proofErr w:type="gramStart"/>
      <w:r w:rsidRPr="00D00C4C">
        <w:t>1..</w:t>
      </w:r>
      <w:proofErr w:type="gramEnd"/>
      <w:r w:rsidRPr="00D00C4C">
        <w:t>1] @classCode="OBS" ja yksi [1..1] @moodCode="EVN"</w:t>
      </w:r>
      <w:r w:rsidR="00544FAB" w:rsidRPr="00D00C4C">
        <w:t xml:space="preserve"> </w:t>
      </w:r>
    </w:p>
    <w:p w14:paraId="3B8ADFA9" w14:textId="1589F647" w:rsidR="00B161DC" w:rsidRPr="00770C6A" w:rsidRDefault="00B161DC" w:rsidP="008514A6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>1] id</w:t>
      </w:r>
      <w:r w:rsidR="009C3D1E" w:rsidRPr="009C3D1E">
        <w:t>/@root</w:t>
      </w:r>
    </w:p>
    <w:p w14:paraId="59B337BA" w14:textId="64095A69" w:rsidR="00B161DC" w:rsidRPr="00770C6A" w:rsidRDefault="00B161DC" w:rsidP="008514A6">
      <w:pPr>
        <w:pStyle w:val="Snt1"/>
      </w:pPr>
      <w:r w:rsidRPr="00770C6A">
        <w:t>3.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/@code="7</w:t>
      </w:r>
      <w:r w:rsidR="00F01282">
        <w:t>99</w:t>
      </w:r>
      <w:r w:rsidRPr="00770C6A">
        <w:t xml:space="preserve">" </w:t>
      </w:r>
      <w:r w:rsidR="00F01282" w:rsidRPr="00770C6A">
        <w:t>Lääkeho</w:t>
      </w:r>
      <w:r w:rsidR="00F01282">
        <w:t>idon komplikaatiot</w:t>
      </w:r>
      <w:r w:rsidR="00F01282"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D071A9B" w14:textId="7F51D782" w:rsidR="00274A61" w:rsidRDefault="00274A61" w:rsidP="00274A6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946FAB" w14:textId="77777777" w:rsidR="00274A61" w:rsidRDefault="00274A61" w:rsidP="00274A6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9F610C" w14:textId="6089384A" w:rsidR="00B161DC" w:rsidRPr="00770C6A" w:rsidRDefault="00CF0736" w:rsidP="008514A6">
      <w:pPr>
        <w:pStyle w:val="Snt1"/>
      </w:pPr>
      <w:r>
        <w:t>5</w:t>
      </w:r>
      <w:r w:rsidR="00B161DC" w:rsidRPr="00770C6A">
        <w:t>. PAKOLLINEN yksi tai useampi [</w:t>
      </w:r>
      <w:proofErr w:type="gramStart"/>
      <w:r w:rsidR="00B161DC" w:rsidRPr="00770C6A">
        <w:t>1..</w:t>
      </w:r>
      <w:proofErr w:type="gramEnd"/>
      <w:r w:rsidR="00B161DC" w:rsidRPr="00770C6A">
        <w:t xml:space="preserve">*] </w:t>
      </w:r>
      <w:proofErr w:type="spellStart"/>
      <w:r w:rsidR="00B161DC" w:rsidRPr="00770C6A">
        <w:t>value</w:t>
      </w:r>
      <w:proofErr w:type="spellEnd"/>
      <w:r w:rsidR="00B161DC">
        <w:t xml:space="preserve"> </w:t>
      </w:r>
      <w:r w:rsidR="00A9353A" w:rsidRPr="00A9353A">
        <w:t xml:space="preserve">Lääkehoidon komplikaatiot </w:t>
      </w:r>
      <w:r w:rsidR="00B161DC">
        <w:t>(799)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ENSIH - Ensihoitotoimenpiteiden komplikaatiot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1.2.246.537.6.3067)</w:t>
      </w:r>
      <w:r w:rsidR="004E22ED" w:rsidRPr="004E22ED">
        <w:t xml:space="preserve"> </w:t>
      </w:r>
      <w:r w:rsidR="004E22ED" w:rsidRPr="00770C6A">
        <w:t>CD-tietotyypillä</w:t>
      </w:r>
    </w:p>
    <w:bookmarkStart w:id="523" w:name="_Jatkotoimet"/>
    <w:bookmarkEnd w:id="523"/>
    <w:p w14:paraId="1F2BF646" w14:textId="596FE01B" w:rsidR="008C54AB" w:rsidRPr="00382EF8" w:rsidRDefault="00382EF8" w:rsidP="008C54AB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524" w:name="_Toc16776403"/>
      <w:r w:rsidR="008C54AB" w:rsidRPr="00382EF8">
        <w:rPr>
          <w:rStyle w:val="Hyperlinkki"/>
        </w:rPr>
        <w:t>Jatkotoimet</w:t>
      </w:r>
      <w:bookmarkEnd w:id="524"/>
    </w:p>
    <w:p w14:paraId="111DDC29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CDB8271" w14:textId="77777777" w:rsidTr="00627942">
        <w:tc>
          <w:tcPr>
            <w:tcW w:w="9236" w:type="dxa"/>
          </w:tcPr>
          <w:p w14:paraId="4193C438" w14:textId="572EA90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38C64B2" w14:textId="77777777" w:rsidR="00627942" w:rsidRPr="00627942" w:rsidRDefault="00627942" w:rsidP="00B16B8F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F82FCF3" w14:textId="2BFFD868" w:rsidR="00B16B8F" w:rsidRPr="0095153D" w:rsidRDefault="00B16B8F" w:rsidP="00B16B8F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5F2EEFA9" w14:textId="54E03EF9" w:rsidR="00B16B8F" w:rsidRPr="0082643A" w:rsidRDefault="00B16B8F" w:rsidP="00B16B8F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26AD0A20" w14:textId="77777777" w:rsidR="00B16B8F" w:rsidRPr="0080598B" w:rsidRDefault="00B16B8F" w:rsidP="00B16B8F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92E2C09" w14:textId="77777777" w:rsidR="00DC1F3F" w:rsidRDefault="00DC1F3F" w:rsidP="00DC1F3F"/>
    <w:p w14:paraId="7313CE34" w14:textId="77777777" w:rsidR="000701D9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Jatkotoimet:</w:t>
      </w:r>
      <w:r>
        <w:t xml:space="preserve"> (900) </w:t>
      </w:r>
    </w:p>
    <w:p w14:paraId="4B5BF88F" w14:textId="4A688773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C1F3F">
        <w:t>Kuljettamatta jättämisen syy</w:t>
      </w:r>
      <w:r>
        <w:t xml:space="preserve"> (</w:t>
      </w:r>
      <w:proofErr w:type="gramStart"/>
      <w:r>
        <w:t>901)</w:t>
      </w:r>
      <w:r w:rsidR="000701D9">
        <w:t>*</w:t>
      </w:r>
      <w:proofErr w:type="gramEnd"/>
      <w:r w:rsidR="000701D9">
        <w:t xml:space="preserve">; </w:t>
      </w:r>
      <w:r w:rsidRPr="00DC1F3F">
        <w:t>Ohjeet potilaalle</w:t>
      </w:r>
      <w:r w:rsidR="000701D9">
        <w:t xml:space="preserve"> (910)*;</w:t>
      </w:r>
    </w:p>
    <w:p w14:paraId="27211F45" w14:textId="2B0C13A6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Potilaan kuljetusväline</w:t>
      </w:r>
      <w:r>
        <w:t xml:space="preserve"> (903); </w:t>
      </w:r>
      <w:r w:rsidRPr="000701D9">
        <w:t>Kuljetettujen potilaiden määrä</w:t>
      </w:r>
      <w:r>
        <w:t xml:space="preserve"> (</w:t>
      </w:r>
      <w:proofErr w:type="gramStart"/>
      <w:r>
        <w:t>902)*</w:t>
      </w:r>
      <w:proofErr w:type="gramEnd"/>
      <w:r>
        <w:t xml:space="preserve">; Potilaan kuljetusasento (904)*; </w:t>
      </w:r>
    </w:p>
    <w:p w14:paraId="225B74FF" w14:textId="76C3D0ED" w:rsidR="00DC1F3F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Kuljetuskohteen tyyppi</w:t>
      </w:r>
      <w:r>
        <w:t xml:space="preserve"> (</w:t>
      </w:r>
      <w:proofErr w:type="gramStart"/>
      <w:r>
        <w:t>905)*</w:t>
      </w:r>
      <w:proofErr w:type="gramEnd"/>
      <w:r>
        <w:t xml:space="preserve">; </w:t>
      </w:r>
      <w:r w:rsidRPr="000701D9">
        <w:t>Ennakkotiedon ilmoittamisen aika</w:t>
      </w:r>
      <w:r>
        <w:t xml:space="preserve"> (909)*; </w:t>
      </w:r>
      <w:r w:rsidRPr="000701D9">
        <w:t>Vastaanottava</w:t>
      </w:r>
      <w:r w:rsidR="003B5505">
        <w:t xml:space="preserve"> hoitolaitos</w:t>
      </w:r>
      <w:r>
        <w:t>(</w:t>
      </w:r>
      <w:r w:rsidR="00BA4446">
        <w:t>906</w:t>
      </w:r>
      <w:r>
        <w:t xml:space="preserve">); </w:t>
      </w:r>
      <w:r w:rsidRPr="000701D9">
        <w:t>Sairaalan yksikkö</w:t>
      </w:r>
      <w:r>
        <w:t xml:space="preserve"> (907)</w:t>
      </w:r>
    </w:p>
    <w:p w14:paraId="2A3BA660" w14:textId="6EC3C8BB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Ilmoitus muulle viranomaiselle</w:t>
      </w:r>
      <w:r>
        <w:t xml:space="preserve"> (</w:t>
      </w:r>
      <w:proofErr w:type="gramStart"/>
      <w:r>
        <w:t>911)*</w:t>
      </w:r>
      <w:proofErr w:type="gramEnd"/>
    </w:p>
    <w:p w14:paraId="095A9F6D" w14:textId="77777777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9A41575" w14:textId="77777777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16D7F389" w14:textId="77777777" w:rsidR="00DC1F3F" w:rsidRDefault="00DC1F3F" w:rsidP="00DC1F3F">
      <w:pPr>
        <w:pStyle w:val="Snt1"/>
        <w:ind w:left="0" w:firstLine="0"/>
      </w:pPr>
    </w:p>
    <w:p w14:paraId="7F18B063" w14:textId="20A7D331" w:rsidR="00B16B8F" w:rsidRPr="0082643A" w:rsidRDefault="00B16B8F" w:rsidP="00B16B8F">
      <w:pPr>
        <w:pStyle w:val="Snt1"/>
      </w:pPr>
      <w:r w:rsidRPr="0082643A">
        <w:t>4. PAKOLLINEN yksi</w:t>
      </w:r>
      <w:r>
        <w:t xml:space="preserve"> tai useampi [</w:t>
      </w:r>
      <w:proofErr w:type="gramStart"/>
      <w:r w:rsidR="00AE3D21">
        <w:t>1..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133BC46" w14:textId="1FDBB80B" w:rsidR="00B16B8F" w:rsidRDefault="00B16B8F" w:rsidP="00B16B8F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8CAC270" w14:textId="74C09DB8" w:rsidR="00B16B8F" w:rsidRDefault="00B16B8F" w:rsidP="00B16B8F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 1.2.246.537.6.12.2002.348.</w:t>
      </w:r>
      <w:r w:rsidR="00D21A59">
        <w:t>9</w:t>
      </w:r>
      <w:r w:rsidRPr="0095153D">
        <w:t>00</w:t>
      </w:r>
      <w:r>
        <w:t>” (</w:t>
      </w:r>
      <w:r w:rsidR="00D21A59">
        <w:t>Jatkotoimet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45922A03" w14:textId="3D78554F" w:rsidR="00B16B8F" w:rsidRDefault="00B16B8F" w:rsidP="00B16B8F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Jatkotoimet_–_organizer" w:history="1">
        <w:r w:rsidR="00D21A59" w:rsidRPr="00D21A59">
          <w:rPr>
            <w:rStyle w:val="Hyperlinkki"/>
          </w:rPr>
          <w:t>Jatkotoimet</w:t>
        </w:r>
      </w:hyperlink>
      <w:r w:rsidRPr="00487841">
        <w:t xml:space="preserve"> </w:t>
      </w:r>
      <w:r w:rsidR="005C40CB">
        <w:t>(900)</w:t>
      </w:r>
      <w:r w:rsidR="00D21A59">
        <w:t xml:space="preserve"> </w:t>
      </w:r>
      <w:proofErr w:type="spellStart"/>
      <w:r w:rsidR="00D21A59">
        <w:t>organizer</w:t>
      </w:r>
      <w:proofErr w:type="spellEnd"/>
    </w:p>
    <w:p w14:paraId="05A8C57E" w14:textId="77777777" w:rsidR="00AE53FC" w:rsidRDefault="00AE53FC" w:rsidP="00B16B8F">
      <w:pPr>
        <w:pStyle w:val="Snt2"/>
      </w:pPr>
    </w:p>
    <w:p w14:paraId="43BB0291" w14:textId="3FF1F30E" w:rsidR="00AE53FC" w:rsidRDefault="002E612D" w:rsidP="00AE53FC">
      <w:pPr>
        <w:pStyle w:val="Snt1"/>
      </w:pPr>
      <w:r w:rsidRPr="007D611A">
        <w:rPr>
          <w:b/>
        </w:rPr>
        <w:t>Toteutusohje</w:t>
      </w:r>
      <w:r>
        <w:t xml:space="preserve">: </w:t>
      </w:r>
      <w:proofErr w:type="spellStart"/>
      <w:r>
        <w:t>Jatkotoimet-</w:t>
      </w:r>
      <w:r w:rsidR="003113AD">
        <w:t>entry:n</w:t>
      </w:r>
      <w:proofErr w:type="spellEnd"/>
      <w:r w:rsidR="00AE53FC">
        <w:t xml:space="preserve"> t</w:t>
      </w:r>
      <w:r w:rsidR="00AE53FC" w:rsidRPr="00AE53FC">
        <w:t>ietoja käsitellään päivit</w:t>
      </w:r>
      <w:r w:rsidR="00C90F56">
        <w:t>et</w:t>
      </w:r>
      <w:r w:rsidR="00AE53FC" w:rsidRPr="00AE53FC">
        <w:t>täessä tai täyden</w:t>
      </w:r>
      <w:r w:rsidR="00C90F56">
        <w:t>net</w:t>
      </w:r>
      <w:r w:rsidR="00AE53FC" w:rsidRPr="00AE53F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="00AE53FC" w:rsidRPr="00AE53FC">
        <w:t xml:space="preserve"> ajantasainen sisältö</w:t>
      </w:r>
      <w:r w:rsidR="00AE53FC">
        <w:t>.</w:t>
      </w:r>
    </w:p>
    <w:bookmarkStart w:id="525" w:name="_Jatkotoimet_–_organizer"/>
    <w:bookmarkEnd w:id="525"/>
    <w:p w14:paraId="2D98F17A" w14:textId="3FBFB496" w:rsidR="00D21A59" w:rsidRDefault="00D21A59" w:rsidP="00D21A59">
      <w:pPr>
        <w:pStyle w:val="Otsikko3"/>
      </w:pPr>
      <w:r>
        <w:fldChar w:fldCharType="begin"/>
      </w:r>
      <w:r>
        <w:instrText xml:space="preserve"> HYPERLINK  \l "_Jatkotoimet" </w:instrText>
      </w:r>
      <w:r>
        <w:fldChar w:fldCharType="separate"/>
      </w:r>
      <w:bookmarkStart w:id="526" w:name="_Toc16776404"/>
      <w:r w:rsidRPr="00D21A59">
        <w:rPr>
          <w:rStyle w:val="Hyperlinkki"/>
        </w:rPr>
        <w:t>Jatkotoimet</w:t>
      </w:r>
      <w:r>
        <w:fldChar w:fldCharType="end"/>
      </w:r>
      <w:r>
        <w:t xml:space="preserve"> – </w:t>
      </w:r>
      <w:proofErr w:type="spellStart"/>
      <w:r>
        <w:t>organizer</w:t>
      </w:r>
      <w:bookmarkEnd w:id="52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2BA1E0C2" w14:textId="77777777" w:rsidTr="00627942">
        <w:tc>
          <w:tcPr>
            <w:tcW w:w="9236" w:type="dxa"/>
          </w:tcPr>
          <w:p w14:paraId="428CB8FF" w14:textId="17478BE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34182AAB" w14:textId="77777777" w:rsidR="00627942" w:rsidRPr="00627942" w:rsidRDefault="00627942" w:rsidP="00D21A59">
      <w:pPr>
        <w:pStyle w:val="Snt1"/>
        <w:rPr>
          <w:lang w:val="en-US"/>
        </w:rPr>
      </w:pPr>
    </w:p>
    <w:p w14:paraId="25F20455" w14:textId="77777777" w:rsidR="00D21A59" w:rsidRPr="007E0AC1" w:rsidRDefault="00D21A59" w:rsidP="00D21A5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09CFC09" w14:textId="5CD18428" w:rsidR="00D21A59" w:rsidRPr="007E0AC1" w:rsidRDefault="00D21A59" w:rsidP="00D21A5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317DB6DE" w14:textId="699DB27E" w:rsidR="00D21A59" w:rsidRPr="0095153D" w:rsidRDefault="00D21A59" w:rsidP="00D21A5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</w:t>
      </w:r>
      <w:r w:rsidRPr="0082643A">
        <w:t xml:space="preserve">" </w:t>
      </w:r>
      <w:r>
        <w:t xml:space="preserve">Jatkotoimet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(900)</w:t>
      </w:r>
    </w:p>
    <w:p w14:paraId="3EDD3512" w14:textId="77777777" w:rsidR="00D21A59" w:rsidRDefault="00D21A59" w:rsidP="00D21A5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4749C5E3" w14:textId="54369C45" w:rsidR="00D21A59" w:rsidRPr="00125567" w:rsidRDefault="00D21A59" w:rsidP="00D21A59">
      <w:pPr>
        <w:pStyle w:val="Snt1"/>
      </w:pPr>
      <w:r>
        <w:t>5</w:t>
      </w:r>
      <w:r w:rsidRPr="00125567">
        <w:t xml:space="preserve">. </w:t>
      </w:r>
      <w:r w:rsidR="00C43C3F">
        <w:t>VAIHTOEHTOISESTI</w:t>
      </w:r>
      <w:r>
        <w:t xml:space="preserve"> PAKOLLINEN yksi</w:t>
      </w:r>
      <w:r w:rsidRPr="00125567">
        <w:t xml:space="preserve"> </w:t>
      </w:r>
      <w:r w:rsidR="00C43C3F">
        <w:t>[</w:t>
      </w:r>
      <w:proofErr w:type="gramStart"/>
      <w:r w:rsidR="00C43C3F"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  <w:r>
        <w:t xml:space="preserve"> </w:t>
      </w:r>
      <w:r w:rsidR="000701D9">
        <w:br/>
      </w:r>
      <w:r>
        <w:t>{</w:t>
      </w:r>
      <w:r w:rsidR="00CA3786">
        <w:t xml:space="preserve">JOS </w:t>
      </w:r>
      <w:r>
        <w:t>Potilaan kuljetusväline (903) = tyhjä}</w:t>
      </w:r>
    </w:p>
    <w:p w14:paraId="743960D7" w14:textId="2BD3780A" w:rsidR="00D21A59" w:rsidRPr="00125567" w:rsidRDefault="00D21A59" w:rsidP="00D21A5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tamatta_jättämisen_syy_1" w:history="1">
        <w:r w:rsidRPr="00D80EC3">
          <w:rPr>
            <w:rStyle w:val="Hyperlinkki"/>
          </w:rPr>
          <w:t>Kuljettamatta jättämisen syy</w:t>
        </w:r>
      </w:hyperlink>
      <w:r>
        <w:t xml:space="preserve"> (901) </w:t>
      </w:r>
      <w:proofErr w:type="spellStart"/>
      <w:r>
        <w:t>observation</w:t>
      </w:r>
      <w:proofErr w:type="spellEnd"/>
    </w:p>
    <w:p w14:paraId="58450DF7" w14:textId="4E15F70E" w:rsidR="00D21A59" w:rsidRPr="00125567" w:rsidRDefault="00D21A59" w:rsidP="00D21A59">
      <w:pPr>
        <w:pStyle w:val="Snt1"/>
      </w:pPr>
      <w:r>
        <w:t>6</w:t>
      </w:r>
      <w:r w:rsidRPr="00125567">
        <w:t xml:space="preserve">. </w:t>
      </w:r>
      <w:r w:rsidR="00C43C3F">
        <w:t>VAIHTOEHTOISESTI</w:t>
      </w:r>
      <w:r>
        <w:t xml:space="preserve"> PAKOLLINEN</w:t>
      </w:r>
      <w:r w:rsidRPr="00125567">
        <w:t xml:space="preserve"> </w:t>
      </w:r>
      <w:r w:rsidR="00C43C3F">
        <w:t>yksi</w:t>
      </w:r>
      <w:r>
        <w:t xml:space="preserve"> tai </w:t>
      </w:r>
      <w:r w:rsidR="00AE3D21">
        <w:t>useampi</w:t>
      </w:r>
      <w:r>
        <w:t xml:space="preserve"> [</w:t>
      </w:r>
      <w:proofErr w:type="gramStart"/>
      <w:r w:rsidR="00EF4D93">
        <w:t>1</w:t>
      </w:r>
      <w:r w:rsidRPr="00125567">
        <w:t>..</w:t>
      </w:r>
      <w:proofErr w:type="gramEnd"/>
      <w:r w:rsidR="00AE3D21">
        <w:t>*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  <w:r w:rsidR="000701D9">
        <w:br/>
      </w:r>
      <w:r w:rsidR="00F158F4">
        <w:t>{</w:t>
      </w:r>
      <w:r w:rsidR="00CA3786">
        <w:t xml:space="preserve">JOS </w:t>
      </w:r>
      <w:r w:rsidR="00F158F4">
        <w:t>Kuljettamatta jättämisen syy (901) = tyhjä}</w:t>
      </w:r>
    </w:p>
    <w:p w14:paraId="6C35B24A" w14:textId="4DCD0E9E" w:rsidR="00D21A59" w:rsidRDefault="00D21A59" w:rsidP="00D21A5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Potilaan_kuljetusväline_–" w:history="1">
        <w:r w:rsidRPr="00D80EC3">
          <w:rPr>
            <w:rStyle w:val="Hyperlinkki"/>
          </w:rPr>
          <w:t>Potilaan kuljetusväline</w:t>
        </w:r>
      </w:hyperlink>
      <w:r w:rsidRPr="00125567">
        <w:t xml:space="preserve"> </w:t>
      </w:r>
      <w:r>
        <w:t xml:space="preserve">(903) </w:t>
      </w:r>
      <w:proofErr w:type="spellStart"/>
      <w:r>
        <w:t>observation</w:t>
      </w:r>
      <w:proofErr w:type="spellEnd"/>
    </w:p>
    <w:p w14:paraId="4A33EDE6" w14:textId="4C0293DF" w:rsidR="000C6166" w:rsidRPr="00125567" w:rsidRDefault="000C6166" w:rsidP="000C6166">
      <w:pPr>
        <w:pStyle w:val="Snt1"/>
      </w:pPr>
      <w:bookmarkStart w:id="527" w:name="_Kuljettamatta_jättämisen_syy"/>
      <w:bookmarkEnd w:id="527"/>
      <w:r>
        <w:t>7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 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</w:p>
    <w:p w14:paraId="453A5B7C" w14:textId="0390610C" w:rsidR="000C6166" w:rsidRDefault="000C6166" w:rsidP="000C6166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Ilmoitus_muulle_viranomaiselle" w:history="1">
        <w:r w:rsidRPr="00D80EC3">
          <w:rPr>
            <w:rStyle w:val="Hyperlinkki"/>
          </w:rPr>
          <w:t>Ilmoitus muulle viranomaiselle</w:t>
        </w:r>
      </w:hyperlink>
      <w:r w:rsidRPr="00125567">
        <w:t xml:space="preserve"> </w:t>
      </w:r>
      <w:r>
        <w:t xml:space="preserve">(911) </w:t>
      </w:r>
      <w:proofErr w:type="spellStart"/>
      <w:r>
        <w:t>observation</w:t>
      </w:r>
      <w:proofErr w:type="spellEnd"/>
    </w:p>
    <w:bookmarkStart w:id="528" w:name="_Kuljettamatta_jättämisen_syy_1"/>
    <w:bookmarkEnd w:id="528"/>
    <w:p w14:paraId="682B3927" w14:textId="68AFD179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529" w:name="_Toc16776405"/>
      <w:r w:rsidR="009777AC" w:rsidRPr="00D80EC3">
        <w:rPr>
          <w:rStyle w:val="Hyperlinkki"/>
        </w:rPr>
        <w:t>Kuljettamatta jättämisen syy</w:t>
      </w:r>
      <w:r>
        <w:fldChar w:fldCharType="end"/>
      </w:r>
      <w:r w:rsidR="009777AC">
        <w:t xml:space="preserve"> – </w:t>
      </w:r>
      <w:proofErr w:type="spellStart"/>
      <w:r w:rsidR="009777AC">
        <w:t>observation</w:t>
      </w:r>
      <w:bookmarkEnd w:id="52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7C272CBA" w14:textId="77777777" w:rsidTr="00627942">
        <w:tc>
          <w:tcPr>
            <w:tcW w:w="9236" w:type="dxa"/>
          </w:tcPr>
          <w:p w14:paraId="614DAE5E" w14:textId="452163A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ECFD140" w14:textId="77777777" w:rsidR="00627942" w:rsidRPr="00627942" w:rsidRDefault="00627942" w:rsidP="009777AC">
      <w:pPr>
        <w:pStyle w:val="Snt1"/>
        <w:rPr>
          <w:lang w:val="en-US"/>
        </w:rPr>
      </w:pPr>
    </w:p>
    <w:p w14:paraId="2535828D" w14:textId="77777777" w:rsidR="009777AC" w:rsidRDefault="009777AC" w:rsidP="009777AC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0DE216F" w14:textId="56739DFE" w:rsidR="009777AC" w:rsidRDefault="009777AC" w:rsidP="009777AC">
      <w:pPr>
        <w:pStyle w:val="Snt1"/>
      </w:pPr>
      <w:r>
        <w:lastRenderedPageBreak/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/@code="901" Kuljettamatta jättämisen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8DEC356" w14:textId="77777777" w:rsidR="000701D9" w:rsidRDefault="000701D9" w:rsidP="000701D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4F886D2" w14:textId="77777777" w:rsidR="000701D9" w:rsidRDefault="000701D9" w:rsidP="000701D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3BB2D34" w14:textId="6DE3C433" w:rsidR="009777AC" w:rsidRDefault="009777AC" w:rsidP="009777AC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 w:rsidR="00AE3D21">
        <w:t xml:space="preserve"> Kuljettamatta jättämisen syy (901)</w:t>
      </w:r>
      <w:r>
        <w:t xml:space="preserve">, arvo annetaan luokituksesta ENSIH - Kuljettamatta jättämisen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1.2.246.537.6.3068.2014) CD-tietotyypillä</w:t>
      </w:r>
    </w:p>
    <w:p w14:paraId="5A50A964" w14:textId="18501BB8" w:rsidR="00AE3D21" w:rsidRDefault="000701D9" w:rsidP="009777AC">
      <w:pPr>
        <w:pStyle w:val="Snt1"/>
      </w:pPr>
      <w:r>
        <w:t>5</w:t>
      </w:r>
      <w:r w:rsidR="009777AC">
        <w:t>. VAPAAEHTOINEN nolla tai yksi [</w:t>
      </w:r>
      <w:proofErr w:type="gramStart"/>
      <w:r w:rsidR="009777AC">
        <w:t>0..</w:t>
      </w:r>
      <w:proofErr w:type="gramEnd"/>
      <w:r w:rsidR="009777AC">
        <w:t xml:space="preserve">1] </w:t>
      </w:r>
      <w:proofErr w:type="spellStart"/>
      <w:r w:rsidR="00AE3D21">
        <w:t>entryRelationship</w:t>
      </w:r>
      <w:proofErr w:type="spellEnd"/>
    </w:p>
    <w:p w14:paraId="62773111" w14:textId="46322C52" w:rsidR="009777AC" w:rsidRDefault="009777AC" w:rsidP="009777AC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</w:t>
      </w:r>
      <w:r w:rsidR="00AE3D21">
        <w:t>COMP</w:t>
      </w:r>
      <w:r>
        <w:t>”</w:t>
      </w:r>
    </w:p>
    <w:p w14:paraId="11A233EB" w14:textId="10DFE1EB" w:rsidR="009777AC" w:rsidRPr="00125567" w:rsidRDefault="009777AC" w:rsidP="009777AC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Ohjeet_potilaalle_–" w:history="1">
        <w:r w:rsidR="00AE3D21" w:rsidRPr="00AE3D21">
          <w:rPr>
            <w:rStyle w:val="Hyperlinkki"/>
          </w:rPr>
          <w:t>Ohjeet potilaalle</w:t>
        </w:r>
      </w:hyperlink>
      <w:r>
        <w:t xml:space="preserve"> (</w:t>
      </w:r>
      <w:r w:rsidR="00AE3D21">
        <w:t>910</w:t>
      </w:r>
      <w:r>
        <w:t xml:space="preserve">) </w:t>
      </w:r>
      <w:proofErr w:type="spellStart"/>
      <w:r>
        <w:t>observation</w:t>
      </w:r>
      <w:proofErr w:type="spellEnd"/>
    </w:p>
    <w:bookmarkStart w:id="530" w:name="_Ohjeet_potilaalle_–"/>
    <w:bookmarkEnd w:id="530"/>
    <w:p w14:paraId="0DDB2075" w14:textId="489D99C5" w:rsidR="00AE3D21" w:rsidRDefault="00AE3D21" w:rsidP="00AE3D21">
      <w:pPr>
        <w:pStyle w:val="Otsikko5"/>
      </w:pPr>
      <w:r>
        <w:fldChar w:fldCharType="begin"/>
      </w:r>
      <w:r>
        <w:instrText xml:space="preserve"> HYPERLINK  \l "_Kuljettamatta_jättämisen_syy" </w:instrText>
      </w:r>
      <w:r>
        <w:fldChar w:fldCharType="separate"/>
      </w:r>
      <w:bookmarkStart w:id="531" w:name="_Toc16776406"/>
      <w:r w:rsidRPr="00AE3D21">
        <w:rPr>
          <w:rStyle w:val="Hyperlinkki"/>
        </w:rPr>
        <w:t>Ohjeet potilaalle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531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BAEFC00" w14:textId="77777777" w:rsidTr="00627942">
        <w:tc>
          <w:tcPr>
            <w:tcW w:w="9236" w:type="dxa"/>
          </w:tcPr>
          <w:p w14:paraId="7354EA57" w14:textId="2306512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83FDBDB" w14:textId="77777777" w:rsidR="00627942" w:rsidRPr="00627942" w:rsidRDefault="00627942" w:rsidP="00AE3D21">
      <w:pPr>
        <w:pStyle w:val="Snt1"/>
        <w:rPr>
          <w:lang w:val="en-US"/>
        </w:rPr>
      </w:pPr>
    </w:p>
    <w:p w14:paraId="0E4A1CCD" w14:textId="77777777" w:rsidR="00AE3D21" w:rsidRDefault="00AE3D21" w:rsidP="00AE3D2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C3FA6C9" w14:textId="2B44A9CE" w:rsidR="00AE3D21" w:rsidRDefault="00AE3D21" w:rsidP="00AE3D2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/@code="910" Ohjeet potilaalle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2C4BE87" w14:textId="77777777" w:rsidR="000701D9" w:rsidRDefault="000701D9" w:rsidP="000701D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0EE3D58" w14:textId="61FAB2F5" w:rsidR="00AE3D21" w:rsidRDefault="000701D9" w:rsidP="000701D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EB42805" w14:textId="3745B02F" w:rsidR="00AE3D21" w:rsidRDefault="00AE3D21" w:rsidP="00AE3D2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Ohjeet potilaalle (910), arvo annetaan luokituksesta ENSIH – Ohjeet potilaalle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1.2.246.537.6.3073.2014) CD-tietotyypillä</w:t>
      </w:r>
    </w:p>
    <w:bookmarkStart w:id="532" w:name="_Potilaan_kuljetusväline_–"/>
    <w:bookmarkEnd w:id="532"/>
    <w:p w14:paraId="42507BB8" w14:textId="7C8A3C62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533" w:name="_Toc16776407"/>
      <w:r w:rsidR="009777AC" w:rsidRPr="00D80EC3">
        <w:rPr>
          <w:rStyle w:val="Hyperlinkki"/>
        </w:rPr>
        <w:t>Potilaan kuljetusväline</w:t>
      </w:r>
      <w:r>
        <w:fldChar w:fldCharType="end"/>
      </w:r>
      <w:r w:rsidR="009777AC">
        <w:t xml:space="preserve"> – </w:t>
      </w:r>
      <w:proofErr w:type="spellStart"/>
      <w:r w:rsidR="009777AC">
        <w:t>observation</w:t>
      </w:r>
      <w:bookmarkEnd w:id="53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747EC261" w14:textId="77777777" w:rsidTr="00627942">
        <w:tc>
          <w:tcPr>
            <w:tcW w:w="9236" w:type="dxa"/>
          </w:tcPr>
          <w:p w14:paraId="7ACBB8D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4645E79" w14:textId="77777777" w:rsidR="00627942" w:rsidRPr="00627942" w:rsidRDefault="00627942" w:rsidP="00016871">
      <w:pPr>
        <w:pStyle w:val="Snt1"/>
        <w:rPr>
          <w:lang w:val="en-US"/>
        </w:rPr>
      </w:pPr>
    </w:p>
    <w:p w14:paraId="346C3A91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70FA71E" w14:textId="0EF9FA66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/@code="903" Potilaan kuljetusväline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C805BDF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515CFE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52F85EF" w14:textId="04332543" w:rsidR="00016871" w:rsidRDefault="00016871" w:rsidP="0001687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Potilaan kuljetusväline (903), arvo annetaan luokituksesta ENSIH – Potilaan kuljetusväline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1.2.246.537.6.306</w:t>
      </w:r>
      <w:r w:rsidR="00A12E8F">
        <w:t>9</w:t>
      </w:r>
      <w:r>
        <w:t>.2014) CD-tietotyypillä</w:t>
      </w:r>
    </w:p>
    <w:p w14:paraId="6B321A3B" w14:textId="23D8DB6E" w:rsidR="00016871" w:rsidRDefault="009315BE" w:rsidP="00016871">
      <w:pPr>
        <w:pStyle w:val="Snt1"/>
      </w:pPr>
      <w:r>
        <w:t>5</w:t>
      </w:r>
      <w:r w:rsidR="00016871">
        <w:t>. PAKOLLINEN yksi [</w:t>
      </w:r>
      <w:proofErr w:type="gramStart"/>
      <w:r w:rsidR="00016871">
        <w:t>1..</w:t>
      </w:r>
      <w:proofErr w:type="gramEnd"/>
      <w:r w:rsidR="00016871">
        <w:t xml:space="preserve">1] </w:t>
      </w:r>
      <w:proofErr w:type="spellStart"/>
      <w:r w:rsidR="00016871">
        <w:t>entryRelationship</w:t>
      </w:r>
      <w:proofErr w:type="spellEnd"/>
    </w:p>
    <w:p w14:paraId="7C2545A9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CEE6AE4" w14:textId="7C938AF5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ettujen_potilaiden_määrä" w:history="1">
        <w:r w:rsidRPr="00016871">
          <w:rPr>
            <w:rStyle w:val="Hyperlinkki"/>
          </w:rPr>
          <w:t>Kuljetettujen potilaiden määrä</w:t>
        </w:r>
      </w:hyperlink>
      <w:r>
        <w:t xml:space="preserve"> (902) </w:t>
      </w:r>
      <w:proofErr w:type="spellStart"/>
      <w:r>
        <w:t>observation</w:t>
      </w:r>
      <w:proofErr w:type="spellEnd"/>
    </w:p>
    <w:p w14:paraId="39264C8A" w14:textId="72F44EB0" w:rsidR="00016871" w:rsidRDefault="009315BE" w:rsidP="00016871">
      <w:pPr>
        <w:pStyle w:val="Snt1"/>
      </w:pPr>
      <w:r>
        <w:t>6</w:t>
      </w:r>
      <w:r w:rsidR="00016871">
        <w:t>. VAPAAEHTOINEN nolla tai yksi [</w:t>
      </w:r>
      <w:proofErr w:type="gramStart"/>
      <w:r w:rsidR="00016871">
        <w:t>0..</w:t>
      </w:r>
      <w:proofErr w:type="gramEnd"/>
      <w:r w:rsidR="00016871">
        <w:t xml:space="preserve">1] </w:t>
      </w:r>
      <w:proofErr w:type="spellStart"/>
      <w:r w:rsidR="00016871">
        <w:t>entryRelationship</w:t>
      </w:r>
      <w:proofErr w:type="spellEnd"/>
    </w:p>
    <w:p w14:paraId="0D530C00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6000283" w14:textId="11159720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kuljetusasento_–" w:history="1">
        <w:r w:rsidRPr="00A65B70">
          <w:rPr>
            <w:rStyle w:val="Hyperlinkki"/>
          </w:rPr>
          <w:t>Potilaan kuljetusasento</w:t>
        </w:r>
      </w:hyperlink>
      <w:r>
        <w:t xml:space="preserve"> (904) </w:t>
      </w:r>
      <w:proofErr w:type="spellStart"/>
      <w:r>
        <w:t>observation</w:t>
      </w:r>
      <w:proofErr w:type="spellEnd"/>
    </w:p>
    <w:p w14:paraId="217BA548" w14:textId="2E0C31D4" w:rsidR="009315BE" w:rsidRDefault="009315BE" w:rsidP="009315BE">
      <w:pPr>
        <w:pStyle w:val="Snt1"/>
      </w:pPr>
      <w:r>
        <w:t xml:space="preserve">7. </w:t>
      </w:r>
      <w:r w:rsidR="00AC3C54">
        <w:t xml:space="preserve">VAPAAEHTOINEN nolla tai </w:t>
      </w:r>
      <w:r>
        <w:t>yksi [</w:t>
      </w:r>
      <w:proofErr w:type="gramStart"/>
      <w:r w:rsidR="00AC3C54">
        <w:t>0</w:t>
      </w:r>
      <w:r>
        <w:t>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1F809200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226DD17C" w14:textId="4C382C8D" w:rsidR="009315BE" w:rsidRPr="00125567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uskohteen_tyyppi_–" w:history="1">
        <w:r w:rsidRPr="009315BE">
          <w:rPr>
            <w:rStyle w:val="Hyperlinkki"/>
          </w:rPr>
          <w:t>Kuljetuskohteen tyyppi</w:t>
        </w:r>
      </w:hyperlink>
      <w:r>
        <w:t xml:space="preserve"> (905) </w:t>
      </w:r>
      <w:proofErr w:type="spellStart"/>
      <w:r>
        <w:t>observation</w:t>
      </w:r>
      <w:proofErr w:type="spellEnd"/>
    </w:p>
    <w:bookmarkStart w:id="534" w:name="_Kuljetettujen_potilaiden_määrä"/>
    <w:bookmarkEnd w:id="534"/>
    <w:p w14:paraId="45BE4994" w14:textId="3C2EBBDE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535" w:name="_Toc16776408"/>
      <w:r w:rsidRPr="00016871">
        <w:rPr>
          <w:rStyle w:val="Hyperlinkki"/>
        </w:rPr>
        <w:t>Kuljetettujen potilaiden määrä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535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79283287" w14:textId="77777777" w:rsidTr="00627942">
        <w:tc>
          <w:tcPr>
            <w:tcW w:w="9236" w:type="dxa"/>
          </w:tcPr>
          <w:p w14:paraId="0EC6BC08" w14:textId="16276B05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3FEF2" w14:textId="77777777" w:rsidR="00627942" w:rsidRPr="00627942" w:rsidRDefault="00627942" w:rsidP="00016871">
      <w:pPr>
        <w:pStyle w:val="Snt1"/>
        <w:rPr>
          <w:lang w:val="en-US"/>
        </w:rPr>
      </w:pPr>
    </w:p>
    <w:p w14:paraId="30198E1B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F6D6564" w14:textId="5EAFBDE6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</w:t>
      </w:r>
      <w:r w:rsidR="00A65B70">
        <w:t>02</w:t>
      </w:r>
      <w:r>
        <w:t xml:space="preserve">" </w:t>
      </w:r>
      <w:r w:rsidRPr="00016871">
        <w:t xml:space="preserve">Kuljetettujen potilaiden määrä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3695418" w14:textId="77777777" w:rsidR="00A556AC" w:rsidRDefault="00A556AC" w:rsidP="00A556AC">
      <w:pPr>
        <w:pStyle w:val="Snt1"/>
      </w:pPr>
      <w:r>
        <w:lastRenderedPageBreak/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ACBCBB2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63D56AF" w14:textId="2DE039BB" w:rsidR="00016871" w:rsidRDefault="00016871" w:rsidP="0001687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016871">
        <w:t>Kuljetettujen potilaiden määrä</w:t>
      </w:r>
      <w:r>
        <w:t xml:space="preserve"> (902), arvo annetaan INT-tietotyypillä</w:t>
      </w:r>
    </w:p>
    <w:bookmarkStart w:id="536" w:name="_Potilaan_kuljetusasento_–"/>
    <w:bookmarkEnd w:id="536"/>
    <w:p w14:paraId="1CBB8DBB" w14:textId="44A1987B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537" w:name="_Toc16776409"/>
      <w:r w:rsidRPr="00016871">
        <w:rPr>
          <w:rStyle w:val="Hyperlinkki"/>
        </w:rPr>
        <w:t>Potilaan kuljetusasento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537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04834892" w14:textId="77777777" w:rsidTr="00627942">
        <w:tc>
          <w:tcPr>
            <w:tcW w:w="9236" w:type="dxa"/>
          </w:tcPr>
          <w:p w14:paraId="13001070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B2302" w14:textId="77777777" w:rsidR="00627942" w:rsidRPr="00627942" w:rsidRDefault="00627942" w:rsidP="00016871">
      <w:pPr>
        <w:pStyle w:val="Snt1"/>
        <w:rPr>
          <w:lang w:val="en-US"/>
        </w:rPr>
      </w:pPr>
    </w:p>
    <w:p w14:paraId="6238FC86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F3C865C" w14:textId="1BE7DA14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</w:t>
      </w:r>
      <w:r w:rsidR="00A65B70">
        <w:t>04</w:t>
      </w:r>
      <w:r>
        <w:t xml:space="preserve">" </w:t>
      </w:r>
      <w:r w:rsidR="00A65B70">
        <w:t>Potilaan kuljetusasento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7526798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F5D1CD8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4754B07" w14:textId="03C5CAD7" w:rsidR="00016871" w:rsidRDefault="00016871" w:rsidP="0001687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</w:t>
      </w:r>
      <w:r w:rsidR="00A65B70">
        <w:t xml:space="preserve">Potilaan kuljetusasento </w:t>
      </w:r>
      <w:r>
        <w:t>(</w:t>
      </w:r>
      <w:r w:rsidR="00A65B70">
        <w:t>904</w:t>
      </w:r>
      <w:r>
        <w:t xml:space="preserve">), arvo annetaan luokituksesta ENSIH – </w:t>
      </w:r>
      <w:r w:rsidR="00A65B70">
        <w:t xml:space="preserve">Potilaan kuljetusasento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</w:t>
      </w:r>
      <w:r w:rsidR="00A65B70">
        <w:t>0</w:t>
      </w:r>
      <w:r>
        <w:t>.2014) CD-tietotyypillä</w:t>
      </w:r>
    </w:p>
    <w:bookmarkStart w:id="538" w:name="_Kuljetuskohteen_tyyppi_–"/>
    <w:bookmarkEnd w:id="538"/>
    <w:p w14:paraId="719442E1" w14:textId="39A3BE16" w:rsidR="009315BE" w:rsidRDefault="009315BE" w:rsidP="009315BE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539" w:name="_Toc16776410"/>
      <w:r w:rsidRPr="009315BE">
        <w:rPr>
          <w:rStyle w:val="Hyperlinkki"/>
        </w:rPr>
        <w:t>Kuljetuskohteen tyyppi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539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F420146" w14:textId="77777777" w:rsidTr="00627942">
        <w:tc>
          <w:tcPr>
            <w:tcW w:w="9236" w:type="dxa"/>
          </w:tcPr>
          <w:p w14:paraId="208D7EB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B83BF23" w14:textId="77777777" w:rsidR="00627942" w:rsidRPr="00627942" w:rsidRDefault="00627942" w:rsidP="009315BE">
      <w:pPr>
        <w:pStyle w:val="Snt1"/>
        <w:rPr>
          <w:lang w:val="en-US"/>
        </w:rPr>
      </w:pPr>
    </w:p>
    <w:p w14:paraId="5FD69D42" w14:textId="77777777" w:rsidR="009315BE" w:rsidRDefault="009315BE" w:rsidP="009315B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75BDFFE" w14:textId="5742C49F" w:rsidR="009315BE" w:rsidRDefault="009315BE" w:rsidP="009315B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/@code="905" Kuljetuskohteen tyyppi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228503B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F9A9F07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605EF3C" w14:textId="4C0A569B" w:rsidR="009315BE" w:rsidRDefault="009315BE" w:rsidP="009315BE">
      <w:pPr>
        <w:pStyle w:val="Snt1"/>
      </w:pPr>
      <w:r>
        <w:t xml:space="preserve">4. </w:t>
      </w:r>
      <w:r w:rsidR="009466B0">
        <w:t xml:space="preserve">VAPAAEHTOINEN nolla tai </w:t>
      </w:r>
      <w:r>
        <w:t>yksi [</w:t>
      </w:r>
      <w:proofErr w:type="gramStart"/>
      <w:r w:rsidR="009466B0">
        <w:t>0</w:t>
      </w:r>
      <w:r>
        <w:t>..</w:t>
      </w:r>
      <w:proofErr w:type="gramEnd"/>
      <w:r w:rsidR="0003634B">
        <w:t>1</w:t>
      </w:r>
      <w:r>
        <w:t xml:space="preserve">] </w:t>
      </w:r>
      <w:proofErr w:type="spellStart"/>
      <w:r>
        <w:t>value</w:t>
      </w:r>
      <w:proofErr w:type="spellEnd"/>
      <w:r>
        <w:t xml:space="preserve"> Kuljetuskohteen tyyppi (905), arvo annetaan luokituksesta ENSIH – Kuljetuskohteen tyyppi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</w:t>
      </w:r>
      <w:r w:rsidR="0003634B">
        <w:t>1</w:t>
      </w:r>
      <w:r>
        <w:t>.2014) CD-tietotyypillä</w:t>
      </w:r>
    </w:p>
    <w:p w14:paraId="3448FD55" w14:textId="4D6AC9F9" w:rsidR="009315BE" w:rsidRPr="009315BE" w:rsidRDefault="009315BE" w:rsidP="009315BE">
      <w:pPr>
        <w:pStyle w:val="Snt1"/>
      </w:pPr>
      <w:r>
        <w:t xml:space="preserve">5. </w:t>
      </w:r>
      <w:r w:rsidR="0003634B">
        <w:t>VAPAAEHTOINEN</w:t>
      </w:r>
      <w:r w:rsidRPr="009315BE">
        <w:t xml:space="preserve"> nolla tai </w:t>
      </w:r>
      <w:r w:rsidR="00CA3786">
        <w:t>useampi</w:t>
      </w:r>
      <w:r w:rsidR="00CA3786" w:rsidRPr="009315BE">
        <w:t xml:space="preserve"> </w:t>
      </w:r>
      <w:r w:rsidRPr="009315BE">
        <w:t>[</w:t>
      </w:r>
      <w:proofErr w:type="gramStart"/>
      <w:r w:rsidRPr="009315BE">
        <w:t>0..</w:t>
      </w:r>
      <w:proofErr w:type="gramEnd"/>
      <w:r w:rsidR="00CA3786">
        <w:t>*</w:t>
      </w:r>
      <w:r w:rsidRPr="009315BE">
        <w:t xml:space="preserve">] </w:t>
      </w:r>
      <w:proofErr w:type="spellStart"/>
      <w:r w:rsidRPr="009315BE">
        <w:t>entryRelationship</w:t>
      </w:r>
      <w:proofErr w:type="spellEnd"/>
    </w:p>
    <w:p w14:paraId="6F2B69C3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F854D68" w14:textId="2C96B547" w:rsidR="009315BE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nakkotiedon_ilmoittamisen_aika" w:history="1">
        <w:r w:rsidRPr="0003634B">
          <w:rPr>
            <w:rStyle w:val="Hyperlinkki"/>
          </w:rPr>
          <w:t>Ennakkotiedon ilmoittamisen aika</w:t>
        </w:r>
      </w:hyperlink>
      <w:r>
        <w:t xml:space="preserve"> (909) </w:t>
      </w:r>
      <w:proofErr w:type="spellStart"/>
      <w:r>
        <w:t>observation</w:t>
      </w:r>
      <w:proofErr w:type="spellEnd"/>
    </w:p>
    <w:p w14:paraId="45C85A2E" w14:textId="30E4529E" w:rsidR="0003634B" w:rsidRPr="009315BE" w:rsidRDefault="0003634B" w:rsidP="0003634B">
      <w:pPr>
        <w:pStyle w:val="Snt1"/>
      </w:pPr>
      <w:bookmarkStart w:id="540" w:name="_Ennakkotiedon_ilmoittamisen_aika"/>
      <w:bookmarkEnd w:id="540"/>
      <w:r>
        <w:t xml:space="preserve">6. </w:t>
      </w:r>
      <w:r w:rsidR="00AC3A71">
        <w:t>VAPAAEHTOINEN</w:t>
      </w:r>
      <w:r w:rsidRPr="009315BE">
        <w:t xml:space="preserve"> nolla tai yksi [</w:t>
      </w:r>
      <w:proofErr w:type="gramStart"/>
      <w:r w:rsidRPr="009315BE">
        <w:t>0..</w:t>
      </w:r>
      <w:proofErr w:type="gramEnd"/>
      <w:r w:rsidRPr="009315BE">
        <w:t xml:space="preserve">1] </w:t>
      </w:r>
      <w:proofErr w:type="spellStart"/>
      <w:r w:rsidRPr="009315BE">
        <w:t>entryRelationship</w:t>
      </w:r>
      <w:proofErr w:type="spellEnd"/>
      <w:r>
        <w:t xml:space="preserve"> </w:t>
      </w:r>
    </w:p>
    <w:p w14:paraId="32387CFD" w14:textId="77777777" w:rsidR="0003634B" w:rsidRDefault="0003634B" w:rsidP="0003634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C1FCD6D" w14:textId="69009D54" w:rsidR="0003634B" w:rsidRDefault="0003634B" w:rsidP="0003634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staanottava_hoitolaitos_–" w:history="1">
        <w:r w:rsidR="009A5EC1" w:rsidRPr="009A5EC1">
          <w:rPr>
            <w:rStyle w:val="Hyperlinkki"/>
          </w:rPr>
          <w:t>Vastaanottava hoitolaitos</w:t>
        </w:r>
      </w:hyperlink>
      <w:r>
        <w:t xml:space="preserve"> (906) </w:t>
      </w:r>
      <w:proofErr w:type="spellStart"/>
      <w:r w:rsidR="00136DD1">
        <w:t>encounter</w:t>
      </w:r>
      <w:proofErr w:type="spellEnd"/>
    </w:p>
    <w:p w14:paraId="566FECD7" w14:textId="48944692" w:rsidR="00821FDA" w:rsidRPr="009315BE" w:rsidRDefault="00821FDA" w:rsidP="00821FDA">
      <w:pPr>
        <w:pStyle w:val="Snt1"/>
      </w:pPr>
      <w:r>
        <w:t>7. VAPAAEHTOINEN</w:t>
      </w:r>
      <w:r w:rsidRPr="009315BE">
        <w:t xml:space="preserve"> nolla tai </w:t>
      </w:r>
      <w:r>
        <w:t>yksi</w:t>
      </w:r>
      <w:r w:rsidRPr="009315BE">
        <w:t xml:space="preserve"> [</w:t>
      </w:r>
      <w:proofErr w:type="gramStart"/>
      <w:r w:rsidRPr="009315BE">
        <w:t>0..</w:t>
      </w:r>
      <w:proofErr w:type="gramEnd"/>
      <w:r>
        <w:t>1</w:t>
      </w:r>
      <w:r w:rsidRPr="009315BE">
        <w:t xml:space="preserve">] </w:t>
      </w:r>
      <w:proofErr w:type="spellStart"/>
      <w:r w:rsidRPr="009315BE">
        <w:t>entryRelationship</w:t>
      </w:r>
      <w:proofErr w:type="spellEnd"/>
    </w:p>
    <w:p w14:paraId="1EDDD1C5" w14:textId="77777777" w:rsidR="00821FDA" w:rsidRDefault="00821FDA" w:rsidP="00821FD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EC527FE" w14:textId="174B5F67" w:rsidR="00821FDA" w:rsidRDefault="00821FDA" w:rsidP="00821FDA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sihoitajan_suositus_päivystyksell" w:history="1">
        <w:r w:rsidRPr="00716B5A">
          <w:rPr>
            <w:rStyle w:val="Hyperlinkki"/>
          </w:rPr>
          <w:t>Ensihoitajan suositus päivystykselle</w:t>
        </w:r>
      </w:hyperlink>
      <w:r>
        <w:t xml:space="preserve"> (912) </w:t>
      </w:r>
      <w:proofErr w:type="spellStart"/>
      <w:r>
        <w:t>observation</w:t>
      </w:r>
      <w:proofErr w:type="spellEnd"/>
    </w:p>
    <w:p w14:paraId="19ACD4A1" w14:textId="1C9DDF6A" w:rsidR="0003634B" w:rsidRDefault="00847692" w:rsidP="0003634B">
      <w:pPr>
        <w:pStyle w:val="Otsikko6"/>
      </w:pPr>
      <w:hyperlink w:anchor="_Kuljetuskohteen_tyyppi_–" w:history="1">
        <w:bookmarkStart w:id="541" w:name="_Toc16776411"/>
        <w:r w:rsidR="0003634B" w:rsidRPr="0003634B">
          <w:rPr>
            <w:rStyle w:val="Hyperlinkki"/>
          </w:rPr>
          <w:t>Ennakkotiedon ilmoittamisen aika</w:t>
        </w:r>
      </w:hyperlink>
      <w:r w:rsidR="0003634B">
        <w:t xml:space="preserve"> – </w:t>
      </w:r>
      <w:proofErr w:type="spellStart"/>
      <w:r w:rsidR="0003634B">
        <w:t>observation</w:t>
      </w:r>
      <w:bookmarkEnd w:id="541"/>
      <w:proofErr w:type="spellEnd"/>
      <w:r w:rsidR="0003634B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D03CCD" w14:paraId="4A5D4460" w14:textId="77777777" w:rsidTr="00F35BEC">
        <w:tc>
          <w:tcPr>
            <w:tcW w:w="9236" w:type="dxa"/>
          </w:tcPr>
          <w:p w14:paraId="6423BED8" w14:textId="771503E5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794BB648" w14:textId="77777777" w:rsidR="00374075" w:rsidRPr="00374075" w:rsidRDefault="00374075" w:rsidP="0003634B">
      <w:pPr>
        <w:pStyle w:val="Snt1"/>
        <w:rPr>
          <w:lang w:val="en-US"/>
        </w:rPr>
      </w:pPr>
    </w:p>
    <w:p w14:paraId="1665E2D5" w14:textId="77777777" w:rsidR="0003634B" w:rsidRDefault="0003634B" w:rsidP="0003634B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DBBBDA6" w14:textId="41B0714E" w:rsidR="0003634B" w:rsidRDefault="0003634B" w:rsidP="0003634B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/@code="909" Ennakkotiedon ilmoittamisen aika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9D3C734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C8DF2E0" w14:textId="77777777" w:rsidR="00A556AC" w:rsidRDefault="00A556AC" w:rsidP="00A556AC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9B1D8D3" w14:textId="6FE7339C" w:rsidR="0003634B" w:rsidRDefault="0003634B" w:rsidP="0003634B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Ennakkotiedon ilmoittamisen aika (909), arvo annetaan minuutin tarkkuudella TS-tietotyypillä</w:t>
      </w:r>
    </w:p>
    <w:p w14:paraId="70DCD2FE" w14:textId="77777777" w:rsidR="00CA3786" w:rsidRDefault="00CA3786" w:rsidP="0003634B">
      <w:pPr>
        <w:pStyle w:val="Snt1"/>
      </w:pPr>
    </w:p>
    <w:p w14:paraId="62974711" w14:textId="3174644E" w:rsidR="00CA3786" w:rsidRDefault="00CA3786" w:rsidP="0003634B">
      <w:pPr>
        <w:pStyle w:val="Snt1"/>
      </w:pPr>
      <w:r w:rsidRPr="00720BC2">
        <w:rPr>
          <w:b/>
        </w:rPr>
        <w:t>Toteutusohje</w:t>
      </w:r>
      <w:r>
        <w:t xml:space="preserve">: Ennakkotiedon ilmoittamisen ajan toistuma toteutetaan toistamalla koko </w:t>
      </w:r>
      <w:proofErr w:type="spellStart"/>
      <w:r>
        <w:t>entryRelation</w:t>
      </w:r>
      <w:r w:rsidR="006C34A9">
        <w:t>ship.observation</w:t>
      </w:r>
      <w:proofErr w:type="spellEnd"/>
      <w:r w:rsidR="006C34A9">
        <w:t xml:space="preserve"> –rakennetta, koska </w:t>
      </w:r>
      <w:proofErr w:type="spellStart"/>
      <w:r w:rsidR="006C34A9">
        <w:t>effectiveTime</w:t>
      </w:r>
      <w:proofErr w:type="spellEnd"/>
      <w:r w:rsidR="006C34A9">
        <w:t xml:space="preserve"> ei ole skeemassa toistuva.</w:t>
      </w:r>
    </w:p>
    <w:bookmarkStart w:id="542" w:name="_Vastaanottavan_laitoksen_tunniste"/>
    <w:bookmarkStart w:id="543" w:name="_Vastaanottava_hoitolaitos_–"/>
    <w:bookmarkEnd w:id="542"/>
    <w:bookmarkEnd w:id="543"/>
    <w:p w14:paraId="6E5B2A37" w14:textId="11601308" w:rsidR="00136DD1" w:rsidRDefault="00BE31DB" w:rsidP="00136DD1">
      <w:pPr>
        <w:pStyle w:val="Otsikko6"/>
      </w:pPr>
      <w:r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544" w:name="_Toc16776412"/>
      <w:r w:rsidRPr="00BE31DB">
        <w:rPr>
          <w:rStyle w:val="Hyperlinkki"/>
        </w:rPr>
        <w:t>Vastaanottava hoitolaitos</w:t>
      </w:r>
      <w:r>
        <w:fldChar w:fldCharType="end"/>
      </w:r>
      <w:r w:rsidR="00136DD1">
        <w:t xml:space="preserve"> – </w:t>
      </w:r>
      <w:proofErr w:type="spellStart"/>
      <w:r w:rsidR="00136DD1">
        <w:t>encounter</w:t>
      </w:r>
      <w:bookmarkEnd w:id="544"/>
      <w:proofErr w:type="spellEnd"/>
      <w:r w:rsidR="00136DD1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D03CCD" w14:paraId="668AAEE9" w14:textId="77777777" w:rsidTr="00F35BEC">
        <w:tc>
          <w:tcPr>
            <w:tcW w:w="9236" w:type="dxa"/>
          </w:tcPr>
          <w:p w14:paraId="58D46099" w14:textId="4F6219BD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</w:t>
            </w:r>
          </w:p>
        </w:tc>
      </w:tr>
    </w:tbl>
    <w:p w14:paraId="5D0D8737" w14:textId="77777777" w:rsidR="00374075" w:rsidRPr="00374075" w:rsidRDefault="00374075" w:rsidP="00136DD1">
      <w:pPr>
        <w:pStyle w:val="Snt1"/>
        <w:rPr>
          <w:lang w:val="en-US"/>
        </w:rPr>
      </w:pPr>
    </w:p>
    <w:p w14:paraId="3A6F8128" w14:textId="77777777" w:rsidR="00136DD1" w:rsidRDefault="00136DD1" w:rsidP="00136DD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2BABB10" w14:textId="3F74D3BE" w:rsidR="00136DD1" w:rsidRDefault="00136DD1" w:rsidP="00136DD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/@code="906" Vastaanottavan laitoksen tunniste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CAB652C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655351C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1C8728" w14:textId="7E948FFB" w:rsidR="00136DD1" w:rsidRDefault="00136DD1" w:rsidP="00136DD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performer</w:t>
      </w:r>
      <w:proofErr w:type="spellEnd"/>
    </w:p>
    <w:p w14:paraId="2464805A" w14:textId="61CC26C1" w:rsidR="00136DD1" w:rsidRDefault="00136DD1" w:rsidP="00136DD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21665CE0" w14:textId="59CBD24A" w:rsidR="00136DD1" w:rsidRDefault="00136DD1" w:rsidP="00136DD1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DB0F2AB" w14:textId="4572E141" w:rsidR="00136DD1" w:rsidRDefault="00136DD1" w:rsidP="00136DD1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2A92311D" w14:textId="2AD569C3" w:rsidR="00136DD1" w:rsidRDefault="00136DD1" w:rsidP="00136DD1">
      <w:pPr>
        <w:pStyle w:val="Snt4"/>
      </w:pPr>
      <w:r>
        <w:t>a. PAKOLLINEN yksi [</w:t>
      </w:r>
      <w:proofErr w:type="gramStart"/>
      <w:r>
        <w:t>1..</w:t>
      </w:r>
      <w:proofErr w:type="gramEnd"/>
      <w:r>
        <w:t>1] id/@root Vastaanottav</w:t>
      </w:r>
      <w:r w:rsidR="00C46BAC">
        <w:t>a</w:t>
      </w:r>
      <w:r w:rsidR="00BE31DB">
        <w:t xml:space="preserve"> hoitolaitos </w:t>
      </w:r>
      <w:r>
        <w:t xml:space="preserve">(906) </w:t>
      </w:r>
      <w:r w:rsidR="00582B1A" w:rsidRPr="00582B1A">
        <w:t xml:space="preserve">ENSIH </w:t>
      </w:r>
      <w:r w:rsidR="0011153D">
        <w:t>–</w:t>
      </w:r>
      <w:r w:rsidR="00582B1A" w:rsidRPr="00582B1A">
        <w:t xml:space="preserve"> Hoitolaitos</w:t>
      </w:r>
      <w:r w:rsidR="0011153D">
        <w:t xml:space="preserve"> </w:t>
      </w:r>
      <w:r w:rsidR="004246CE">
        <w:t>(</w:t>
      </w:r>
      <w:proofErr w:type="spellStart"/>
      <w:r w:rsidR="004246CE">
        <w:t>codeSystem</w:t>
      </w:r>
      <w:proofErr w:type="spellEnd"/>
      <w:r w:rsidR="004246CE">
        <w:t xml:space="preserve">: </w:t>
      </w:r>
      <w:r w:rsidR="008C2B8A" w:rsidRPr="008C2B8A">
        <w:t>1.2.246.537.6.3081</w:t>
      </w:r>
      <w:r w:rsidR="00857927">
        <w:t>.</w:t>
      </w:r>
      <w:r w:rsidR="00857927" w:rsidRPr="00857927">
        <w:t xml:space="preserve"> 201801</w:t>
      </w:r>
      <w:r w:rsidR="004246CE">
        <w:t xml:space="preserve">) </w:t>
      </w:r>
      <w:r w:rsidR="0011153D">
        <w:t>luokituksen mukaisella arvolla II-</w:t>
      </w:r>
      <w:r w:rsidR="000A22F9">
        <w:t xml:space="preserve">tietotyypiksi muunnettuna </w:t>
      </w:r>
    </w:p>
    <w:p w14:paraId="27EFE2A7" w14:textId="21086147" w:rsidR="00136DD1" w:rsidRDefault="00136DD1" w:rsidP="00136DD1">
      <w:pPr>
        <w:pStyle w:val="Snt4"/>
      </w:pPr>
      <w:r>
        <w:t xml:space="preserve">b. </w:t>
      </w:r>
      <w:r w:rsidR="00C310ED">
        <w:t xml:space="preserve">PAKOLLINEN </w:t>
      </w:r>
      <w:r>
        <w:t>yksi [</w:t>
      </w:r>
      <w:proofErr w:type="gramStart"/>
      <w:r w:rsidR="00A6086B">
        <w:t>1</w:t>
      </w:r>
      <w:r>
        <w:t>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Vastaanottavan laitoksen </w:t>
      </w:r>
      <w:r w:rsidR="001E133E">
        <w:t xml:space="preserve">tunniste </w:t>
      </w:r>
      <w:r>
        <w:t>(</w:t>
      </w:r>
      <w:r w:rsidR="000A22F9">
        <w:t>906</w:t>
      </w:r>
      <w:r>
        <w:t>)</w:t>
      </w:r>
      <w:r w:rsidR="005F5FE5">
        <w:t>,</w:t>
      </w:r>
      <w:r>
        <w:t xml:space="preserve"> </w:t>
      </w:r>
      <w:r w:rsidR="005F5FE5">
        <w:t>arvo annetaan ON-tietotyypillä (ST)</w:t>
      </w:r>
      <w:r w:rsidR="00D27944">
        <w:t xml:space="preserve"> ENSIH </w:t>
      </w:r>
      <w:r w:rsidR="00811F49">
        <w:t>–</w:t>
      </w:r>
      <w:r w:rsidR="00D27944">
        <w:t xml:space="preserve"> Hoitolaitos</w:t>
      </w:r>
      <w:r w:rsidR="00811F49">
        <w:t xml:space="preserve"> luokituksen arvon mukaisella nimellä.</w:t>
      </w:r>
    </w:p>
    <w:p w14:paraId="3C118FA2" w14:textId="08C003E2" w:rsidR="00811F49" w:rsidRDefault="00811F49" w:rsidP="00136DD1">
      <w:pPr>
        <w:pStyle w:val="Snt4"/>
      </w:pPr>
    </w:p>
    <w:p w14:paraId="4961BA43" w14:textId="7E322704" w:rsidR="00811F49" w:rsidRDefault="00811F49" w:rsidP="00136DD1">
      <w:pPr>
        <w:pStyle w:val="Snt4"/>
      </w:pPr>
      <w:r w:rsidRPr="00720BC2">
        <w:rPr>
          <w:b/>
        </w:rPr>
        <w:t>Toteutusohje</w:t>
      </w:r>
      <w:r>
        <w:t xml:space="preserve">: </w:t>
      </w:r>
      <w:r w:rsidR="00A70E61">
        <w:t xml:space="preserve">ENSIH – Hoitolaitos koodiston mukainen arvo muunnetaan </w:t>
      </w:r>
      <w:r w:rsidR="00520F63">
        <w:t xml:space="preserve">II-tietotyypiksi ja nimeksi yo. rakenteeseen muutosten minimoimiseksi. Esimerkiksi koodiarvo 1000 Mikkelin sairaala: </w:t>
      </w:r>
      <w:r w:rsidR="00A17B1A">
        <w:t>id/@root=”</w:t>
      </w:r>
      <w:r w:rsidR="00A17B1A" w:rsidRPr="008C2B8A">
        <w:t>1.2.246.537.6.3081</w:t>
      </w:r>
      <w:r w:rsidR="00A17B1A">
        <w:t>.</w:t>
      </w:r>
      <w:r w:rsidR="00A17B1A" w:rsidRPr="00857927">
        <w:t>201801</w:t>
      </w:r>
      <w:r w:rsidR="00A17B1A">
        <w:t xml:space="preserve">.1000” ja </w:t>
      </w:r>
      <w:proofErr w:type="spellStart"/>
      <w:r w:rsidR="00C310ED">
        <w:t>na</w:t>
      </w:r>
      <w:r w:rsidR="00A6086B">
        <w:t>me</w:t>
      </w:r>
      <w:proofErr w:type="spellEnd"/>
      <w:r w:rsidR="00F13728">
        <w:t xml:space="preserve"> =”Mikkelin sairaala”. </w:t>
      </w:r>
      <w:r w:rsidR="00B43FCD">
        <w:t xml:space="preserve">id/@root muodostetaan koodiston version yksilöivästä tunnisteesta, perään piste ja lopuksi valitun koodiarvon tunniste. </w:t>
      </w:r>
    </w:p>
    <w:p w14:paraId="2968B3C7" w14:textId="77777777" w:rsidR="00811F49" w:rsidRDefault="00811F49" w:rsidP="00136DD1">
      <w:pPr>
        <w:pStyle w:val="Snt4"/>
      </w:pPr>
    </w:p>
    <w:p w14:paraId="316DEDA8" w14:textId="77777777" w:rsidR="005F5FE5" w:rsidRPr="009315BE" w:rsidRDefault="005F5FE5" w:rsidP="005F5FE5">
      <w:pPr>
        <w:pStyle w:val="Snt1"/>
      </w:pPr>
      <w:r>
        <w:t>5. VAPAAEHTOINEN</w:t>
      </w:r>
      <w:r w:rsidRPr="009315BE">
        <w:t xml:space="preserve"> nolla tai yksi [</w:t>
      </w:r>
      <w:proofErr w:type="gramStart"/>
      <w:r w:rsidRPr="009315BE">
        <w:t>0..</w:t>
      </w:r>
      <w:proofErr w:type="gramEnd"/>
      <w:r w:rsidRPr="009315BE">
        <w:t xml:space="preserve">1] </w:t>
      </w:r>
      <w:proofErr w:type="spellStart"/>
      <w:r w:rsidRPr="009315BE">
        <w:t>entryRelationship</w:t>
      </w:r>
      <w:proofErr w:type="spellEnd"/>
    </w:p>
    <w:p w14:paraId="61430917" w14:textId="77777777" w:rsidR="005F5FE5" w:rsidRDefault="005F5FE5" w:rsidP="005F5FE5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3C0A6FF" w14:textId="0A536913" w:rsidR="005F5FE5" w:rsidRDefault="005F5FE5" w:rsidP="005F5FE5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Sairaalan_yksikkö_–" w:history="1">
        <w:r w:rsidRPr="005F5FE5">
          <w:rPr>
            <w:rStyle w:val="Hyperlinkki"/>
          </w:rPr>
          <w:t>Sairaalan yksikkö</w:t>
        </w:r>
      </w:hyperlink>
      <w:r>
        <w:t xml:space="preserve"> (907) </w:t>
      </w:r>
      <w:proofErr w:type="spellStart"/>
      <w:r>
        <w:t>observation</w:t>
      </w:r>
      <w:proofErr w:type="spellEnd"/>
    </w:p>
    <w:bookmarkStart w:id="545" w:name="_Sairaalan_yksikkö_–"/>
    <w:bookmarkEnd w:id="545"/>
    <w:p w14:paraId="14A62350" w14:textId="26054671" w:rsidR="005F5FE5" w:rsidRDefault="005F5FE5" w:rsidP="005F5FE5">
      <w:pPr>
        <w:pStyle w:val="Otsikko7"/>
      </w:pPr>
      <w:r>
        <w:fldChar w:fldCharType="begin"/>
      </w:r>
      <w:r>
        <w:instrText xml:space="preserve"> HYPERLINK  \l "_Vastaanottavan_laitoksen_tunniste" </w:instrText>
      </w:r>
      <w:r>
        <w:fldChar w:fldCharType="separate"/>
      </w:r>
      <w:bookmarkStart w:id="546" w:name="_Toc16776413"/>
      <w:r w:rsidRPr="005F5FE5">
        <w:rPr>
          <w:rStyle w:val="Hyperlinkki"/>
        </w:rPr>
        <w:t>Sairaalan yksikkö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546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D03CCD" w14:paraId="79E88D0D" w14:textId="77777777" w:rsidTr="00F35BEC">
        <w:tc>
          <w:tcPr>
            <w:tcW w:w="9236" w:type="dxa"/>
          </w:tcPr>
          <w:p w14:paraId="0C4CD087" w14:textId="425F5317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/component/section/entry/organizer/component/observation/entryRelationship/observation/entryRelationship/encounter/entryRelationship/observation</w:t>
            </w:r>
          </w:p>
        </w:tc>
      </w:tr>
    </w:tbl>
    <w:p w14:paraId="01823511" w14:textId="77777777" w:rsidR="00374075" w:rsidRPr="00374075" w:rsidRDefault="00374075" w:rsidP="00374075">
      <w:pPr>
        <w:rPr>
          <w:lang w:val="en-US"/>
        </w:rPr>
      </w:pPr>
    </w:p>
    <w:p w14:paraId="44A5613F" w14:textId="77777777" w:rsidR="005F5FE5" w:rsidRDefault="005F5FE5" w:rsidP="005F5FE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79075AC" w14:textId="18DDBBFB" w:rsidR="005F5FE5" w:rsidRDefault="005F5FE5" w:rsidP="005F5FE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/@code="907" Sairaalan yksikkö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DE32AD9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EEF78BC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FFC044" w14:textId="4E1E55FC" w:rsidR="005F5FE5" w:rsidRDefault="005F5FE5" w:rsidP="005F5FE5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Sairaalan yksikkö (907), arvo annetaan luokituksesta ENSIH – Sairaalan yksikkö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1.2.246.537.6.3072.2014) CD-tietotyypillä</w:t>
      </w:r>
    </w:p>
    <w:bookmarkStart w:id="547" w:name="_Ensihoitajan_suositus_päivystyksell"/>
    <w:bookmarkEnd w:id="547"/>
    <w:p w14:paraId="3A3B6981" w14:textId="024C3C02" w:rsidR="00716B5A" w:rsidRDefault="00716B5A" w:rsidP="00716B5A">
      <w:pPr>
        <w:pStyle w:val="Otsikko6"/>
      </w:pPr>
      <w:r>
        <w:lastRenderedPageBreak/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548" w:name="_Toc16776414"/>
      <w:r w:rsidRPr="00716B5A">
        <w:rPr>
          <w:rStyle w:val="Hyperlinkki"/>
        </w:rPr>
        <w:t>Ensihoitajan suositus päivystykselle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548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16B5A" w:rsidRPr="00D03CCD" w14:paraId="273904B0" w14:textId="77777777" w:rsidTr="0082235A">
        <w:tc>
          <w:tcPr>
            <w:tcW w:w="9236" w:type="dxa"/>
          </w:tcPr>
          <w:p w14:paraId="144B48EA" w14:textId="77777777" w:rsidR="00716B5A" w:rsidRPr="00C51DBD" w:rsidRDefault="00716B5A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517598F2" w14:textId="77777777" w:rsidR="00716B5A" w:rsidRPr="00374075" w:rsidRDefault="00716B5A" w:rsidP="00716B5A">
      <w:pPr>
        <w:pStyle w:val="Snt1"/>
        <w:rPr>
          <w:lang w:val="en-US"/>
        </w:rPr>
      </w:pPr>
    </w:p>
    <w:p w14:paraId="277960EB" w14:textId="77777777" w:rsidR="00716B5A" w:rsidRDefault="00716B5A" w:rsidP="00716B5A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7687EB83" w14:textId="1E24D2F5" w:rsidR="00716B5A" w:rsidRDefault="00716B5A" w:rsidP="00716B5A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/@code="912" Ensihoitajan suositus päivystykselle (</w:t>
      </w:r>
      <w:proofErr w:type="spellStart"/>
      <w:r>
        <w:t>codeSystem</w:t>
      </w:r>
      <w:proofErr w:type="spellEnd"/>
      <w:r>
        <w:t>: 1.2.246.537.6.12.2002.348)</w:t>
      </w:r>
    </w:p>
    <w:p w14:paraId="5763001E" w14:textId="77777777" w:rsidR="00716B5A" w:rsidRDefault="00716B5A" w:rsidP="00716B5A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C085EBC" w14:textId="77777777" w:rsidR="00716B5A" w:rsidRDefault="00716B5A" w:rsidP="00716B5A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82711FD" w14:textId="4D430544" w:rsidR="00716B5A" w:rsidRDefault="00716B5A" w:rsidP="00716B5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Ensihoitajan suositus päivystykselle (912), arvo annetaan ST-tietotyypillä</w:t>
      </w:r>
    </w:p>
    <w:bookmarkStart w:id="549" w:name="_Ilmoitus_muulle_viranomaiselle"/>
    <w:bookmarkEnd w:id="549"/>
    <w:p w14:paraId="4EC6B594" w14:textId="202318C7" w:rsidR="000C6166" w:rsidRDefault="000C6166" w:rsidP="000C6166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550" w:name="_Toc16776415"/>
      <w:r w:rsidRPr="000C6166">
        <w:rPr>
          <w:rStyle w:val="Hyperlinkki"/>
        </w:rPr>
        <w:t>Ilmoitus muulle viranomaiselle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550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D03CCD" w14:paraId="65F6DBDF" w14:textId="77777777" w:rsidTr="00F35BEC">
        <w:tc>
          <w:tcPr>
            <w:tcW w:w="9236" w:type="dxa"/>
          </w:tcPr>
          <w:p w14:paraId="63A90377" w14:textId="77777777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E036388" w14:textId="77777777" w:rsidR="00374075" w:rsidRPr="00374075" w:rsidRDefault="00374075" w:rsidP="00374075">
      <w:pPr>
        <w:rPr>
          <w:lang w:val="en-US"/>
        </w:rPr>
      </w:pPr>
    </w:p>
    <w:p w14:paraId="3830C0BD" w14:textId="77777777" w:rsidR="000C6166" w:rsidRDefault="000C6166" w:rsidP="000C616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15EE18F" w14:textId="306C0D42" w:rsidR="000C6166" w:rsidRDefault="000C6166" w:rsidP="000C616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/@code="911" Ilmoitus muulle viranomaiselle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3F79D17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D523832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5B00800" w14:textId="4D00A339" w:rsidR="005F5FE5" w:rsidRDefault="000C6166" w:rsidP="0001687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Ilmoitus muulle viranomaiselle (911), arvo annetaan luokituksesta ENSIH – Ilmoitus muulle viranomaiselle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1.2.246.537.6.3074.2014) CD-tietotyypillä</w:t>
      </w:r>
    </w:p>
    <w:bookmarkStart w:id="551" w:name="_Kuolema"/>
    <w:bookmarkEnd w:id="551"/>
    <w:p w14:paraId="7A1F02AC" w14:textId="0177606B" w:rsidR="00496766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552" w:name="_Toc16776416"/>
      <w:r w:rsidR="008558FE" w:rsidRPr="00382EF8">
        <w:rPr>
          <w:rStyle w:val="Hyperlinkki"/>
        </w:rPr>
        <w:t>Kuolema</w:t>
      </w:r>
      <w:bookmarkEnd w:id="552"/>
    </w:p>
    <w:p w14:paraId="775254F4" w14:textId="77777777" w:rsidR="00374075" w:rsidRDefault="00382EF8" w:rsidP="00374075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D03CCD" w14:paraId="7AC09997" w14:textId="77777777" w:rsidTr="00F35BEC">
        <w:tc>
          <w:tcPr>
            <w:tcW w:w="9236" w:type="dxa"/>
          </w:tcPr>
          <w:p w14:paraId="2C9211C6" w14:textId="0C56B0F8" w:rsidR="00374075" w:rsidRPr="00C51DBD" w:rsidRDefault="0037407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A5DEC94" w14:textId="77777777" w:rsidR="00374075" w:rsidRPr="00374075" w:rsidRDefault="00374075" w:rsidP="00004D7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17B3CB53" w14:textId="1049B931" w:rsidR="00004D77" w:rsidRPr="0095153D" w:rsidRDefault="00004D77" w:rsidP="00004D77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76</w:t>
      </w:r>
      <w:r w:rsidRPr="0082643A">
        <w:t xml:space="preserve">" </w:t>
      </w:r>
      <w:r>
        <w:t xml:space="preserve">Muu merkintä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678BE553" w14:textId="6372591F" w:rsidR="00004D77" w:rsidRPr="0082643A" w:rsidRDefault="00004D77" w:rsidP="00004D77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Muu merkintä</w:t>
      </w:r>
      <w:r w:rsidRPr="0082643A">
        <w:t xml:space="preserve">" </w:t>
      </w:r>
    </w:p>
    <w:p w14:paraId="7CE98780" w14:textId="77777777" w:rsidR="00004D77" w:rsidRPr="0080598B" w:rsidRDefault="00004D77" w:rsidP="00004D77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556237" w14:textId="77777777" w:rsidR="00B116B3" w:rsidRDefault="00B116B3" w:rsidP="00B116B3"/>
    <w:p w14:paraId="00A5C707" w14:textId="5833786A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Kuolema:</w:t>
      </w:r>
      <w:r>
        <w:t xml:space="preserve"> (990) </w:t>
      </w:r>
      <w:r w:rsidRPr="00B116B3">
        <w:t>Kuoleman tunnistamisaika</w:t>
      </w:r>
      <w:r>
        <w:t xml:space="preserve"> (</w:t>
      </w:r>
      <w:proofErr w:type="gramStart"/>
      <w:r>
        <w:t>991)*</w:t>
      </w:r>
      <w:proofErr w:type="gramEnd"/>
      <w:r>
        <w:t xml:space="preserve">; </w:t>
      </w:r>
      <w:r w:rsidRPr="00B116B3">
        <w:t>Kuoleman toteamisaika</w:t>
      </w:r>
      <w:r>
        <w:t xml:space="preserve"> (992)*</w:t>
      </w:r>
    </w:p>
    <w:p w14:paraId="71BF2142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BDC88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60F83B79" w14:textId="77777777" w:rsidR="00B116B3" w:rsidRDefault="00B116B3" w:rsidP="00B116B3">
      <w:pPr>
        <w:pStyle w:val="Snt1"/>
        <w:ind w:left="0" w:firstLine="0"/>
      </w:pPr>
    </w:p>
    <w:p w14:paraId="7B60D293" w14:textId="77777777" w:rsidR="00004D77" w:rsidRPr="0082643A" w:rsidRDefault="00004D77" w:rsidP="00004D77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4C7B4FBB" w14:textId="6F1F28FD" w:rsidR="00004D77" w:rsidRDefault="00004D77" w:rsidP="00004D77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1AE9C5D" w14:textId="0DE2A118" w:rsidR="00004D77" w:rsidRDefault="00004D77" w:rsidP="00004D77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990” (Kuolema </w:t>
      </w:r>
      <w:proofErr w:type="spellStart"/>
      <w:r>
        <w:t>entry</w:t>
      </w:r>
      <w:proofErr w:type="spellEnd"/>
      <w:r>
        <w:t>)</w:t>
      </w:r>
    </w:p>
    <w:p w14:paraId="12B1770D" w14:textId="40063C9F" w:rsidR="00004D77" w:rsidRDefault="00004D77" w:rsidP="00004D77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Kuolema_-_organizer" w:history="1">
        <w:r w:rsidRPr="00A82438">
          <w:rPr>
            <w:rStyle w:val="Hyperlinkki"/>
          </w:rPr>
          <w:t>Kuolema</w:t>
        </w:r>
      </w:hyperlink>
      <w:r>
        <w:t xml:space="preserve"> </w:t>
      </w:r>
      <w:proofErr w:type="spellStart"/>
      <w:r>
        <w:t>organizer</w:t>
      </w:r>
      <w:proofErr w:type="spellEnd"/>
    </w:p>
    <w:p w14:paraId="3C17451D" w14:textId="77777777" w:rsidR="00AE53FC" w:rsidRDefault="00AE53FC" w:rsidP="00004D77">
      <w:pPr>
        <w:pStyle w:val="Snt2"/>
      </w:pPr>
    </w:p>
    <w:p w14:paraId="1131AE47" w14:textId="449FCC87" w:rsidR="00AE53FC" w:rsidRPr="0084646B" w:rsidRDefault="002E612D" w:rsidP="00AE53FC">
      <w:pPr>
        <w:pStyle w:val="Snt1"/>
      </w:pPr>
      <w:r w:rsidRPr="00720BC2">
        <w:rPr>
          <w:b/>
        </w:rPr>
        <w:t>Toteutusohje</w:t>
      </w:r>
      <w:r>
        <w:t xml:space="preserve">: </w:t>
      </w:r>
      <w:proofErr w:type="spellStart"/>
      <w:r>
        <w:t>Kuolema-</w:t>
      </w:r>
      <w:r w:rsidR="003113AD">
        <w:t>entry:n</w:t>
      </w:r>
      <w:proofErr w:type="spellEnd"/>
      <w:r w:rsidR="00AE53FC">
        <w:t xml:space="preserve"> tietoja käsitellään päivit</w:t>
      </w:r>
      <w:r>
        <w:t>et</w:t>
      </w:r>
      <w:r w:rsidR="00AE53FC">
        <w:t>täessä tai täyden</w:t>
      </w:r>
      <w:r>
        <w:t>net</w:t>
      </w:r>
      <w:r w:rsidR="00AE53F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="00AE53FC">
        <w:t xml:space="preserve"> ajantasainen sisältö.</w:t>
      </w:r>
    </w:p>
    <w:bookmarkStart w:id="553" w:name="_Kuolema_-_organizer"/>
    <w:bookmarkEnd w:id="553"/>
    <w:p w14:paraId="3D30EA57" w14:textId="264AE86E" w:rsidR="00004D77" w:rsidRDefault="00A82438" w:rsidP="00004D77">
      <w:pPr>
        <w:pStyle w:val="Otsikko3"/>
      </w:pPr>
      <w:r>
        <w:lastRenderedPageBreak/>
        <w:fldChar w:fldCharType="begin"/>
      </w:r>
      <w:r>
        <w:instrText xml:space="preserve"> HYPERLINK  \l "_Kuolema" </w:instrText>
      </w:r>
      <w:r>
        <w:fldChar w:fldCharType="separate"/>
      </w:r>
      <w:bookmarkStart w:id="554" w:name="_Toc16776417"/>
      <w:r w:rsidR="00004D77" w:rsidRPr="00A82438">
        <w:rPr>
          <w:rStyle w:val="Hyperlinkki"/>
        </w:rPr>
        <w:t>Kuolema</w:t>
      </w:r>
      <w:r>
        <w:fldChar w:fldCharType="end"/>
      </w:r>
      <w:r w:rsidR="00004D77" w:rsidRPr="0084646B">
        <w:t xml:space="preserve"> -</w:t>
      </w:r>
      <w:r w:rsidR="00004D77">
        <w:t xml:space="preserve"> </w:t>
      </w:r>
      <w:proofErr w:type="spellStart"/>
      <w:r w:rsidR="00004D77" w:rsidRPr="0084646B">
        <w:t>organizer</w:t>
      </w:r>
      <w:bookmarkEnd w:id="55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D03CCD" w14:paraId="3E0116CA" w14:textId="77777777" w:rsidTr="00F35BEC">
        <w:tc>
          <w:tcPr>
            <w:tcW w:w="9236" w:type="dxa"/>
          </w:tcPr>
          <w:p w14:paraId="430BFD4C" w14:textId="55B85978" w:rsidR="00D63C25" w:rsidRPr="00C51DBD" w:rsidRDefault="00D63C2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74CFDC1A" w14:textId="77777777" w:rsidR="00D63C25" w:rsidRPr="00D63C25" w:rsidRDefault="00D63C25" w:rsidP="00004D77">
      <w:pPr>
        <w:pStyle w:val="Snt1"/>
        <w:rPr>
          <w:lang w:val="en-US"/>
        </w:rPr>
      </w:pPr>
    </w:p>
    <w:p w14:paraId="189AE36D" w14:textId="77777777" w:rsidR="00004D77" w:rsidRPr="007E0AC1" w:rsidRDefault="00004D77" w:rsidP="00004D77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9137B95" w14:textId="31B330F8" w:rsidR="00004D77" w:rsidRPr="007E0AC1" w:rsidRDefault="00004D77" w:rsidP="00004D77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4B78B255" w14:textId="781E7CD1" w:rsidR="00004D77" w:rsidRPr="0095153D" w:rsidRDefault="00004D77" w:rsidP="00004D77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A82438">
        <w:t>99</w:t>
      </w:r>
      <w:r>
        <w:t>0</w:t>
      </w:r>
      <w:r w:rsidRPr="0082643A">
        <w:t xml:space="preserve">" </w:t>
      </w:r>
      <w:r w:rsidR="00A82438">
        <w:t>Kuolema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</w:t>
      </w:r>
      <w:r w:rsidR="00A82438">
        <w:t>990</w:t>
      </w:r>
      <w:r>
        <w:t>)</w:t>
      </w:r>
    </w:p>
    <w:p w14:paraId="705E5159" w14:textId="77777777" w:rsidR="00004D77" w:rsidRDefault="00004D77" w:rsidP="00004D77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6D63C7CE" w14:textId="74E50F29" w:rsidR="00004D77" w:rsidRPr="00125567" w:rsidRDefault="00004D77" w:rsidP="00004D77">
      <w:pPr>
        <w:pStyle w:val="Snt1"/>
      </w:pPr>
      <w:r>
        <w:t>5</w:t>
      </w:r>
      <w:r w:rsidRPr="00125567">
        <w:t xml:space="preserve">. </w:t>
      </w:r>
      <w:r w:rsidR="00A82438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 w:rsidR="00A82438"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7F50912" w14:textId="3DB33339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oleman_tunnistamisaika_-" w:history="1">
        <w:r w:rsidR="00A82438" w:rsidRPr="00A82438">
          <w:rPr>
            <w:rStyle w:val="Hyperlinkki"/>
          </w:rPr>
          <w:t>Kuoleman tunnistamisaika</w:t>
        </w:r>
      </w:hyperlink>
      <w:r w:rsidR="00A82438">
        <w:t xml:space="preserve"> </w:t>
      </w:r>
      <w:r>
        <w:t>(</w:t>
      </w:r>
      <w:r w:rsidR="00A82438">
        <w:t>99</w:t>
      </w:r>
      <w:r>
        <w:t xml:space="preserve">1) </w:t>
      </w:r>
      <w:proofErr w:type="spellStart"/>
      <w:r>
        <w:t>observation</w:t>
      </w:r>
      <w:proofErr w:type="spellEnd"/>
    </w:p>
    <w:p w14:paraId="7E69CC48" w14:textId="26FE9D36" w:rsidR="00004D77" w:rsidRPr="00125567" w:rsidRDefault="00004D77" w:rsidP="00004D77">
      <w:pPr>
        <w:pStyle w:val="Snt1"/>
      </w:pPr>
      <w:r>
        <w:t>6</w:t>
      </w:r>
      <w:r w:rsidRPr="00125567">
        <w:t xml:space="preserve">. </w:t>
      </w:r>
      <w:r w:rsidR="003C5DEA">
        <w:t>VAPAAEHTOINEN</w:t>
      </w:r>
      <w:r w:rsidR="003C5DEA" w:rsidRPr="00125567">
        <w:t xml:space="preserve"> </w:t>
      </w:r>
      <w:r w:rsidR="003C5DEA">
        <w:t xml:space="preserve">nolla tai yksi </w:t>
      </w:r>
      <w:r w:rsidR="00A82438">
        <w:t>[</w:t>
      </w:r>
      <w:proofErr w:type="gramStart"/>
      <w:r w:rsidR="003C5DEA">
        <w:t>0</w:t>
      </w:r>
      <w:r w:rsidRPr="00125567">
        <w:t>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</w:p>
    <w:p w14:paraId="3BCED0B4" w14:textId="4488FBED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Kuoleman_toteamisaika_-" w:history="1">
        <w:r w:rsidR="00A82438" w:rsidRPr="00A82438">
          <w:rPr>
            <w:rStyle w:val="Hyperlinkki"/>
          </w:rPr>
          <w:t>Kuoleman toteamisaika</w:t>
        </w:r>
      </w:hyperlink>
      <w:r w:rsidRPr="00125567">
        <w:t xml:space="preserve"> </w:t>
      </w:r>
      <w:r>
        <w:t>(</w:t>
      </w:r>
      <w:r w:rsidR="00A82438">
        <w:t>992</w:t>
      </w:r>
      <w:r>
        <w:t xml:space="preserve">) </w:t>
      </w:r>
      <w:proofErr w:type="spellStart"/>
      <w:r>
        <w:t>observation</w:t>
      </w:r>
      <w:proofErr w:type="spellEnd"/>
    </w:p>
    <w:bookmarkStart w:id="555" w:name="_Kuoleman_tunnistamisaika_-"/>
    <w:bookmarkEnd w:id="555"/>
    <w:p w14:paraId="6A9766A7" w14:textId="0E4ED73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556" w:name="_Toc16776418"/>
      <w:r w:rsidRPr="00A82438">
        <w:rPr>
          <w:rStyle w:val="Hyperlinkki"/>
        </w:rPr>
        <w:t>Kuoleman tunnistamisaika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proofErr w:type="spellStart"/>
      <w:r w:rsidR="00004D77" w:rsidRPr="00125567">
        <w:t>observation</w:t>
      </w:r>
      <w:bookmarkEnd w:id="55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D03CCD" w14:paraId="6AF78EB8" w14:textId="77777777" w:rsidTr="00F35BEC">
        <w:tc>
          <w:tcPr>
            <w:tcW w:w="9236" w:type="dxa"/>
          </w:tcPr>
          <w:p w14:paraId="75417377" w14:textId="001DC818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799A4EA" w14:textId="77777777" w:rsidR="00D63C25" w:rsidRPr="00D63C25" w:rsidRDefault="00D63C25" w:rsidP="00004D77">
      <w:pPr>
        <w:pStyle w:val="Snt1"/>
        <w:rPr>
          <w:lang w:val="en-US"/>
        </w:rPr>
      </w:pPr>
    </w:p>
    <w:p w14:paraId="4D49F3AD" w14:textId="77777777" w:rsidR="00004D77" w:rsidRPr="00770C6A" w:rsidRDefault="00004D77" w:rsidP="00004D77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291619FA" w14:textId="60E1CB9E" w:rsidR="00004D77" w:rsidRPr="00770C6A" w:rsidRDefault="00004D77" w:rsidP="00004D77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</w:t>
      </w:r>
      <w:r w:rsidR="00A82438">
        <w:t>99</w:t>
      </w:r>
      <w:r w:rsidRPr="00770C6A">
        <w:t xml:space="preserve">1" </w:t>
      </w:r>
      <w:r w:rsidR="00A82438">
        <w:t>Kuoleman tunnistamisaika</w:t>
      </w:r>
      <w:r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A82438">
        <w:t xml:space="preserve"> (99</w:t>
      </w:r>
      <w:r>
        <w:t>1)</w:t>
      </w:r>
    </w:p>
    <w:p w14:paraId="22ACAB0E" w14:textId="77777777" w:rsidR="00B116B3" w:rsidRDefault="00B116B3" w:rsidP="00B116B3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52B0410" w14:textId="77777777" w:rsidR="00B116B3" w:rsidRDefault="00B116B3" w:rsidP="00B116B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BAC1222" w14:textId="79F7B1AB" w:rsidR="00004D77" w:rsidRPr="00770C6A" w:rsidRDefault="00004D77" w:rsidP="00004D77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>
        <w:t xml:space="preserve">arvo annetaan </w:t>
      </w:r>
      <w:r w:rsidR="00A82438">
        <w:t>minuutin tarkkuudella TS</w:t>
      </w:r>
      <w:r w:rsidRPr="00770C6A">
        <w:t xml:space="preserve">-tietotyypillä </w:t>
      </w:r>
    </w:p>
    <w:bookmarkStart w:id="557" w:name="_Kuoleman_toteamisaika_-"/>
    <w:bookmarkEnd w:id="557"/>
    <w:p w14:paraId="0340614C" w14:textId="6EF9AC4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558" w:name="_Toc16776419"/>
      <w:r w:rsidRPr="00A82438">
        <w:rPr>
          <w:rStyle w:val="Hyperlinkki"/>
        </w:rPr>
        <w:t>Kuoleman toteamisaika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proofErr w:type="spellStart"/>
      <w:r w:rsidR="00004D77" w:rsidRPr="00125567">
        <w:t>observation</w:t>
      </w:r>
      <w:bookmarkEnd w:id="55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D03CCD" w14:paraId="731823AE" w14:textId="77777777" w:rsidTr="00F35BEC">
        <w:tc>
          <w:tcPr>
            <w:tcW w:w="9236" w:type="dxa"/>
          </w:tcPr>
          <w:p w14:paraId="272C8C89" w14:textId="1191FA31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2B17AA" w14:textId="77777777" w:rsidR="00D63C25" w:rsidRPr="00D63C25" w:rsidRDefault="00D63C25" w:rsidP="00004D77">
      <w:pPr>
        <w:pStyle w:val="Snt1"/>
        <w:rPr>
          <w:lang w:val="en-US"/>
        </w:rPr>
      </w:pPr>
    </w:p>
    <w:p w14:paraId="57E143E6" w14:textId="77777777" w:rsidR="00004D77" w:rsidRPr="00770C6A" w:rsidRDefault="00004D77" w:rsidP="00004D77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77F6BD99" w14:textId="1E5B2F03" w:rsidR="00004D77" w:rsidRPr="00770C6A" w:rsidRDefault="00004D77" w:rsidP="00004D77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</w:t>
      </w:r>
      <w:r w:rsidR="00A82438">
        <w:t>99</w:t>
      </w:r>
      <w:r w:rsidRPr="00770C6A">
        <w:t xml:space="preserve">2" </w:t>
      </w:r>
      <w:r w:rsidR="00A82438">
        <w:t>Kuoleman toteamisaika</w:t>
      </w:r>
      <w:r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>
        <w:t xml:space="preserve"> (</w:t>
      </w:r>
      <w:r w:rsidR="00A82438">
        <w:t>99</w:t>
      </w:r>
      <w:r>
        <w:t>2)</w:t>
      </w:r>
    </w:p>
    <w:p w14:paraId="6E47BAB1" w14:textId="77777777" w:rsidR="00B116B3" w:rsidRDefault="00B116B3" w:rsidP="00B116B3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0D2132F" w14:textId="77777777" w:rsidR="00B116B3" w:rsidRDefault="00B116B3" w:rsidP="00B116B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61A266" w14:textId="77777777" w:rsidR="00A82438" w:rsidRDefault="00A82438" w:rsidP="00A82438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>
        <w:t>arvo annetaan minuutin tarkkuudella TS</w:t>
      </w:r>
      <w:r w:rsidRPr="00770C6A">
        <w:t xml:space="preserve">-tietotyypillä </w:t>
      </w:r>
    </w:p>
    <w:p w14:paraId="2651C2CB" w14:textId="64B84A0F" w:rsidR="0098016F" w:rsidRDefault="0098016F">
      <w:pPr>
        <w:spacing w:after="200"/>
        <w:jc w:val="left"/>
        <w:rPr>
          <w:rFonts w:cs="Times New Roman"/>
        </w:rPr>
      </w:pPr>
      <w:r>
        <w:br w:type="page"/>
      </w:r>
    </w:p>
    <w:p w14:paraId="0CFDFB5E" w14:textId="77777777" w:rsidR="00622161" w:rsidRPr="00770C6A" w:rsidRDefault="00622161" w:rsidP="00A82438">
      <w:pPr>
        <w:pStyle w:val="Snt1"/>
      </w:pPr>
    </w:p>
    <w:p w14:paraId="017946AA" w14:textId="4FD0EF17" w:rsidR="00D129EF" w:rsidRPr="00BB0D12" w:rsidRDefault="00D129EF" w:rsidP="00D129EF">
      <w:pPr>
        <w:pStyle w:val="Otsikko1"/>
      </w:pPr>
      <w:bookmarkStart w:id="559" w:name="_Toc16776420"/>
      <w:r w:rsidRPr="00BB0D12">
        <w:rPr>
          <w:caps w:val="0"/>
        </w:rPr>
        <w:t>VERSIOHISTORIA</w:t>
      </w:r>
      <w:bookmarkEnd w:id="559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proofErr w:type="gramStart"/>
            <w:r w:rsidRPr="00002E11">
              <w:rPr>
                <w:b/>
              </w:rPr>
              <w:t>pvm</w:t>
            </w:r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77777777" w:rsidR="00362D75" w:rsidRDefault="00362D75" w:rsidP="00A922DA">
            <w:proofErr w:type="gramStart"/>
            <w:r>
              <w:t>0.1 - 0.7</w:t>
            </w:r>
            <w:proofErr w:type="gramEnd"/>
          </w:p>
        </w:tc>
        <w:tc>
          <w:tcPr>
            <w:tcW w:w="1559" w:type="dxa"/>
          </w:tcPr>
          <w:p w14:paraId="2FE11D09" w14:textId="320DCB18" w:rsidR="00362D75" w:rsidRDefault="00362D75" w:rsidP="00362D75">
            <w:proofErr w:type="gramStart"/>
            <w:r>
              <w:t>6-11.2015</w:t>
            </w:r>
            <w:proofErr w:type="gramEnd"/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77777777" w:rsidR="00362D75" w:rsidRDefault="00362D75" w:rsidP="00A922DA">
            <w:r>
              <w:t>T</w:t>
            </w:r>
            <w:r w:rsidRPr="008137E4">
              <w:t>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77777777" w:rsidR="00362D75" w:rsidRDefault="00362D75" w:rsidP="00A922DA">
            <w:r>
              <w:t>0.8</w:t>
            </w:r>
          </w:p>
        </w:tc>
        <w:tc>
          <w:tcPr>
            <w:tcW w:w="1559" w:type="dxa"/>
          </w:tcPr>
          <w:p w14:paraId="7C4F9DF7" w14:textId="77777777" w:rsidR="00362D75" w:rsidRDefault="00362D75" w:rsidP="00A922DA">
            <w:r>
              <w:t>30.11.2015</w:t>
            </w:r>
          </w:p>
        </w:tc>
        <w:tc>
          <w:tcPr>
            <w:tcW w:w="1276" w:type="dxa"/>
          </w:tcPr>
          <w:p w14:paraId="156C1793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6ED12C34" w14:textId="69723BE7" w:rsidR="00362D75" w:rsidRDefault="00362D75" w:rsidP="00362D75">
            <w:r>
              <w:t>K</w:t>
            </w:r>
            <w:r w:rsidRPr="008137E4">
              <w:t xml:space="preserve">ommentointiversio </w:t>
            </w:r>
            <w:proofErr w:type="spellStart"/>
            <w:r>
              <w:t>TC:lle</w:t>
            </w:r>
            <w:proofErr w:type="spellEnd"/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1B91A335" w:rsidR="00362D75" w:rsidRPr="008137E4" w:rsidRDefault="007E78D9" w:rsidP="00201121">
            <w:r>
              <w:t>0.</w:t>
            </w:r>
            <w:r w:rsidR="00201121">
              <w:t>9</w:t>
            </w:r>
          </w:p>
        </w:tc>
        <w:tc>
          <w:tcPr>
            <w:tcW w:w="1559" w:type="dxa"/>
          </w:tcPr>
          <w:p w14:paraId="44A2CD6B" w14:textId="14B0D71B" w:rsidR="00362D75" w:rsidRDefault="00201121" w:rsidP="00A922DA">
            <w:r>
              <w:t>29</w:t>
            </w:r>
            <w:r w:rsidR="007E78D9">
              <w:t>.12.2015</w:t>
            </w:r>
          </w:p>
        </w:tc>
        <w:tc>
          <w:tcPr>
            <w:tcW w:w="1276" w:type="dxa"/>
          </w:tcPr>
          <w:p w14:paraId="34AF665A" w14:textId="74D836B3" w:rsidR="00362D75" w:rsidRDefault="007E78D9" w:rsidP="00A922DA">
            <w:r>
              <w:t>S&amp;P</w:t>
            </w:r>
          </w:p>
        </w:tc>
        <w:tc>
          <w:tcPr>
            <w:tcW w:w="5386" w:type="dxa"/>
          </w:tcPr>
          <w:p w14:paraId="47F6546D" w14:textId="00076228" w:rsidR="00362D75" w:rsidRDefault="007E78D9" w:rsidP="002E612D">
            <w:r>
              <w:t xml:space="preserve">Ensihoitopalvelun yksikön palveluntuottajan tiedot lisätty </w:t>
            </w:r>
            <w:proofErr w:type="spellStart"/>
            <w:r>
              <w:t>entry</w:t>
            </w:r>
            <w:r w:rsidR="00F82CF7">
              <w:t>:</w:t>
            </w:r>
            <w:r>
              <w:t>yn</w:t>
            </w:r>
            <w:proofErr w:type="spellEnd"/>
            <w:r>
              <w:t xml:space="preserve"> ja näyttömuotoon, rooli ensihoitopalvelun aikana näyttömuotoon, elvytystiedon puuttumisen ehdollisen pakollisuuden ehto</w:t>
            </w:r>
            <w:r w:rsidR="00201121">
              <w:t>. Potilaan status</w:t>
            </w:r>
            <w:r w:rsidR="002E612D">
              <w:t xml:space="preserve"> </w:t>
            </w:r>
            <w:r w:rsidR="00201121">
              <w:t>-</w:t>
            </w:r>
            <w:proofErr w:type="spellStart"/>
            <w:r w:rsidR="00201121">
              <w:t>organizer</w:t>
            </w:r>
            <w:proofErr w:type="spellEnd"/>
            <w:r w:rsidR="00201121">
              <w:t xml:space="preserve"> purettu erillisiksi </w:t>
            </w:r>
            <w:proofErr w:type="spellStart"/>
            <w:r w:rsidR="00201121">
              <w:t>entry:iksi</w:t>
            </w:r>
            <w:proofErr w:type="spellEnd"/>
            <w:r w:rsidR="00201121">
              <w:t xml:space="preserve"> ja lisätty antoaika rakenteisiin.</w:t>
            </w:r>
            <w:r w:rsidR="00AE53FC">
              <w:t xml:space="preserve"> Fysiologisiin mittauksiin lisätty keskiverenpaineelle rakenne. </w:t>
            </w:r>
            <w:r w:rsidR="00622161">
              <w:t>Lääkeseoksien ainesosien rakenne lisätty.</w:t>
            </w:r>
            <w:r w:rsidR="009160CD">
              <w:t xml:space="preserve"> Kuka konsultoi lisätty hoito-ohjeisiin.</w:t>
            </w:r>
            <w:r w:rsidR="002E612D">
              <w:t xml:space="preserve"> Lisätty </w:t>
            </w:r>
            <w:proofErr w:type="spellStart"/>
            <w:r w:rsidR="002E612D">
              <w:t>header</w:t>
            </w:r>
            <w:proofErr w:type="spellEnd"/>
            <w:r w:rsidR="002E612D">
              <w:t>-</w:t>
            </w:r>
            <w:r w:rsidR="00DA1410">
              <w:t>osion ohjeistus rekisterinpitäjän, palveluntuottajan ja palveluyksikön tiedoille.</w:t>
            </w:r>
            <w:r w:rsidR="0073059A">
              <w:t xml:space="preserve"> Lisätty ohjeistus per tietoryhmä/</w:t>
            </w:r>
            <w:proofErr w:type="spellStart"/>
            <w:r w:rsidR="0073059A">
              <w:t>entry:t</w:t>
            </w:r>
            <w:proofErr w:type="spellEnd"/>
            <w:r w:rsidR="0073059A">
              <w:t xml:space="preserve"> miten tietoja käsitellään </w:t>
            </w:r>
            <w:proofErr w:type="spellStart"/>
            <w:r w:rsidR="0073059A">
              <w:t>päivytystilanteessa</w:t>
            </w:r>
            <w:proofErr w:type="spellEnd"/>
            <w:r w:rsidR="0073059A">
              <w:t>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357A1B3B" w:rsidR="00362D75" w:rsidRPr="008137E4" w:rsidRDefault="00557B9F" w:rsidP="00A922DA">
            <w:r>
              <w:t>0.91</w:t>
            </w:r>
          </w:p>
        </w:tc>
        <w:tc>
          <w:tcPr>
            <w:tcW w:w="1559" w:type="dxa"/>
          </w:tcPr>
          <w:p w14:paraId="405BDEAE" w14:textId="446D704D" w:rsidR="00362D75" w:rsidRDefault="00557B9F" w:rsidP="00A922DA">
            <w:r>
              <w:t>31.12.2015</w:t>
            </w:r>
          </w:p>
        </w:tc>
        <w:tc>
          <w:tcPr>
            <w:tcW w:w="1276" w:type="dxa"/>
          </w:tcPr>
          <w:p w14:paraId="1F7AA137" w14:textId="2873776F" w:rsidR="00362D75" w:rsidRDefault="00557B9F" w:rsidP="00A922DA">
            <w:r>
              <w:t>S&amp;P</w:t>
            </w:r>
          </w:p>
        </w:tc>
        <w:tc>
          <w:tcPr>
            <w:tcW w:w="5386" w:type="dxa"/>
          </w:tcPr>
          <w:p w14:paraId="3E8772F4" w14:textId="364D5B12" w:rsidR="00362D75" w:rsidRDefault="00557B9F" w:rsidP="00A922DA">
            <w:r>
              <w:t>Kela kokouksessa sovitut tarkennukset</w:t>
            </w:r>
            <w:r w:rsidR="006C1666">
              <w:t xml:space="preserve"> </w:t>
            </w:r>
            <w:proofErr w:type="spellStart"/>
            <w:r w:rsidR="006C1666">
              <w:t>header</w:t>
            </w:r>
            <w:proofErr w:type="spellEnd"/>
            <w:r w:rsidR="002E612D">
              <w:t>-</w:t>
            </w:r>
            <w:r w:rsidR="006C1666">
              <w:t xml:space="preserve"> ja perusrakenneosioon</w:t>
            </w:r>
            <w:r>
              <w:t>, stilisointia, versio lausuntokierrokselle</w:t>
            </w:r>
          </w:p>
        </w:tc>
      </w:tr>
      <w:tr w:rsidR="00362D75" w14:paraId="3A04A508" w14:textId="77777777" w:rsidTr="00622161">
        <w:tc>
          <w:tcPr>
            <w:tcW w:w="988" w:type="dxa"/>
          </w:tcPr>
          <w:p w14:paraId="7582792D" w14:textId="2EF5DAD6" w:rsidR="00362D75" w:rsidRPr="008137E4" w:rsidRDefault="003C5DEA" w:rsidP="00A922DA">
            <w:r>
              <w:t>0.92</w:t>
            </w:r>
          </w:p>
        </w:tc>
        <w:tc>
          <w:tcPr>
            <w:tcW w:w="1559" w:type="dxa"/>
          </w:tcPr>
          <w:p w14:paraId="296F9821" w14:textId="28D90C20" w:rsidR="00362D75" w:rsidRDefault="003C5DEA" w:rsidP="00A922DA">
            <w:r>
              <w:t>27.1.2016</w:t>
            </w:r>
          </w:p>
        </w:tc>
        <w:tc>
          <w:tcPr>
            <w:tcW w:w="1276" w:type="dxa"/>
          </w:tcPr>
          <w:p w14:paraId="392BE94E" w14:textId="29B2ECEF" w:rsidR="00362D75" w:rsidRDefault="003C5DEA" w:rsidP="00A922DA">
            <w:r>
              <w:t>S&amp;P</w:t>
            </w:r>
          </w:p>
        </w:tc>
        <w:tc>
          <w:tcPr>
            <w:tcW w:w="5386" w:type="dxa"/>
          </w:tcPr>
          <w:p w14:paraId="64A21B78" w14:textId="643F7F3F" w:rsidR="00362D75" w:rsidRDefault="003C5DEA" w:rsidP="00A922DA">
            <w:r>
              <w:t>Lausuntokierroksen kommenttien pohjalta tehdyt tarkennukset (</w:t>
            </w:r>
            <w:proofErr w:type="spellStart"/>
            <w:r>
              <w:t>track</w:t>
            </w:r>
            <w:proofErr w:type="spellEnd"/>
            <w:r>
              <w:t xml:space="preserve"> </w:t>
            </w:r>
            <w:proofErr w:type="spellStart"/>
            <w:r>
              <w:t>changes</w:t>
            </w:r>
            <w:proofErr w:type="spellEnd"/>
            <w:r>
              <w:t xml:space="preserve"> päällä), erittely käsitellyistä kommenteista on äänestysmateriaalien liitteenä. Versio HL7 Finland jäsenäänestykseen.</w:t>
            </w:r>
          </w:p>
        </w:tc>
      </w:tr>
      <w:tr w:rsidR="00641845" w14:paraId="63DBDD46" w14:textId="77777777" w:rsidTr="00622161">
        <w:tc>
          <w:tcPr>
            <w:tcW w:w="988" w:type="dxa"/>
          </w:tcPr>
          <w:p w14:paraId="744CC9D0" w14:textId="772F765D" w:rsidR="00641845" w:rsidRDefault="00641845" w:rsidP="00A922DA">
            <w:r>
              <w:t>1.00</w:t>
            </w:r>
          </w:p>
        </w:tc>
        <w:tc>
          <w:tcPr>
            <w:tcW w:w="1559" w:type="dxa"/>
          </w:tcPr>
          <w:p w14:paraId="40E71843" w14:textId="4AB207AC" w:rsidR="00641845" w:rsidRDefault="008F3B0B" w:rsidP="00A922DA">
            <w:r>
              <w:t>31</w:t>
            </w:r>
            <w:r w:rsidR="00641845">
              <w:t>.3.2016</w:t>
            </w:r>
          </w:p>
        </w:tc>
        <w:tc>
          <w:tcPr>
            <w:tcW w:w="1276" w:type="dxa"/>
          </w:tcPr>
          <w:p w14:paraId="7C9AAB29" w14:textId="5005AE6A" w:rsidR="00641845" w:rsidRDefault="00641845" w:rsidP="00A922DA">
            <w:r>
              <w:t>S&amp;P</w:t>
            </w:r>
          </w:p>
        </w:tc>
        <w:tc>
          <w:tcPr>
            <w:tcW w:w="5386" w:type="dxa"/>
          </w:tcPr>
          <w:p w14:paraId="54A54884" w14:textId="6C5F058C" w:rsidR="00641845" w:rsidRDefault="00641845">
            <w:r>
              <w:t xml:space="preserve">Julkaisuversio, määrittelylle </w:t>
            </w:r>
            <w:proofErr w:type="spellStart"/>
            <w:r>
              <w:t>oid</w:t>
            </w:r>
            <w:proofErr w:type="spellEnd"/>
            <w:r>
              <w:t xml:space="preserve"> lisätty, korjattu muutaman luokituksen versio vastaamaan koodistopalvelussa </w:t>
            </w:r>
            <w:r w:rsidR="00F10F68">
              <w:t xml:space="preserve">olevaa versiota, lisätty kaksi puuttunutta </w:t>
            </w:r>
            <w:proofErr w:type="spellStart"/>
            <w:r w:rsidR="00F10F68">
              <w:t>entry:n</w:t>
            </w:r>
            <w:proofErr w:type="spellEnd"/>
            <w:r w:rsidR="00F10F68">
              <w:t xml:space="preserve"> </w:t>
            </w:r>
            <w:proofErr w:type="spellStart"/>
            <w:r w:rsidR="00F10F68">
              <w:t>id:tä</w:t>
            </w:r>
            <w:proofErr w:type="spellEnd"/>
            <w:r w:rsidR="00F10F68">
              <w:t xml:space="preserve"> ja poistettu ylimääräinen id parista kohtaa, jotka eivät olleet itsenäisiä rakenteita, korjattu näkymän nimeksi Ensihoitokertomus. </w:t>
            </w:r>
            <w:r w:rsidR="000F3367">
              <w:t xml:space="preserve">Lisätty kahdelle uudelle luokitukselle </w:t>
            </w:r>
            <w:proofErr w:type="spellStart"/>
            <w:r w:rsidR="000F3367">
              <w:t>oid:t</w:t>
            </w:r>
            <w:proofErr w:type="spellEnd"/>
            <w:r w:rsidR="000F3367">
              <w:t xml:space="preserve">. </w:t>
            </w:r>
            <w:proofErr w:type="spellStart"/>
            <w:r w:rsidR="000F3367">
              <w:t>Lääkkeenatotapa</w:t>
            </w:r>
            <w:proofErr w:type="spellEnd"/>
            <w:r w:rsidR="000F3367">
              <w:t>-tiedon rakenteen tunnisteeksi muutettu Ensihoidon kenttäkoodin arvo.</w:t>
            </w:r>
            <w:r w:rsidR="006E71F7">
              <w:t xml:space="preserve"> Näyttömuoto-ohjeistuksiin tehtiin tarkennuksia. Lääkkeen antaneen ammattilaisen ja hoito-ohjeen antaneen lääkärin yksilöivien tunnisteiden </w:t>
            </w:r>
            <w:proofErr w:type="spellStart"/>
            <w:r w:rsidR="006E71F7">
              <w:t>root</w:t>
            </w:r>
            <w:proofErr w:type="spellEnd"/>
            <w:r w:rsidR="006E71F7">
              <w:t>-attribuuttien vaihtoehtoja tarkennettu.</w:t>
            </w:r>
          </w:p>
        </w:tc>
      </w:tr>
      <w:tr w:rsidR="002B1745" w14:paraId="2EE08A6A" w14:textId="77777777" w:rsidTr="00622161">
        <w:tc>
          <w:tcPr>
            <w:tcW w:w="988" w:type="dxa"/>
          </w:tcPr>
          <w:p w14:paraId="7B24CA58" w14:textId="0E452510" w:rsidR="002B1745" w:rsidRDefault="002B1745" w:rsidP="00A922DA">
            <w:r>
              <w:t>1.10</w:t>
            </w:r>
          </w:p>
        </w:tc>
        <w:tc>
          <w:tcPr>
            <w:tcW w:w="1559" w:type="dxa"/>
          </w:tcPr>
          <w:p w14:paraId="4D737E3D" w14:textId="15725383" w:rsidR="002B1745" w:rsidRDefault="0059370B" w:rsidP="00A922DA">
            <w:r>
              <w:t>28.6.</w:t>
            </w:r>
            <w:r w:rsidR="0082235A">
              <w:t>6.2017</w:t>
            </w:r>
          </w:p>
        </w:tc>
        <w:tc>
          <w:tcPr>
            <w:tcW w:w="1276" w:type="dxa"/>
          </w:tcPr>
          <w:p w14:paraId="62BED621" w14:textId="04AE96B2" w:rsidR="002B1745" w:rsidRDefault="0082235A" w:rsidP="00A922DA">
            <w:r>
              <w:t>S&amp;P</w:t>
            </w:r>
          </w:p>
        </w:tc>
        <w:tc>
          <w:tcPr>
            <w:tcW w:w="5386" w:type="dxa"/>
          </w:tcPr>
          <w:p w14:paraId="32237E6C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 xml:space="preserve">Tietosisältöpäivityksen perusteella tehty versio. Sisältää neljä uutta tietoa, seitsemän aikaisemmassa ollutta tietoa poistettiin ja tehty jonkun verran terminologisia tarkennuksista tietojen nimiin. Samalla käytettyjen ENSIH-alkuisten luokitusten sisältöön tuli jonkun verran muutoksia, mutta ne eivät suoraan näy tässä CDA-määrittelyssä, sillä luokitusten versioiden tunnisteet ei tässä hyödynnetyin osin muuttuneet. </w:t>
            </w:r>
          </w:p>
          <w:p w14:paraId="305CA8AD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>Määritettyyn lisätty myös rakenne kuvantamisen tutkimuksen rakenteisille tiedoille (EKG tutkimuksen tiedot, jotka viedään Kanta kuva-arkistoon). Kyseiset rakenteet on määritelty viitatussa määrittelyssä [8] – ko. tiedot tulevat tälle samalle asiakirjalle ENSIH näkymälle kuin muutkin ensihoitokertomuksen tiedot</w:t>
            </w:r>
            <w:r w:rsidR="0059370B">
              <w:t xml:space="preserve">. </w:t>
            </w:r>
          </w:p>
          <w:p w14:paraId="41279B9E" w14:textId="77777777" w:rsidR="002B1745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lastRenderedPageBreak/>
              <w:t xml:space="preserve">Potilaan status osion </w:t>
            </w:r>
            <w:proofErr w:type="spellStart"/>
            <w:r>
              <w:t>entryissä</w:t>
            </w:r>
            <w:proofErr w:type="spellEnd"/>
            <w:r>
              <w:t xml:space="preserve"> muutettu </w:t>
            </w:r>
            <w:proofErr w:type="spellStart"/>
            <w:r>
              <w:t>observation.text</w:t>
            </w:r>
            <w:proofErr w:type="spellEnd"/>
            <w:r>
              <w:t xml:space="preserve"> viittausrakenteita ehdollisesti pakolliseksi (normaali arvojen mukaisia kirjauksia ei viedä näyttömuotoon </w:t>
            </w:r>
            <w:proofErr w:type="spellStart"/>
            <w:r>
              <w:t>määrittellyin</w:t>
            </w:r>
            <w:proofErr w:type="spellEnd"/>
            <w:r>
              <w:t xml:space="preserve"> osin).</w:t>
            </w:r>
          </w:p>
          <w:p w14:paraId="4E29A660" w14:textId="0BC26521" w:rsidR="0059370B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t xml:space="preserve">Merkinnän tekijän tunnisteen rakenteeseen </w:t>
            </w:r>
            <w:proofErr w:type="spellStart"/>
            <w:r>
              <w:t>dokumentointu</w:t>
            </w:r>
            <w:proofErr w:type="spellEnd"/>
            <w:r>
              <w:t xml:space="preserve"> myös Terhikki-numero vaihtoehtona</w:t>
            </w:r>
          </w:p>
        </w:tc>
      </w:tr>
      <w:tr w:rsidR="0098587C" w14:paraId="7A9844ED" w14:textId="77777777" w:rsidTr="00622161">
        <w:tc>
          <w:tcPr>
            <w:tcW w:w="988" w:type="dxa"/>
          </w:tcPr>
          <w:p w14:paraId="7A69C0D1" w14:textId="77777777" w:rsidR="0098587C" w:rsidRDefault="0098587C" w:rsidP="00A922DA"/>
        </w:tc>
        <w:tc>
          <w:tcPr>
            <w:tcW w:w="1559" w:type="dxa"/>
          </w:tcPr>
          <w:p w14:paraId="46171CC5" w14:textId="26770681" w:rsidR="0098587C" w:rsidRDefault="0098587C" w:rsidP="00A922DA">
            <w:r>
              <w:t>8.8.2017</w:t>
            </w:r>
          </w:p>
        </w:tc>
        <w:tc>
          <w:tcPr>
            <w:tcW w:w="1276" w:type="dxa"/>
          </w:tcPr>
          <w:p w14:paraId="7FB77B5E" w14:textId="77777777" w:rsidR="0098587C" w:rsidRDefault="0098587C" w:rsidP="00A922DA"/>
        </w:tc>
        <w:tc>
          <w:tcPr>
            <w:tcW w:w="5386" w:type="dxa"/>
          </w:tcPr>
          <w:p w14:paraId="3D04C221" w14:textId="39BDC398" w:rsidR="000F529D" w:rsidRDefault="0098587C" w:rsidP="006D52D8">
            <w:pPr>
              <w:ind w:left="39"/>
            </w:pPr>
            <w:r>
              <w:t xml:space="preserve">Muutettu otsikkokoodistovastaavuutta Hoidon syy </w:t>
            </w:r>
            <w:proofErr w:type="spellStart"/>
            <w:r>
              <w:t>jä</w:t>
            </w:r>
            <w:proofErr w:type="spellEnd"/>
            <w:r>
              <w:t xml:space="preserve"> kiireellisyys- osiossa. Lisätty koodiston </w:t>
            </w:r>
            <w:proofErr w:type="spellStart"/>
            <w:r>
              <w:t>oid</w:t>
            </w:r>
            <w:proofErr w:type="spellEnd"/>
            <w:r>
              <w:t xml:space="preserve"> Hoidon syyn pääryhmä- tiedolle.</w:t>
            </w:r>
            <w:r w:rsidR="000F529D">
              <w:t xml:space="preserve"> Versio HL7 teknisen komitean hyväksymiskäsittelyyn.</w:t>
            </w:r>
          </w:p>
        </w:tc>
      </w:tr>
      <w:tr w:rsidR="000F529D" w14:paraId="410A592F" w14:textId="77777777" w:rsidTr="00622161">
        <w:tc>
          <w:tcPr>
            <w:tcW w:w="988" w:type="dxa"/>
          </w:tcPr>
          <w:p w14:paraId="0B9E64AD" w14:textId="77777777" w:rsidR="000F529D" w:rsidRDefault="000F529D" w:rsidP="00A922DA"/>
        </w:tc>
        <w:tc>
          <w:tcPr>
            <w:tcW w:w="1559" w:type="dxa"/>
          </w:tcPr>
          <w:p w14:paraId="5688E87C" w14:textId="09A4EC53" w:rsidR="000F529D" w:rsidRDefault="000F529D" w:rsidP="00A922DA">
            <w:r>
              <w:t>28.9.2017</w:t>
            </w:r>
          </w:p>
        </w:tc>
        <w:tc>
          <w:tcPr>
            <w:tcW w:w="1276" w:type="dxa"/>
          </w:tcPr>
          <w:p w14:paraId="5D4BBA42" w14:textId="77777777" w:rsidR="000F529D" w:rsidRDefault="000F529D" w:rsidP="00A922DA"/>
        </w:tc>
        <w:tc>
          <w:tcPr>
            <w:tcW w:w="5386" w:type="dxa"/>
          </w:tcPr>
          <w:p w14:paraId="2F3D0726" w14:textId="77777777" w:rsidR="000F529D" w:rsidRDefault="000F529D" w:rsidP="000F529D">
            <w:pPr>
              <w:ind w:left="39"/>
            </w:pPr>
            <w:r>
              <w:t>Julkaisuversio. Tehty seuraavat tarkennukset:</w:t>
            </w:r>
          </w:p>
          <w:p w14:paraId="26802AD5" w14:textId="77777777" w:rsidR="000F529D" w:rsidRDefault="000F529D" w:rsidP="006D52D8">
            <w:pPr>
              <w:pStyle w:val="Luettelokappale"/>
              <w:numPr>
                <w:ilvl w:val="0"/>
                <w:numId w:val="15"/>
              </w:numPr>
            </w:pPr>
            <w:r>
              <w:t xml:space="preserve">Haltikin nimi muutettu Valtion tieto- ja viestintätekniikkakeskukseksi ja lisätty </w:t>
            </w:r>
            <w:proofErr w:type="spellStart"/>
            <w:r>
              <w:t>oid</w:t>
            </w:r>
            <w:proofErr w:type="spellEnd"/>
            <w:r>
              <w:t xml:space="preserve">-juuri </w:t>
            </w:r>
            <w:proofErr w:type="spellStart"/>
            <w:r>
              <w:t>TUVEn</w:t>
            </w:r>
            <w:proofErr w:type="spellEnd"/>
            <w:r>
              <w:t xml:space="preserve"> P-tunnukselle</w:t>
            </w:r>
          </w:p>
          <w:p w14:paraId="3D354E51" w14:textId="45828389" w:rsidR="000F529D" w:rsidRDefault="000F529D" w:rsidP="006D52D8">
            <w:r>
              <w:t>Korjattu luvussa 3.7.1.Hoito-ohjeen antajan nimi kohtaa sekä korjattu yksi siirtymälinkitys</w:t>
            </w:r>
          </w:p>
        </w:tc>
      </w:tr>
      <w:tr w:rsidR="00FD0A10" w14:paraId="5507A966" w14:textId="77777777" w:rsidTr="00622161">
        <w:tc>
          <w:tcPr>
            <w:tcW w:w="988" w:type="dxa"/>
          </w:tcPr>
          <w:p w14:paraId="33170507" w14:textId="4E97BC55" w:rsidR="00FD0A10" w:rsidRDefault="00FD0A10" w:rsidP="00A922DA"/>
        </w:tc>
        <w:tc>
          <w:tcPr>
            <w:tcW w:w="1559" w:type="dxa"/>
          </w:tcPr>
          <w:p w14:paraId="1528AED8" w14:textId="7493C0D8" w:rsidR="00FD0A10" w:rsidRDefault="009A020D" w:rsidP="00A922DA">
            <w:r>
              <w:t>16.</w:t>
            </w:r>
            <w:r w:rsidR="00331742">
              <w:t>8.2019</w:t>
            </w:r>
            <w:r w:rsidR="0037163F">
              <w:t xml:space="preserve"> RC1</w:t>
            </w:r>
          </w:p>
        </w:tc>
        <w:tc>
          <w:tcPr>
            <w:tcW w:w="1276" w:type="dxa"/>
          </w:tcPr>
          <w:p w14:paraId="54C84B04" w14:textId="77777777" w:rsidR="00FD0A10" w:rsidRDefault="00FD0A10" w:rsidP="00A922DA"/>
        </w:tc>
        <w:tc>
          <w:tcPr>
            <w:tcW w:w="5386" w:type="dxa"/>
          </w:tcPr>
          <w:p w14:paraId="22F2BB49" w14:textId="5F2459AD" w:rsidR="00FD0A10" w:rsidRDefault="00FE1378" w:rsidP="000F529D">
            <w:pPr>
              <w:ind w:left="39"/>
            </w:pPr>
            <w:r>
              <w:t>Tietosisältöön tehtyjen tarkennusten</w:t>
            </w:r>
            <w:r w:rsidR="00B541E8">
              <w:t xml:space="preserve"> sekä toteutushavaintojen</w:t>
            </w:r>
            <w:r>
              <w:t xml:space="preserve"> pohjalta </w:t>
            </w:r>
            <w:r w:rsidR="00B541E8">
              <w:t>päivitetty versio</w:t>
            </w:r>
            <w:r w:rsidR="0037163F">
              <w:t>. Määrittelyn versio ja OID pidettiin samana ja</w:t>
            </w:r>
            <w:r w:rsidR="00956843">
              <w:t xml:space="preserve"> lisättiin </w:t>
            </w:r>
            <w:proofErr w:type="spellStart"/>
            <w:r w:rsidR="00956843">
              <w:t>mainnta</w:t>
            </w:r>
            <w:proofErr w:type="spellEnd"/>
            <w:r w:rsidR="00956843">
              <w:t xml:space="preserve"> Release </w:t>
            </w:r>
            <w:proofErr w:type="spellStart"/>
            <w:r w:rsidR="00956843">
              <w:t>Candidate</w:t>
            </w:r>
            <w:proofErr w:type="spellEnd"/>
            <w:r w:rsidR="00956843">
              <w:t xml:space="preserve"> 1 kanteen, varaudutaan täten vielä mahdollisiin tarkennuksiin </w:t>
            </w:r>
            <w:proofErr w:type="spellStart"/>
            <w:r w:rsidR="00956843">
              <w:t>Kejo</w:t>
            </w:r>
            <w:proofErr w:type="spellEnd"/>
            <w:r w:rsidR="002F2255">
              <w:t>-toteutuksen ja testauksien havaintojen pohjalta.</w:t>
            </w:r>
          </w:p>
        </w:tc>
      </w:tr>
      <w:tr w:rsidR="00D91BBE" w14:paraId="2F6037B4" w14:textId="77777777" w:rsidTr="00622161">
        <w:tc>
          <w:tcPr>
            <w:tcW w:w="988" w:type="dxa"/>
          </w:tcPr>
          <w:p w14:paraId="1B662BF5" w14:textId="77777777" w:rsidR="00D91BBE" w:rsidRDefault="00D91BBE" w:rsidP="00A922DA"/>
        </w:tc>
        <w:tc>
          <w:tcPr>
            <w:tcW w:w="1559" w:type="dxa"/>
          </w:tcPr>
          <w:p w14:paraId="39B1170B" w14:textId="18ED2631" w:rsidR="00D91BBE" w:rsidRDefault="00D91BBE" w:rsidP="00A922DA">
            <w:r>
              <w:t>9.3.2020 RC2</w:t>
            </w:r>
          </w:p>
        </w:tc>
        <w:tc>
          <w:tcPr>
            <w:tcW w:w="1276" w:type="dxa"/>
          </w:tcPr>
          <w:p w14:paraId="59CDCDF2" w14:textId="77777777" w:rsidR="00D91BBE" w:rsidRDefault="00D91BBE" w:rsidP="00A922DA"/>
        </w:tc>
        <w:tc>
          <w:tcPr>
            <w:tcW w:w="5386" w:type="dxa"/>
          </w:tcPr>
          <w:p w14:paraId="02E7D6CC" w14:textId="77777777" w:rsidR="00D91BBE" w:rsidRDefault="00D91BBE" w:rsidP="000F529D">
            <w:pPr>
              <w:ind w:left="39"/>
            </w:pPr>
            <w:r>
              <w:t>Tarkennettu seuraavia:</w:t>
            </w:r>
          </w:p>
          <w:p w14:paraId="649BF322" w14:textId="77777777" w:rsidR="00D91BBE" w:rsidRDefault="00D91BBE" w:rsidP="00D91BBE">
            <w:pPr>
              <w:pStyle w:val="Luettelokappale"/>
              <w:numPr>
                <w:ilvl w:val="0"/>
                <w:numId w:val="15"/>
              </w:numPr>
            </w:pPr>
            <w:r>
              <w:t xml:space="preserve">toimenpiteen tekijän tunnuksessa </w:t>
            </w:r>
            <w:r w:rsidR="00AC73AA">
              <w:t xml:space="preserve">sallittu </w:t>
            </w:r>
            <w:proofErr w:type="spellStart"/>
            <w:r w:rsidR="00AC73AA">
              <w:t>hetun</w:t>
            </w:r>
            <w:proofErr w:type="spellEnd"/>
            <w:r w:rsidR="00AC73AA">
              <w:t xml:space="preserve"> lisäksi vaihtoehtoina </w:t>
            </w:r>
            <w:proofErr w:type="spellStart"/>
            <w:r w:rsidR="00AC73AA">
              <w:t>terhikkitunnus</w:t>
            </w:r>
            <w:proofErr w:type="spellEnd"/>
            <w:r w:rsidR="00AC73AA">
              <w:t xml:space="preserve"> tai P-tunnus</w:t>
            </w:r>
          </w:p>
          <w:p w14:paraId="50D42A59" w14:textId="77777777" w:rsidR="00AC73AA" w:rsidRDefault="00667FBB" w:rsidP="00D91BBE">
            <w:pPr>
              <w:pStyle w:val="Luettelokappale"/>
              <w:numPr>
                <w:ilvl w:val="0"/>
                <w:numId w:val="15"/>
              </w:numPr>
            </w:pPr>
            <w:r>
              <w:t xml:space="preserve">Elvytystiedon puuttumisen perustelun pakollisuusehtoa </w:t>
            </w:r>
            <w:r w:rsidR="000667A5">
              <w:t>loivennettu</w:t>
            </w:r>
          </w:p>
          <w:p w14:paraId="4762ABA8" w14:textId="56456509" w:rsidR="000667A5" w:rsidRDefault="003A7EE1" w:rsidP="00D91BBE">
            <w:pPr>
              <w:pStyle w:val="Luettelokappale"/>
              <w:numPr>
                <w:ilvl w:val="0"/>
                <w:numId w:val="15"/>
              </w:numPr>
            </w:pPr>
            <w:r>
              <w:t>Potilaan elvytyksen lopettamisen syy ja lopettamisen aika muutettu toistuviksi</w:t>
            </w:r>
          </w:p>
        </w:tc>
      </w:tr>
      <w:tr w:rsidR="00627E43" w14:paraId="6D2733CA" w14:textId="77777777" w:rsidTr="00622161">
        <w:tc>
          <w:tcPr>
            <w:tcW w:w="988" w:type="dxa"/>
          </w:tcPr>
          <w:p w14:paraId="1EF27919" w14:textId="77777777" w:rsidR="00627E43" w:rsidRDefault="00627E43" w:rsidP="00A922DA"/>
        </w:tc>
        <w:tc>
          <w:tcPr>
            <w:tcW w:w="1559" w:type="dxa"/>
          </w:tcPr>
          <w:p w14:paraId="571C6575" w14:textId="59F2AEEF" w:rsidR="00627E43" w:rsidRDefault="00DD03FF" w:rsidP="00A922DA">
            <w:r>
              <w:t>1.2.2021</w:t>
            </w:r>
          </w:p>
        </w:tc>
        <w:tc>
          <w:tcPr>
            <w:tcW w:w="1276" w:type="dxa"/>
          </w:tcPr>
          <w:p w14:paraId="776D2E3D" w14:textId="77777777" w:rsidR="00627E43" w:rsidRDefault="00627E43" w:rsidP="00A922DA"/>
        </w:tc>
        <w:tc>
          <w:tcPr>
            <w:tcW w:w="5386" w:type="dxa"/>
          </w:tcPr>
          <w:p w14:paraId="3293DA37" w14:textId="1A00B290" w:rsidR="00627E43" w:rsidRDefault="00A36286" w:rsidP="000F529D">
            <w:pPr>
              <w:ind w:left="39"/>
            </w:pPr>
            <w:r>
              <w:t>Jäädytetty tuotantokäytön aloituksen versio, poistettu RC2 versiotunnuksen perästä</w:t>
            </w:r>
          </w:p>
        </w:tc>
      </w:tr>
      <w:tr w:rsidR="00BC6210" w14:paraId="28EE7099" w14:textId="77777777" w:rsidTr="00622161">
        <w:trPr>
          <w:ins w:id="560" w:author="Timo Kaskinen" w:date="2021-01-31T18:56:00Z"/>
        </w:trPr>
        <w:tc>
          <w:tcPr>
            <w:tcW w:w="988" w:type="dxa"/>
          </w:tcPr>
          <w:p w14:paraId="1C477544" w14:textId="254F9008" w:rsidR="00BC6210" w:rsidRDefault="00206748" w:rsidP="00A922DA">
            <w:pPr>
              <w:rPr>
                <w:ins w:id="561" w:author="Timo Kaskinen" w:date="2021-01-31T18:56:00Z"/>
              </w:rPr>
            </w:pPr>
            <w:ins w:id="562" w:author="Timo Kaskinen" w:date="2021-01-31T18:57:00Z">
              <w:r>
                <w:t>1.20</w:t>
              </w:r>
            </w:ins>
          </w:p>
        </w:tc>
        <w:tc>
          <w:tcPr>
            <w:tcW w:w="1559" w:type="dxa"/>
          </w:tcPr>
          <w:p w14:paraId="7C6A695F" w14:textId="48CAB1F4" w:rsidR="00BC6210" w:rsidRDefault="00BF36F2" w:rsidP="00A922DA">
            <w:pPr>
              <w:rPr>
                <w:ins w:id="563" w:author="Timo Kaskinen" w:date="2021-01-31T18:56:00Z"/>
              </w:rPr>
            </w:pPr>
            <w:ins w:id="564" w:author="Timo Kaskinen" w:date="2021-02-17T16:41:00Z">
              <w:r>
                <w:t>1</w:t>
              </w:r>
            </w:ins>
            <w:ins w:id="565" w:author="Timo Kaskinen" w:date="2021-02-19T15:02:00Z">
              <w:r w:rsidR="004868DA">
                <w:t>9</w:t>
              </w:r>
            </w:ins>
            <w:ins w:id="566" w:author="Timo Kaskinen" w:date="2021-01-31T18:57:00Z">
              <w:r w:rsidR="00206748">
                <w:t>.2.2021 RC1</w:t>
              </w:r>
            </w:ins>
          </w:p>
        </w:tc>
        <w:tc>
          <w:tcPr>
            <w:tcW w:w="1276" w:type="dxa"/>
          </w:tcPr>
          <w:p w14:paraId="19596025" w14:textId="0AF9373F" w:rsidR="00BC6210" w:rsidRDefault="00206748" w:rsidP="00A922DA">
            <w:pPr>
              <w:rPr>
                <w:ins w:id="567" w:author="Timo Kaskinen" w:date="2021-01-31T18:56:00Z"/>
              </w:rPr>
            </w:pPr>
            <w:ins w:id="568" w:author="Timo Kaskinen" w:date="2021-01-31T18:57:00Z">
              <w:r>
                <w:t>S&amp;P</w:t>
              </w:r>
            </w:ins>
          </w:p>
        </w:tc>
        <w:tc>
          <w:tcPr>
            <w:tcW w:w="5386" w:type="dxa"/>
          </w:tcPr>
          <w:p w14:paraId="14CA1E05" w14:textId="03E889D5" w:rsidR="00BC6210" w:rsidRDefault="00BE6CFD" w:rsidP="000F529D">
            <w:pPr>
              <w:ind w:left="39"/>
              <w:rPr>
                <w:ins w:id="569" w:author="Timo Kaskinen" w:date="2021-01-31T18:56:00Z"/>
              </w:rPr>
            </w:pPr>
            <w:ins w:id="570" w:author="Timo Kaskinen" w:date="2021-01-31T18:57:00Z">
              <w:r>
                <w:t xml:space="preserve">Tarkennettu </w:t>
              </w:r>
            </w:ins>
            <w:ins w:id="571" w:author="Timo Kaskinen" w:date="2021-01-31T22:20:00Z">
              <w:r w:rsidR="006A08A8">
                <w:t>K</w:t>
              </w:r>
            </w:ins>
            <w:ins w:id="572" w:author="Timo Kaskinen" w:date="2021-01-31T18:57:00Z">
              <w:r>
                <w:t>orjaaja-roolin käy</w:t>
              </w:r>
            </w:ins>
            <w:ins w:id="573" w:author="Timo Kaskinen" w:date="2021-01-31T18:58:00Z">
              <w:r>
                <w:t xml:space="preserve">ttöä sekä rakenteiden päivittymistä eri asiakirjaversioiden välillä. Julkaistaan </w:t>
              </w:r>
              <w:proofErr w:type="spellStart"/>
              <w:r>
                <w:t>minor</w:t>
              </w:r>
              <w:proofErr w:type="spellEnd"/>
              <w:r>
                <w:t>-</w:t>
              </w:r>
              <w:r w:rsidR="00AF0855">
                <w:t xml:space="preserve">päivityksenä, määrittelyn </w:t>
              </w:r>
              <w:proofErr w:type="spellStart"/>
              <w:r w:rsidR="00AF0855">
                <w:t>oid</w:t>
              </w:r>
              <w:proofErr w:type="spellEnd"/>
              <w:r w:rsidR="00AF0855">
                <w:t xml:space="preserve"> pysyy samana.</w:t>
              </w:r>
            </w:ins>
          </w:p>
        </w:tc>
      </w:tr>
      <w:tr w:rsidR="00D03CCD" w14:paraId="751C27F9" w14:textId="77777777" w:rsidTr="00622161">
        <w:trPr>
          <w:ins w:id="574" w:author="Timo Kaskinen" w:date="2021-05-11T08:34:00Z"/>
        </w:trPr>
        <w:tc>
          <w:tcPr>
            <w:tcW w:w="988" w:type="dxa"/>
          </w:tcPr>
          <w:p w14:paraId="73A91605" w14:textId="77777777" w:rsidR="00D03CCD" w:rsidRDefault="00D03CCD" w:rsidP="00A922DA">
            <w:pPr>
              <w:rPr>
                <w:ins w:id="575" w:author="Timo Kaskinen" w:date="2021-05-11T08:34:00Z"/>
              </w:rPr>
            </w:pPr>
          </w:p>
        </w:tc>
        <w:tc>
          <w:tcPr>
            <w:tcW w:w="1559" w:type="dxa"/>
          </w:tcPr>
          <w:p w14:paraId="38BEA7FE" w14:textId="383D0CB7" w:rsidR="00D03CCD" w:rsidRDefault="00D03CCD" w:rsidP="00A922DA">
            <w:pPr>
              <w:rPr>
                <w:ins w:id="576" w:author="Timo Kaskinen" w:date="2021-05-11T08:34:00Z"/>
              </w:rPr>
            </w:pPr>
            <w:ins w:id="577" w:author="Timo Kaskinen" w:date="2021-05-11T08:34:00Z">
              <w:r>
                <w:t>11.5.2021</w:t>
              </w:r>
            </w:ins>
          </w:p>
        </w:tc>
        <w:tc>
          <w:tcPr>
            <w:tcW w:w="1276" w:type="dxa"/>
          </w:tcPr>
          <w:p w14:paraId="053F7D97" w14:textId="18189F57" w:rsidR="00D03CCD" w:rsidRDefault="00D03CCD" w:rsidP="00A922DA">
            <w:pPr>
              <w:rPr>
                <w:ins w:id="578" w:author="Timo Kaskinen" w:date="2021-05-11T08:34:00Z"/>
              </w:rPr>
            </w:pPr>
            <w:ins w:id="579" w:author="Timo Kaskinen" w:date="2021-05-11T08:34:00Z">
              <w:r>
                <w:t>S6P</w:t>
              </w:r>
            </w:ins>
          </w:p>
        </w:tc>
        <w:tc>
          <w:tcPr>
            <w:tcW w:w="5386" w:type="dxa"/>
          </w:tcPr>
          <w:p w14:paraId="6FC1B3D0" w14:textId="506DAC14" w:rsidR="00D03CCD" w:rsidRDefault="00D03CCD" w:rsidP="000F529D">
            <w:pPr>
              <w:ind w:left="39"/>
              <w:rPr>
                <w:ins w:id="580" w:author="Timo Kaskinen" w:date="2021-05-11T08:34:00Z"/>
              </w:rPr>
            </w:pPr>
            <w:ins w:id="581" w:author="Timo Kaskinen" w:date="2021-05-11T08:34:00Z">
              <w:r>
                <w:t>Jäädytetty tuotantoversio, poistettu RC</w:t>
              </w:r>
            </w:ins>
            <w:ins w:id="582" w:author="Timo Kaskinen" w:date="2021-05-11T08:35:00Z">
              <w:r w:rsidR="00690784">
                <w:t>1 versiotunnuksen perästä.</w:t>
              </w:r>
            </w:ins>
          </w:p>
        </w:tc>
      </w:tr>
    </w:tbl>
    <w:p w14:paraId="5F3C06F6" w14:textId="77777777" w:rsidR="00362D75" w:rsidRDefault="00362D75" w:rsidP="00362D75"/>
    <w:p w14:paraId="1CE3EA27" w14:textId="23609FCF" w:rsidR="00362D75" w:rsidDel="004868DA" w:rsidRDefault="00362D75" w:rsidP="00362D75">
      <w:pPr>
        <w:rPr>
          <w:del w:id="583" w:author="Timo Kaskinen" w:date="2021-02-19T15:02:00Z"/>
        </w:rPr>
      </w:pPr>
      <w:r>
        <w:t>S&amp;P, Salivirta &amp; Partners: Timo Kaskinen, Marko Jalonen ja Jarkko Närvänen</w:t>
      </w:r>
    </w:p>
    <w:p w14:paraId="553EC72E" w14:textId="2CCBD96B" w:rsidR="003F68E5" w:rsidRPr="007E4641" w:rsidRDefault="003F68E5" w:rsidP="004868DA"/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990E" w14:textId="77777777" w:rsidR="00EB3F37" w:rsidRDefault="00EB3F37" w:rsidP="00AE0334">
      <w:r>
        <w:separator/>
      </w:r>
    </w:p>
  </w:endnote>
  <w:endnote w:type="continuationSeparator" w:id="0">
    <w:p w14:paraId="11DF5B99" w14:textId="77777777" w:rsidR="00EB3F37" w:rsidRDefault="00EB3F37" w:rsidP="00A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1B81464A" w:rsidR="001873C2" w:rsidRDefault="001873C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>
          <w:rPr>
            <w:noProof/>
          </w:rPr>
          <w:t>58</w:t>
        </w:r>
        <w:r w:rsidRPr="0022467F">
          <w:fldChar w:fldCharType="end"/>
        </w:r>
      </w:p>
    </w:sdtContent>
  </w:sdt>
  <w:p w14:paraId="7A1F02C4" w14:textId="77777777" w:rsidR="001873C2" w:rsidRDefault="001873C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F8C17" w14:textId="77777777" w:rsidR="00EB3F37" w:rsidRDefault="00EB3F37" w:rsidP="00AE0334">
      <w:r>
        <w:separator/>
      </w:r>
    </w:p>
  </w:footnote>
  <w:footnote w:type="continuationSeparator" w:id="0">
    <w:p w14:paraId="0DA5FC38" w14:textId="77777777" w:rsidR="00EB3F37" w:rsidRDefault="00EB3F37" w:rsidP="00AE0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668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ook w:val="04A0" w:firstRow="1" w:lastRow="0" w:firstColumn="1" w:lastColumn="0" w:noHBand="0" w:noVBand="1"/>
    </w:tblPr>
    <w:tblGrid>
      <w:gridCol w:w="3458"/>
      <w:gridCol w:w="2652"/>
      <w:gridCol w:w="2196"/>
      <w:gridCol w:w="1362"/>
    </w:tblGrid>
    <w:tr w:rsidR="001873C2" w14:paraId="7A1F02BB" w14:textId="77777777" w:rsidTr="008F5278">
      <w:trPr>
        <w:trHeight w:val="449"/>
      </w:trPr>
      <w:tc>
        <w:tcPr>
          <w:tcW w:w="3573" w:type="dxa"/>
          <w:vMerge w:val="restart"/>
        </w:tcPr>
        <w:p w14:paraId="7A1F02B7" w14:textId="77777777" w:rsidR="001873C2" w:rsidRPr="006044D8" w:rsidRDefault="001873C2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anchor distT="0" distB="0" distL="114300" distR="114300" simplePos="0" relativeHeight="251670528" behindDoc="0" locked="0" layoutInCell="1" allowOverlap="1" wp14:anchorId="7A1F02C7" wp14:editId="7A1F02C8">
                <wp:simplePos x="0" y="0"/>
                <wp:positionH relativeFrom="column">
                  <wp:posOffset>793437</wp:posOffset>
                </wp:positionH>
                <wp:positionV relativeFrom="paragraph">
                  <wp:posOffset>78105</wp:posOffset>
                </wp:positionV>
                <wp:extent cx="1232452" cy="449619"/>
                <wp:effectExtent l="0" t="0" r="6350" b="7620"/>
                <wp:wrapNone/>
                <wp:docPr id="8" name="Kuv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KanTa_FI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452" cy="449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7A1F02C9" wp14:editId="7A1F02CA">
                <wp:extent cx="676800" cy="604800"/>
                <wp:effectExtent l="0" t="0" r="9525" b="5080"/>
                <wp:docPr id="9" name="Kuva 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7A1F02B8" w14:textId="3929248D" w:rsidR="001873C2" w:rsidRPr="008F5278" w:rsidRDefault="001873C2" w:rsidP="00B75273">
          <w:pPr>
            <w:pStyle w:val="Yltunniste"/>
          </w:pPr>
          <w:r w:rsidRPr="008F5278">
            <w:t>Ensihoi</w:t>
          </w:r>
          <w:r>
            <w:t>tokertomus</w:t>
          </w:r>
          <w:r w:rsidRPr="008F5278">
            <w:t xml:space="preserve"> CDA</w:t>
          </w:r>
        </w:p>
      </w:tc>
      <w:tc>
        <w:tcPr>
          <w:tcW w:w="1985" w:type="dxa"/>
        </w:tcPr>
        <w:p w14:paraId="7A1F02B9" w14:textId="6525B327" w:rsidR="001873C2" w:rsidRPr="008F5278" w:rsidRDefault="001873C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fldSimple w:instr=" DOCPROPERTY  Versio  \* MERGEFORMAT ">
            <w:ins w:id="2" w:author="Timo Kaskinen" w:date="2021-05-11T08:36:00Z">
              <w:r w:rsidR="00325779">
                <w:t>1.20</w:t>
              </w:r>
            </w:ins>
          </w:fldSimple>
        </w:p>
      </w:tc>
      <w:tc>
        <w:tcPr>
          <w:tcW w:w="1417" w:type="dxa"/>
        </w:tcPr>
        <w:p w14:paraId="7A1F02BA" w14:textId="0B8F88A8" w:rsidR="001873C2" w:rsidRPr="008F5278" w:rsidRDefault="001873C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>
            <w:rPr>
              <w:noProof/>
            </w:rPr>
            <w:t>58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85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1873C2" w14:paraId="7A1F02C0" w14:textId="77777777" w:rsidTr="008F5278">
      <w:trPr>
        <w:trHeight w:val="449"/>
      </w:trPr>
      <w:tc>
        <w:tcPr>
          <w:tcW w:w="3573" w:type="dxa"/>
          <w:vMerge/>
        </w:tcPr>
        <w:p w14:paraId="7A1F02BC" w14:textId="77777777" w:rsidR="001873C2" w:rsidRPr="006044D8" w:rsidRDefault="001873C2" w:rsidP="00AE0334">
          <w:pPr>
            <w:pStyle w:val="Yltunniste"/>
          </w:pPr>
        </w:p>
      </w:tc>
      <w:tc>
        <w:tcPr>
          <w:tcW w:w="2693" w:type="dxa"/>
        </w:tcPr>
        <w:p w14:paraId="7A1F02BD" w14:textId="7334DD2D" w:rsidR="001873C2" w:rsidRPr="008F5278" w:rsidRDefault="00EB3F37" w:rsidP="00AE0334">
          <w:pPr>
            <w:pStyle w:val="Yltunniste"/>
          </w:pPr>
          <w:fldSimple w:instr=" DOCPROPERTY  Pvm  \* MERGEFORMAT ">
            <w:ins w:id="3" w:author="Timo Kaskinen" w:date="2021-05-11T08:37:00Z">
              <w:r w:rsidR="00847692">
                <w:t>11.5.2021</w:t>
              </w:r>
            </w:ins>
          </w:fldSimple>
        </w:p>
      </w:tc>
      <w:tc>
        <w:tcPr>
          <w:tcW w:w="1985" w:type="dxa"/>
        </w:tcPr>
        <w:p w14:paraId="7A1F02BE" w14:textId="059A504C" w:rsidR="001873C2" w:rsidRPr="008F5278" w:rsidRDefault="001873C2" w:rsidP="00AE0334">
          <w:pPr>
            <w:pStyle w:val="Yltunniste"/>
          </w:pPr>
          <w:r w:rsidRPr="008F5278">
            <w:t xml:space="preserve">OID: </w:t>
          </w:r>
          <w:r>
            <w:t xml:space="preserve"> </w:t>
          </w:r>
          <w:fldSimple w:instr=" DOCPROPERTY  OID  \* MERGEFORMAT ">
            <w:r>
              <w:t>1.2.246.777.11.2017.7</w:t>
            </w:r>
          </w:fldSimple>
        </w:p>
      </w:tc>
      <w:tc>
        <w:tcPr>
          <w:tcW w:w="1417" w:type="dxa"/>
        </w:tcPr>
        <w:p w14:paraId="7A1F02BF" w14:textId="77777777" w:rsidR="001873C2" w:rsidRPr="008F5278" w:rsidRDefault="001873C2" w:rsidP="00AE0334">
          <w:pPr>
            <w:pStyle w:val="Yltunniste"/>
          </w:pPr>
        </w:p>
      </w:tc>
    </w:tr>
  </w:tbl>
  <w:p w14:paraId="7A1F02C1" w14:textId="77777777" w:rsidR="001873C2" w:rsidRDefault="001873C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3270242C"/>
    <w:multiLevelType w:val="hybridMultilevel"/>
    <w:tmpl w:val="264E0732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6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13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9"/>
  </w:num>
  <w:num w:numId="13">
    <w:abstractNumId w:val="14"/>
  </w:num>
  <w:num w:numId="14">
    <w:abstractNumId w:val="1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mo Kaskinen">
    <w15:presenceInfo w15:providerId="AD" w15:userId="S::timo.kaskinen@salivirta.fi::d2afc29f-772e-4f43-94bd-63b7e4731d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0BA7"/>
    <w:rsid w:val="0000172F"/>
    <w:rsid w:val="00002279"/>
    <w:rsid w:val="00004D77"/>
    <w:rsid w:val="00006A0E"/>
    <w:rsid w:val="0001487F"/>
    <w:rsid w:val="00015D3F"/>
    <w:rsid w:val="00016871"/>
    <w:rsid w:val="00017DD3"/>
    <w:rsid w:val="00021940"/>
    <w:rsid w:val="00022FA9"/>
    <w:rsid w:val="000237BB"/>
    <w:rsid w:val="000241E2"/>
    <w:rsid w:val="00024E93"/>
    <w:rsid w:val="00031C03"/>
    <w:rsid w:val="00032A34"/>
    <w:rsid w:val="0003425C"/>
    <w:rsid w:val="0003454B"/>
    <w:rsid w:val="00035EC6"/>
    <w:rsid w:val="0003634B"/>
    <w:rsid w:val="000430C1"/>
    <w:rsid w:val="00043AA1"/>
    <w:rsid w:val="0004647E"/>
    <w:rsid w:val="00051F46"/>
    <w:rsid w:val="00056648"/>
    <w:rsid w:val="00056950"/>
    <w:rsid w:val="00062A13"/>
    <w:rsid w:val="00064582"/>
    <w:rsid w:val="000655A0"/>
    <w:rsid w:val="00066334"/>
    <w:rsid w:val="000667A5"/>
    <w:rsid w:val="00066AD5"/>
    <w:rsid w:val="000701D9"/>
    <w:rsid w:val="00071C0F"/>
    <w:rsid w:val="00072290"/>
    <w:rsid w:val="00072D79"/>
    <w:rsid w:val="00073AEE"/>
    <w:rsid w:val="0007597A"/>
    <w:rsid w:val="000778BB"/>
    <w:rsid w:val="000809EF"/>
    <w:rsid w:val="00082524"/>
    <w:rsid w:val="000847C7"/>
    <w:rsid w:val="00091CBE"/>
    <w:rsid w:val="000921C3"/>
    <w:rsid w:val="00097C5F"/>
    <w:rsid w:val="000A2194"/>
    <w:rsid w:val="000A2228"/>
    <w:rsid w:val="000A22F9"/>
    <w:rsid w:val="000A4CA6"/>
    <w:rsid w:val="000B14D2"/>
    <w:rsid w:val="000B1BE8"/>
    <w:rsid w:val="000B1ED7"/>
    <w:rsid w:val="000B3D9A"/>
    <w:rsid w:val="000B3F7C"/>
    <w:rsid w:val="000B6EC5"/>
    <w:rsid w:val="000B7788"/>
    <w:rsid w:val="000C3F30"/>
    <w:rsid w:val="000C4C8D"/>
    <w:rsid w:val="000C6166"/>
    <w:rsid w:val="000C6EFC"/>
    <w:rsid w:val="000D14F0"/>
    <w:rsid w:val="000D242B"/>
    <w:rsid w:val="000D2C72"/>
    <w:rsid w:val="000D69BD"/>
    <w:rsid w:val="000D6C05"/>
    <w:rsid w:val="000D75AE"/>
    <w:rsid w:val="000E1136"/>
    <w:rsid w:val="000E278E"/>
    <w:rsid w:val="000E528F"/>
    <w:rsid w:val="000E7E6C"/>
    <w:rsid w:val="000F0980"/>
    <w:rsid w:val="000F3367"/>
    <w:rsid w:val="000F3F11"/>
    <w:rsid w:val="000F4018"/>
    <w:rsid w:val="000F529D"/>
    <w:rsid w:val="000F638A"/>
    <w:rsid w:val="00102EAF"/>
    <w:rsid w:val="0010330A"/>
    <w:rsid w:val="0010497A"/>
    <w:rsid w:val="001079A2"/>
    <w:rsid w:val="0011153D"/>
    <w:rsid w:val="00111FAA"/>
    <w:rsid w:val="00112589"/>
    <w:rsid w:val="0011306A"/>
    <w:rsid w:val="001164B0"/>
    <w:rsid w:val="001228DC"/>
    <w:rsid w:val="00122FAA"/>
    <w:rsid w:val="00123D3D"/>
    <w:rsid w:val="001242B4"/>
    <w:rsid w:val="00125567"/>
    <w:rsid w:val="00127578"/>
    <w:rsid w:val="00131B26"/>
    <w:rsid w:val="00131C8D"/>
    <w:rsid w:val="00133376"/>
    <w:rsid w:val="00135411"/>
    <w:rsid w:val="001362A7"/>
    <w:rsid w:val="00136DD1"/>
    <w:rsid w:val="00140606"/>
    <w:rsid w:val="00142809"/>
    <w:rsid w:val="00142C1E"/>
    <w:rsid w:val="00143249"/>
    <w:rsid w:val="00144C5F"/>
    <w:rsid w:val="0014542E"/>
    <w:rsid w:val="00161F50"/>
    <w:rsid w:val="00162C57"/>
    <w:rsid w:val="00164CBE"/>
    <w:rsid w:val="00165E12"/>
    <w:rsid w:val="001667E4"/>
    <w:rsid w:val="001670F0"/>
    <w:rsid w:val="0016791E"/>
    <w:rsid w:val="00174805"/>
    <w:rsid w:val="00181274"/>
    <w:rsid w:val="00184A76"/>
    <w:rsid w:val="00186242"/>
    <w:rsid w:val="001873C2"/>
    <w:rsid w:val="00191306"/>
    <w:rsid w:val="00192B7F"/>
    <w:rsid w:val="001A017B"/>
    <w:rsid w:val="001A3F9F"/>
    <w:rsid w:val="001A67A9"/>
    <w:rsid w:val="001B1DE0"/>
    <w:rsid w:val="001B3F38"/>
    <w:rsid w:val="001B482D"/>
    <w:rsid w:val="001B7800"/>
    <w:rsid w:val="001C16A7"/>
    <w:rsid w:val="001C2607"/>
    <w:rsid w:val="001C3488"/>
    <w:rsid w:val="001C47B6"/>
    <w:rsid w:val="001C7602"/>
    <w:rsid w:val="001C7E9B"/>
    <w:rsid w:val="001D0922"/>
    <w:rsid w:val="001D1A73"/>
    <w:rsid w:val="001D3997"/>
    <w:rsid w:val="001E133E"/>
    <w:rsid w:val="001E3FB6"/>
    <w:rsid w:val="001E439F"/>
    <w:rsid w:val="001E5688"/>
    <w:rsid w:val="001F0C0D"/>
    <w:rsid w:val="001F142D"/>
    <w:rsid w:val="001F18F3"/>
    <w:rsid w:val="001F213E"/>
    <w:rsid w:val="001F2E9B"/>
    <w:rsid w:val="001F513F"/>
    <w:rsid w:val="001F5C8B"/>
    <w:rsid w:val="001F5D43"/>
    <w:rsid w:val="001F79FC"/>
    <w:rsid w:val="00201121"/>
    <w:rsid w:val="00203AAC"/>
    <w:rsid w:val="00203CA0"/>
    <w:rsid w:val="00206748"/>
    <w:rsid w:val="00213632"/>
    <w:rsid w:val="002153FC"/>
    <w:rsid w:val="002157F9"/>
    <w:rsid w:val="002163C7"/>
    <w:rsid w:val="0022334A"/>
    <w:rsid w:val="00223AF6"/>
    <w:rsid w:val="0022467F"/>
    <w:rsid w:val="00225428"/>
    <w:rsid w:val="002263D1"/>
    <w:rsid w:val="00227018"/>
    <w:rsid w:val="0022749D"/>
    <w:rsid w:val="00232E10"/>
    <w:rsid w:val="0023337E"/>
    <w:rsid w:val="00234C6C"/>
    <w:rsid w:val="00235AA8"/>
    <w:rsid w:val="002406FD"/>
    <w:rsid w:val="002508F4"/>
    <w:rsid w:val="00253AC7"/>
    <w:rsid w:val="00254703"/>
    <w:rsid w:val="00254D98"/>
    <w:rsid w:val="0025651B"/>
    <w:rsid w:val="0025729C"/>
    <w:rsid w:val="00257CA1"/>
    <w:rsid w:val="00261049"/>
    <w:rsid w:val="0026514D"/>
    <w:rsid w:val="00265E04"/>
    <w:rsid w:val="00270590"/>
    <w:rsid w:val="00271476"/>
    <w:rsid w:val="002714A9"/>
    <w:rsid w:val="002728DD"/>
    <w:rsid w:val="00272E7C"/>
    <w:rsid w:val="002742D5"/>
    <w:rsid w:val="00274A61"/>
    <w:rsid w:val="00275203"/>
    <w:rsid w:val="00281921"/>
    <w:rsid w:val="00281E5B"/>
    <w:rsid w:val="002832D4"/>
    <w:rsid w:val="00283AD7"/>
    <w:rsid w:val="0028408C"/>
    <w:rsid w:val="002847E1"/>
    <w:rsid w:val="00290193"/>
    <w:rsid w:val="00290ACB"/>
    <w:rsid w:val="00294D00"/>
    <w:rsid w:val="00297560"/>
    <w:rsid w:val="002A0AF6"/>
    <w:rsid w:val="002A49FA"/>
    <w:rsid w:val="002A5179"/>
    <w:rsid w:val="002A573E"/>
    <w:rsid w:val="002A5F70"/>
    <w:rsid w:val="002A75A8"/>
    <w:rsid w:val="002B15F3"/>
    <w:rsid w:val="002B1745"/>
    <w:rsid w:val="002B3B7C"/>
    <w:rsid w:val="002B7043"/>
    <w:rsid w:val="002C69A4"/>
    <w:rsid w:val="002D46EE"/>
    <w:rsid w:val="002D61EA"/>
    <w:rsid w:val="002D7105"/>
    <w:rsid w:val="002E2618"/>
    <w:rsid w:val="002E51ED"/>
    <w:rsid w:val="002E612D"/>
    <w:rsid w:val="002E6379"/>
    <w:rsid w:val="002E6BAF"/>
    <w:rsid w:val="002E72AF"/>
    <w:rsid w:val="002F049B"/>
    <w:rsid w:val="002F1384"/>
    <w:rsid w:val="002F2106"/>
    <w:rsid w:val="002F2255"/>
    <w:rsid w:val="002F3DC1"/>
    <w:rsid w:val="002F4BA1"/>
    <w:rsid w:val="002F502B"/>
    <w:rsid w:val="002F6A94"/>
    <w:rsid w:val="002F779C"/>
    <w:rsid w:val="00302044"/>
    <w:rsid w:val="00304084"/>
    <w:rsid w:val="0030641F"/>
    <w:rsid w:val="00306934"/>
    <w:rsid w:val="0031044F"/>
    <w:rsid w:val="003113AD"/>
    <w:rsid w:val="00312BC3"/>
    <w:rsid w:val="00312C66"/>
    <w:rsid w:val="0031311F"/>
    <w:rsid w:val="00313E7D"/>
    <w:rsid w:val="0031641F"/>
    <w:rsid w:val="003201A2"/>
    <w:rsid w:val="00321980"/>
    <w:rsid w:val="00321A2B"/>
    <w:rsid w:val="00322594"/>
    <w:rsid w:val="00324B0E"/>
    <w:rsid w:val="00325779"/>
    <w:rsid w:val="00325933"/>
    <w:rsid w:val="00327CE4"/>
    <w:rsid w:val="00331742"/>
    <w:rsid w:val="0033441B"/>
    <w:rsid w:val="003362F0"/>
    <w:rsid w:val="00336EB2"/>
    <w:rsid w:val="00342C80"/>
    <w:rsid w:val="00343C5F"/>
    <w:rsid w:val="00344552"/>
    <w:rsid w:val="00346969"/>
    <w:rsid w:val="00347415"/>
    <w:rsid w:val="00347463"/>
    <w:rsid w:val="00347963"/>
    <w:rsid w:val="0035685E"/>
    <w:rsid w:val="00360DAD"/>
    <w:rsid w:val="00362D75"/>
    <w:rsid w:val="00370659"/>
    <w:rsid w:val="00370F58"/>
    <w:rsid w:val="0037163F"/>
    <w:rsid w:val="0037208F"/>
    <w:rsid w:val="00372172"/>
    <w:rsid w:val="00372593"/>
    <w:rsid w:val="00374075"/>
    <w:rsid w:val="00381211"/>
    <w:rsid w:val="0038271E"/>
    <w:rsid w:val="00382EF8"/>
    <w:rsid w:val="0038334A"/>
    <w:rsid w:val="00385C0C"/>
    <w:rsid w:val="00390ACC"/>
    <w:rsid w:val="003943AE"/>
    <w:rsid w:val="003A16B6"/>
    <w:rsid w:val="003A7EE1"/>
    <w:rsid w:val="003B2B82"/>
    <w:rsid w:val="003B4455"/>
    <w:rsid w:val="003B5505"/>
    <w:rsid w:val="003C0EC6"/>
    <w:rsid w:val="003C330D"/>
    <w:rsid w:val="003C538D"/>
    <w:rsid w:val="003C5DEA"/>
    <w:rsid w:val="003C73F5"/>
    <w:rsid w:val="003D350A"/>
    <w:rsid w:val="003D70D4"/>
    <w:rsid w:val="003E1B8C"/>
    <w:rsid w:val="003E2ADD"/>
    <w:rsid w:val="003F3233"/>
    <w:rsid w:val="003F525C"/>
    <w:rsid w:val="003F5756"/>
    <w:rsid w:val="003F6337"/>
    <w:rsid w:val="003F68E5"/>
    <w:rsid w:val="004009FA"/>
    <w:rsid w:val="00400C56"/>
    <w:rsid w:val="00402CD8"/>
    <w:rsid w:val="004033E1"/>
    <w:rsid w:val="00404E6A"/>
    <w:rsid w:val="0040598B"/>
    <w:rsid w:val="00406D7B"/>
    <w:rsid w:val="00412639"/>
    <w:rsid w:val="004135E3"/>
    <w:rsid w:val="00416440"/>
    <w:rsid w:val="00417073"/>
    <w:rsid w:val="00417DC6"/>
    <w:rsid w:val="00420C47"/>
    <w:rsid w:val="004246CE"/>
    <w:rsid w:val="004269C1"/>
    <w:rsid w:val="004319A6"/>
    <w:rsid w:val="00431BE3"/>
    <w:rsid w:val="00431FF3"/>
    <w:rsid w:val="004327C9"/>
    <w:rsid w:val="00433429"/>
    <w:rsid w:val="004343FC"/>
    <w:rsid w:val="00435B1E"/>
    <w:rsid w:val="00440466"/>
    <w:rsid w:val="004428C6"/>
    <w:rsid w:val="00442CFC"/>
    <w:rsid w:val="0044606F"/>
    <w:rsid w:val="0045146C"/>
    <w:rsid w:val="004543F9"/>
    <w:rsid w:val="00455102"/>
    <w:rsid w:val="004555FD"/>
    <w:rsid w:val="004558D2"/>
    <w:rsid w:val="00455D42"/>
    <w:rsid w:val="004564F9"/>
    <w:rsid w:val="0045695E"/>
    <w:rsid w:val="00457F9C"/>
    <w:rsid w:val="004600D5"/>
    <w:rsid w:val="00463EB3"/>
    <w:rsid w:val="00464D66"/>
    <w:rsid w:val="00473BF8"/>
    <w:rsid w:val="004743A3"/>
    <w:rsid w:val="00475815"/>
    <w:rsid w:val="004761EA"/>
    <w:rsid w:val="00476692"/>
    <w:rsid w:val="0047766A"/>
    <w:rsid w:val="004801B6"/>
    <w:rsid w:val="00482CB7"/>
    <w:rsid w:val="00485FA2"/>
    <w:rsid w:val="004868DA"/>
    <w:rsid w:val="004877C3"/>
    <w:rsid w:val="00487841"/>
    <w:rsid w:val="00490FC4"/>
    <w:rsid w:val="00494F16"/>
    <w:rsid w:val="00496766"/>
    <w:rsid w:val="004A1055"/>
    <w:rsid w:val="004A3C71"/>
    <w:rsid w:val="004A7264"/>
    <w:rsid w:val="004A73A8"/>
    <w:rsid w:val="004A7B80"/>
    <w:rsid w:val="004B20EF"/>
    <w:rsid w:val="004B295A"/>
    <w:rsid w:val="004B2D3C"/>
    <w:rsid w:val="004B4E9D"/>
    <w:rsid w:val="004B668F"/>
    <w:rsid w:val="004B7264"/>
    <w:rsid w:val="004C295C"/>
    <w:rsid w:val="004C297B"/>
    <w:rsid w:val="004C2F92"/>
    <w:rsid w:val="004C6386"/>
    <w:rsid w:val="004C7A92"/>
    <w:rsid w:val="004D159D"/>
    <w:rsid w:val="004D174C"/>
    <w:rsid w:val="004D1A7B"/>
    <w:rsid w:val="004D40A9"/>
    <w:rsid w:val="004D63D3"/>
    <w:rsid w:val="004E1743"/>
    <w:rsid w:val="004E22ED"/>
    <w:rsid w:val="004E4B5A"/>
    <w:rsid w:val="004F0DDF"/>
    <w:rsid w:val="004F1795"/>
    <w:rsid w:val="004F1F39"/>
    <w:rsid w:val="004F22C5"/>
    <w:rsid w:val="004F5D17"/>
    <w:rsid w:val="004F6384"/>
    <w:rsid w:val="005007B2"/>
    <w:rsid w:val="00502F7D"/>
    <w:rsid w:val="005051B5"/>
    <w:rsid w:val="00507552"/>
    <w:rsid w:val="00507B3E"/>
    <w:rsid w:val="005122E4"/>
    <w:rsid w:val="005135C7"/>
    <w:rsid w:val="005137B0"/>
    <w:rsid w:val="00514790"/>
    <w:rsid w:val="00516C1E"/>
    <w:rsid w:val="00520F63"/>
    <w:rsid w:val="00522AEC"/>
    <w:rsid w:val="00525078"/>
    <w:rsid w:val="0053479D"/>
    <w:rsid w:val="00540DAF"/>
    <w:rsid w:val="005439B3"/>
    <w:rsid w:val="00544FAB"/>
    <w:rsid w:val="0054517D"/>
    <w:rsid w:val="005507B1"/>
    <w:rsid w:val="00550877"/>
    <w:rsid w:val="00550D8B"/>
    <w:rsid w:val="00551C13"/>
    <w:rsid w:val="005572FB"/>
    <w:rsid w:val="005578E4"/>
    <w:rsid w:val="00557B9F"/>
    <w:rsid w:val="00561E77"/>
    <w:rsid w:val="00566A5D"/>
    <w:rsid w:val="00567C0E"/>
    <w:rsid w:val="00570E97"/>
    <w:rsid w:val="00571243"/>
    <w:rsid w:val="00572458"/>
    <w:rsid w:val="00572756"/>
    <w:rsid w:val="00573485"/>
    <w:rsid w:val="00576808"/>
    <w:rsid w:val="0057701C"/>
    <w:rsid w:val="00580848"/>
    <w:rsid w:val="00582B1A"/>
    <w:rsid w:val="00583965"/>
    <w:rsid w:val="00586377"/>
    <w:rsid w:val="00587C17"/>
    <w:rsid w:val="0059370B"/>
    <w:rsid w:val="005953FB"/>
    <w:rsid w:val="005957A3"/>
    <w:rsid w:val="00597E69"/>
    <w:rsid w:val="005A631E"/>
    <w:rsid w:val="005A7ED7"/>
    <w:rsid w:val="005B0CB7"/>
    <w:rsid w:val="005B5816"/>
    <w:rsid w:val="005B6084"/>
    <w:rsid w:val="005B7BF1"/>
    <w:rsid w:val="005C051F"/>
    <w:rsid w:val="005C08F5"/>
    <w:rsid w:val="005C40CB"/>
    <w:rsid w:val="005D08C3"/>
    <w:rsid w:val="005D58BF"/>
    <w:rsid w:val="005E07B2"/>
    <w:rsid w:val="005E0F0B"/>
    <w:rsid w:val="005E2106"/>
    <w:rsid w:val="005E2B40"/>
    <w:rsid w:val="005E5864"/>
    <w:rsid w:val="005E58B7"/>
    <w:rsid w:val="005E60FB"/>
    <w:rsid w:val="005E69C3"/>
    <w:rsid w:val="005F2143"/>
    <w:rsid w:val="005F21BD"/>
    <w:rsid w:val="005F3B38"/>
    <w:rsid w:val="005F5FE5"/>
    <w:rsid w:val="005F68A5"/>
    <w:rsid w:val="00600C35"/>
    <w:rsid w:val="00600E60"/>
    <w:rsid w:val="00602CFC"/>
    <w:rsid w:val="006044D8"/>
    <w:rsid w:val="00604526"/>
    <w:rsid w:val="006046A0"/>
    <w:rsid w:val="00605A2C"/>
    <w:rsid w:val="00605CE5"/>
    <w:rsid w:val="00613291"/>
    <w:rsid w:val="00615700"/>
    <w:rsid w:val="00615D47"/>
    <w:rsid w:val="00617909"/>
    <w:rsid w:val="006210AC"/>
    <w:rsid w:val="006212E2"/>
    <w:rsid w:val="00621AE3"/>
    <w:rsid w:val="00622161"/>
    <w:rsid w:val="00623F47"/>
    <w:rsid w:val="00624F69"/>
    <w:rsid w:val="00626155"/>
    <w:rsid w:val="00627373"/>
    <w:rsid w:val="00627942"/>
    <w:rsid w:val="00627BD5"/>
    <w:rsid w:val="00627E43"/>
    <w:rsid w:val="00630668"/>
    <w:rsid w:val="006340EE"/>
    <w:rsid w:val="0063465E"/>
    <w:rsid w:val="006352A6"/>
    <w:rsid w:val="00635A82"/>
    <w:rsid w:val="00641295"/>
    <w:rsid w:val="00641845"/>
    <w:rsid w:val="00645513"/>
    <w:rsid w:val="0064712D"/>
    <w:rsid w:val="00647715"/>
    <w:rsid w:val="0065252E"/>
    <w:rsid w:val="0065456A"/>
    <w:rsid w:val="00657336"/>
    <w:rsid w:val="00657918"/>
    <w:rsid w:val="00660197"/>
    <w:rsid w:val="0066427A"/>
    <w:rsid w:val="006648A4"/>
    <w:rsid w:val="00664E03"/>
    <w:rsid w:val="00667FBB"/>
    <w:rsid w:val="00673D07"/>
    <w:rsid w:val="006743E0"/>
    <w:rsid w:val="006752BD"/>
    <w:rsid w:val="006857DC"/>
    <w:rsid w:val="00690784"/>
    <w:rsid w:val="006912D1"/>
    <w:rsid w:val="006917FC"/>
    <w:rsid w:val="006926EC"/>
    <w:rsid w:val="006929A3"/>
    <w:rsid w:val="00694DB0"/>
    <w:rsid w:val="00697029"/>
    <w:rsid w:val="0069766A"/>
    <w:rsid w:val="006A0813"/>
    <w:rsid w:val="006A08A8"/>
    <w:rsid w:val="006A14B9"/>
    <w:rsid w:val="006A2CD3"/>
    <w:rsid w:val="006A33D6"/>
    <w:rsid w:val="006A4DF8"/>
    <w:rsid w:val="006A530A"/>
    <w:rsid w:val="006B018C"/>
    <w:rsid w:val="006B12C3"/>
    <w:rsid w:val="006B771E"/>
    <w:rsid w:val="006C0942"/>
    <w:rsid w:val="006C1666"/>
    <w:rsid w:val="006C34A9"/>
    <w:rsid w:val="006C356B"/>
    <w:rsid w:val="006C475E"/>
    <w:rsid w:val="006C51FC"/>
    <w:rsid w:val="006C6C24"/>
    <w:rsid w:val="006D075B"/>
    <w:rsid w:val="006D0B5A"/>
    <w:rsid w:val="006D52D8"/>
    <w:rsid w:val="006D6CAB"/>
    <w:rsid w:val="006E1F3E"/>
    <w:rsid w:val="006E30A1"/>
    <w:rsid w:val="006E71F7"/>
    <w:rsid w:val="006F10E6"/>
    <w:rsid w:val="006F1DB0"/>
    <w:rsid w:val="006F522A"/>
    <w:rsid w:val="006F66D1"/>
    <w:rsid w:val="006F78FD"/>
    <w:rsid w:val="006F7BAF"/>
    <w:rsid w:val="00707831"/>
    <w:rsid w:val="0071162D"/>
    <w:rsid w:val="00716392"/>
    <w:rsid w:val="00716B5A"/>
    <w:rsid w:val="00720BC2"/>
    <w:rsid w:val="0072747D"/>
    <w:rsid w:val="0073059A"/>
    <w:rsid w:val="00736BB9"/>
    <w:rsid w:val="00737045"/>
    <w:rsid w:val="0074128A"/>
    <w:rsid w:val="00744089"/>
    <w:rsid w:val="0074439F"/>
    <w:rsid w:val="007464FF"/>
    <w:rsid w:val="00750DFC"/>
    <w:rsid w:val="0075138B"/>
    <w:rsid w:val="00754D15"/>
    <w:rsid w:val="007607DF"/>
    <w:rsid w:val="00762F55"/>
    <w:rsid w:val="007642CE"/>
    <w:rsid w:val="0076518E"/>
    <w:rsid w:val="00766275"/>
    <w:rsid w:val="00766B33"/>
    <w:rsid w:val="00767705"/>
    <w:rsid w:val="0077012B"/>
    <w:rsid w:val="00770950"/>
    <w:rsid w:val="00770C6A"/>
    <w:rsid w:val="007710E7"/>
    <w:rsid w:val="007736F2"/>
    <w:rsid w:val="00773BBF"/>
    <w:rsid w:val="0077594F"/>
    <w:rsid w:val="00775DB2"/>
    <w:rsid w:val="0079106D"/>
    <w:rsid w:val="00791B3C"/>
    <w:rsid w:val="0079309D"/>
    <w:rsid w:val="007944FD"/>
    <w:rsid w:val="007A6790"/>
    <w:rsid w:val="007B2F5C"/>
    <w:rsid w:val="007B3623"/>
    <w:rsid w:val="007B554A"/>
    <w:rsid w:val="007B62FD"/>
    <w:rsid w:val="007B6CFE"/>
    <w:rsid w:val="007C2E50"/>
    <w:rsid w:val="007C38D6"/>
    <w:rsid w:val="007C43D6"/>
    <w:rsid w:val="007C474F"/>
    <w:rsid w:val="007C503B"/>
    <w:rsid w:val="007C79A5"/>
    <w:rsid w:val="007D2277"/>
    <w:rsid w:val="007D2314"/>
    <w:rsid w:val="007D6076"/>
    <w:rsid w:val="007D611A"/>
    <w:rsid w:val="007D6FB3"/>
    <w:rsid w:val="007E0492"/>
    <w:rsid w:val="007E0AC1"/>
    <w:rsid w:val="007E3CAD"/>
    <w:rsid w:val="007E4641"/>
    <w:rsid w:val="007E5F5B"/>
    <w:rsid w:val="007E78D9"/>
    <w:rsid w:val="007F5832"/>
    <w:rsid w:val="008047C3"/>
    <w:rsid w:val="0080598B"/>
    <w:rsid w:val="00806828"/>
    <w:rsid w:val="00811095"/>
    <w:rsid w:val="00811F49"/>
    <w:rsid w:val="00812ADD"/>
    <w:rsid w:val="00814219"/>
    <w:rsid w:val="00815A0E"/>
    <w:rsid w:val="008168F8"/>
    <w:rsid w:val="00820174"/>
    <w:rsid w:val="00821A11"/>
    <w:rsid w:val="00821FDA"/>
    <w:rsid w:val="0082235A"/>
    <w:rsid w:val="0082643A"/>
    <w:rsid w:val="00830965"/>
    <w:rsid w:val="00833ACB"/>
    <w:rsid w:val="008340A4"/>
    <w:rsid w:val="008377F6"/>
    <w:rsid w:val="00840369"/>
    <w:rsid w:val="008414B2"/>
    <w:rsid w:val="00842B1C"/>
    <w:rsid w:val="00845A10"/>
    <w:rsid w:val="00845B1F"/>
    <w:rsid w:val="00846640"/>
    <w:rsid w:val="00847692"/>
    <w:rsid w:val="00847EC7"/>
    <w:rsid w:val="008514A6"/>
    <w:rsid w:val="008530A1"/>
    <w:rsid w:val="008558FE"/>
    <w:rsid w:val="00857927"/>
    <w:rsid w:val="00857C9E"/>
    <w:rsid w:val="00862982"/>
    <w:rsid w:val="0086308F"/>
    <w:rsid w:val="00863132"/>
    <w:rsid w:val="00864C90"/>
    <w:rsid w:val="00867541"/>
    <w:rsid w:val="008706C8"/>
    <w:rsid w:val="00871518"/>
    <w:rsid w:val="00871873"/>
    <w:rsid w:val="00871B0B"/>
    <w:rsid w:val="00872937"/>
    <w:rsid w:val="00874661"/>
    <w:rsid w:val="00877A83"/>
    <w:rsid w:val="008852BB"/>
    <w:rsid w:val="0088685F"/>
    <w:rsid w:val="008868F9"/>
    <w:rsid w:val="00886D49"/>
    <w:rsid w:val="008933C4"/>
    <w:rsid w:val="0089347A"/>
    <w:rsid w:val="008964DB"/>
    <w:rsid w:val="00897FD4"/>
    <w:rsid w:val="008A4C9E"/>
    <w:rsid w:val="008A5820"/>
    <w:rsid w:val="008B0BAD"/>
    <w:rsid w:val="008B0D65"/>
    <w:rsid w:val="008B167F"/>
    <w:rsid w:val="008B1D3A"/>
    <w:rsid w:val="008B2C10"/>
    <w:rsid w:val="008B7038"/>
    <w:rsid w:val="008B7D88"/>
    <w:rsid w:val="008C0441"/>
    <w:rsid w:val="008C20B8"/>
    <w:rsid w:val="008C2B8A"/>
    <w:rsid w:val="008C322F"/>
    <w:rsid w:val="008C512E"/>
    <w:rsid w:val="008C54AB"/>
    <w:rsid w:val="008D274F"/>
    <w:rsid w:val="008E671A"/>
    <w:rsid w:val="008F124C"/>
    <w:rsid w:val="008F3B0B"/>
    <w:rsid w:val="008F4944"/>
    <w:rsid w:val="008F4C0C"/>
    <w:rsid w:val="008F4E46"/>
    <w:rsid w:val="008F5278"/>
    <w:rsid w:val="008F5AC8"/>
    <w:rsid w:val="008F7074"/>
    <w:rsid w:val="00900490"/>
    <w:rsid w:val="009011F0"/>
    <w:rsid w:val="00902B59"/>
    <w:rsid w:val="00904856"/>
    <w:rsid w:val="009160CD"/>
    <w:rsid w:val="009171B7"/>
    <w:rsid w:val="00917D82"/>
    <w:rsid w:val="00920DD0"/>
    <w:rsid w:val="00922028"/>
    <w:rsid w:val="0092342C"/>
    <w:rsid w:val="00924F82"/>
    <w:rsid w:val="00925EF7"/>
    <w:rsid w:val="0092749F"/>
    <w:rsid w:val="00927DBF"/>
    <w:rsid w:val="00930B8A"/>
    <w:rsid w:val="00930E79"/>
    <w:rsid w:val="009315BE"/>
    <w:rsid w:val="00931847"/>
    <w:rsid w:val="00934705"/>
    <w:rsid w:val="00935431"/>
    <w:rsid w:val="0094022E"/>
    <w:rsid w:val="00940561"/>
    <w:rsid w:val="00944571"/>
    <w:rsid w:val="00944596"/>
    <w:rsid w:val="00945EE8"/>
    <w:rsid w:val="009466B0"/>
    <w:rsid w:val="00951251"/>
    <w:rsid w:val="0095153D"/>
    <w:rsid w:val="0095276F"/>
    <w:rsid w:val="009556DB"/>
    <w:rsid w:val="00955A28"/>
    <w:rsid w:val="00955C52"/>
    <w:rsid w:val="00956843"/>
    <w:rsid w:val="00956F51"/>
    <w:rsid w:val="00960F98"/>
    <w:rsid w:val="009620FA"/>
    <w:rsid w:val="00962A31"/>
    <w:rsid w:val="009705F9"/>
    <w:rsid w:val="00970E53"/>
    <w:rsid w:val="009753A7"/>
    <w:rsid w:val="009777AC"/>
    <w:rsid w:val="00977AA1"/>
    <w:rsid w:val="0098016F"/>
    <w:rsid w:val="009850F2"/>
    <w:rsid w:val="0098587C"/>
    <w:rsid w:val="00986590"/>
    <w:rsid w:val="00991656"/>
    <w:rsid w:val="00991D2A"/>
    <w:rsid w:val="00991F6D"/>
    <w:rsid w:val="00992A1A"/>
    <w:rsid w:val="00994BA1"/>
    <w:rsid w:val="0099746C"/>
    <w:rsid w:val="0099777F"/>
    <w:rsid w:val="009A020D"/>
    <w:rsid w:val="009A0497"/>
    <w:rsid w:val="009A1D6E"/>
    <w:rsid w:val="009A5B7C"/>
    <w:rsid w:val="009A5EC1"/>
    <w:rsid w:val="009A788F"/>
    <w:rsid w:val="009B1A6B"/>
    <w:rsid w:val="009C16B6"/>
    <w:rsid w:val="009C2FE0"/>
    <w:rsid w:val="009C3BC6"/>
    <w:rsid w:val="009C3D1E"/>
    <w:rsid w:val="009C7F9A"/>
    <w:rsid w:val="009C7FBF"/>
    <w:rsid w:val="009D034E"/>
    <w:rsid w:val="009D701B"/>
    <w:rsid w:val="009D74B3"/>
    <w:rsid w:val="009D7A4D"/>
    <w:rsid w:val="009D7D70"/>
    <w:rsid w:val="009E0566"/>
    <w:rsid w:val="009E0997"/>
    <w:rsid w:val="009E0F7C"/>
    <w:rsid w:val="009E1FD4"/>
    <w:rsid w:val="009E2DEE"/>
    <w:rsid w:val="009E7314"/>
    <w:rsid w:val="009F0215"/>
    <w:rsid w:val="009F1D20"/>
    <w:rsid w:val="009F4F9D"/>
    <w:rsid w:val="00A00505"/>
    <w:rsid w:val="00A0119F"/>
    <w:rsid w:val="00A0176A"/>
    <w:rsid w:val="00A0433E"/>
    <w:rsid w:val="00A04C90"/>
    <w:rsid w:val="00A10151"/>
    <w:rsid w:val="00A103EA"/>
    <w:rsid w:val="00A12E8F"/>
    <w:rsid w:val="00A13D2D"/>
    <w:rsid w:val="00A15554"/>
    <w:rsid w:val="00A15BE7"/>
    <w:rsid w:val="00A17B1A"/>
    <w:rsid w:val="00A217DC"/>
    <w:rsid w:val="00A23265"/>
    <w:rsid w:val="00A256BC"/>
    <w:rsid w:val="00A26EAF"/>
    <w:rsid w:val="00A32448"/>
    <w:rsid w:val="00A32ACD"/>
    <w:rsid w:val="00A34223"/>
    <w:rsid w:val="00A347BD"/>
    <w:rsid w:val="00A36286"/>
    <w:rsid w:val="00A424A9"/>
    <w:rsid w:val="00A42D1A"/>
    <w:rsid w:val="00A442DB"/>
    <w:rsid w:val="00A451F4"/>
    <w:rsid w:val="00A503B9"/>
    <w:rsid w:val="00A5358B"/>
    <w:rsid w:val="00A54192"/>
    <w:rsid w:val="00A54CC9"/>
    <w:rsid w:val="00A556AC"/>
    <w:rsid w:val="00A556D8"/>
    <w:rsid w:val="00A57598"/>
    <w:rsid w:val="00A6086B"/>
    <w:rsid w:val="00A613AA"/>
    <w:rsid w:val="00A61DB3"/>
    <w:rsid w:val="00A65B70"/>
    <w:rsid w:val="00A67297"/>
    <w:rsid w:val="00A70E61"/>
    <w:rsid w:val="00A70F3A"/>
    <w:rsid w:val="00A730B9"/>
    <w:rsid w:val="00A736B8"/>
    <w:rsid w:val="00A75A99"/>
    <w:rsid w:val="00A769FA"/>
    <w:rsid w:val="00A77493"/>
    <w:rsid w:val="00A81EEB"/>
    <w:rsid w:val="00A82438"/>
    <w:rsid w:val="00A8323A"/>
    <w:rsid w:val="00A83F1E"/>
    <w:rsid w:val="00A878B7"/>
    <w:rsid w:val="00A907E1"/>
    <w:rsid w:val="00A922DA"/>
    <w:rsid w:val="00A9353A"/>
    <w:rsid w:val="00A96021"/>
    <w:rsid w:val="00A96125"/>
    <w:rsid w:val="00AA15CB"/>
    <w:rsid w:val="00AA6169"/>
    <w:rsid w:val="00AA690C"/>
    <w:rsid w:val="00AA6EAF"/>
    <w:rsid w:val="00AA726A"/>
    <w:rsid w:val="00AA742D"/>
    <w:rsid w:val="00AB26B7"/>
    <w:rsid w:val="00AB2878"/>
    <w:rsid w:val="00AB4182"/>
    <w:rsid w:val="00AB4D04"/>
    <w:rsid w:val="00AB7293"/>
    <w:rsid w:val="00AB77FF"/>
    <w:rsid w:val="00AC0525"/>
    <w:rsid w:val="00AC1F5A"/>
    <w:rsid w:val="00AC28EF"/>
    <w:rsid w:val="00AC2AFB"/>
    <w:rsid w:val="00AC3A71"/>
    <w:rsid w:val="00AC3C54"/>
    <w:rsid w:val="00AC4620"/>
    <w:rsid w:val="00AC4E00"/>
    <w:rsid w:val="00AC5596"/>
    <w:rsid w:val="00AC6BA8"/>
    <w:rsid w:val="00AC73AA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F0855"/>
    <w:rsid w:val="00AF2394"/>
    <w:rsid w:val="00AF2793"/>
    <w:rsid w:val="00AF2A4F"/>
    <w:rsid w:val="00AF2B8E"/>
    <w:rsid w:val="00AF3788"/>
    <w:rsid w:val="00AF6A17"/>
    <w:rsid w:val="00AF7976"/>
    <w:rsid w:val="00AF7D3B"/>
    <w:rsid w:val="00B037A2"/>
    <w:rsid w:val="00B04EB8"/>
    <w:rsid w:val="00B05177"/>
    <w:rsid w:val="00B05317"/>
    <w:rsid w:val="00B0664C"/>
    <w:rsid w:val="00B06A75"/>
    <w:rsid w:val="00B07D08"/>
    <w:rsid w:val="00B10470"/>
    <w:rsid w:val="00B116B3"/>
    <w:rsid w:val="00B128B0"/>
    <w:rsid w:val="00B148BA"/>
    <w:rsid w:val="00B161DC"/>
    <w:rsid w:val="00B16B8F"/>
    <w:rsid w:val="00B175C7"/>
    <w:rsid w:val="00B21042"/>
    <w:rsid w:val="00B21F4C"/>
    <w:rsid w:val="00B25E6F"/>
    <w:rsid w:val="00B26A3E"/>
    <w:rsid w:val="00B27969"/>
    <w:rsid w:val="00B27B9D"/>
    <w:rsid w:val="00B33E27"/>
    <w:rsid w:val="00B35FBD"/>
    <w:rsid w:val="00B40575"/>
    <w:rsid w:val="00B40A95"/>
    <w:rsid w:val="00B40E2A"/>
    <w:rsid w:val="00B42197"/>
    <w:rsid w:val="00B4244F"/>
    <w:rsid w:val="00B43FCD"/>
    <w:rsid w:val="00B44714"/>
    <w:rsid w:val="00B46E85"/>
    <w:rsid w:val="00B50A57"/>
    <w:rsid w:val="00B51613"/>
    <w:rsid w:val="00B52391"/>
    <w:rsid w:val="00B536D4"/>
    <w:rsid w:val="00B53A5B"/>
    <w:rsid w:val="00B54095"/>
    <w:rsid w:val="00B541E8"/>
    <w:rsid w:val="00B5445A"/>
    <w:rsid w:val="00B54F51"/>
    <w:rsid w:val="00B617ED"/>
    <w:rsid w:val="00B62201"/>
    <w:rsid w:val="00B628EA"/>
    <w:rsid w:val="00B67554"/>
    <w:rsid w:val="00B70561"/>
    <w:rsid w:val="00B71359"/>
    <w:rsid w:val="00B71500"/>
    <w:rsid w:val="00B7335D"/>
    <w:rsid w:val="00B75273"/>
    <w:rsid w:val="00B75E30"/>
    <w:rsid w:val="00B76291"/>
    <w:rsid w:val="00B83C28"/>
    <w:rsid w:val="00B85FA1"/>
    <w:rsid w:val="00B90727"/>
    <w:rsid w:val="00B92758"/>
    <w:rsid w:val="00B92998"/>
    <w:rsid w:val="00B92BB9"/>
    <w:rsid w:val="00B93B3E"/>
    <w:rsid w:val="00B9421A"/>
    <w:rsid w:val="00B94D52"/>
    <w:rsid w:val="00B96EF4"/>
    <w:rsid w:val="00B9750C"/>
    <w:rsid w:val="00BA0F53"/>
    <w:rsid w:val="00BA113E"/>
    <w:rsid w:val="00BA4446"/>
    <w:rsid w:val="00BA49BA"/>
    <w:rsid w:val="00BB0D12"/>
    <w:rsid w:val="00BB23F4"/>
    <w:rsid w:val="00BB3829"/>
    <w:rsid w:val="00BB4A27"/>
    <w:rsid w:val="00BB59C7"/>
    <w:rsid w:val="00BC28BA"/>
    <w:rsid w:val="00BC488B"/>
    <w:rsid w:val="00BC4BF8"/>
    <w:rsid w:val="00BC6210"/>
    <w:rsid w:val="00BD4D2D"/>
    <w:rsid w:val="00BD5F65"/>
    <w:rsid w:val="00BD6AA1"/>
    <w:rsid w:val="00BE05C1"/>
    <w:rsid w:val="00BE28A8"/>
    <w:rsid w:val="00BE31DB"/>
    <w:rsid w:val="00BE4940"/>
    <w:rsid w:val="00BE4ECA"/>
    <w:rsid w:val="00BE503E"/>
    <w:rsid w:val="00BE5C3A"/>
    <w:rsid w:val="00BE6CFD"/>
    <w:rsid w:val="00BF01F1"/>
    <w:rsid w:val="00BF08B2"/>
    <w:rsid w:val="00BF36F2"/>
    <w:rsid w:val="00BF597E"/>
    <w:rsid w:val="00C0095C"/>
    <w:rsid w:val="00C00E6C"/>
    <w:rsid w:val="00C0288B"/>
    <w:rsid w:val="00C05593"/>
    <w:rsid w:val="00C15E0B"/>
    <w:rsid w:val="00C21A03"/>
    <w:rsid w:val="00C223EA"/>
    <w:rsid w:val="00C22574"/>
    <w:rsid w:val="00C228B3"/>
    <w:rsid w:val="00C249D9"/>
    <w:rsid w:val="00C27661"/>
    <w:rsid w:val="00C27EF8"/>
    <w:rsid w:val="00C310ED"/>
    <w:rsid w:val="00C33112"/>
    <w:rsid w:val="00C3415A"/>
    <w:rsid w:val="00C430AB"/>
    <w:rsid w:val="00C43C3F"/>
    <w:rsid w:val="00C46BAC"/>
    <w:rsid w:val="00C500C4"/>
    <w:rsid w:val="00C51DBD"/>
    <w:rsid w:val="00C5435B"/>
    <w:rsid w:val="00C67B5B"/>
    <w:rsid w:val="00C72F52"/>
    <w:rsid w:val="00C73714"/>
    <w:rsid w:val="00C76090"/>
    <w:rsid w:val="00C829B9"/>
    <w:rsid w:val="00C83436"/>
    <w:rsid w:val="00C83913"/>
    <w:rsid w:val="00C84765"/>
    <w:rsid w:val="00C8484C"/>
    <w:rsid w:val="00C85F72"/>
    <w:rsid w:val="00C86F18"/>
    <w:rsid w:val="00C875F4"/>
    <w:rsid w:val="00C90F56"/>
    <w:rsid w:val="00C91ACF"/>
    <w:rsid w:val="00C937F7"/>
    <w:rsid w:val="00C95A55"/>
    <w:rsid w:val="00C976E6"/>
    <w:rsid w:val="00C97988"/>
    <w:rsid w:val="00CA12F5"/>
    <w:rsid w:val="00CA3786"/>
    <w:rsid w:val="00CB0C8A"/>
    <w:rsid w:val="00CB1E24"/>
    <w:rsid w:val="00CB7DD5"/>
    <w:rsid w:val="00CC0372"/>
    <w:rsid w:val="00CC1ACD"/>
    <w:rsid w:val="00CC55BF"/>
    <w:rsid w:val="00CD1C3D"/>
    <w:rsid w:val="00CD6B77"/>
    <w:rsid w:val="00CD6CF4"/>
    <w:rsid w:val="00CE03BF"/>
    <w:rsid w:val="00CE13BB"/>
    <w:rsid w:val="00CE354C"/>
    <w:rsid w:val="00CF0736"/>
    <w:rsid w:val="00CF1444"/>
    <w:rsid w:val="00CF1E56"/>
    <w:rsid w:val="00CF6CC9"/>
    <w:rsid w:val="00D00C4C"/>
    <w:rsid w:val="00D02088"/>
    <w:rsid w:val="00D024F4"/>
    <w:rsid w:val="00D03CCD"/>
    <w:rsid w:val="00D040A2"/>
    <w:rsid w:val="00D105C9"/>
    <w:rsid w:val="00D129EF"/>
    <w:rsid w:val="00D136BF"/>
    <w:rsid w:val="00D217DA"/>
    <w:rsid w:val="00D21A59"/>
    <w:rsid w:val="00D21EEF"/>
    <w:rsid w:val="00D23BA6"/>
    <w:rsid w:val="00D27944"/>
    <w:rsid w:val="00D3076A"/>
    <w:rsid w:val="00D35BBD"/>
    <w:rsid w:val="00D42425"/>
    <w:rsid w:val="00D44A92"/>
    <w:rsid w:val="00D4579D"/>
    <w:rsid w:val="00D471B2"/>
    <w:rsid w:val="00D4733D"/>
    <w:rsid w:val="00D477C8"/>
    <w:rsid w:val="00D51759"/>
    <w:rsid w:val="00D51B65"/>
    <w:rsid w:val="00D560A6"/>
    <w:rsid w:val="00D57028"/>
    <w:rsid w:val="00D609D6"/>
    <w:rsid w:val="00D63C25"/>
    <w:rsid w:val="00D63C53"/>
    <w:rsid w:val="00D67561"/>
    <w:rsid w:val="00D75F5A"/>
    <w:rsid w:val="00D80EC3"/>
    <w:rsid w:val="00D81344"/>
    <w:rsid w:val="00D81662"/>
    <w:rsid w:val="00D83589"/>
    <w:rsid w:val="00D841ED"/>
    <w:rsid w:val="00D8584C"/>
    <w:rsid w:val="00D85ACB"/>
    <w:rsid w:val="00D86634"/>
    <w:rsid w:val="00D87401"/>
    <w:rsid w:val="00D9056F"/>
    <w:rsid w:val="00D91A16"/>
    <w:rsid w:val="00D91BBE"/>
    <w:rsid w:val="00D93180"/>
    <w:rsid w:val="00D94444"/>
    <w:rsid w:val="00D9461D"/>
    <w:rsid w:val="00D949CA"/>
    <w:rsid w:val="00D94D95"/>
    <w:rsid w:val="00D96111"/>
    <w:rsid w:val="00D968E1"/>
    <w:rsid w:val="00D96B95"/>
    <w:rsid w:val="00D9736E"/>
    <w:rsid w:val="00DA085D"/>
    <w:rsid w:val="00DA1410"/>
    <w:rsid w:val="00DA3DEE"/>
    <w:rsid w:val="00DA3FC1"/>
    <w:rsid w:val="00DA5720"/>
    <w:rsid w:val="00DA5A9B"/>
    <w:rsid w:val="00DA7343"/>
    <w:rsid w:val="00DA7717"/>
    <w:rsid w:val="00DA7C31"/>
    <w:rsid w:val="00DA7C45"/>
    <w:rsid w:val="00DA7D59"/>
    <w:rsid w:val="00DB0144"/>
    <w:rsid w:val="00DB0595"/>
    <w:rsid w:val="00DB2297"/>
    <w:rsid w:val="00DB2464"/>
    <w:rsid w:val="00DB2734"/>
    <w:rsid w:val="00DB5041"/>
    <w:rsid w:val="00DB6E40"/>
    <w:rsid w:val="00DB7DE2"/>
    <w:rsid w:val="00DC1F3F"/>
    <w:rsid w:val="00DD03FF"/>
    <w:rsid w:val="00DD2FF7"/>
    <w:rsid w:val="00DD55F5"/>
    <w:rsid w:val="00DE0C58"/>
    <w:rsid w:val="00DE41E7"/>
    <w:rsid w:val="00DE54CD"/>
    <w:rsid w:val="00DF2B7C"/>
    <w:rsid w:val="00DF38CB"/>
    <w:rsid w:val="00DF4254"/>
    <w:rsid w:val="00DF4557"/>
    <w:rsid w:val="00DF724B"/>
    <w:rsid w:val="00E0085F"/>
    <w:rsid w:val="00E01E2F"/>
    <w:rsid w:val="00E03F23"/>
    <w:rsid w:val="00E07631"/>
    <w:rsid w:val="00E10234"/>
    <w:rsid w:val="00E13C53"/>
    <w:rsid w:val="00E20490"/>
    <w:rsid w:val="00E222EB"/>
    <w:rsid w:val="00E2656D"/>
    <w:rsid w:val="00E369F4"/>
    <w:rsid w:val="00E44CB0"/>
    <w:rsid w:val="00E50D9C"/>
    <w:rsid w:val="00E56705"/>
    <w:rsid w:val="00E61C6F"/>
    <w:rsid w:val="00E6214E"/>
    <w:rsid w:val="00E6220D"/>
    <w:rsid w:val="00E63460"/>
    <w:rsid w:val="00E634BD"/>
    <w:rsid w:val="00E6480D"/>
    <w:rsid w:val="00E662F1"/>
    <w:rsid w:val="00E66D56"/>
    <w:rsid w:val="00E672A4"/>
    <w:rsid w:val="00E6750F"/>
    <w:rsid w:val="00E67ADF"/>
    <w:rsid w:val="00E7372B"/>
    <w:rsid w:val="00E73FFB"/>
    <w:rsid w:val="00E74B37"/>
    <w:rsid w:val="00E75663"/>
    <w:rsid w:val="00E7746D"/>
    <w:rsid w:val="00E77750"/>
    <w:rsid w:val="00E85BA9"/>
    <w:rsid w:val="00E87720"/>
    <w:rsid w:val="00E90DCF"/>
    <w:rsid w:val="00E918C8"/>
    <w:rsid w:val="00E91B12"/>
    <w:rsid w:val="00E94A6F"/>
    <w:rsid w:val="00E94EC9"/>
    <w:rsid w:val="00E97025"/>
    <w:rsid w:val="00E97E51"/>
    <w:rsid w:val="00EA055B"/>
    <w:rsid w:val="00EA747C"/>
    <w:rsid w:val="00EB07F8"/>
    <w:rsid w:val="00EB083F"/>
    <w:rsid w:val="00EB3F37"/>
    <w:rsid w:val="00EB4ED6"/>
    <w:rsid w:val="00EB5DDB"/>
    <w:rsid w:val="00EB64E0"/>
    <w:rsid w:val="00EC093B"/>
    <w:rsid w:val="00EC111A"/>
    <w:rsid w:val="00EC1A9B"/>
    <w:rsid w:val="00EC1D4C"/>
    <w:rsid w:val="00EC3926"/>
    <w:rsid w:val="00EC4F3D"/>
    <w:rsid w:val="00ED0339"/>
    <w:rsid w:val="00ED12FC"/>
    <w:rsid w:val="00ED5195"/>
    <w:rsid w:val="00ED5E4E"/>
    <w:rsid w:val="00ED612D"/>
    <w:rsid w:val="00ED794B"/>
    <w:rsid w:val="00EE16B0"/>
    <w:rsid w:val="00EE2388"/>
    <w:rsid w:val="00EE3674"/>
    <w:rsid w:val="00EE4AD7"/>
    <w:rsid w:val="00EE546C"/>
    <w:rsid w:val="00EF31C6"/>
    <w:rsid w:val="00EF4D93"/>
    <w:rsid w:val="00F00787"/>
    <w:rsid w:val="00F01282"/>
    <w:rsid w:val="00F018C1"/>
    <w:rsid w:val="00F01CB4"/>
    <w:rsid w:val="00F02E9E"/>
    <w:rsid w:val="00F0586D"/>
    <w:rsid w:val="00F10F68"/>
    <w:rsid w:val="00F12967"/>
    <w:rsid w:val="00F13728"/>
    <w:rsid w:val="00F1442E"/>
    <w:rsid w:val="00F14767"/>
    <w:rsid w:val="00F158F4"/>
    <w:rsid w:val="00F1728B"/>
    <w:rsid w:val="00F173E2"/>
    <w:rsid w:val="00F30131"/>
    <w:rsid w:val="00F32A0D"/>
    <w:rsid w:val="00F347B3"/>
    <w:rsid w:val="00F35BEC"/>
    <w:rsid w:val="00F429B4"/>
    <w:rsid w:val="00F42D90"/>
    <w:rsid w:val="00F47D3B"/>
    <w:rsid w:val="00F50252"/>
    <w:rsid w:val="00F5110A"/>
    <w:rsid w:val="00F53B63"/>
    <w:rsid w:val="00F55F46"/>
    <w:rsid w:val="00F57267"/>
    <w:rsid w:val="00F57D50"/>
    <w:rsid w:val="00F6047E"/>
    <w:rsid w:val="00F6149D"/>
    <w:rsid w:val="00F61F47"/>
    <w:rsid w:val="00F61F4D"/>
    <w:rsid w:val="00F62536"/>
    <w:rsid w:val="00F644E6"/>
    <w:rsid w:val="00F6608D"/>
    <w:rsid w:val="00F70101"/>
    <w:rsid w:val="00F70251"/>
    <w:rsid w:val="00F70889"/>
    <w:rsid w:val="00F71716"/>
    <w:rsid w:val="00F8043E"/>
    <w:rsid w:val="00F8106D"/>
    <w:rsid w:val="00F82CF7"/>
    <w:rsid w:val="00F86131"/>
    <w:rsid w:val="00F86BE5"/>
    <w:rsid w:val="00F87506"/>
    <w:rsid w:val="00F94423"/>
    <w:rsid w:val="00F952C0"/>
    <w:rsid w:val="00F9603E"/>
    <w:rsid w:val="00FA2F92"/>
    <w:rsid w:val="00FA4CFF"/>
    <w:rsid w:val="00FA5294"/>
    <w:rsid w:val="00FA5765"/>
    <w:rsid w:val="00FB21AB"/>
    <w:rsid w:val="00FC4D8C"/>
    <w:rsid w:val="00FC65E4"/>
    <w:rsid w:val="00FD0A10"/>
    <w:rsid w:val="00FD3170"/>
    <w:rsid w:val="00FD40C5"/>
    <w:rsid w:val="00FD597B"/>
    <w:rsid w:val="00FE1378"/>
    <w:rsid w:val="00FE3678"/>
    <w:rsid w:val="00FF0C1B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C51DBD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styleId="Ratkaisematonmaininta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2663EB2E3F6E847BE0FA223FC2A5630" ma:contentTypeVersion="11" ma:contentTypeDescription="Luo uusi asiakirja." ma:contentTypeScope="" ma:versionID="034599a69715a14c0300a9a1cf5bcfc0">
  <xsd:schema xmlns:xsd="http://www.w3.org/2001/XMLSchema" xmlns:xs="http://www.w3.org/2001/XMLSchema" xmlns:p="http://schemas.microsoft.com/office/2006/metadata/properties" xmlns:ns3="0eae5357-47b5-49c9-918a-f8347136b141" xmlns:ns4="62be237f-43ad-4633-abe6-57ed4e40c981" targetNamespace="http://schemas.microsoft.com/office/2006/metadata/properties" ma:root="true" ma:fieldsID="627ee8c5dbe65e75df45c4105c6b27f8" ns3:_="" ns4:_="">
    <xsd:import namespace="0eae5357-47b5-49c9-918a-f8347136b141"/>
    <xsd:import namespace="62be237f-43ad-4633-abe6-57ed4e40c9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ae5357-47b5-49c9-918a-f8347136b1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Jakamisvihjeen hajautus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e237f-43ad-4633-abe6-57ed4e40c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E83758-63F9-44DB-8808-EE388BF14AE7}">
  <ds:schemaRefs>
    <ds:schemaRef ds:uri="62be237f-43ad-4633-abe6-57ed4e40c981"/>
    <ds:schemaRef ds:uri="http://purl.org/dc/terms/"/>
    <ds:schemaRef ds:uri="0eae5357-47b5-49c9-918a-f8347136b141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E6FC7E0-54ED-40E0-959B-B4398B5AC7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FAED5B-9A67-445D-BB5A-8803EF441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ae5357-47b5-49c9-918a-f8347136b141"/>
    <ds:schemaRef ds:uri="62be237f-43ad-4633-abe6-57ed4e40c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84</Pages>
  <Words>24761</Words>
  <Characters>200571</Characters>
  <Application>Microsoft Office Word</Application>
  <DocSecurity>0</DocSecurity>
  <Lines>1671</Lines>
  <Paragraphs>449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Timo Kaskinen</cp:lastModifiedBy>
  <cp:revision>149</cp:revision>
  <cp:lastPrinted>2015-10-27T12:19:00Z</cp:lastPrinted>
  <dcterms:created xsi:type="dcterms:W3CDTF">2020-08-24T07:08:00Z</dcterms:created>
  <dcterms:modified xsi:type="dcterms:W3CDTF">2021-05-11T05:38:00Z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Pvm">
    <vt:lpwstr>11.5.2021</vt:lpwstr>
  </property>
  <property fmtid="{D5CDD505-2E9C-101B-9397-08002B2CF9AE}" pid="4" name="OID">
    <vt:lpwstr>1.2.246.777.11.2017.7</vt:lpwstr>
  </property>
  <property fmtid="{D5CDD505-2E9C-101B-9397-08002B2CF9AE}" pid="5" name="ContentTypeId">
    <vt:lpwstr>0x01010092663EB2E3F6E847BE0FA223FC2A5630</vt:lpwstr>
  </property>
</Properties>
</file>